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AF939" w14:textId="1399E96C" w:rsidR="00704157" w:rsidRPr="00675A21" w:rsidRDefault="00704157" w:rsidP="00704157">
      <w:pPr>
        <w:spacing w:after="0" w:line="240" w:lineRule="auto"/>
        <w:outlineLvl w:val="0"/>
        <w:rPr>
          <w:rFonts w:ascii="Times New Roman" w:eastAsia="Times New Roman" w:hAnsi="Times New Roman" w:cs="Times New Roman"/>
          <w:sz w:val="24"/>
          <w:szCs w:val="24"/>
          <w:lang w:val="x-none" w:eastAsia="pl-PL"/>
        </w:rPr>
      </w:pPr>
      <w:bookmarkStart w:id="0" w:name="_Ref199640118"/>
      <w:r w:rsidRPr="00832CB7">
        <w:rPr>
          <w:rFonts w:ascii="Times New Roman" w:eastAsia="Times New Roman" w:hAnsi="Times New Roman" w:cs="Times New Roman"/>
          <w:sz w:val="24"/>
          <w:szCs w:val="24"/>
          <w:lang w:val="x-none" w:eastAsia="pl-PL"/>
        </w:rPr>
        <w:t xml:space="preserve">Załącznik nr </w:t>
      </w:r>
      <w:r w:rsidR="00675A21" w:rsidRPr="00832CB7">
        <w:rPr>
          <w:rFonts w:ascii="Times New Roman" w:eastAsia="Times New Roman" w:hAnsi="Times New Roman" w:cs="Times New Roman"/>
          <w:sz w:val="24"/>
          <w:szCs w:val="24"/>
          <w:lang w:val="x-none" w:eastAsia="pl-PL"/>
        </w:rPr>
        <w:t>5b</w:t>
      </w:r>
    </w:p>
    <w:p w14:paraId="7151870A" w14:textId="1A7D0A90" w:rsidR="00B116CD" w:rsidRPr="00D10D05" w:rsidRDefault="00B116CD" w:rsidP="00B116CD">
      <w:pPr>
        <w:spacing w:after="0" w:line="240" w:lineRule="auto"/>
        <w:jc w:val="center"/>
        <w:outlineLvl w:val="0"/>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4"/>
          <w:u w:val="single"/>
          <w:lang w:val="x-none" w:eastAsia="pl-PL"/>
        </w:rPr>
        <w:t>Wzór</w:t>
      </w:r>
      <w:r w:rsidRPr="00D10D05">
        <w:rPr>
          <w:rFonts w:ascii="Times New Roman" w:eastAsia="Times New Roman" w:hAnsi="Times New Roman" w:cs="Times New Roman"/>
          <w:b/>
          <w:bCs/>
          <w:sz w:val="28"/>
          <w:szCs w:val="24"/>
          <w:u w:val="single"/>
          <w:lang w:val="x-none" w:eastAsia="pl-PL"/>
        </w:rPr>
        <w:br/>
      </w:r>
      <w:bookmarkEnd w:id="0"/>
      <w:r w:rsidRPr="00D10D05">
        <w:rPr>
          <w:rFonts w:ascii="Times New Roman" w:eastAsia="Times New Roman" w:hAnsi="Times New Roman" w:cs="Times New Roman"/>
          <w:b/>
          <w:bCs/>
          <w:sz w:val="28"/>
          <w:szCs w:val="28"/>
          <w:lang w:eastAsia="pl-PL"/>
        </w:rPr>
        <w:t>Decyzja nr ……………….</w:t>
      </w:r>
      <w:r w:rsidRPr="00D10D05">
        <w:rPr>
          <w:rFonts w:ascii="Times New Roman" w:eastAsia="Times New Roman" w:hAnsi="Times New Roman" w:cs="Times New Roman"/>
          <w:b/>
          <w:bCs/>
          <w:sz w:val="28"/>
          <w:szCs w:val="28"/>
          <w:vertAlign w:val="superscript"/>
          <w:lang w:eastAsia="pl-PL"/>
        </w:rPr>
        <w:footnoteReference w:id="1"/>
      </w:r>
    </w:p>
    <w:p w14:paraId="5FB67D0C" w14:textId="77777777" w:rsidR="00B116CD" w:rsidRPr="00D10D05" w:rsidRDefault="00B116CD" w:rsidP="00B116CD">
      <w:pPr>
        <w:spacing w:after="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o dofinansowaniu Projektu Województwa Świętokrzyskiego</w:t>
      </w:r>
    </w:p>
    <w:p w14:paraId="76E81D48" w14:textId="77777777" w:rsidR="00B116CD" w:rsidRPr="00D10D05" w:rsidRDefault="00B116CD" w:rsidP="00B116CD">
      <w:pPr>
        <w:spacing w:after="36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współfinansowanego z Europejskiego Funduszu Rozwoju Regionalnego</w:t>
      </w:r>
      <w:r w:rsidRPr="00D10D05">
        <w:rPr>
          <w:rFonts w:ascii="Times New Roman" w:eastAsia="Times New Roman" w:hAnsi="Times New Roman" w:cs="Times New Roman"/>
          <w:b/>
          <w:bCs/>
          <w:sz w:val="28"/>
          <w:szCs w:val="28"/>
          <w:lang w:eastAsia="pl-PL"/>
        </w:rPr>
        <w:br/>
        <w:t>w ramach Fundusze Europejskie dla Świętokrzyskiego 2021-2027</w:t>
      </w:r>
    </w:p>
    <w:p w14:paraId="41B850E3" w14:textId="77777777" w:rsidR="00B116CD" w:rsidRPr="00D10D05" w:rsidRDefault="00B116CD" w:rsidP="00B116CD">
      <w:pPr>
        <w:spacing w:after="120" w:line="240" w:lineRule="auto"/>
        <w:jc w:val="both"/>
        <w:rPr>
          <w:rFonts w:ascii="Times New Roman" w:eastAsia="Times New Roman" w:hAnsi="Times New Roman" w:cs="Times New Roman"/>
          <w:b/>
          <w:bCs/>
          <w:iCs/>
          <w:sz w:val="24"/>
          <w:szCs w:val="24"/>
          <w:lang w:eastAsia="pl-PL"/>
        </w:rPr>
      </w:pPr>
      <w:r w:rsidRPr="00D10D05">
        <w:rPr>
          <w:rFonts w:ascii="Times New Roman" w:eastAsia="Times New Roman" w:hAnsi="Times New Roman" w:cs="Times New Roman"/>
          <w:b/>
          <w:bCs/>
          <w:sz w:val="24"/>
          <w:szCs w:val="24"/>
          <w:lang w:eastAsia="pl-PL"/>
        </w:rPr>
        <w:t>Tytuł Projektu: „......................................................................................................................”</w:t>
      </w:r>
      <w:r w:rsidRPr="00D10D05">
        <w:rPr>
          <w:rFonts w:ascii="Times New Roman" w:eastAsia="Times New Roman" w:hAnsi="Times New Roman" w:cs="Times New Roman"/>
          <w:b/>
          <w:bCs/>
          <w:iCs/>
          <w:sz w:val="24"/>
          <w:szCs w:val="24"/>
          <w:vertAlign w:val="superscript"/>
          <w:lang w:eastAsia="pl-PL"/>
        </w:rPr>
        <w:footnoteReference w:id="2"/>
      </w:r>
    </w:p>
    <w:p w14:paraId="5703E683"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Numer Projektu: .......................................................................................................................</w:t>
      </w:r>
      <w:r w:rsidRPr="00D10D05">
        <w:rPr>
          <w:rFonts w:ascii="Times New Roman" w:eastAsia="Times New Roman" w:hAnsi="Times New Roman" w:cs="Times New Roman"/>
          <w:b/>
          <w:bCs/>
          <w:sz w:val="24"/>
          <w:szCs w:val="24"/>
          <w:vertAlign w:val="superscript"/>
          <w:lang w:eastAsia="pl-PL"/>
        </w:rPr>
        <w:footnoteReference w:id="3"/>
      </w:r>
    </w:p>
    <w:p w14:paraId="4BAF0575"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Priorytet: .... „...........................................................................................................................”</w:t>
      </w:r>
      <w:r w:rsidRPr="00D10D05">
        <w:rPr>
          <w:rFonts w:ascii="Times New Roman" w:eastAsia="Times New Roman" w:hAnsi="Times New Roman" w:cs="Times New Roman"/>
          <w:b/>
          <w:bCs/>
          <w:sz w:val="24"/>
          <w:szCs w:val="24"/>
          <w:vertAlign w:val="superscript"/>
          <w:lang w:eastAsia="pl-PL"/>
        </w:rPr>
        <w:footnoteReference w:id="4"/>
      </w:r>
    </w:p>
    <w:p w14:paraId="1471397D"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Działanie: .... „...........................................................................................................................”</w:t>
      </w:r>
      <w:r w:rsidRPr="00D10D05">
        <w:rPr>
          <w:rFonts w:ascii="Times New Roman" w:eastAsia="Times New Roman" w:hAnsi="Times New Roman" w:cs="Times New Roman"/>
          <w:b/>
          <w:bCs/>
          <w:sz w:val="24"/>
          <w:szCs w:val="24"/>
          <w:vertAlign w:val="superscript"/>
          <w:lang w:eastAsia="pl-PL"/>
        </w:rPr>
        <w:footnoteReference w:id="5"/>
      </w:r>
    </w:p>
    <w:p w14:paraId="56B73E09"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p>
    <w:p w14:paraId="4ED3C000" w14:textId="0A0DFE25" w:rsidR="00B116CD" w:rsidRPr="00D10D05" w:rsidRDefault="00B116CD" w:rsidP="00B116CD">
      <w:pPr>
        <w:spacing w:after="36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Za realizację Projektu odpowiedzialny(a) jest ....................................................................... z siedzibą ....................................................................................................................................</w:t>
      </w:r>
      <w:r w:rsidRPr="00D10D05">
        <w:rPr>
          <w:rFonts w:ascii="Times New Roman" w:eastAsia="Times New Roman" w:hAnsi="Times New Roman" w:cs="Times New Roman"/>
          <w:b/>
          <w:bCs/>
          <w:sz w:val="24"/>
          <w:szCs w:val="24"/>
          <w:vertAlign w:val="superscript"/>
          <w:lang w:eastAsia="pl-PL"/>
        </w:rPr>
        <w:footnoteReference w:id="6"/>
      </w:r>
    </w:p>
    <w:p w14:paraId="2C79ACF2" w14:textId="77777777" w:rsidR="00B116CD" w:rsidRPr="00D10D05" w:rsidRDefault="00B116CD" w:rsidP="00B116CD">
      <w:pPr>
        <w:spacing w:after="12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Działając w szczególności na podstawie:</w:t>
      </w:r>
    </w:p>
    <w:p w14:paraId="52EC9DCC" w14:textId="743EF518" w:rsidR="00B116CD" w:rsidRPr="00D10D05" w:rsidRDefault="00B116CD" w:rsidP="00B116CD">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rPr>
          <w:rFonts w:ascii="Times New Roman" w:eastAsia="Times New Roman" w:hAnsi="Times New Roman" w:cs="Times New Roman"/>
          <w:sz w:val="24"/>
          <w:szCs w:val="24"/>
          <w:lang w:eastAsia="pl-PL"/>
        </w:rPr>
        <w:br/>
        <w:t xml:space="preserve">i Akwakultury, a także przepisy finansowe na potrzeby tych funduszy oraz na potrzeby Funduszu Azylu, Migracji i Integracji, Funduszu Bezpieczeństwa Wewnętrznego </w:t>
      </w:r>
      <w:r w:rsidRPr="00D10D05">
        <w:rPr>
          <w:rFonts w:ascii="Times New Roman" w:eastAsia="Times New Roman" w:hAnsi="Times New Roman" w:cs="Times New Roman"/>
          <w:sz w:val="24"/>
          <w:szCs w:val="24"/>
          <w:lang w:eastAsia="pl-PL"/>
        </w:rPr>
        <w:br/>
        <w:t>i Instrumentu Wsparcia Finansowego na rzecz Zarządzania Granicami i Polityki Wizowej (Dz.U.UE.L.2021.231.159), zwanego dalej „rozporządzeniem ogólnym”;</w:t>
      </w:r>
    </w:p>
    <w:p w14:paraId="5A6E8BCD" w14:textId="77777777" w:rsidR="00B116CD" w:rsidRPr="00D10D05" w:rsidRDefault="00B116CD" w:rsidP="00B116CD">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2021/1058 z dnia 24 czerwca 2021 r. w sprawie Europejskiego Funduszu Rozwoju Regionalnego i Funduszu Spójności (Dz.U.UE.L.2021.231.60); </w:t>
      </w:r>
    </w:p>
    <w:p w14:paraId="5DF61881" w14:textId="77777777" w:rsidR="00B116CD" w:rsidRPr="00D10D05" w:rsidRDefault="00B116CD" w:rsidP="00B116CD">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zm.);</w:t>
      </w:r>
    </w:p>
    <w:p w14:paraId="4516EF52" w14:textId="51CBCB4B" w:rsidR="00B116CD" w:rsidRPr="00D10D05" w:rsidRDefault="00B116CD" w:rsidP="009070D0">
      <w:pPr>
        <w:numPr>
          <w:ilvl w:val="0"/>
          <w:numId w:val="41"/>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Parlamentu Europejskiego i Rady (UE, </w:t>
      </w:r>
      <w:proofErr w:type="spellStart"/>
      <w:r w:rsidRPr="00D10D05">
        <w:rPr>
          <w:rFonts w:ascii="Times New Roman" w:eastAsia="Arial Unicode MS" w:hAnsi="Times New Roman" w:cstheme="minorHAnsi"/>
          <w:sz w:val="24"/>
          <w:szCs w:val="24"/>
          <w:u w:color="000000"/>
          <w:bdr w:val="nil"/>
          <w:lang w:eastAsia="pl-PL"/>
        </w:rPr>
        <w:t>Euratom</w:t>
      </w:r>
      <w:proofErr w:type="spellEnd"/>
      <w:r w:rsidRPr="00D10D05">
        <w:rPr>
          <w:rFonts w:ascii="Times New Roman" w:eastAsia="Arial Unicode MS" w:hAnsi="Times New Roman" w:cstheme="minorHAnsi"/>
          <w:sz w:val="24"/>
          <w:szCs w:val="24"/>
          <w:u w:color="000000"/>
          <w:bdr w:val="nil"/>
          <w:lang w:eastAsia="pl-PL"/>
        </w:rPr>
        <w:t xml:space="preserve">) 2018/1046 z dnia 18 lipca 2018 r. w sprawie zasad finansowych mających zastosowanie do budżetu ogólnego Unii, zmieniające rozporządzenie (UE) nr 1296/2013, (UE) nr 1301/2013, (UE) </w:t>
      </w:r>
      <w:r w:rsidR="00332F1B">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nr 1303/2013, (UE) nr 1304/2013, (UE) nr 1309/2013, (UE) nr 1316/2013, (UE) </w:t>
      </w:r>
      <w:r w:rsidR="00332F1B">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nr 223/2014 i (UE) nr 283/2014  oraz decyzję nr 541/2014/UE, a także uchylającego rozporządzenie (UE, </w:t>
      </w:r>
      <w:proofErr w:type="spellStart"/>
      <w:r w:rsidRPr="00D10D05">
        <w:rPr>
          <w:rFonts w:ascii="Times New Roman" w:eastAsia="Arial Unicode MS" w:hAnsi="Times New Roman" w:cstheme="minorHAnsi"/>
          <w:sz w:val="24"/>
          <w:szCs w:val="24"/>
          <w:u w:color="000000"/>
          <w:bdr w:val="nil"/>
          <w:lang w:eastAsia="pl-PL"/>
        </w:rPr>
        <w:t>Euratom</w:t>
      </w:r>
      <w:proofErr w:type="spellEnd"/>
      <w:r w:rsidRPr="00D10D05">
        <w:rPr>
          <w:rFonts w:ascii="Times New Roman" w:eastAsia="Arial Unicode MS" w:hAnsi="Times New Roman" w:cstheme="minorHAnsi"/>
          <w:sz w:val="24"/>
          <w:szCs w:val="24"/>
          <w:u w:color="000000"/>
          <w:bdr w:val="nil"/>
          <w:lang w:eastAsia="pl-PL"/>
        </w:rPr>
        <w:t xml:space="preserve">) nr 966/2012 </w:t>
      </w:r>
      <w:r w:rsidRPr="00B63229">
        <w:rPr>
          <w:rFonts w:ascii="Times New Roman" w:eastAsia="Arial Unicode MS" w:hAnsi="Times New Roman" w:cstheme="minorHAnsi"/>
          <w:sz w:val="24"/>
          <w:szCs w:val="24"/>
          <w:u w:color="000000"/>
          <w:bdr w:val="nil"/>
          <w:lang w:eastAsia="pl-PL"/>
        </w:rPr>
        <w:t>(Dz. Urz. UE L 193 z 30.07.2018</w:t>
      </w:r>
      <w:r w:rsidRPr="00D10D05">
        <w:rPr>
          <w:rFonts w:ascii="Times New Roman" w:eastAsia="Arial Unicode MS" w:hAnsi="Times New Roman" w:cstheme="minorHAnsi"/>
          <w:sz w:val="24"/>
          <w:szCs w:val="24"/>
          <w:u w:color="000000"/>
          <w:bdr w:val="nil"/>
          <w:lang w:eastAsia="pl-PL"/>
        </w:rPr>
        <w:t xml:space="preserve">, str. 1, z </w:t>
      </w:r>
      <w:proofErr w:type="spellStart"/>
      <w:r w:rsidRPr="00D10D05">
        <w:rPr>
          <w:rFonts w:ascii="Times New Roman" w:eastAsia="Arial Unicode MS" w:hAnsi="Times New Roman" w:cstheme="minorHAnsi"/>
          <w:sz w:val="24"/>
          <w:szCs w:val="24"/>
          <w:u w:color="000000"/>
          <w:bdr w:val="nil"/>
          <w:lang w:eastAsia="pl-PL"/>
        </w:rPr>
        <w:t>późn</w:t>
      </w:r>
      <w:proofErr w:type="spellEnd"/>
      <w:r w:rsidRPr="00D10D05">
        <w:rPr>
          <w:rFonts w:ascii="Times New Roman" w:eastAsia="Arial Unicode MS" w:hAnsi="Times New Roman" w:cstheme="minorHAnsi"/>
          <w:sz w:val="24"/>
          <w:szCs w:val="24"/>
          <w:u w:color="000000"/>
          <w:bdr w:val="nil"/>
          <w:lang w:eastAsia="pl-PL"/>
        </w:rPr>
        <w:t>. zm.), zwanego dalej „Rozporządzeniem 2018/1046”;</w:t>
      </w:r>
    </w:p>
    <w:p w14:paraId="1BE7EA31" w14:textId="77777777" w:rsidR="00B116CD" w:rsidRPr="00D10D05" w:rsidRDefault="00B116CD" w:rsidP="009070D0">
      <w:pPr>
        <w:numPr>
          <w:ilvl w:val="0"/>
          <w:numId w:val="41"/>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lastRenderedPageBreak/>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63229">
        <w:rPr>
          <w:rFonts w:ascii="Times New Roman" w:eastAsia="Arial Unicode MS" w:hAnsi="Times New Roman" w:cstheme="minorHAnsi"/>
          <w:sz w:val="24"/>
          <w:szCs w:val="24"/>
          <w:u w:color="000000"/>
          <w:bdr w:val="nil"/>
          <w:lang w:eastAsia="pl-PL"/>
        </w:rPr>
        <w:t>) (Dz. Urz. UE L 119 z 04.05.2016</w:t>
      </w:r>
      <w:r w:rsidRPr="00D10D05">
        <w:rPr>
          <w:rFonts w:ascii="Times New Roman" w:eastAsia="Arial Unicode MS" w:hAnsi="Times New Roman" w:cstheme="minorHAnsi"/>
          <w:sz w:val="24"/>
          <w:szCs w:val="24"/>
          <w:u w:color="000000"/>
          <w:bdr w:val="nil"/>
          <w:lang w:eastAsia="pl-PL"/>
        </w:rPr>
        <w:t xml:space="preserve">, str. 1, z </w:t>
      </w:r>
      <w:proofErr w:type="spellStart"/>
      <w:r w:rsidRPr="00D10D05">
        <w:rPr>
          <w:rFonts w:ascii="Times New Roman" w:eastAsia="Arial Unicode MS" w:hAnsi="Times New Roman" w:cstheme="minorHAnsi"/>
          <w:sz w:val="24"/>
          <w:szCs w:val="24"/>
          <w:u w:color="000000"/>
          <w:bdr w:val="nil"/>
          <w:lang w:eastAsia="pl-PL"/>
        </w:rPr>
        <w:t>późn</w:t>
      </w:r>
      <w:proofErr w:type="spellEnd"/>
      <w:r w:rsidRPr="00D10D05">
        <w:rPr>
          <w:rFonts w:ascii="Times New Roman" w:eastAsia="Arial Unicode MS" w:hAnsi="Times New Roman" w:cstheme="minorHAnsi"/>
          <w:sz w:val="24"/>
          <w:szCs w:val="24"/>
          <w:u w:color="000000"/>
          <w:bdr w:val="nil"/>
          <w:lang w:eastAsia="pl-PL"/>
        </w:rPr>
        <w:t>. zm.), zwanego dalej „RODO”;</w:t>
      </w:r>
    </w:p>
    <w:p w14:paraId="2B1025A1" w14:textId="372D1F55" w:rsidR="00B116CD" w:rsidRPr="00D10D05" w:rsidRDefault="00B116CD" w:rsidP="009070D0">
      <w:pPr>
        <w:numPr>
          <w:ilvl w:val="0"/>
          <w:numId w:val="41"/>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Komisji (UE) nr </w:t>
      </w:r>
      <w:r w:rsidR="00405256">
        <w:rPr>
          <w:rFonts w:ascii="Times New Roman" w:eastAsia="Arial Unicode MS" w:hAnsi="Times New Roman" w:cstheme="minorHAnsi"/>
          <w:sz w:val="24"/>
          <w:szCs w:val="24"/>
          <w:u w:color="000000"/>
          <w:bdr w:val="nil"/>
          <w:lang w:eastAsia="pl-PL"/>
        </w:rPr>
        <w:t>2023</w:t>
      </w:r>
      <w:r w:rsidRPr="00D10D05">
        <w:rPr>
          <w:rFonts w:ascii="Times New Roman" w:eastAsia="Arial Unicode MS" w:hAnsi="Times New Roman" w:cstheme="minorHAnsi"/>
          <w:sz w:val="24"/>
          <w:szCs w:val="24"/>
          <w:u w:color="000000"/>
          <w:bdr w:val="nil"/>
          <w:lang w:eastAsia="pl-PL"/>
        </w:rPr>
        <w:t>/2</w:t>
      </w:r>
      <w:r w:rsidR="00405256">
        <w:rPr>
          <w:rFonts w:ascii="Times New Roman" w:eastAsia="Arial Unicode MS" w:hAnsi="Times New Roman" w:cstheme="minorHAnsi"/>
          <w:sz w:val="24"/>
          <w:szCs w:val="24"/>
          <w:u w:color="000000"/>
          <w:bdr w:val="nil"/>
          <w:lang w:eastAsia="pl-PL"/>
        </w:rPr>
        <w:t>831</w:t>
      </w:r>
      <w:r w:rsidRPr="00D10D05">
        <w:rPr>
          <w:rFonts w:ascii="Times New Roman" w:eastAsia="Arial Unicode MS" w:hAnsi="Times New Roman" w:cstheme="minorHAnsi"/>
          <w:sz w:val="24"/>
          <w:szCs w:val="24"/>
          <w:u w:color="000000"/>
          <w:bdr w:val="nil"/>
          <w:lang w:eastAsia="pl-PL"/>
        </w:rPr>
        <w:t xml:space="preserve"> z dnia 1</w:t>
      </w:r>
      <w:r w:rsidR="00405256">
        <w:rPr>
          <w:rFonts w:ascii="Times New Roman" w:eastAsia="Arial Unicode MS" w:hAnsi="Times New Roman" w:cstheme="minorHAnsi"/>
          <w:sz w:val="24"/>
          <w:szCs w:val="24"/>
          <w:u w:color="000000"/>
          <w:bdr w:val="nil"/>
          <w:lang w:eastAsia="pl-PL"/>
        </w:rPr>
        <w:t>3</w:t>
      </w:r>
      <w:r w:rsidRPr="00D10D05">
        <w:rPr>
          <w:rFonts w:ascii="Times New Roman" w:eastAsia="Arial Unicode MS" w:hAnsi="Times New Roman" w:cstheme="minorHAnsi"/>
          <w:sz w:val="24"/>
          <w:szCs w:val="24"/>
          <w:u w:color="000000"/>
          <w:bdr w:val="nil"/>
          <w:lang w:eastAsia="pl-PL"/>
        </w:rPr>
        <w:t xml:space="preserve"> grudnia 20</w:t>
      </w:r>
      <w:r w:rsidR="00405256">
        <w:rPr>
          <w:rFonts w:ascii="Times New Roman" w:eastAsia="Arial Unicode MS" w:hAnsi="Times New Roman" w:cstheme="minorHAnsi"/>
          <w:sz w:val="24"/>
          <w:szCs w:val="24"/>
          <w:u w:color="000000"/>
          <w:bdr w:val="nil"/>
          <w:lang w:eastAsia="pl-PL"/>
        </w:rPr>
        <w:t>2</w:t>
      </w:r>
      <w:r w:rsidRPr="00D10D05">
        <w:rPr>
          <w:rFonts w:ascii="Times New Roman" w:eastAsia="Arial Unicode MS" w:hAnsi="Times New Roman" w:cstheme="minorHAnsi"/>
          <w:sz w:val="24"/>
          <w:szCs w:val="24"/>
          <w:u w:color="000000"/>
          <w:bdr w:val="nil"/>
          <w:lang w:eastAsia="pl-PL"/>
        </w:rPr>
        <w:t xml:space="preserve">3 r. w sprawie stosowania art. 107 i 108 Traktatu o funkcjonowaniu Unii Europejskiej do pomocy </w:t>
      </w:r>
      <w:r w:rsidR="00405256">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de </w:t>
      </w:r>
      <w:proofErr w:type="spellStart"/>
      <w:r w:rsidRPr="00D10D05">
        <w:rPr>
          <w:rFonts w:ascii="Times New Roman" w:eastAsia="Arial Unicode MS" w:hAnsi="Times New Roman" w:cstheme="minorHAnsi"/>
          <w:sz w:val="24"/>
          <w:szCs w:val="24"/>
          <w:u w:color="000000"/>
          <w:bdr w:val="nil"/>
          <w:lang w:eastAsia="pl-PL"/>
        </w:rPr>
        <w:t>minimis</w:t>
      </w:r>
      <w:proofErr w:type="spellEnd"/>
      <w:r w:rsidRPr="00D10D05">
        <w:rPr>
          <w:rFonts w:ascii="Times New Roman" w:eastAsia="Arial Unicode MS" w:hAnsi="Times New Roman" w:cstheme="minorHAnsi"/>
          <w:sz w:val="24"/>
          <w:szCs w:val="24"/>
          <w:u w:color="000000"/>
          <w:bdr w:val="nil"/>
          <w:lang w:eastAsia="pl-PL"/>
        </w:rPr>
        <w:t xml:space="preserve"> </w:t>
      </w:r>
      <w:r w:rsidRPr="00B63229">
        <w:rPr>
          <w:rFonts w:ascii="Times New Roman" w:eastAsia="Arial Unicode MS" w:hAnsi="Times New Roman" w:cstheme="minorHAnsi"/>
          <w:sz w:val="24"/>
          <w:szCs w:val="24"/>
          <w:u w:color="000000"/>
          <w:bdr w:val="nil"/>
          <w:lang w:eastAsia="pl-PL"/>
        </w:rPr>
        <w:t>(Dz. Urz. UE L</w:t>
      </w:r>
      <w:r w:rsidR="00405256">
        <w:rPr>
          <w:rFonts w:ascii="Times New Roman" w:eastAsia="Arial Unicode MS" w:hAnsi="Times New Roman" w:cstheme="minorHAnsi"/>
          <w:sz w:val="24"/>
          <w:szCs w:val="24"/>
          <w:u w:color="000000"/>
          <w:bdr w:val="nil"/>
          <w:lang w:eastAsia="pl-PL"/>
        </w:rPr>
        <w:t>.2023.2831</w:t>
      </w:r>
      <w:r w:rsidRPr="00B63229">
        <w:rPr>
          <w:rFonts w:ascii="Times New Roman" w:eastAsia="Arial Unicode MS" w:hAnsi="Times New Roman" w:cstheme="minorHAnsi"/>
          <w:sz w:val="24"/>
          <w:szCs w:val="24"/>
          <w:u w:color="000000"/>
          <w:bdr w:val="nil"/>
          <w:lang w:eastAsia="pl-PL"/>
        </w:rPr>
        <w:t xml:space="preserve"> z </w:t>
      </w:r>
      <w:r w:rsidR="00405256">
        <w:rPr>
          <w:rFonts w:ascii="Times New Roman" w:eastAsia="Arial Unicode MS" w:hAnsi="Times New Roman" w:cstheme="minorHAnsi"/>
          <w:sz w:val="24"/>
          <w:szCs w:val="24"/>
          <w:u w:color="000000"/>
          <w:bdr w:val="nil"/>
          <w:lang w:eastAsia="pl-PL"/>
        </w:rPr>
        <w:t>15</w:t>
      </w:r>
      <w:r w:rsidRPr="00B63229">
        <w:rPr>
          <w:rFonts w:ascii="Times New Roman" w:eastAsia="Arial Unicode MS" w:hAnsi="Times New Roman" w:cstheme="minorHAnsi"/>
          <w:sz w:val="24"/>
          <w:szCs w:val="24"/>
          <w:u w:color="000000"/>
          <w:bdr w:val="nil"/>
          <w:lang w:eastAsia="pl-PL"/>
        </w:rPr>
        <w:t>.12.20</w:t>
      </w:r>
      <w:r w:rsidR="00405256">
        <w:rPr>
          <w:rFonts w:ascii="Times New Roman" w:eastAsia="Arial Unicode MS" w:hAnsi="Times New Roman" w:cstheme="minorHAnsi"/>
          <w:sz w:val="24"/>
          <w:szCs w:val="24"/>
          <w:u w:color="000000"/>
          <w:bdr w:val="nil"/>
          <w:lang w:eastAsia="pl-PL"/>
        </w:rPr>
        <w:t>2</w:t>
      </w:r>
      <w:r w:rsidRPr="00B63229">
        <w:rPr>
          <w:rFonts w:ascii="Times New Roman" w:eastAsia="Arial Unicode MS" w:hAnsi="Times New Roman" w:cstheme="minorHAnsi"/>
          <w:sz w:val="24"/>
          <w:szCs w:val="24"/>
          <w:u w:color="000000"/>
          <w:bdr w:val="nil"/>
          <w:lang w:eastAsia="pl-PL"/>
        </w:rPr>
        <w:t>3</w:t>
      </w:r>
      <w:r w:rsidR="00405256">
        <w:rPr>
          <w:rFonts w:ascii="Times New Roman" w:eastAsia="Arial Unicode MS" w:hAnsi="Times New Roman" w:cstheme="minorHAnsi"/>
          <w:sz w:val="24"/>
          <w:szCs w:val="24"/>
          <w:u w:color="000000"/>
          <w:bdr w:val="nil"/>
          <w:lang w:eastAsia="pl-PL"/>
        </w:rPr>
        <w:t>.</w:t>
      </w:r>
      <w:r w:rsidRPr="00D10D05">
        <w:rPr>
          <w:rFonts w:ascii="Times New Roman" w:eastAsia="Arial Unicode MS" w:hAnsi="Times New Roman" w:cstheme="minorHAnsi"/>
          <w:sz w:val="24"/>
          <w:szCs w:val="24"/>
          <w:u w:color="000000"/>
          <w:bdr w:val="nil"/>
          <w:lang w:eastAsia="pl-PL"/>
        </w:rPr>
        <w:t>);</w:t>
      </w:r>
    </w:p>
    <w:p w14:paraId="25806470" w14:textId="77777777" w:rsidR="00B116CD" w:rsidRPr="00D10D05" w:rsidRDefault="00B116CD" w:rsidP="009070D0">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ustawy z dnia 28 kwietnia 2022 r. o zasadach realizacji zadań finansowanych ze środków europejskich w perspektywie finansowej 2021-</w:t>
      </w:r>
      <w:r w:rsidRPr="00B63229">
        <w:rPr>
          <w:rFonts w:ascii="Times New Roman" w:eastAsia="Times New Roman" w:hAnsi="Times New Roman" w:cs="Times New Roman"/>
          <w:sz w:val="24"/>
          <w:szCs w:val="24"/>
          <w:lang w:eastAsia="pl-PL"/>
        </w:rPr>
        <w:t xml:space="preserve">2027 (Dz.U. z 2022 r. poz. 1079), </w:t>
      </w:r>
      <w:r w:rsidRPr="00D10D05">
        <w:rPr>
          <w:rFonts w:ascii="Times New Roman" w:eastAsia="Times New Roman" w:hAnsi="Times New Roman" w:cs="Times New Roman"/>
          <w:sz w:val="24"/>
          <w:szCs w:val="24"/>
          <w:lang w:eastAsia="pl-PL"/>
        </w:rPr>
        <w:t>zwanej dalej „ustawą wdrożeniową”;</w:t>
      </w:r>
    </w:p>
    <w:p w14:paraId="4999D316" w14:textId="0175450C" w:rsidR="00B116CD" w:rsidRPr="00D10D05" w:rsidRDefault="00B116CD" w:rsidP="009070D0">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27 sierpnia 2009 r. o finansach publicznych </w:t>
      </w:r>
      <w:r w:rsidRPr="00B63229">
        <w:rPr>
          <w:rFonts w:ascii="Times New Roman" w:eastAsia="Times New Roman" w:hAnsi="Times New Roman" w:cs="Times New Roman"/>
          <w:sz w:val="24"/>
          <w:szCs w:val="24"/>
          <w:lang w:eastAsia="pl-PL"/>
        </w:rPr>
        <w:t>(Dz.U. z 202</w:t>
      </w:r>
      <w:r w:rsidR="004329EE">
        <w:rPr>
          <w:rFonts w:ascii="Times New Roman" w:eastAsia="Times New Roman" w:hAnsi="Times New Roman" w:cs="Times New Roman"/>
          <w:sz w:val="24"/>
          <w:szCs w:val="24"/>
          <w:lang w:eastAsia="pl-PL"/>
        </w:rPr>
        <w:t>3</w:t>
      </w:r>
      <w:r w:rsidRPr="00B63229">
        <w:rPr>
          <w:rFonts w:ascii="Times New Roman" w:eastAsia="Times New Roman" w:hAnsi="Times New Roman" w:cs="Times New Roman"/>
          <w:sz w:val="24"/>
          <w:szCs w:val="24"/>
          <w:lang w:eastAsia="pl-PL"/>
        </w:rPr>
        <w:t xml:space="preserve"> r. poz.1</w:t>
      </w:r>
      <w:r w:rsidR="004329EE">
        <w:rPr>
          <w:rFonts w:ascii="Times New Roman" w:eastAsia="Times New Roman" w:hAnsi="Times New Roman" w:cs="Times New Roman"/>
          <w:sz w:val="24"/>
          <w:szCs w:val="24"/>
          <w:lang w:eastAsia="pl-PL"/>
        </w:rPr>
        <w:t>270</w:t>
      </w:r>
      <w:r w:rsidRPr="00B63229">
        <w:rPr>
          <w:rFonts w:ascii="Times New Roman" w:eastAsia="Times New Roman" w:hAnsi="Times New Roman" w:cs="Times New Roman"/>
          <w:sz w:val="24"/>
          <w:szCs w:val="24"/>
          <w:lang w:eastAsia="pl-PL"/>
        </w:rPr>
        <w:t xml:space="preserve"> </w:t>
      </w:r>
      <w:r w:rsidRPr="00D10D05">
        <w:rPr>
          <w:rFonts w:ascii="Times New Roman" w:eastAsia="Times New Roman" w:hAnsi="Times New Roman" w:cs="Times New Roman"/>
          <w:sz w:val="24"/>
          <w:szCs w:val="24"/>
          <w:lang w:eastAsia="pl-PL"/>
        </w:rPr>
        <w:t xml:space="preserve">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zm.), zwanej dalej „</w:t>
      </w:r>
      <w:proofErr w:type="spellStart"/>
      <w:r w:rsidRPr="00D10D05">
        <w:rPr>
          <w:rFonts w:ascii="Times New Roman" w:eastAsia="Times New Roman" w:hAnsi="Times New Roman" w:cs="Times New Roman"/>
          <w:sz w:val="24"/>
          <w:szCs w:val="24"/>
          <w:lang w:eastAsia="pl-PL"/>
        </w:rPr>
        <w:t>ufp</w:t>
      </w:r>
      <w:proofErr w:type="spellEnd"/>
      <w:r w:rsidRPr="00D10D05">
        <w:rPr>
          <w:rFonts w:ascii="Times New Roman" w:eastAsia="Times New Roman" w:hAnsi="Times New Roman" w:cs="Times New Roman"/>
          <w:sz w:val="24"/>
          <w:szCs w:val="24"/>
          <w:lang w:eastAsia="pl-PL"/>
        </w:rPr>
        <w:t xml:space="preserve">”; </w:t>
      </w:r>
    </w:p>
    <w:p w14:paraId="2D43C7E3" w14:textId="5C23BD0E" w:rsidR="00B116CD" w:rsidRPr="00D10D05" w:rsidRDefault="00B116CD" w:rsidP="009070D0">
      <w:pPr>
        <w:numPr>
          <w:ilvl w:val="0"/>
          <w:numId w:val="41"/>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23 kwietnia 1964 r. - Kodeks cywilny </w:t>
      </w:r>
      <w:r w:rsidRPr="00B63229">
        <w:rPr>
          <w:rFonts w:ascii="Times New Roman" w:eastAsia="Times New Roman" w:hAnsi="Times New Roman" w:cs="Times New Roman"/>
          <w:sz w:val="24"/>
          <w:szCs w:val="24"/>
          <w:lang w:eastAsia="pl-PL"/>
        </w:rPr>
        <w:t>(Dz.U. z 202</w:t>
      </w:r>
      <w:r w:rsidR="00214471">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 1</w:t>
      </w:r>
      <w:r w:rsidR="00214471">
        <w:rPr>
          <w:rFonts w:ascii="Times New Roman" w:eastAsia="Times New Roman" w:hAnsi="Times New Roman" w:cs="Times New Roman"/>
          <w:sz w:val="24"/>
          <w:szCs w:val="24"/>
          <w:lang w:eastAsia="pl-PL"/>
        </w:rPr>
        <w:t>061</w:t>
      </w:r>
      <w:r w:rsidRPr="00332F1B">
        <w:rPr>
          <w:rFonts w:ascii="Times New Roman" w:eastAsia="Times New Roman" w:hAnsi="Times New Roman" w:cs="Times New Roman"/>
          <w:color w:val="FF0000"/>
          <w:sz w:val="24"/>
          <w:szCs w:val="24"/>
          <w:lang w:eastAsia="pl-PL"/>
        </w:rPr>
        <w:t xml:space="preserve"> </w:t>
      </w:r>
      <w:r w:rsidRPr="00D10D05">
        <w:rPr>
          <w:rFonts w:ascii="Times New Roman" w:eastAsia="Times New Roman" w:hAnsi="Times New Roman" w:cs="Times New Roman"/>
          <w:sz w:val="24"/>
          <w:szCs w:val="24"/>
          <w:lang w:eastAsia="pl-PL"/>
        </w:rPr>
        <w:t xml:space="preserve">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xml:space="preserve">. zm.); </w:t>
      </w:r>
    </w:p>
    <w:p w14:paraId="1C582197" w14:textId="77777777" w:rsidR="00B116CD" w:rsidRPr="00D10D05" w:rsidRDefault="00B116CD" w:rsidP="009070D0">
      <w:pPr>
        <w:numPr>
          <w:ilvl w:val="0"/>
          <w:numId w:val="41"/>
        </w:numPr>
        <w:spacing w:before="0" w:after="0" w:line="240" w:lineRule="auto"/>
        <w:ind w:left="357" w:hanging="357"/>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Kontraktu Programowego dla Województwa Świętokrzyskiego zawartego w dniu 1 lutego 2022 r.;</w:t>
      </w:r>
    </w:p>
    <w:p w14:paraId="7C0D5453" w14:textId="77777777" w:rsidR="00B116CD" w:rsidRPr="00D10D05" w:rsidRDefault="00B116CD" w:rsidP="009070D0">
      <w:pPr>
        <w:numPr>
          <w:ilvl w:val="0"/>
          <w:numId w:val="41"/>
        </w:numPr>
        <w:spacing w:before="0" w:after="360" w:line="240" w:lineRule="auto"/>
        <w:ind w:left="357" w:hanging="357"/>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Programu Fundusze Europejskie dla Świętokrzyskiego 2021-2027, przyjętego Decyzją Wykonawczą Komisji nr </w:t>
      </w:r>
      <w:proofErr w:type="gramStart"/>
      <w:r w:rsidRPr="00D10D05">
        <w:rPr>
          <w:rFonts w:ascii="Times New Roman" w:eastAsia="Times New Roman" w:hAnsi="Times New Roman" w:cs="Times New Roman"/>
          <w:sz w:val="24"/>
          <w:szCs w:val="24"/>
          <w:lang w:eastAsia="pl-PL"/>
        </w:rPr>
        <w:t>C(</w:t>
      </w:r>
      <w:proofErr w:type="gramEnd"/>
      <w:r w:rsidRPr="00D10D05">
        <w:rPr>
          <w:rFonts w:ascii="Times New Roman" w:eastAsia="Times New Roman" w:hAnsi="Times New Roman" w:cs="Times New Roman"/>
          <w:sz w:val="24"/>
          <w:szCs w:val="24"/>
          <w:lang w:eastAsia="pl-PL"/>
        </w:rPr>
        <w:t>2022) 8862 z dnia 7 grudnia 2022 r., zwanego dalej „Programem” lub „FEŚ”.</w:t>
      </w:r>
    </w:p>
    <w:p w14:paraId="2668F661" w14:textId="77777777" w:rsidR="00B116CD" w:rsidRPr="00D10D05" w:rsidRDefault="00B116CD" w:rsidP="00B116CD">
      <w:pPr>
        <w:widowControl w:val="0"/>
        <w:spacing w:before="240" w:after="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 xml:space="preserve">Instytucja Zarządzająca Programem Fundusze Europejskie dla Świętokrzyskiego </w:t>
      </w:r>
      <w:r w:rsidRPr="00D10D05">
        <w:rPr>
          <w:rFonts w:ascii="Times New Roman" w:eastAsia="Times New Roman" w:hAnsi="Times New Roman" w:cs="Times New Roman"/>
          <w:b/>
          <w:sz w:val="24"/>
          <w:szCs w:val="24"/>
          <w:lang w:eastAsia="pl-PL"/>
        </w:rPr>
        <w:br/>
        <w:t>2021-2027 postanawia, co następuje:</w:t>
      </w:r>
    </w:p>
    <w:p w14:paraId="23C0B564" w14:textId="77777777"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D10D05">
        <w:rPr>
          <w:rFonts w:ascii="Times New Roman" w:eastAsia="Times New Roman" w:hAnsi="Times New Roman" w:cs="Times New Roman"/>
          <w:b/>
          <w:bCs/>
          <w:sz w:val="24"/>
          <w:szCs w:val="28"/>
          <w:lang w:val="x-none" w:eastAsia="pl-PL"/>
        </w:rPr>
        <w:t>§ 1.</w:t>
      </w:r>
      <w:r w:rsidRPr="00D10D05">
        <w:rPr>
          <w:rFonts w:ascii="Times New Roman" w:eastAsia="Times New Roman" w:hAnsi="Times New Roman" w:cs="Times New Roman"/>
          <w:b/>
          <w:bCs/>
          <w:sz w:val="24"/>
          <w:szCs w:val="28"/>
          <w:lang w:val="x-none" w:eastAsia="pl-PL"/>
        </w:rPr>
        <w:br/>
        <w:t>Definicje</w:t>
      </w:r>
    </w:p>
    <w:p w14:paraId="32FB821D" w14:textId="77777777" w:rsidR="00B116CD" w:rsidRPr="00D10D05" w:rsidRDefault="00B116CD" w:rsidP="00B116CD">
      <w:pPr>
        <w:tabs>
          <w:tab w:val="left" w:pos="360"/>
        </w:tabs>
        <w:spacing w:after="0" w:line="240" w:lineRule="auto"/>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Ilekroć w niniejszej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xml:space="preserve"> jest mowa o:</w:t>
      </w:r>
    </w:p>
    <w:p w14:paraId="75BB62A1" w14:textId="77777777" w:rsidR="00B116CD" w:rsidRPr="00D10D05" w:rsidRDefault="00B116CD" w:rsidP="00B116CD">
      <w:pPr>
        <w:numPr>
          <w:ilvl w:val="0"/>
          <w:numId w:val="1"/>
        </w:numPr>
        <w:spacing w:after="0" w:line="240" w:lineRule="auto"/>
        <w:contextualSpacing/>
        <w:rPr>
          <w:rFonts w:ascii="Times New Roman" w:eastAsia="Times New Roman" w:hAnsi="Times New Roman" w:cs="Times New Roman"/>
          <w:iCs/>
          <w:sz w:val="24"/>
          <w:szCs w:val="24"/>
          <w:lang w:eastAsia="pl-PL"/>
        </w:rPr>
      </w:pPr>
      <w:r w:rsidRPr="00D10D05">
        <w:rPr>
          <w:rFonts w:ascii="Times New Roman" w:eastAsia="Times New Roman" w:hAnsi="Times New Roman" w:cs="Times New Roman"/>
          <w:iCs/>
          <w:sz w:val="24"/>
          <w:szCs w:val="24"/>
          <w:lang w:eastAsia="pl-PL"/>
        </w:rPr>
        <w:t>„Administratorze” – należy przez to rozumieć administratora, o którym mowa w art. 4 pkt 7 „RODO”;</w:t>
      </w:r>
    </w:p>
    <w:p w14:paraId="30C3C15C" w14:textId="14845103" w:rsidR="00B116CD" w:rsidRPr="00D10D05" w:rsidRDefault="00B116CD" w:rsidP="009070D0">
      <w:pPr>
        <w:numPr>
          <w:ilvl w:val="0"/>
          <w:numId w:val="1"/>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proofErr w:type="gramStart"/>
      <w:r w:rsidRPr="00D10D05">
        <w:rPr>
          <w:rFonts w:ascii="Times New Roman" w:eastAsia="Times New Roman" w:hAnsi="Times New Roman" w:cs="Times New Roman"/>
          <w:iCs/>
          <w:sz w:val="24"/>
          <w:szCs w:val="24"/>
          <w:lang w:eastAsia="pl-PL"/>
        </w:rPr>
        <w:t>,,</w:t>
      </w:r>
      <w:proofErr w:type="gramEnd"/>
      <w:r w:rsidRPr="00D10D05">
        <w:rPr>
          <w:rFonts w:ascii="Times New Roman" w:eastAsia="Times New Roman" w:hAnsi="Times New Roman" w:cs="Times New Roman"/>
          <w:iCs/>
          <w:sz w:val="24"/>
          <w:szCs w:val="24"/>
          <w:lang w:eastAsia="pl-PL"/>
        </w:rPr>
        <w:t xml:space="preserve">Beneficjencie” – należy przez to rozumieć podmiot, o którym mowa w art. 2 pkt 9 rozporządzenia ogólnego. W przypadku projektów partnerskich należy także rozumieć jako Partnera wiodącego, który działając na rzecz i w imieniu własnym oraz Partnerów realizuje projekt wspólnie z Partnerami wskazanymi we Wniosku o dofinansowanie; </w:t>
      </w:r>
    </w:p>
    <w:p w14:paraId="60DDBE7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„BGK” – należy przez to rozumieć Bank Gospodarstwa Krajowego;</w:t>
      </w:r>
    </w:p>
    <w:p w14:paraId="35E09F1E" w14:textId="2E4D7F66"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CST2021</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 xml:space="preserve">należy przez to rozumieć aplikację Centralnego Systemu Teleinformatycznego CST2021, która służy m.in. do wspierania procesów związanych </w:t>
      </w:r>
      <w:r w:rsidRPr="00D10D05">
        <w:rPr>
          <w:rFonts w:ascii="Times New Roman" w:eastAsia="Times New Roman" w:hAnsi="Times New Roman" w:cs="Times New Roman"/>
          <w:sz w:val="24"/>
          <w:szCs w:val="24"/>
          <w:lang w:eastAsia="pl-PL"/>
        </w:rPr>
        <w:br/>
        <w:t xml:space="preserve">z obsługą projektu od dnia zawarcia Decyzji; </w:t>
      </w:r>
    </w:p>
    <w:p w14:paraId="05450B1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„Danych osobowych” – należy przez to rozumieć dane osobowe, o których mowa w art. 4 </w:t>
      </w:r>
      <w:r w:rsidRPr="00D10D05">
        <w:rPr>
          <w:rFonts w:ascii="Times New Roman" w:eastAsia="Times New Roman" w:hAnsi="Times New Roman" w:cs="Times New Roman"/>
          <w:sz w:val="24"/>
          <w:szCs w:val="24"/>
          <w:lang w:eastAsia="pl-PL"/>
        </w:rPr>
        <w:br/>
        <w:t xml:space="preserve">pkt </w:t>
      </w:r>
      <w:proofErr w:type="gramStart"/>
      <w:r w:rsidRPr="00D10D05">
        <w:rPr>
          <w:rFonts w:ascii="Times New Roman" w:eastAsia="Times New Roman" w:hAnsi="Times New Roman" w:cs="Times New Roman"/>
          <w:sz w:val="24"/>
          <w:szCs w:val="24"/>
          <w:lang w:eastAsia="pl-PL"/>
        </w:rPr>
        <w:t>1 ,,RODO</w:t>
      </w:r>
      <w:proofErr w:type="gramEnd"/>
      <w:r w:rsidRPr="00D10D05">
        <w:rPr>
          <w:rFonts w:ascii="Times New Roman" w:eastAsia="Times New Roman" w:hAnsi="Times New Roman" w:cs="Times New Roman"/>
          <w:sz w:val="24"/>
          <w:szCs w:val="24"/>
          <w:lang w:eastAsia="pl-PL"/>
        </w:rPr>
        <w:t>”;</w:t>
      </w:r>
    </w:p>
    <w:p w14:paraId="44C7D00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„Decyzji” – należy przez to rozumieć Uchwałę Zarządu Województwa Świętokrzyskiego w sprawie przyznania dofinansowania Projektu własnego Województwa Świętokrzyskiego;</w:t>
      </w:r>
    </w:p>
    <w:p w14:paraId="4085098B" w14:textId="77777777" w:rsidR="00B116CD" w:rsidRPr="00D10D05" w:rsidRDefault="00B116CD" w:rsidP="009070D0">
      <w:pPr>
        <w:numPr>
          <w:ilvl w:val="0"/>
          <w:numId w:val="1"/>
        </w:numPr>
        <w:tabs>
          <w:tab w:val="left" w:pos="284"/>
          <w:tab w:val="left" w:pos="360"/>
          <w:tab w:val="left" w:pos="993"/>
        </w:tabs>
        <w:spacing w:before="0" w:after="0" w:line="240" w:lineRule="auto"/>
        <w:ind w:left="284" w:hanging="284"/>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Dofinansowaniu</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 xml:space="preserve">zgodnie z ustawą wdrożeniową należy przez to rozumieć finansowanie z UE lub współfinansowanie krajowe z budżetu państwa przyznane na podstawie Umowy/Decyzji o dofinansowaniu projektu; </w:t>
      </w:r>
    </w:p>
    <w:p w14:paraId="4ACBE147" w14:textId="6E1D324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„EFRR" – </w:t>
      </w:r>
      <w:r w:rsidRPr="00D10D05">
        <w:rPr>
          <w:rFonts w:ascii="Times New Roman" w:eastAsia="Times New Roman" w:hAnsi="Times New Roman" w:cs="Times New Roman"/>
          <w:iCs/>
          <w:sz w:val="24"/>
          <w:szCs w:val="24"/>
          <w:lang w:val="x-none" w:eastAsia="pl-PL"/>
        </w:rPr>
        <w:t>należy przez to rozumieć Europejski Fundusz Rozwoju Regionalnego</w:t>
      </w:r>
      <w:r w:rsidRPr="00D10D05">
        <w:rPr>
          <w:rFonts w:ascii="Times New Roman" w:eastAsia="Times New Roman" w:hAnsi="Times New Roman" w:cs="Times New Roman"/>
          <w:iCs/>
          <w:sz w:val="24"/>
          <w:szCs w:val="24"/>
          <w:lang w:eastAsia="pl-PL"/>
        </w:rPr>
        <w:t xml:space="preserve"> zgodnie </w:t>
      </w:r>
      <w:r w:rsidRPr="00D10D05">
        <w:rPr>
          <w:rFonts w:ascii="Times New Roman" w:eastAsia="Times New Roman" w:hAnsi="Times New Roman" w:cs="Times New Roman"/>
          <w:iCs/>
          <w:sz w:val="24"/>
          <w:szCs w:val="24"/>
          <w:lang w:eastAsia="pl-PL"/>
        </w:rPr>
        <w:br/>
        <w:t xml:space="preserve">z </w:t>
      </w:r>
      <w:r w:rsidRPr="00D10D05">
        <w:rPr>
          <w:rFonts w:ascii="Times New Roman" w:eastAsia="Times New Roman" w:hAnsi="Times New Roman" w:cs="Times New Roman"/>
          <w:iCs/>
          <w:sz w:val="24"/>
          <w:szCs w:val="24"/>
          <w:lang w:val="x-none" w:eastAsia="pl-PL"/>
        </w:rPr>
        <w:t>R</w:t>
      </w:r>
      <w:r w:rsidRPr="00D10D05">
        <w:rPr>
          <w:rFonts w:ascii="Times New Roman" w:eastAsia="Times New Roman" w:hAnsi="Times New Roman" w:cs="Times New Roman"/>
          <w:iCs/>
          <w:sz w:val="24"/>
          <w:szCs w:val="24"/>
          <w:lang w:eastAsia="pl-PL"/>
        </w:rPr>
        <w:t>ozporządzeniem</w:t>
      </w:r>
      <w:r w:rsidRPr="00D10D05">
        <w:rPr>
          <w:rFonts w:ascii="Times New Roman" w:eastAsia="Times New Roman" w:hAnsi="Times New Roman" w:cs="Times New Roman"/>
          <w:iCs/>
          <w:sz w:val="24"/>
          <w:szCs w:val="24"/>
          <w:lang w:val="x-none" w:eastAsia="pl-PL"/>
        </w:rPr>
        <w:t xml:space="preserve"> P</w:t>
      </w:r>
      <w:r w:rsidRPr="00D10D05">
        <w:rPr>
          <w:rFonts w:ascii="Times New Roman" w:eastAsia="Times New Roman" w:hAnsi="Times New Roman" w:cs="Times New Roman"/>
          <w:iCs/>
          <w:sz w:val="24"/>
          <w:szCs w:val="24"/>
          <w:lang w:eastAsia="pl-PL"/>
        </w:rPr>
        <w:t>arlamentu</w:t>
      </w:r>
      <w:r w:rsidRPr="00D10D05">
        <w:rPr>
          <w:rFonts w:ascii="Times New Roman" w:eastAsia="Times New Roman" w:hAnsi="Times New Roman" w:cs="Times New Roman"/>
          <w:iCs/>
          <w:sz w:val="24"/>
          <w:szCs w:val="24"/>
          <w:lang w:val="x-none" w:eastAsia="pl-PL"/>
        </w:rPr>
        <w:t xml:space="preserve"> E</w:t>
      </w:r>
      <w:r w:rsidRPr="00D10D05">
        <w:rPr>
          <w:rFonts w:ascii="Times New Roman" w:eastAsia="Times New Roman" w:hAnsi="Times New Roman" w:cs="Times New Roman"/>
          <w:iCs/>
          <w:sz w:val="24"/>
          <w:szCs w:val="24"/>
          <w:lang w:eastAsia="pl-PL"/>
        </w:rPr>
        <w:t>uropejskiego</w:t>
      </w:r>
      <w:r w:rsidRPr="00D10D05">
        <w:rPr>
          <w:rFonts w:ascii="Times New Roman" w:eastAsia="Times New Roman" w:hAnsi="Times New Roman" w:cs="Times New Roman"/>
          <w:iCs/>
          <w:sz w:val="24"/>
          <w:szCs w:val="24"/>
          <w:lang w:val="x-none" w:eastAsia="pl-PL"/>
        </w:rPr>
        <w:t xml:space="preserve"> </w:t>
      </w:r>
      <w:r w:rsidRPr="00D10D05">
        <w:rPr>
          <w:rFonts w:ascii="Times New Roman" w:eastAsia="Times New Roman" w:hAnsi="Times New Roman" w:cs="Times New Roman"/>
          <w:iCs/>
          <w:sz w:val="24"/>
          <w:szCs w:val="24"/>
          <w:lang w:eastAsia="pl-PL"/>
        </w:rPr>
        <w:t>i Rady</w:t>
      </w:r>
      <w:r w:rsidRPr="00D10D05">
        <w:rPr>
          <w:rFonts w:ascii="Times New Roman" w:eastAsia="Times New Roman" w:hAnsi="Times New Roman" w:cs="Times New Roman"/>
          <w:iCs/>
          <w:sz w:val="24"/>
          <w:szCs w:val="24"/>
          <w:lang w:val="x-none" w:eastAsia="pl-PL"/>
        </w:rPr>
        <w:t xml:space="preserve"> (UE) 2021/1058</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z dnia 24 czerwca 2021 r.</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w sprawie Europejskiego Funduszu Rozwoju Regionalnego i Funduszu Spójności</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sz w:val="24"/>
          <w:szCs w:val="24"/>
          <w:lang w:eastAsia="pl-PL"/>
        </w:rPr>
        <w:t>Dz.U.UE.L.2021.231.60 z dnia 30.06.2021r.)</w:t>
      </w:r>
      <w:r w:rsidRPr="00D10D05">
        <w:rPr>
          <w:rFonts w:ascii="Times New Roman" w:eastAsia="Times New Roman" w:hAnsi="Times New Roman" w:cs="Times New Roman"/>
          <w:iCs/>
          <w:sz w:val="24"/>
          <w:szCs w:val="24"/>
          <w:lang w:eastAsia="pl-PL"/>
        </w:rPr>
        <w:t>;</w:t>
      </w:r>
    </w:p>
    <w:p w14:paraId="0A8E3B1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lastRenderedPageBreak/>
        <w:t>„Harmonogramie płatności” – należy przez to rozumieć informacje na temat planowanych wydatków w Projekcie (wydatków kwalifikowalnych i wartości dofinansowania), obejmujące kwartały w okresie realizacji Projektu;</w:t>
      </w:r>
    </w:p>
    <w:p w14:paraId="0D7D69C0" w14:textId="77777777" w:rsidR="00B116CD" w:rsidRPr="00D10D05" w:rsidRDefault="00B116CD" w:rsidP="009070D0">
      <w:pPr>
        <w:numPr>
          <w:ilvl w:val="0"/>
          <w:numId w:val="1"/>
        </w:numPr>
        <w:tabs>
          <w:tab w:val="left" w:pos="284"/>
          <w:tab w:val="left" w:pos="426"/>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„Instytucji Zarządza</w:t>
      </w:r>
      <w:r w:rsidRPr="00D10D05">
        <w:rPr>
          <w:rFonts w:ascii="Times New Roman" w:eastAsia="Times New Roman" w:hAnsi="Times New Roman" w:cs="Times New Roman"/>
          <w:sz w:val="24"/>
          <w:szCs w:val="24"/>
          <w:lang w:eastAsia="pl-PL"/>
        </w:rPr>
        <w:t xml:space="preserve">jącej” lub „IZ” </w:t>
      </w:r>
      <w:r w:rsidRPr="00D10D05">
        <w:rPr>
          <w:rFonts w:ascii="Times New Roman" w:eastAsia="Times New Roman" w:hAnsi="Times New Roman" w:cs="Times New Roman"/>
          <w:iCs/>
          <w:sz w:val="24"/>
          <w:szCs w:val="24"/>
          <w:lang w:eastAsia="pl-PL"/>
        </w:rPr>
        <w:t>– należy przez to rozumieć Zarząd Województwa Świętokrzyskiego pełniący funkcję Instytucji Zarządza</w:t>
      </w:r>
      <w:r w:rsidRPr="00D10D05">
        <w:rPr>
          <w:rFonts w:ascii="Times New Roman" w:eastAsia="Times New Roman" w:hAnsi="Times New Roman" w:cs="Times New Roman"/>
          <w:sz w:val="24"/>
          <w:szCs w:val="24"/>
          <w:lang w:eastAsia="pl-PL"/>
        </w:rPr>
        <w:t>jącej FEŚ</w:t>
      </w:r>
      <w:r w:rsidRPr="00D10D05">
        <w:rPr>
          <w:rFonts w:ascii="Times New Roman" w:eastAsia="Times New Roman" w:hAnsi="Times New Roman" w:cs="Times New Roman"/>
          <w:iCs/>
          <w:sz w:val="24"/>
          <w:szCs w:val="24"/>
          <w:lang w:eastAsia="pl-PL"/>
        </w:rPr>
        <w:t>;</w:t>
      </w:r>
    </w:p>
    <w:p w14:paraId="1F4EAB6A" w14:textId="3642D5E1" w:rsidR="00B116CD" w:rsidRPr="00D10D05" w:rsidRDefault="00D02C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B116CD" w:rsidRPr="00D10D05">
        <w:rPr>
          <w:rFonts w:ascii="Times New Roman" w:eastAsia="Times New Roman" w:hAnsi="Times New Roman" w:cs="Times New Roman"/>
          <w:sz w:val="24"/>
          <w:szCs w:val="24"/>
          <w:lang w:eastAsia="pl-PL"/>
        </w:rPr>
        <w:t xml:space="preserve">Konflikcie interesów” – </w:t>
      </w:r>
      <w:r w:rsidR="00B116CD" w:rsidRPr="00D10D05">
        <w:rPr>
          <w:rFonts w:ascii="Times New Roman" w:eastAsia="Times New Roman" w:hAnsi="Times New Roman" w:cs="Times New Roman"/>
          <w:iCs/>
          <w:sz w:val="24"/>
          <w:szCs w:val="24"/>
          <w:lang w:eastAsia="pl-PL"/>
        </w:rPr>
        <w:t>należy przez to rozumieć konflikt o którym mowa w</w:t>
      </w:r>
      <w:r w:rsidR="00B116CD" w:rsidRPr="00D10D05">
        <w:rPr>
          <w:rFonts w:ascii="Times New Roman" w:eastAsia="Times New Roman" w:hAnsi="Times New Roman" w:cs="Times New Roman"/>
          <w:sz w:val="24"/>
          <w:szCs w:val="24"/>
          <w:lang w:eastAsia="pl-PL"/>
        </w:rPr>
        <w:t xml:space="preserve"> art. 61 Rozporządzenia 2018/1046, tj. sytuację, gdy bezstronne i obiektywne pełnienie funkcji podmiotu upoważnionego do działań finansowych lub innej osoby, uczestniczącej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wykonaniu budżetu w ramach zarządzania bezpośredniego, pośredniego i dzielonego,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tym również w działaniach przygotowawczych, a także w audycie lub kontroli, jest zagrożone z uwagi na względy rodzinne, emocjonalne, sympatie polityczne lub związki </w:t>
      </w:r>
      <w:r w:rsidR="00B116CD" w:rsidRPr="00D10D05">
        <w:rPr>
          <w:rFonts w:ascii="Times New Roman" w:eastAsia="Times New Roman" w:hAnsi="Times New Roman" w:cs="Times New Roman"/>
          <w:sz w:val="24"/>
          <w:szCs w:val="24"/>
          <w:lang w:eastAsia="pl-PL"/>
        </w:rPr>
        <w:br/>
        <w:t>z jakimkolwiek krajem, interes gospodarczy lub jakiekolwiek inne bezpośrednie lub pośrednie interesy osobiste;</w:t>
      </w:r>
    </w:p>
    <w:p w14:paraId="2812D1FC"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„Korekcie finansowej” – należy rozumieć zgodnie z ustawą wdrożeniową, kwotę, o jaką pomniejsza się finansowanie UE dla Projektu lub programu w związku z nieprawidłowością indywidualną lub systemową;</w:t>
      </w:r>
    </w:p>
    <w:p w14:paraId="750E672B" w14:textId="2A351F5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„Kosztach pośrednich projektu” – </w:t>
      </w:r>
      <w:r w:rsidRPr="00D10D05">
        <w:rPr>
          <w:rFonts w:ascii="Times New Roman" w:eastAsia="Times New Roman" w:hAnsi="Times New Roman" w:cstheme="minorHAnsi"/>
          <w:sz w:val="24"/>
          <w:szCs w:val="24"/>
          <w:lang w:eastAsia="pl-PL"/>
        </w:rPr>
        <w:t xml:space="preserve">należy przez to rozumieć </w:t>
      </w:r>
      <w:r w:rsidRPr="00D10D05">
        <w:rPr>
          <w:rFonts w:ascii="Times New Roman" w:eastAsia="Times New Roman" w:hAnsi="Times New Roman" w:cs="Times New Roman"/>
          <w:sz w:val="24"/>
          <w:szCs w:val="24"/>
          <w:lang w:eastAsia="pl-PL"/>
        </w:rPr>
        <w:t xml:space="preserve">koszty niezbędne do realizacji projektu, których nie można bezpośrednio przypisać do głównego celu projektu, </w:t>
      </w:r>
      <w:r w:rsidRPr="00D10D05">
        <w:rPr>
          <w:rFonts w:ascii="Times New Roman" w:eastAsia="Times New Roman" w:hAnsi="Times New Roman" w:cs="Times New Roman"/>
          <w:sz w:val="24"/>
          <w:szCs w:val="24"/>
          <w:lang w:eastAsia="pl-PL"/>
        </w:rPr>
        <w:br/>
        <w:t>w szczególności koszty administracyjne związane z obsługą projektu, która nie wymaga podejmowania merytorycznych działań zmierzających do osiągnięcia celu projektu;</w:t>
      </w:r>
    </w:p>
    <w:p w14:paraId="4498C6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„Module Zamówienia publiczne</w:t>
      </w:r>
      <w:r w:rsidRPr="00D10D05">
        <w:rPr>
          <w:rFonts w:ascii="Times New Roman" w:eastAsia="Times New Roman" w:hAnsi="Times New Roman" w:cs="Times New Roman"/>
          <w:bCs/>
          <w:sz w:val="24"/>
          <w:szCs w:val="24"/>
          <w:lang w:eastAsia="pl-PL"/>
        </w:rPr>
        <w:t>”</w:t>
      </w:r>
      <w:r w:rsidRPr="00D10D05">
        <w:rPr>
          <w:rFonts w:ascii="Times New Roman" w:eastAsia="Times New Roman" w:hAnsi="Times New Roman" w:cs="Times New Roman"/>
          <w:sz w:val="24"/>
          <w:szCs w:val="24"/>
          <w:lang w:eastAsia="pl-PL"/>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40C9AF63" w14:textId="0D05F44F"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40F2C579" w14:textId="68A9E1F6"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„Okresie trwałości Projektu” – należy przez to rozumieć okres wynikający z artykułu 65 rozporządzenia ogólnego; tj. okres 5 lat lub 3 lat (w przypadku mikro, małego i średniego przedsiębiorstwa), liczony od daty płatności końcowej na rzecz Beneficjenta/Partnera, </w:t>
      </w:r>
      <w:r w:rsidRPr="00D10D05">
        <w:rPr>
          <w:rFonts w:ascii="Times New Roman" w:eastAsia="Times New Roman" w:hAnsi="Times New Roman" w:cs="Times New Roman"/>
          <w:sz w:val="24"/>
          <w:szCs w:val="24"/>
          <w:lang w:eastAsia="pl-PL"/>
        </w:rPr>
        <w:br/>
        <w:t>a w przypadku, gdy przepisy regulujące udzielenie pomocy publicznej wprowadzają bardziej restrykcyjne wymogi w tym zakresie, wówczas stosuje się okres ustalony zgodnie z tymi przepisami;</w:t>
      </w:r>
    </w:p>
    <w:p w14:paraId="20F6B7DA" w14:textId="77777777" w:rsidR="00832CB7" w:rsidRPr="00832CB7" w:rsidRDefault="00832CB7" w:rsidP="00832CB7">
      <w:pPr>
        <w:numPr>
          <w:ilvl w:val="0"/>
          <w:numId w:val="1"/>
        </w:numPr>
        <w:tabs>
          <w:tab w:val="left" w:pos="284"/>
          <w:tab w:val="left" w:pos="360"/>
        </w:tabs>
        <w:spacing w:before="0" w:after="0" w:line="240" w:lineRule="auto"/>
        <w:ind w:left="340" w:hanging="340"/>
        <w:jc w:val="both"/>
        <w:rPr>
          <w:rFonts w:ascii="Times New Roman" w:hAnsi="Times New Roman" w:cs="Times New Roman"/>
          <w:sz w:val="24"/>
          <w:szCs w:val="24"/>
        </w:rPr>
      </w:pPr>
      <w:r w:rsidRPr="00832CB7">
        <w:rPr>
          <w:rFonts w:ascii="Times New Roman" w:hAnsi="Times New Roman" w:cs="Times New Roman"/>
          <w:sz w:val="24"/>
          <w:szCs w:val="24"/>
        </w:rPr>
        <w:t xml:space="preserve">„Partnerstwie publiczno-prywatnym” lub „PPP” – należy przez to rozumieć partnerstwo </w:t>
      </w:r>
      <w:r w:rsidRPr="00832CB7">
        <w:rPr>
          <w:rFonts w:ascii="Times New Roman" w:hAnsi="Times New Roman" w:cs="Times New Roman"/>
          <w:sz w:val="24"/>
          <w:szCs w:val="24"/>
        </w:rPr>
        <w:br/>
        <w:t>w rozumieniu artykułu 2 punkt 15 rozporządzenia ogólnego utworzone w celu wspólnej realizacji projektu hybrydowego;</w:t>
      </w:r>
    </w:p>
    <w:p w14:paraId="2575B719"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niniejszej Decyzji i porozumieniu albo umowie o partnerstwie i wnoszący do Projektu zasoby ludzkie, organizacyjne, techniczne lub finansowe;</w:t>
      </w:r>
    </w:p>
    <w:p w14:paraId="5B8BAE07" w14:textId="77777777" w:rsidR="00832CB7" w:rsidRPr="00832CB7" w:rsidRDefault="00832CB7" w:rsidP="00832CB7">
      <w:pPr>
        <w:pStyle w:val="Akapitzlist"/>
        <w:numPr>
          <w:ilvl w:val="0"/>
          <w:numId w:val="1"/>
        </w:numPr>
        <w:spacing w:before="0" w:after="0" w:line="240" w:lineRule="auto"/>
        <w:rPr>
          <w:rFonts w:ascii="Times New Roman" w:eastAsia="Times New Roman" w:hAnsi="Times New Roman" w:cs="Times New Roman"/>
          <w:sz w:val="24"/>
          <w:szCs w:val="24"/>
          <w:lang w:eastAsia="pl-PL"/>
        </w:rPr>
      </w:pPr>
      <w:r w:rsidRPr="00832CB7">
        <w:rPr>
          <w:rFonts w:ascii="Times New Roman" w:eastAsia="Times New Roman" w:hAnsi="Times New Roman" w:cs="Times New Roman"/>
          <w:sz w:val="24"/>
          <w:szCs w:val="24"/>
          <w:lang w:eastAsia="pl-PL"/>
        </w:rPr>
        <w:t>"Partnerze prywatnym" - należy przez to rozumieć przedsiębiorcę lub przedsiębiorcę zagranicznego realizującego projekt hybrydowy wspólnie z podmiotem publicznym;</w:t>
      </w:r>
    </w:p>
    <w:p w14:paraId="2FFDF0A2"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w:t>
      </w:r>
      <w:r w:rsidRPr="00D10D05">
        <w:rPr>
          <w:rFonts w:ascii="Times New Roman" w:eastAsia="Times New Roman" w:hAnsi="Times New Roman" w:cs="Times New Roman"/>
          <w:sz w:val="24"/>
          <w:szCs w:val="24"/>
          <w:lang w:eastAsia="pl-PL"/>
        </w:rPr>
        <w:lastRenderedPageBreak/>
        <w:t>krajowego z budżetu państwa, na rachunek bankowy Beneficjenta po zakończeniu realizacji Projektu oraz spełnieniu warunków określonych w niniejszej Decyzji;</w:t>
      </w:r>
    </w:p>
    <w:p w14:paraId="3C05335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 „Płatności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Decyzji;</w:t>
      </w:r>
    </w:p>
    <w:p w14:paraId="2E8E9AAB" w14:textId="0D819359" w:rsidR="00B116CD" w:rsidRPr="00D10D05" w:rsidRDefault="00B116CD" w:rsidP="009070D0">
      <w:pPr>
        <w:numPr>
          <w:ilvl w:val="0"/>
          <w:numId w:val="1"/>
        </w:numPr>
        <w:tabs>
          <w:tab w:val="left" w:pos="284"/>
          <w:tab w:val="left" w:pos="360"/>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„Podwójnym finansowaniu” – zgodnie z Wytycznymi dotyczącymi kwalifikowalności wydatków na lata 2021-2027, o których mowa w Podrozdziale 2.3 ust. 2, </w:t>
      </w:r>
      <w:r w:rsidRPr="00D10D05">
        <w:rPr>
          <w:rFonts w:ascii="Times New Roman" w:eastAsia="Calibri" w:hAnsi="Times New Roman" w:cs="Times New Roman"/>
          <w:sz w:val="24"/>
          <w:szCs w:val="24"/>
        </w:rPr>
        <w:t xml:space="preserve">oznacza to </w:t>
      </w:r>
      <w:r w:rsidRPr="00D10D05">
        <w:rPr>
          <w:rFonts w:ascii="Times New Roman" w:eastAsia="Calibri" w:hAnsi="Times New Roman" w:cs="Times New Roman"/>
          <w:sz w:val="24"/>
          <w:szCs w:val="24"/>
        </w:rPr>
        <w:br/>
        <w:t>w szczególności:</w:t>
      </w:r>
    </w:p>
    <w:p w14:paraId="2FD06FB5"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a)</w:t>
      </w:r>
      <w:r w:rsidRPr="00D10D05">
        <w:rPr>
          <w:rFonts w:ascii="Times New Roman" w:eastAsia="Times New Roman" w:hAnsi="Times New Roman" w:cs="Times New Roman"/>
          <w:sz w:val="24"/>
          <w:szCs w:val="24"/>
          <w:lang w:eastAsia="pl-PL"/>
        </w:rPr>
        <w:tab/>
        <w:t>więcej niż jednokrotne rozliczenie tego samego wydatku albo tej samej części wydatku ze środków UE w jakiejkolwiek formie (w szczególności dotacji, pożyczki, gwarancji/poręczenia),</w:t>
      </w:r>
    </w:p>
    <w:p w14:paraId="6A5A479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b)</w:t>
      </w:r>
      <w:r w:rsidRPr="00D10D05">
        <w:rPr>
          <w:rFonts w:ascii="Times New Roman" w:eastAsia="Times New Roman" w:hAnsi="Times New Roman" w:cs="Times New Roman"/>
          <w:sz w:val="24"/>
          <w:szCs w:val="24"/>
          <w:lang w:eastAsia="pl-PL"/>
        </w:rPr>
        <w:tab/>
        <w:t>rozliczenie zakupu używanego środka trwałego, który był uprzednio współfinansowany z udziałem środków UE,</w:t>
      </w:r>
    </w:p>
    <w:p w14:paraId="24789D8F"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c)</w:t>
      </w:r>
      <w:r w:rsidRPr="00D10D05">
        <w:rPr>
          <w:rFonts w:ascii="Times New Roman" w:eastAsia="Times New Roman" w:hAnsi="Times New Roman" w:cs="Times New Roman"/>
          <w:sz w:val="24"/>
          <w:szCs w:val="24"/>
          <w:lang w:eastAsia="pl-PL"/>
        </w:rPr>
        <w:tab/>
        <w:t>rozliczenie kosztów amortyzacji środka trwałego uprzednio zakupionego z udziałem środków UE,</w:t>
      </w:r>
    </w:p>
    <w:p w14:paraId="4241318B" w14:textId="266FEEBE"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w:t>
      </w:r>
      <w:r w:rsidRPr="00D10D05">
        <w:rPr>
          <w:rFonts w:ascii="Times New Roman" w:eastAsia="Times New Roman" w:hAnsi="Times New Roman" w:cs="Times New Roman"/>
          <w:sz w:val="24"/>
          <w:szCs w:val="24"/>
          <w:lang w:eastAsia="pl-PL"/>
        </w:rPr>
        <w:tab/>
        <w:t xml:space="preserve">rozliczenie wydatku poniesionego przez leasingodawcę na zakup przedmiotu leasingu </w:t>
      </w:r>
      <w:r w:rsidR="0074011B" w:rsidRPr="00D10D05">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ramach leasingu finansowego, a następnie rozliczenie rat opłacanych przez Beneficjenta w związku z leasingiem tego przedmiotu,</w:t>
      </w:r>
    </w:p>
    <w:p w14:paraId="5A167CFB" w14:textId="4A0DC669"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eastAsia="pl-PL"/>
        </w:rPr>
        <w:tab/>
        <w:t xml:space="preserve">objęcie kosztów kwalifikowalnych jednocześnie wsparciem w formie pożyczki </w:t>
      </w:r>
      <w:r w:rsidRPr="00D10D05">
        <w:rPr>
          <w:rFonts w:ascii="Times New Roman" w:eastAsia="Times New Roman" w:hAnsi="Times New Roman" w:cs="Times New Roman"/>
          <w:sz w:val="24"/>
          <w:szCs w:val="24"/>
          <w:lang w:eastAsia="pl-PL"/>
        </w:rPr>
        <w:br/>
        <w:t>i gwarancji/poręczenia,</w:t>
      </w:r>
    </w:p>
    <w:p w14:paraId="2BC5A11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f)</w:t>
      </w:r>
      <w:r w:rsidRPr="00D10D05">
        <w:rPr>
          <w:rFonts w:ascii="Times New Roman" w:eastAsia="Times New Roman" w:hAnsi="Times New Roman" w:cs="Times New Roman"/>
          <w:sz w:val="24"/>
          <w:szCs w:val="24"/>
          <w:lang w:eastAsia="pl-PL"/>
        </w:rPr>
        <w:tab/>
        <w:t>rozliczenie tego samego wydatku w kosztach pośrednich projektu oraz kosztach bezpośrednich projektu,</w:t>
      </w:r>
    </w:p>
    <w:p w14:paraId="57C0FAFE" w14:textId="2BDFF6DA" w:rsidR="00B116CD" w:rsidRPr="00D10D05" w:rsidRDefault="00B116CD" w:rsidP="00E82073">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g)</w:t>
      </w:r>
      <w:r w:rsidRPr="00D10D05">
        <w:rPr>
          <w:rFonts w:ascii="Times New Roman" w:eastAsia="Times New Roman" w:hAnsi="Times New Roman" w:cs="Times New Roman"/>
          <w:sz w:val="24"/>
          <w:szCs w:val="24"/>
          <w:lang w:eastAsia="pl-PL"/>
        </w:rPr>
        <w:tab/>
        <w:t xml:space="preserve">otrzymanie na wydatki kwalifikowalne danego projektu lub części projektu dotacji </w:t>
      </w:r>
      <w:r w:rsidRPr="00D10D05">
        <w:rPr>
          <w:rFonts w:ascii="Times New Roman" w:eastAsia="Times New Roman" w:hAnsi="Times New Roman" w:cs="Times New Roman"/>
          <w:sz w:val="24"/>
          <w:szCs w:val="24"/>
          <w:lang w:eastAsia="pl-PL"/>
        </w:rPr>
        <w:br/>
        <w:t>z kilku źródeł (krajowych, unijnych lub innych) w wysokości łącznie wyższej niż 100% wydatków kwalifikowalnych projektu lub części projektu;</w:t>
      </w:r>
    </w:p>
    <w:p w14:paraId="2169B8BE"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„Projekcie” – </w:t>
      </w:r>
      <w:r w:rsidRPr="00D10D05">
        <w:rPr>
          <w:rFonts w:ascii="Times New Roman" w:eastAsia="Times New Roman" w:hAnsi="Times New Roman" w:cs="Times New Roman"/>
          <w:iCs/>
          <w:sz w:val="24"/>
          <w:szCs w:val="24"/>
          <w:lang w:eastAsia="pl-PL"/>
        </w:rPr>
        <w:t>należy przez to rozumieć</w:t>
      </w:r>
      <w:r w:rsidRPr="00D10D05">
        <w:rPr>
          <w:rFonts w:ascii="Times New Roman" w:eastAsia="Times New Roman" w:hAnsi="Times New Roman" w:cs="Times New Roman"/>
          <w:sz w:val="24"/>
          <w:szCs w:val="24"/>
          <w:lang w:eastAsia="pl-PL"/>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Decyzji;</w:t>
      </w:r>
    </w:p>
    <w:p w14:paraId="45865669" w14:textId="4FC7BAE5" w:rsidR="00E82073" w:rsidRPr="00E82073" w:rsidRDefault="00E82073" w:rsidP="00E82073">
      <w:pPr>
        <w:pStyle w:val="Akapitzlist"/>
        <w:numPr>
          <w:ilvl w:val="0"/>
          <w:numId w:val="1"/>
        </w:numPr>
        <w:spacing w:before="0"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Projekcie hybrydowym" - należy przez to rozumieć wspólną realizację projektu przez partnerstwo publiczno-prywatne (PPP);</w:t>
      </w:r>
    </w:p>
    <w:p w14:paraId="6FE11C06"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„Przetwarzaniu” – należy przez to rozumieć przetwarzanie, o którym mowa w art. 4 pkt 2 RODO;</w:t>
      </w:r>
    </w:p>
    <w:p w14:paraId="29FD0B91"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BGK” – należy przez to rozumieć rachunek bankowy w Banku Gospodarstwa Krajowego nr </w:t>
      </w:r>
      <w:r w:rsidRPr="00D10D05">
        <w:rPr>
          <w:rFonts w:ascii="Times New Roman" w:eastAsia="Times New Roman" w:hAnsi="Times New Roman" w:cs="Times New Roman"/>
          <w:b/>
          <w:bCs/>
          <w:sz w:val="24"/>
          <w:szCs w:val="24"/>
          <w:u w:val="single"/>
          <w:lang w:eastAsia="pl-PL"/>
        </w:rPr>
        <w:t>17 1130 0007 0020 0660 2620 0016</w:t>
      </w:r>
      <w:r w:rsidRPr="00D10D05">
        <w:rPr>
          <w:rFonts w:ascii="Times New Roman" w:eastAsia="Times New Roman" w:hAnsi="Times New Roman" w:cs="Times New Roman"/>
          <w:b/>
          <w:sz w:val="24"/>
          <w:szCs w:val="24"/>
          <w:lang w:eastAsia="pl-PL"/>
        </w:rPr>
        <w:t xml:space="preserve"> </w:t>
      </w:r>
      <w:r w:rsidRPr="00D10D05">
        <w:rPr>
          <w:rFonts w:ascii="Times New Roman" w:eastAsia="Times New Roman" w:hAnsi="Times New Roman" w:cs="Times New Roman"/>
          <w:sz w:val="24"/>
          <w:szCs w:val="24"/>
          <w:lang w:eastAsia="pl-PL"/>
        </w:rPr>
        <w:t>otwarty przez Ministra Finansów, z którego płatności pochodzące z budżetu środków europejskich odpowiadające wkładowi EFRR, przekazywane są na rachunek bankowy Projektu;</w:t>
      </w:r>
    </w:p>
    <w:p w14:paraId="6BB1770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 należy przez to rozumieć wyodrębniony rachunek bankowy Urzędu Marszałkowskiego Województwa Świętokrzyskiego </w:t>
      </w:r>
      <w:r w:rsidRPr="00D10D05">
        <w:rPr>
          <w:rFonts w:ascii="Times New Roman" w:eastAsia="Times New Roman" w:hAnsi="Times New Roman" w:cs="Times New Roman"/>
          <w:sz w:val="24"/>
          <w:szCs w:val="24"/>
          <w:lang w:eastAsia="pl-PL"/>
        </w:rPr>
        <w:br/>
        <w:t>w Kielcach, 25-516 Kielce, al. IX Wieków Kielc 3, nr </w:t>
      </w:r>
      <w:r w:rsidRPr="00D10D05">
        <w:rPr>
          <w:rFonts w:ascii="Times New Roman" w:eastAsia="Times New Roman" w:hAnsi="Times New Roman" w:cs="Times New Roman"/>
          <w:b/>
          <w:bCs/>
          <w:sz w:val="24"/>
          <w:szCs w:val="24"/>
          <w:u w:val="single"/>
          <w:lang w:eastAsia="pl-PL"/>
        </w:rPr>
        <w:t>96 1020 2629 0000 9102 0470 9376</w:t>
      </w:r>
      <w:r w:rsidRPr="00D10D05">
        <w:rPr>
          <w:rFonts w:ascii="Times New Roman" w:eastAsia="Times New Roman" w:hAnsi="Times New Roman" w:cs="Times New Roman"/>
          <w:sz w:val="24"/>
          <w:szCs w:val="24"/>
          <w:lang w:eastAsia="pl-PL"/>
        </w:rPr>
        <w:t>, prowadzony w PKO Bank Polski S.A., z którego współfinansowanie krajowe z budżetu państwa przekazywane jest na rachunek bankowy Projektu;</w:t>
      </w:r>
    </w:p>
    <w:p w14:paraId="1230B1C6" w14:textId="425D0552"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dotyczącym zwrotów” – należy przez to rozumieć rachunek bankowy Urzędu Marszałkowskiego Województwa </w:t>
      </w:r>
      <w:r w:rsidRPr="00D10D05">
        <w:rPr>
          <w:rFonts w:ascii="Times New Roman" w:eastAsia="Times New Roman" w:hAnsi="Times New Roman" w:cs="Times New Roman"/>
          <w:sz w:val="24"/>
          <w:szCs w:val="24"/>
          <w:lang w:eastAsia="pl-PL"/>
        </w:rPr>
        <w:lastRenderedPageBreak/>
        <w:t xml:space="preserve">Świętokrzyskiego w Kielcach, 25-516 Kielce, al. IX Wieków Kielc 3,  nr </w:t>
      </w:r>
      <w:r w:rsidRPr="00D10D05">
        <w:rPr>
          <w:rFonts w:ascii="Times New Roman" w:eastAsia="Times New Roman" w:hAnsi="Times New Roman" w:cs="Times New Roman"/>
          <w:b/>
          <w:bCs/>
          <w:sz w:val="24"/>
          <w:szCs w:val="24"/>
          <w:u w:val="single"/>
          <w:lang w:eastAsia="pl-PL"/>
        </w:rPr>
        <w:t>10 1020 2629 0000 9102 0470 9566</w:t>
      </w:r>
      <w:r w:rsidRPr="00D10D05">
        <w:rPr>
          <w:rFonts w:ascii="Times New Roman" w:eastAsia="Times New Roman" w:hAnsi="Times New Roman" w:cs="Times New Roman"/>
          <w:b/>
          <w:bCs/>
          <w:sz w:val="24"/>
          <w:szCs w:val="24"/>
          <w:lang w:eastAsia="pl-PL"/>
        </w:rPr>
        <w:t xml:space="preserve"> </w:t>
      </w:r>
      <w:r w:rsidRPr="00D10D05">
        <w:rPr>
          <w:rFonts w:ascii="Times New Roman" w:eastAsia="Times New Roman" w:hAnsi="Times New Roman" w:cs="Times New Roman"/>
          <w:sz w:val="24"/>
          <w:szCs w:val="24"/>
          <w:lang w:eastAsia="pl-PL"/>
        </w:rPr>
        <w:t xml:space="preserve">prowadzony w 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Pr="00D10D05">
        <w:rPr>
          <w:rFonts w:ascii="Times New Roman" w:eastAsia="Times New Roman" w:hAnsi="Times New Roman" w:cs="Times New Roman"/>
          <w:sz w:val="24"/>
          <w:szCs w:val="24"/>
          <w:lang w:eastAsia="pl-PL"/>
        </w:rPr>
        <w:br/>
        <w:t xml:space="preserve">z przeznaczeniem, wykorzystanych z naruszeniem procedur, pobranych nienależnie lub </w:t>
      </w:r>
      <w:r w:rsidRPr="00D10D05">
        <w:rPr>
          <w:rFonts w:ascii="Times New Roman" w:eastAsia="Times New Roman" w:hAnsi="Times New Roman" w:cs="Times New Roman"/>
          <w:sz w:val="24"/>
          <w:szCs w:val="24"/>
          <w:lang w:eastAsia="pl-PL"/>
        </w:rPr>
        <w:br/>
        <w:t>w nadmiernej wysokości, czy nieprawidłowo wydatkowanych;</w:t>
      </w:r>
    </w:p>
    <w:p w14:paraId="7120A536"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„Rachunku bankowym Projektu</w:t>
      </w:r>
      <w:r w:rsidRPr="00D10D05">
        <w:rPr>
          <w:rFonts w:ascii="Times New Roman" w:eastAsia="Times New Roman" w:hAnsi="Times New Roman" w:cs="Times New Roman"/>
          <w:sz w:val="24"/>
          <w:szCs w:val="24"/>
          <w:vertAlign w:val="superscript"/>
          <w:lang w:eastAsia="pl-PL"/>
        </w:rPr>
        <w:t>”</w:t>
      </w:r>
      <w:r w:rsidRPr="00D10D05">
        <w:rPr>
          <w:rFonts w:ascii="Times New Roman" w:eastAsia="Times New Roman" w:hAnsi="Times New Roman" w:cs="Times New Roman"/>
          <w:sz w:val="24"/>
          <w:szCs w:val="24"/>
          <w:lang w:eastAsia="pl-PL"/>
        </w:rPr>
        <w:t xml:space="preserve"> – należy przez to rozumieć rachunek bankowy Beneficjenta lub Partnera Projektu; </w:t>
      </w:r>
    </w:p>
    <w:p w14:paraId="17F3DF32" w14:textId="77777777" w:rsidR="00E82073" w:rsidRPr="00E82073" w:rsidRDefault="00E82073" w:rsidP="00E82073">
      <w:pPr>
        <w:pStyle w:val="Akapitzlist"/>
        <w:numPr>
          <w:ilvl w:val="0"/>
          <w:numId w:val="1"/>
        </w:numPr>
        <w:spacing w:before="0" w:after="0" w:line="240" w:lineRule="auto"/>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"Rachunku powierniczym" - należy przez to rozumieć rachunek, o którym mowa w artykule 2 punkt 39 rozporządzenia ogólnego;  </w:t>
      </w:r>
    </w:p>
    <w:p w14:paraId="0C6EEFDF"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„Regulaminie” – należy przez to rozumieć Regulamin wyboru projektów, dotyczący naboru, w ramach którego Projekt został wybrany do dofinansowania;</w:t>
      </w:r>
    </w:p>
    <w:p w14:paraId="16F4FD2E" w14:textId="05A1E918"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„Refundacji” – należy przez to rozumieć zwrot na rachunek bankowy Beneficjenta/Partnera, faktycznie poniesionych i w całości zapłaconych, części wydatków kwalifikowalnych na realizację Projektu po spełnieniu warunków określonych w niniejszej Decyzji, dokonywany przez BGK - na podstawie zlecenia płatności – w części dotyczącej finansowania UE oraz przez Instytucję Zarządzającą – na podstawie zlecenia wypłaty – </w:t>
      </w:r>
      <w:r w:rsidRPr="00D10D05">
        <w:rPr>
          <w:rFonts w:ascii="Times New Roman" w:eastAsia="Times New Roman" w:hAnsi="Times New Roman" w:cs="Times New Roman"/>
          <w:sz w:val="24"/>
          <w:szCs w:val="24"/>
          <w:lang w:eastAsia="pl-PL"/>
        </w:rPr>
        <w:br/>
        <w:t>w części dotyczącej współfinansowania krajowego z budżetu państwa;</w:t>
      </w:r>
    </w:p>
    <w:p w14:paraId="4FA185E8"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„Rozliczeniu zaliczki” – należy przez to rozumieć zwrot zaliczki lub wykazanie przez Beneficjenta wydatków kwalifikowalnych we wniosku o płatność rozliczających zaliczkę, złożonym do Instytucji Zarządzającej w terminie i na warunkach określonych w Decyzji oraz zgodnie z wytycznymi;</w:t>
      </w:r>
    </w:p>
    <w:p w14:paraId="029AF7F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„Rozpoczęciu realizacji” – należy przez to rozumieć podjęcie przez Beneficjenta pierwszego prawnie wiążącego zobowiązania w ramach Projektu z zachowaniem zasad kwalifikowalności wydatków;</w:t>
      </w:r>
    </w:p>
    <w:p w14:paraId="0E277AAD"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„Sile wyższej” – należy przez to rozumieć zdarzenie bądź połączenie zdarzeń obiektywnie niezależnych od Beneficjenta lub IZ, które zasadniczo i istotnie utrudniają wykonywanie części lub całości zobowiązań wynikających z Decyzji, których Beneficjent lub IZ nie mogły przewidzieć i którym nie mogły zapobiec ani ich przezwyciężyć i im przeciwdziałać poprzez działanie z należytą starannością ogólnie przewidzianą dla cywilnoprawnych stosunków zobowiązaniowych;</w:t>
      </w:r>
    </w:p>
    <w:p w14:paraId="1B99FE51" w14:textId="77777777" w:rsidR="00B116CD" w:rsidRPr="00D10D05" w:rsidRDefault="00B116CD" w:rsidP="009070D0">
      <w:pPr>
        <w:numPr>
          <w:ilvl w:val="0"/>
          <w:numId w:val="1"/>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„SZOP” – należy przez to rozumieć „Szczegółowy Opis Priorytetów Programu Fundusze Europejskie dla Świętokrzyskiego 2021-2027” </w:t>
      </w:r>
      <w:r w:rsidRPr="00D10D05">
        <w:rPr>
          <w:rFonts w:ascii="Times New Roman" w:eastAsia="Tahoma" w:hAnsi="Times New Roman" w:cs="Times New Roman"/>
          <w:sz w:val="24"/>
          <w:szCs w:val="24"/>
          <w:lang w:eastAsia="pl-PL"/>
        </w:rPr>
        <w:t>(</w:t>
      </w:r>
      <w:r w:rsidRPr="00D10D05">
        <w:rPr>
          <w:rFonts w:ascii="Times New Roman" w:eastAsia="Tahoma" w:hAnsi="Times New Roman" w:cs="Times New Roman"/>
          <w:spacing w:val="1"/>
          <w:sz w:val="24"/>
          <w:szCs w:val="24"/>
          <w:lang w:eastAsia="pl-PL"/>
        </w:rPr>
        <w:t>w</w:t>
      </w:r>
      <w:r w:rsidRPr="00D10D05">
        <w:rPr>
          <w:rFonts w:ascii="Times New Roman" w:eastAsia="Tahoma" w:hAnsi="Times New Roman" w:cs="Times New Roman"/>
          <w:spacing w:val="-2"/>
          <w:sz w:val="24"/>
          <w:szCs w:val="24"/>
          <w:lang w:eastAsia="pl-PL"/>
        </w:rPr>
        <w:t>r</w:t>
      </w:r>
      <w:r w:rsidRPr="00D10D05">
        <w:rPr>
          <w:rFonts w:ascii="Times New Roman" w:eastAsia="Tahoma" w:hAnsi="Times New Roman" w:cs="Times New Roman"/>
          <w:spacing w:val="1"/>
          <w:sz w:val="24"/>
          <w:szCs w:val="24"/>
          <w:lang w:eastAsia="pl-PL"/>
        </w:rPr>
        <w:t>a</w:t>
      </w:r>
      <w:r w:rsidRPr="00D10D05">
        <w:rPr>
          <w:rFonts w:ascii="Times New Roman" w:eastAsia="Tahoma" w:hAnsi="Times New Roman" w:cs="Times New Roman"/>
          <w:sz w:val="24"/>
          <w:szCs w:val="24"/>
          <w:lang w:eastAsia="pl-PL"/>
        </w:rPr>
        <w:t>z</w:t>
      </w:r>
      <w:r w:rsidRPr="00D10D05">
        <w:rPr>
          <w:rFonts w:ascii="Times New Roman" w:eastAsia="Tahoma" w:hAnsi="Times New Roman" w:cs="Times New Roman"/>
          <w:spacing w:val="7"/>
          <w:sz w:val="24"/>
          <w:szCs w:val="24"/>
          <w:lang w:eastAsia="pl-PL"/>
        </w:rPr>
        <w:t xml:space="preserve"> </w:t>
      </w:r>
      <w:r w:rsidRPr="00D10D05">
        <w:rPr>
          <w:rFonts w:ascii="Times New Roman" w:eastAsia="Tahoma" w:hAnsi="Times New Roman" w:cs="Times New Roman"/>
          <w:sz w:val="24"/>
          <w:szCs w:val="24"/>
          <w:lang w:eastAsia="pl-PL"/>
        </w:rPr>
        <w:t>z załącznikami),</w:t>
      </w:r>
      <w:r w:rsidRPr="00D10D05">
        <w:rPr>
          <w:rFonts w:ascii="Times New Roman" w:eastAsia="Times New Roman" w:hAnsi="Times New Roman" w:cs="Times New Roman"/>
          <w:sz w:val="24"/>
          <w:szCs w:val="24"/>
          <w:lang w:eastAsia="pl-PL"/>
        </w:rPr>
        <w:t xml:space="preserve"> przygotowany przez Instytucję Zarządzającą, określający w szczególności zakres działań realizowanych w ramach poszczególnych priorytetów Programu;</w:t>
      </w:r>
    </w:p>
    <w:p w14:paraId="46EB26C0" w14:textId="77777777" w:rsidR="00675A21" w:rsidRPr="00285D73" w:rsidRDefault="00675A21" w:rsidP="00675A21">
      <w:pPr>
        <w:pStyle w:val="Tekstpodstawowy"/>
        <w:numPr>
          <w:ilvl w:val="0"/>
          <w:numId w:val="1"/>
        </w:numPr>
        <w:tabs>
          <w:tab w:val="left" w:pos="284"/>
          <w:tab w:val="left" w:pos="360"/>
        </w:tabs>
        <w:spacing w:before="0"/>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7DBE2E2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Wkładzie własnym” –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3FCBDD9"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„Wniosku o dofinansowanie” – </w:t>
      </w:r>
      <w:r w:rsidRPr="00D10D05">
        <w:rPr>
          <w:rFonts w:ascii="Times New Roman" w:eastAsia="Times New Roman" w:hAnsi="Times New Roman" w:cs="Times New Roman"/>
          <w:sz w:val="24"/>
          <w:szCs w:val="24"/>
          <w:lang w:eastAsia="pl-PL"/>
        </w:rPr>
        <w:t>należy przez to rozumieć</w:t>
      </w:r>
      <w:r w:rsidRPr="00D10D05">
        <w:rPr>
          <w:rFonts w:ascii="Times New Roman" w:eastAsia="Times New Roman" w:hAnsi="Times New Roman" w:cs="Times New Roman"/>
          <w:sz w:val="24"/>
          <w:szCs w:val="24"/>
          <w:lang w:val="x-none" w:eastAsia="pl-PL"/>
        </w:rPr>
        <w:t xml:space="preserve"> dokument </w:t>
      </w:r>
      <w:r w:rsidRPr="00D10D05">
        <w:rPr>
          <w:rFonts w:ascii="Times New Roman" w:eastAsia="Times New Roman" w:hAnsi="Times New Roman" w:cs="Times New Roman"/>
          <w:sz w:val="24"/>
          <w:szCs w:val="24"/>
          <w:lang w:eastAsia="pl-PL"/>
        </w:rPr>
        <w:t xml:space="preserve">wraz z załącznikami </w:t>
      </w:r>
      <w:r w:rsidRPr="00D10D05">
        <w:rPr>
          <w:rFonts w:ascii="Times New Roman" w:eastAsia="Times New Roman" w:hAnsi="Times New Roman" w:cs="Times New Roman"/>
          <w:sz w:val="24"/>
          <w:szCs w:val="24"/>
          <w:lang w:val="x-none" w:eastAsia="pl-PL"/>
        </w:rPr>
        <w:t>przedkładan</w:t>
      </w:r>
      <w:r w:rsidRPr="00D10D05">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val="x-none" w:eastAsia="pl-PL"/>
        </w:rPr>
        <w:t xml:space="preserve"> przez Beneficjenta do Instytucji Zarządzającej w celu uzyskania dofinansowania na realizację Projektu w ramach </w:t>
      </w:r>
      <w:r w:rsidRPr="00D10D05">
        <w:rPr>
          <w:rFonts w:ascii="Times New Roman" w:eastAsia="Times New Roman" w:hAnsi="Times New Roman" w:cs="Times New Roman"/>
          <w:sz w:val="24"/>
          <w:szCs w:val="24"/>
          <w:lang w:eastAsia="pl-PL"/>
        </w:rPr>
        <w:t>FEŚ 2021-2027;</w:t>
      </w:r>
      <w:r w:rsidRPr="00D10D05">
        <w:rPr>
          <w:rFonts w:ascii="Times New Roman" w:eastAsia="Times New Roman" w:hAnsi="Times New Roman" w:cs="Times New Roman"/>
          <w:sz w:val="24"/>
          <w:szCs w:val="24"/>
          <w:lang w:val="x-none" w:eastAsia="pl-PL"/>
        </w:rPr>
        <w:t xml:space="preserve"> </w:t>
      </w:r>
    </w:p>
    <w:p w14:paraId="120BEC1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„Wniosku o płatność” – należy przez to rozumieć formularz w systemie CST2021, na podstawie, którego Beneficjent występuje o refundację części lub całości kwoty poniesionych wydatków kwalifikowalnych, bądź wnioskuje o przekazanie płatności </w:t>
      </w:r>
      <w:r w:rsidRPr="00D10D05">
        <w:rPr>
          <w:rFonts w:ascii="Times New Roman" w:eastAsia="Times New Roman" w:hAnsi="Times New Roman" w:cs="Times New Roman"/>
          <w:sz w:val="24"/>
          <w:szCs w:val="24"/>
          <w:lang w:eastAsia="pl-PL"/>
        </w:rPr>
        <w:lastRenderedPageBreak/>
        <w:t>zaliczkowej, rozlicza otrzymaną zaliczkę poniesionymi wydatkami na realizację Projektu i/lub przekazuje informacje o postępie rzeczowym Projektu;</w:t>
      </w:r>
    </w:p>
    <w:p w14:paraId="6E6D52BF" w14:textId="77777777" w:rsidR="00B116CD" w:rsidRPr="00D10D05" w:rsidRDefault="00B116CD" w:rsidP="009070D0">
      <w:pPr>
        <w:numPr>
          <w:ilvl w:val="0"/>
          <w:numId w:val="1"/>
        </w:numPr>
        <w:pBdr>
          <w:top w:val="nil"/>
          <w:left w:val="nil"/>
          <w:bottom w:val="nil"/>
          <w:right w:val="nil"/>
          <w:between w:val="nil"/>
          <w:bar w:val="nil"/>
        </w:pBdr>
        <w:suppressAutoHyphens/>
        <w:spacing w:before="0" w:after="0"/>
        <w:ind w:right="12"/>
        <w:contextualSpacing/>
        <w:jc w:val="both"/>
        <w:rPr>
          <w:rFonts w:ascii="Times New Roman" w:eastAsia="Arial Unicode MS" w:hAnsi="Times New Roman" w:cstheme="minorHAnsi"/>
          <w:b/>
          <w:bCs/>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„WOD2021”</w:t>
      </w:r>
      <w:r w:rsidRPr="00D10D05">
        <w:rPr>
          <w:rFonts w:ascii="Times New Roman" w:eastAsia="Arial Unicode MS" w:hAnsi="Times New Roman" w:cstheme="minorHAnsi"/>
          <w:b/>
          <w:bCs/>
          <w:sz w:val="24"/>
          <w:szCs w:val="24"/>
          <w:u w:color="000000"/>
          <w:bdr w:val="nil"/>
          <w:lang w:eastAsia="pl-PL"/>
        </w:rPr>
        <w:t xml:space="preserve"> – </w:t>
      </w:r>
      <w:r w:rsidRPr="00D10D05">
        <w:rPr>
          <w:rFonts w:ascii="Times New Roman" w:eastAsia="Arial Unicode MS" w:hAnsi="Times New Roman" w:cstheme="minorHAnsi"/>
          <w:sz w:val="24"/>
          <w:szCs w:val="24"/>
          <w:u w:color="000000"/>
          <w:bdr w:val="nil"/>
          <w:lang w:eastAsia="pl-PL"/>
        </w:rPr>
        <w:t xml:space="preserve">Aplikacja Wnioski o dofinansowanie, służy do aplikowania </w:t>
      </w:r>
      <w:r w:rsidRPr="00D10D05">
        <w:rPr>
          <w:rFonts w:ascii="Times New Roman" w:eastAsia="Arial Unicode MS" w:hAnsi="Times New Roman" w:cstheme="minorHAnsi"/>
          <w:sz w:val="24"/>
          <w:szCs w:val="24"/>
          <w:u w:color="000000"/>
          <w:bdr w:val="nil"/>
          <w:lang w:eastAsia="pl-PL"/>
        </w:rPr>
        <w:br/>
        <w:t>o dofinansowanie ze środków unijnych, jest elementem Centralnego Systemu Teleinformatycznego 2021;</w:t>
      </w:r>
    </w:p>
    <w:p w14:paraId="730C5727" w14:textId="2F26A486"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Wydatkach</w:t>
      </w:r>
      <w:r w:rsidRPr="00D10D05">
        <w:rPr>
          <w:rFonts w:ascii="Times New Roman" w:eastAsia="Times New Roman" w:hAnsi="Times New Roman" w:cs="Times New Roman"/>
          <w:sz w:val="24"/>
          <w:szCs w:val="24"/>
          <w:lang w:val="x-none" w:eastAsia="pl-PL"/>
        </w:rPr>
        <w:t xml:space="preserve"> kwalifikowalnych” – </w:t>
      </w:r>
      <w:r w:rsidRPr="00D10D05">
        <w:rPr>
          <w:rFonts w:ascii="Times New Roman" w:eastAsia="Times New Roman" w:hAnsi="Times New Roman" w:cs="Times New Roman"/>
          <w:sz w:val="24"/>
          <w:szCs w:val="24"/>
          <w:lang w:eastAsia="pl-PL"/>
        </w:rPr>
        <w:t xml:space="preserve">należy przez to rozumieć koszty lub wydatki </w:t>
      </w:r>
      <w:r w:rsidRPr="00D10D05">
        <w:rPr>
          <w:rFonts w:ascii="Times New Roman" w:eastAsia="Times New Roman" w:hAnsi="Times New Roman" w:cs="Times New Roman"/>
          <w:sz w:val="24"/>
          <w:szCs w:val="24"/>
          <w:lang w:val="x-none" w:eastAsia="pl-PL"/>
        </w:rPr>
        <w:t>poniesion</w:t>
      </w: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val="x-none" w:eastAsia="pl-PL"/>
        </w:rPr>
        <w:t xml:space="preserve">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 xml:space="preserve"> które  spełniają kryteria określone  </w:t>
      </w:r>
      <w:r w:rsidR="0074011B" w:rsidRPr="00D10D05">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rozporządzeniu ogólnym, ustawie wdrożeniowej, wytycznych dotyczących kwalifikowalności wydatków na lata 2021-2027, jak również Regulaminie wyboru projektów i zostały uznane przez IZ za wydatki kwalifikowalne ;</w:t>
      </w:r>
    </w:p>
    <w:p w14:paraId="3B7877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„Wydatkach niekwalifikowalnych” – należy przez to rozumieć każdy wydatek lub koszt poniesiony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 który nie jest wydatkiem kwalifikowalnym</w:t>
      </w:r>
      <w:r w:rsidRPr="00D10D05">
        <w:rPr>
          <w:rFonts w:ascii="Times New Roman" w:eastAsia="Times New Roman" w:hAnsi="Times New Roman" w:cs="Times New Roman"/>
          <w:sz w:val="24"/>
          <w:szCs w:val="24"/>
          <w:lang w:eastAsia="pl-PL"/>
        </w:rPr>
        <w:t xml:space="preserve"> lub jest poniesiony niezgodnie z przepisami prawa unijnego lub krajowego, dokumentami programowymi, Regulaminem wyboru projektów oraz wydatki wykraczające poza kwotę całkowitych wydatków kwalifikowalnych;</w:t>
      </w:r>
    </w:p>
    <w:p w14:paraId="178A0E4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„Wytycznych” – należy przez to rozumieć wytyczne wydawane przez ministra właściwego ds. rozwoju regionalnego, o których mowa w art. 5 ustawy wdrożeniowej, do których stosowania Beneficjent jest zobowiązany na podstawie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26527B6F"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„Zakończeniu realizacji” – należy pr</w:t>
      </w:r>
      <w:r w:rsidRPr="00D10D05">
        <w:rPr>
          <w:rFonts w:ascii="Times New Roman" w:eastAsia="Times New Roman" w:hAnsi="Times New Roman" w:cs="Times New Roman"/>
          <w:bCs/>
          <w:iCs/>
          <w:sz w:val="24"/>
          <w:szCs w:val="24"/>
          <w:lang w:eastAsia="pl-PL"/>
        </w:rPr>
        <w:t xml:space="preserve">zez to rozumieć sytuację, </w:t>
      </w:r>
      <w:r w:rsidRPr="00D10D05">
        <w:rPr>
          <w:rFonts w:ascii="Times New Roman" w:eastAsia="Times New Roman" w:hAnsi="Times New Roman" w:cs="Times New Roman"/>
          <w:sz w:val="24"/>
          <w:szCs w:val="24"/>
          <w:lang w:eastAsia="pl-PL"/>
        </w:rPr>
        <w:t>w której spełnione są dwa kryteria kumulatywnie:</w:t>
      </w:r>
    </w:p>
    <w:p w14:paraId="4556094C" w14:textId="77777777" w:rsidR="00B116CD" w:rsidRPr="00D10D05" w:rsidRDefault="00B116CD" w:rsidP="009070D0">
      <w:pPr>
        <w:numPr>
          <w:ilvl w:val="0"/>
          <w:numId w:val="36"/>
        </w:numPr>
        <w:autoSpaceDE w:val="0"/>
        <w:autoSpaceDN w:val="0"/>
        <w:adjustRightInd w:val="0"/>
        <w:spacing w:before="0" w:after="0" w:line="240" w:lineRule="auto"/>
        <w:ind w:left="709" w:hanging="34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działania związane z realizacją Projektu zostały faktycznie wykonane (żadna dalsza czynność nie jest wymagana do zakończenia Projektu),</w:t>
      </w:r>
    </w:p>
    <w:p w14:paraId="10AF7663" w14:textId="77777777" w:rsidR="00B116CD" w:rsidRPr="00D10D05" w:rsidRDefault="00B116CD" w:rsidP="009070D0">
      <w:pPr>
        <w:numPr>
          <w:ilvl w:val="0"/>
          <w:numId w:val="36"/>
        </w:numPr>
        <w:autoSpaceDE w:val="0"/>
        <w:autoSpaceDN w:val="0"/>
        <w:adjustRightInd w:val="0"/>
        <w:spacing w:before="0" w:after="0" w:line="240" w:lineRule="auto"/>
        <w:ind w:left="70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wydatki założone w Projekcie zostały poniesione przez Beneficjenta/Partnera (żadne dalsze płatności nie będą już ponoszone);</w:t>
      </w:r>
    </w:p>
    <w:p w14:paraId="365D7C4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„Zaliczce” – należy przez to rozumieć określoną część kwoty dofinansowania przyznanego w niniejszej Decyzji,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B7547C5" w14:textId="007D805C"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 xml:space="preserve">„Zamówieniu publicznym” – należy </w:t>
      </w:r>
      <w:r w:rsidR="00D02CCD">
        <w:rPr>
          <w:rFonts w:ascii="Times New Roman" w:eastAsia="Times New Roman" w:hAnsi="Times New Roman" w:cs="Times New Roman"/>
          <w:sz w:val="24"/>
          <w:szCs w:val="24"/>
          <w:lang w:eastAsia="pl-PL"/>
        </w:rPr>
        <w:t xml:space="preserve">przez to </w:t>
      </w:r>
      <w:r w:rsidRPr="00D10D05">
        <w:rPr>
          <w:rFonts w:ascii="Times New Roman" w:eastAsia="Times New Roman" w:hAnsi="Times New Roman" w:cs="Times New Roman"/>
          <w:sz w:val="24"/>
          <w:szCs w:val="24"/>
          <w:lang w:eastAsia="pl-PL"/>
        </w:rPr>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p>
    <w:p w14:paraId="1D4F2F34"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„Zaprojektuj i wybuduj” – należy przez to rozumieć formułę, w ramach której jeden podmiot wykonuje prace projektowe, jak i budowlane w jednym zadaniu na podstawie jednego zamówienia.</w:t>
      </w:r>
    </w:p>
    <w:p w14:paraId="01D2A12E"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„Zleceniu płatności” – należy przez to rozumieć, zgodnie z </w:t>
      </w:r>
      <w:proofErr w:type="spellStart"/>
      <w:r w:rsidRPr="00D10D05">
        <w:rPr>
          <w:rFonts w:ascii="Times New Roman" w:eastAsia="Times New Roman" w:hAnsi="Times New Roman" w:cs="Times New Roman"/>
          <w:iCs/>
          <w:sz w:val="24"/>
          <w:szCs w:val="24"/>
          <w:lang w:eastAsia="pl-PL"/>
        </w:rPr>
        <w:t>ufp</w:t>
      </w:r>
      <w:proofErr w:type="spellEnd"/>
      <w:r w:rsidRPr="00D10D05">
        <w:rPr>
          <w:rFonts w:ascii="Times New Roman" w:eastAsia="Times New Roman" w:hAnsi="Times New Roman" w:cs="Times New Roman"/>
          <w:iCs/>
          <w:sz w:val="24"/>
          <w:szCs w:val="24"/>
          <w:lang w:eastAsia="pl-PL"/>
        </w:rPr>
        <w:t xml:space="preserve">, standardowy formularz wraz z załącznikami, wystawiany przez Instytucję Zarządzającą, na podstawie, którego Instytucja Zarządzająca występuje do BGK o przekazanie na rachunek bankowy wskazany </w:t>
      </w:r>
      <w:r w:rsidRPr="00D10D05">
        <w:rPr>
          <w:rFonts w:ascii="Times New Roman" w:eastAsia="Times New Roman" w:hAnsi="Times New Roman" w:cs="Times New Roman"/>
          <w:iCs/>
          <w:sz w:val="24"/>
          <w:szCs w:val="24"/>
          <w:lang w:eastAsia="pl-PL"/>
        </w:rPr>
        <w:lastRenderedPageBreak/>
        <w:t>przez Beneficjenta płatności pochodzących z budżetu środków europejskich odpowiadających wkładowi EFRR w formie zaliczki lub refundacji części kwoty poniesionych wydatków kwalifikowalnych.</w:t>
      </w:r>
    </w:p>
    <w:p w14:paraId="087E1989" w14:textId="77777777"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D10D05">
        <w:rPr>
          <w:rFonts w:ascii="Times New Roman" w:eastAsia="Times New Roman" w:hAnsi="Times New Roman" w:cs="Times New Roman"/>
          <w:b/>
          <w:bCs/>
          <w:sz w:val="24"/>
          <w:szCs w:val="28"/>
          <w:lang w:val="x-none" w:eastAsia="pl-PL"/>
        </w:rPr>
        <w:t>§ 2.</w:t>
      </w:r>
      <w:r w:rsidRPr="00D10D05">
        <w:rPr>
          <w:rFonts w:ascii="Times New Roman" w:eastAsia="Times New Roman" w:hAnsi="Times New Roman" w:cs="Times New Roman"/>
          <w:b/>
          <w:bCs/>
          <w:sz w:val="24"/>
          <w:szCs w:val="28"/>
          <w:lang w:val="x-none" w:eastAsia="pl-PL"/>
        </w:rPr>
        <w:br/>
        <w:t xml:space="preserve">Przedmiot </w:t>
      </w:r>
      <w:r w:rsidRPr="00D10D05">
        <w:rPr>
          <w:rFonts w:ascii="Times New Roman" w:eastAsia="Times New Roman" w:hAnsi="Times New Roman" w:cs="Times New Roman"/>
          <w:b/>
          <w:bCs/>
          <w:sz w:val="24"/>
          <w:szCs w:val="28"/>
          <w:lang w:eastAsia="pl-PL"/>
        </w:rPr>
        <w:t>Decyzji</w:t>
      </w:r>
    </w:p>
    <w:p w14:paraId="68A65C9C" w14:textId="27075F92"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Niniejsza </w:t>
      </w:r>
      <w:r w:rsidRPr="00364BAF">
        <w:rPr>
          <w:rFonts w:ascii="Times New Roman" w:eastAsia="Times New Roman" w:hAnsi="Times New Roman" w:cs="Times New Roman"/>
          <w:sz w:val="24"/>
          <w:szCs w:val="24"/>
          <w:lang w:eastAsia="pl-PL"/>
        </w:rPr>
        <w:t>Decyzja</w:t>
      </w:r>
      <w:r w:rsidRPr="00364BAF">
        <w:rPr>
          <w:rFonts w:ascii="Times New Roman" w:eastAsia="Times New Roman" w:hAnsi="Times New Roman" w:cs="Times New Roman"/>
          <w:sz w:val="24"/>
          <w:szCs w:val="24"/>
          <w:lang w:val="x-none" w:eastAsia="pl-PL"/>
        </w:rPr>
        <w:t xml:space="preserve"> określa prawa i obowiązki </w:t>
      </w:r>
      <w:r w:rsidR="00DB1AC1" w:rsidRPr="00364BAF">
        <w:rPr>
          <w:rFonts w:ascii="Times New Roman" w:eastAsia="Times New Roman" w:hAnsi="Times New Roman" w:cs="Times New Roman"/>
          <w:sz w:val="24"/>
          <w:szCs w:val="24"/>
          <w:lang w:val="x-none" w:eastAsia="pl-PL"/>
        </w:rPr>
        <w:t xml:space="preserve">Beneficjenta oraz Instytucji Zarządzającej </w:t>
      </w:r>
      <w:r w:rsidR="00DB1AC1" w:rsidRPr="00364BAF">
        <w:rPr>
          <w:rFonts w:ascii="Times New Roman" w:eastAsia="Times New Roman" w:hAnsi="Times New Roman" w:cs="Times New Roman"/>
          <w:sz w:val="24"/>
          <w:szCs w:val="24"/>
          <w:lang w:val="x-none" w:eastAsia="pl-PL"/>
        </w:rPr>
        <w:br/>
      </w:r>
      <w:r w:rsidRPr="00364BAF">
        <w:rPr>
          <w:rFonts w:ascii="Times New Roman" w:eastAsia="Times New Roman" w:hAnsi="Times New Roman" w:cs="Times New Roman"/>
          <w:sz w:val="24"/>
          <w:szCs w:val="24"/>
          <w:lang w:val="x-none" w:eastAsia="pl-PL"/>
        </w:rPr>
        <w:t>oraz zasady i warunki, na jakich dokonywane będzie dofinansowanie części wydatków poniesionych przez Beneficjenta na realizację Projektu pn.: ,,……………………”</w:t>
      </w:r>
      <w:r w:rsidRPr="00364BAF">
        <w:rPr>
          <w:rFonts w:ascii="Times New Roman" w:eastAsia="Times New Roman" w:hAnsi="Times New Roman" w:cs="Times New Roman"/>
          <w:sz w:val="24"/>
          <w:szCs w:val="24"/>
          <w:vertAlign w:val="superscript"/>
          <w:lang w:val="x-none" w:eastAsia="pl-PL"/>
        </w:rPr>
        <w:footnoteReference w:id="7"/>
      </w:r>
      <w:r w:rsidRPr="00364BAF">
        <w:rPr>
          <w:rFonts w:ascii="Times New Roman" w:eastAsia="Times New Roman" w:hAnsi="Times New Roman" w:cs="Times New Roman"/>
          <w:sz w:val="24"/>
          <w:szCs w:val="24"/>
          <w:lang w:val="x-none" w:eastAsia="pl-PL"/>
        </w:rPr>
        <w:t>, zwanego dalej „Projektem”, określonego szczegółowo we wniosku o dofinansowanie realizacji Projektu nr ……………..</w:t>
      </w:r>
      <w:r w:rsidRPr="00364BAF">
        <w:rPr>
          <w:rFonts w:ascii="Times New Roman" w:eastAsia="Times New Roman" w:hAnsi="Times New Roman" w:cs="Times New Roman"/>
          <w:sz w:val="24"/>
          <w:szCs w:val="24"/>
          <w:vertAlign w:val="superscript"/>
          <w:lang w:val="x-none" w:eastAsia="pl-PL"/>
        </w:rPr>
        <w:footnoteReference w:id="8"/>
      </w:r>
      <w:r w:rsidRPr="00364BAF">
        <w:rPr>
          <w:rFonts w:ascii="Times New Roman" w:eastAsia="Times New Roman" w:hAnsi="Times New Roman" w:cs="Times New Roman"/>
          <w:sz w:val="24"/>
          <w:szCs w:val="24"/>
          <w:lang w:val="x-none" w:eastAsia="pl-PL"/>
        </w:rPr>
        <w:t xml:space="preserve">, stanowiącym załącznik nr 1 do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zwanym dalej „wnioskiem o dofinansowanie”, w ramach Działania „.................”</w:t>
      </w:r>
      <w:r w:rsidRPr="00364BAF">
        <w:rPr>
          <w:rFonts w:ascii="Times New Roman" w:eastAsia="Times New Roman" w:hAnsi="Times New Roman" w:cs="Times New Roman"/>
          <w:sz w:val="24"/>
          <w:szCs w:val="24"/>
          <w:vertAlign w:val="superscript"/>
          <w:lang w:val="x-none" w:eastAsia="pl-PL"/>
        </w:rPr>
        <w:footnoteReference w:id="9"/>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Priorytetu </w:t>
      </w:r>
      <w:r w:rsidRPr="00364BAF">
        <w:rPr>
          <w:rFonts w:ascii="Times New Roman" w:eastAsia="Times New Roman" w:hAnsi="Times New Roman" w:cs="Times New Roman"/>
          <w:sz w:val="24"/>
          <w:szCs w:val="24"/>
          <w:lang w:val="x-none" w:eastAsia="pl-PL"/>
        </w:rPr>
        <w:t>„……………”</w:t>
      </w:r>
      <w:r w:rsidRPr="00364BAF">
        <w:rPr>
          <w:rFonts w:ascii="Times New Roman" w:eastAsia="Times New Roman" w:hAnsi="Times New Roman" w:cs="Times New Roman"/>
          <w:sz w:val="24"/>
          <w:szCs w:val="24"/>
          <w:vertAlign w:val="superscript"/>
          <w:lang w:val="x-none" w:eastAsia="pl-PL"/>
        </w:rPr>
        <w:footnoteReference w:id="10"/>
      </w:r>
      <w:r w:rsidRPr="00364BAF">
        <w:rPr>
          <w:rFonts w:ascii="Times New Roman" w:eastAsia="Times New Roman" w:hAnsi="Times New Roman" w:cs="Times New Roman"/>
          <w:sz w:val="24"/>
          <w:szCs w:val="24"/>
          <w:lang w:val="x-none" w:eastAsia="pl-PL"/>
        </w:rPr>
        <w:t xml:space="preserve"> </w:t>
      </w:r>
      <w:bookmarkStart w:id="1" w:name="_Hlk133487474"/>
      <w:r w:rsidRPr="00364BAF">
        <w:rPr>
          <w:rFonts w:ascii="Times New Roman" w:eastAsia="Times New Roman" w:hAnsi="Times New Roman" w:cs="Times New Roman"/>
          <w:sz w:val="24"/>
          <w:szCs w:val="24"/>
          <w:lang w:eastAsia="pl-PL"/>
        </w:rPr>
        <w:t>Programu Fundusze Europejskie dla Świętokrzyskiego 2021-2027</w:t>
      </w:r>
      <w:bookmarkEnd w:id="1"/>
      <w:r w:rsidRPr="00364BAF">
        <w:rPr>
          <w:rFonts w:ascii="Times New Roman" w:eastAsia="Times New Roman" w:hAnsi="Times New Roman" w:cs="Times New Roman"/>
          <w:sz w:val="24"/>
          <w:szCs w:val="24"/>
          <w:lang w:eastAsia="pl-PL"/>
        </w:rPr>
        <w:t>.</w:t>
      </w:r>
    </w:p>
    <w:p w14:paraId="513BB436" w14:textId="5A54CBDF"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zobowiązuje się do realizacji Projektu zgodnie z aktualnym i zatwierdzonym przez IZ wnioskiem o dofinansowanie. W przypadku zmian w Projekcie dokonanych </w:t>
      </w:r>
      <w:r w:rsidRPr="00364BAF">
        <w:rPr>
          <w:rFonts w:ascii="Times New Roman" w:eastAsia="Times New Roman" w:hAnsi="Times New Roman" w:cs="Times New Roman"/>
          <w:sz w:val="24"/>
          <w:szCs w:val="24"/>
          <w:lang w:val="x-none" w:eastAsia="pl-PL"/>
        </w:rPr>
        <w:br/>
        <w:t>w trakcie jego realizacji na podstawie §</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bCs/>
          <w:sz w:val="24"/>
          <w:szCs w:val="24"/>
          <w:lang w:eastAsia="pl-PL"/>
        </w:rPr>
        <w:t>2</w:t>
      </w:r>
      <w:r w:rsidR="00510AD1">
        <w:rPr>
          <w:rFonts w:ascii="Times New Roman" w:eastAsia="Times New Roman" w:hAnsi="Times New Roman" w:cs="Times New Roman"/>
          <w:bCs/>
          <w:sz w:val="24"/>
          <w:szCs w:val="24"/>
          <w:lang w:eastAsia="pl-PL"/>
        </w:rPr>
        <w:t>1</w:t>
      </w:r>
      <w:r w:rsidR="00461871"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Decyzji</w:t>
      </w:r>
      <w:r w:rsidRPr="00364BAF">
        <w:rPr>
          <w:rFonts w:ascii="Times New Roman" w:eastAsia="Times New Roman" w:hAnsi="Times New Roman" w:cs="Times New Roman"/>
          <w:sz w:val="24"/>
          <w:szCs w:val="24"/>
          <w:lang w:val="x-none" w:eastAsia="pl-PL"/>
        </w:rPr>
        <w:t>, Beneficjent zobowiązuje się do realizacji Projektu uwzględniając zaakceptowane przez Instytucję Zarządzającą zmiany</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t>
      </w:r>
    </w:p>
    <w:p w14:paraId="7A7D6D94"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Całkowita wartość Projektu wynosi: </w:t>
      </w:r>
      <w:r w:rsidRPr="00364BAF">
        <w:rPr>
          <w:rFonts w:ascii="Times New Roman" w:eastAsia="Times New Roman" w:hAnsi="Times New Roman" w:cs="Times New Roman"/>
          <w:bCs/>
          <w:sz w:val="24"/>
          <w:szCs w:val="24"/>
          <w:lang w:val="x-none" w:eastAsia="pl-PL"/>
        </w:rPr>
        <w:t>……………….</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val="x-none" w:eastAsia="pl-PL"/>
        </w:rPr>
        <w:t>PLN</w:t>
      </w:r>
      <w:r w:rsidRPr="00364BAF">
        <w:rPr>
          <w:rFonts w:ascii="Times New Roman" w:eastAsia="Times New Roman" w:hAnsi="Times New Roman" w:cs="Times New Roman"/>
          <w:sz w:val="24"/>
          <w:szCs w:val="24"/>
          <w:lang w:val="x-none" w:eastAsia="pl-PL"/>
        </w:rPr>
        <w:t xml:space="preserve"> (słownie: . ……...... zł, .../100).</w:t>
      </w:r>
    </w:p>
    <w:p w14:paraId="38E1D189"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Całkowite wydatki</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sz w:val="24"/>
          <w:szCs w:val="24"/>
          <w:lang w:val="x-none" w:eastAsia="pl-PL"/>
        </w:rPr>
        <w:t>kwalifikowalne Projektu wynoszą: ………… PLN (słownie:</w:t>
      </w:r>
      <w:r w:rsidRPr="00364BAF">
        <w:rPr>
          <w:rFonts w:ascii="Times New Roman" w:eastAsia="Times New Roman" w:hAnsi="Times New Roman" w:cs="Times New Roman"/>
          <w:b/>
          <w:sz w:val="24"/>
          <w:szCs w:val="24"/>
          <w:lang w:val="x-none" w:eastAsia="pl-PL"/>
        </w:rPr>
        <w:t xml:space="preserve"> </w:t>
      </w:r>
      <w:r w:rsidRPr="00364BAF">
        <w:rPr>
          <w:rFonts w:ascii="Times New Roman" w:eastAsia="Times New Roman" w:hAnsi="Times New Roman" w:cs="Times New Roman"/>
          <w:sz w:val="24"/>
          <w:szCs w:val="24"/>
          <w:lang w:val="x-none" w:eastAsia="pl-PL"/>
        </w:rPr>
        <w:t>…………… zł, .../100), w tym:</w:t>
      </w:r>
    </w:p>
    <w:p w14:paraId="4A303788" w14:textId="62D83E50"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b/>
          <w:sz w:val="24"/>
          <w:szCs w:val="24"/>
          <w:lang w:eastAsia="pl-PL"/>
        </w:rPr>
      </w:pPr>
      <w:r w:rsidRPr="00364BAF">
        <w:rPr>
          <w:rFonts w:ascii="Times New Roman" w:eastAsia="Times New Roman" w:hAnsi="Times New Roman" w:cs="Times New Roman"/>
          <w:sz w:val="24"/>
          <w:szCs w:val="24"/>
          <w:lang w:eastAsia="pl-PL"/>
        </w:rPr>
        <w:t>finansowanie UE do kwoty: ………… PLN (słownie: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xml:space="preserve">. zł, .../100) </w:t>
      </w:r>
      <w:r w:rsidRPr="00364BAF">
        <w:rPr>
          <w:rFonts w:ascii="Times New Roman" w:eastAsia="Times New Roman" w:hAnsi="Times New Roman" w:cs="Times New Roman"/>
          <w:sz w:val="24"/>
          <w:szCs w:val="24"/>
          <w:lang w:eastAsia="pl-PL"/>
        </w:rPr>
        <w:br/>
        <w:t>i stanowiącej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footnoteReference w:id="11"/>
      </w:r>
      <w:r w:rsidRPr="00364BAF">
        <w:rPr>
          <w:rFonts w:ascii="Times New Roman" w:eastAsia="Times New Roman" w:hAnsi="Times New Roman" w:cs="Times New Roman"/>
          <w:sz w:val="24"/>
          <w:szCs w:val="24"/>
          <w:lang w:eastAsia="pl-PL"/>
        </w:rPr>
        <w:t xml:space="preserve"> kwoty całkowitych wydatków kwalifikowalnych Projektu, w tym</w:t>
      </w:r>
      <w:r w:rsidRPr="00364BAF">
        <w:rPr>
          <w:rFonts w:ascii="Times New Roman" w:eastAsia="Times New Roman" w:hAnsi="Times New Roman" w:cs="Times New Roman"/>
          <w:sz w:val="24"/>
          <w:szCs w:val="24"/>
          <w:vertAlign w:val="superscript"/>
          <w:lang w:eastAsia="pl-PL"/>
        </w:rPr>
        <w:footnoteReference w:id="12"/>
      </w:r>
      <w:r w:rsidRPr="00364BAF">
        <w:rPr>
          <w:rFonts w:ascii="Times New Roman" w:eastAsia="Times New Roman" w:hAnsi="Times New Roman" w:cs="Times New Roman"/>
          <w:sz w:val="24"/>
          <w:szCs w:val="24"/>
          <w:lang w:eastAsia="pl-PL"/>
        </w:rPr>
        <w:t>:</w:t>
      </w:r>
    </w:p>
    <w:p w14:paraId="36CF302D" w14:textId="77777777" w:rsidR="00B116CD" w:rsidRPr="00364BAF" w:rsidRDefault="00B116CD" w:rsidP="001863C2">
      <w:pPr>
        <w:numPr>
          <w:ilvl w:val="1"/>
          <w:numId w:val="31"/>
        </w:numPr>
        <w:tabs>
          <w:tab w:val="num" w:pos="1134"/>
        </w:tabs>
        <w:spacing w:before="0" w:after="0" w:line="240" w:lineRule="auto"/>
        <w:ind w:left="1134" w:hanging="283"/>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ramach: ...................................................... w kwocie nieprzekraczającej: …………… PLN (słownie: ………………zł, .../100) i stanowiącej …… %</w:t>
      </w:r>
      <w:r w:rsidRPr="00364BAF">
        <w:rPr>
          <w:rFonts w:ascii="Times New Roman" w:eastAsia="Times New Roman" w:hAnsi="Times New Roman" w:cs="Times New Roman"/>
          <w:sz w:val="24"/>
          <w:szCs w:val="24"/>
          <w:vertAlign w:val="superscript"/>
          <w:lang w:eastAsia="pl-PL"/>
        </w:rPr>
        <w:t xml:space="preserve">12 </w:t>
      </w:r>
      <w:r w:rsidRPr="00364BAF">
        <w:rPr>
          <w:rFonts w:ascii="Times New Roman" w:eastAsia="Times New Roman" w:hAnsi="Times New Roman" w:cs="Times New Roman"/>
          <w:sz w:val="24"/>
          <w:szCs w:val="24"/>
          <w:lang w:eastAsia="pl-PL"/>
        </w:rPr>
        <w:t xml:space="preserve">kwoty całkowitych wydatków kwalifikowalnych Projektu </w:t>
      </w:r>
      <w:proofErr w:type="gramStart"/>
      <w:r w:rsidRPr="00364BAF">
        <w:rPr>
          <w:rFonts w:ascii="Times New Roman" w:eastAsia="Times New Roman" w:hAnsi="Times New Roman" w:cs="Times New Roman"/>
          <w:sz w:val="24"/>
          <w:szCs w:val="24"/>
          <w:lang w:eastAsia="pl-PL"/>
        </w:rPr>
        <w:t>objętych  .................................</w:t>
      </w:r>
      <w:proofErr w:type="gramEnd"/>
      <w:r w:rsidRPr="00364BAF">
        <w:rPr>
          <w:rFonts w:ascii="Times New Roman" w:eastAsia="Times New Roman" w:hAnsi="Times New Roman" w:cs="Times New Roman"/>
          <w:sz w:val="24"/>
          <w:szCs w:val="24"/>
          <w:lang w:eastAsia="pl-PL"/>
        </w:rPr>
        <w:t>,</w:t>
      </w:r>
    </w:p>
    <w:p w14:paraId="45780B09" w14:textId="77777777" w:rsidR="00B116CD" w:rsidRPr="00364BAF" w:rsidRDefault="00B116CD" w:rsidP="001863C2">
      <w:pPr>
        <w:numPr>
          <w:ilvl w:val="1"/>
          <w:numId w:val="31"/>
        </w:numPr>
        <w:tabs>
          <w:tab w:val="num" w:pos="1134"/>
        </w:tabs>
        <w:spacing w:before="0" w:after="0" w:line="240" w:lineRule="auto"/>
        <w:ind w:left="993" w:hanging="142"/>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ramach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 w kwocie nieprzekraczającej: …………… PLN (słownie: …………………zł, .../100) i stanowiącej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 objętych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w:t>
      </w:r>
    </w:p>
    <w:p w14:paraId="294C2632"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współfinansowanie krajowe z budżetu państwa do kwoty: ...................... PLN (słownie:</w:t>
      </w:r>
      <w:r w:rsidRPr="00364BAF">
        <w:rPr>
          <w:rFonts w:ascii="Times New Roman" w:eastAsia="Times New Roman" w:hAnsi="Times New Roman" w:cs="Times New Roman"/>
          <w:bCs/>
          <w:iCs/>
          <w:sz w:val="24"/>
          <w:szCs w:val="24"/>
          <w:lang w:eastAsia="pl-PL"/>
        </w:rPr>
        <w:t xml:space="preserve"> …………… zł, .../100</w:t>
      </w:r>
      <w:r w:rsidRPr="00364BAF">
        <w:rPr>
          <w:rFonts w:ascii="Times New Roman" w:eastAsia="Times New Roman" w:hAnsi="Times New Roman" w:cs="Times New Roman"/>
          <w:sz w:val="24"/>
          <w:szCs w:val="24"/>
          <w:lang w:eastAsia="pl-PL"/>
        </w:rPr>
        <w:t>) i stanowiącej …….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r w:rsidRPr="00364BAF">
        <w:rPr>
          <w:rFonts w:ascii="Times New Roman" w:eastAsia="Times New Roman" w:hAnsi="Times New Roman" w:cs="Times New Roman"/>
          <w:sz w:val="24"/>
          <w:szCs w:val="24"/>
          <w:vertAlign w:val="superscript"/>
          <w:lang w:eastAsia="pl-PL"/>
        </w:rPr>
        <w:footnoteReference w:id="13"/>
      </w:r>
      <w:r w:rsidRPr="00364BAF">
        <w:rPr>
          <w:rFonts w:ascii="Times New Roman" w:eastAsia="Times New Roman" w:hAnsi="Times New Roman" w:cs="Times New Roman"/>
          <w:sz w:val="24"/>
          <w:szCs w:val="24"/>
          <w:lang w:eastAsia="pl-PL"/>
        </w:rPr>
        <w:t>;</w:t>
      </w:r>
    </w:p>
    <w:p w14:paraId="69622268"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wkład własny Beneficjenta w kwocie: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PLN (słownie: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zł, .../100</w:t>
      </w:r>
      <w:r w:rsidRPr="00364BAF">
        <w:rPr>
          <w:rFonts w:ascii="Times New Roman" w:eastAsia="Times New Roman" w:hAnsi="Times New Roman" w:cs="Times New Roman"/>
          <w:bCs/>
          <w:iCs/>
          <w:sz w:val="24"/>
          <w:szCs w:val="24"/>
          <w:lang w:eastAsia="pl-PL"/>
        </w:rPr>
        <w:t xml:space="preserve">) i stanowiącej </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p>
    <w:p w14:paraId="74CECC3D"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pokryć ze środków własnych wszelkie wydatki niekwalifikowalne w ramach Projektu w wysokości: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PLN (słownie: …………………zł, .../100).</w:t>
      </w:r>
    </w:p>
    <w:p w14:paraId="3C7E45E8"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rozlicza koszty pośrednie stawką ryczałtową w wysokości …. % poniesionych, udokumentowanych i zatwierdzonych w ramach Projektu kwalifikowalnych kosztów bezpośrednich.</w:t>
      </w:r>
    </w:p>
    <w:p w14:paraId="534CB7F6"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Koszty pośrednie są wypłacane Beneficjentowi w formie refundacji, w kwocie stanowiącej iloczyn stawki, o której mowa w ust. 6 oraz zweryfikowanych przez Instytucję Zarządzającą faktycznie poniesionych kwalifikowalnych kosztów bezpośrednich.</w:t>
      </w:r>
    </w:p>
    <w:p w14:paraId="413A3AAC" w14:textId="6B8C2585"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Decyzji.</w:t>
      </w:r>
    </w:p>
    <w:p w14:paraId="71E9BE4F" w14:textId="6B0EEC53"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bookmarkStart w:id="2" w:name="_Hlk132968117"/>
      <w:r w:rsidRPr="00364BAF">
        <w:rPr>
          <w:rFonts w:ascii="Times New Roman" w:eastAsia="Times New Roman" w:hAnsi="Times New Roman" w:cs="Times New Roman"/>
          <w:sz w:val="24"/>
          <w:szCs w:val="24"/>
          <w:lang w:eastAsia="pl-PL"/>
        </w:rPr>
        <w:t>Przyjęcie danego Projektu do realizacji i po</w:t>
      </w:r>
      <w:r w:rsidR="00C37C43" w:rsidRPr="00364BAF">
        <w:rPr>
          <w:rFonts w:ascii="Times New Roman" w:eastAsia="Times New Roman" w:hAnsi="Times New Roman" w:cs="Times New Roman"/>
          <w:sz w:val="24"/>
          <w:szCs w:val="24"/>
          <w:lang w:eastAsia="pl-PL"/>
        </w:rPr>
        <w:t>djęcie</w:t>
      </w:r>
      <w:r w:rsidRPr="00364BAF">
        <w:rPr>
          <w:rFonts w:ascii="Times New Roman" w:eastAsia="Times New Roman" w:hAnsi="Times New Roman" w:cs="Times New Roman"/>
          <w:sz w:val="24"/>
          <w:szCs w:val="24"/>
          <w:lang w:eastAsia="pl-PL"/>
        </w:rPr>
        <w:t xml:space="preserve"> Decyzji </w:t>
      </w:r>
      <w:r w:rsidR="00C37C43" w:rsidRPr="00364BAF">
        <w:rPr>
          <w:rFonts w:ascii="Times New Roman" w:eastAsia="Times New Roman" w:hAnsi="Times New Roman" w:cs="Times New Roman"/>
          <w:sz w:val="24"/>
          <w:szCs w:val="24"/>
          <w:lang w:eastAsia="pl-PL"/>
        </w:rPr>
        <w:t xml:space="preserve">o dofinansowaniu </w:t>
      </w:r>
      <w:r w:rsidRPr="00364BAF">
        <w:rPr>
          <w:rFonts w:ascii="Times New Roman" w:eastAsia="Times New Roman" w:hAnsi="Times New Roman" w:cs="Times New Roman"/>
          <w:sz w:val="24"/>
          <w:szCs w:val="24"/>
          <w:lang w:eastAsia="pl-PL"/>
        </w:rPr>
        <w:t>nie oznacza,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Decyzją oraz wynikających z przepisów prawa.</w:t>
      </w:r>
    </w:p>
    <w:bookmarkEnd w:id="2"/>
    <w:p w14:paraId="2F36D722" w14:textId="58D17096"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realizację Projektu może być przeznaczone na sfinansowanie wydatków poniesionych w ramach Projektu przed pod</w:t>
      </w:r>
      <w:r w:rsidR="00C37C43" w:rsidRPr="00364BAF">
        <w:rPr>
          <w:rFonts w:ascii="Times New Roman" w:eastAsia="Times New Roman" w:hAnsi="Times New Roman" w:cs="Times New Roman"/>
          <w:sz w:val="24"/>
          <w:szCs w:val="24"/>
          <w:lang w:eastAsia="pl-PL"/>
        </w:rPr>
        <w:t>jęciem</w:t>
      </w:r>
      <w:r w:rsidRPr="00364BAF">
        <w:rPr>
          <w:rFonts w:ascii="Times New Roman" w:eastAsia="Times New Roman" w:hAnsi="Times New Roman" w:cs="Times New Roman"/>
          <w:sz w:val="24"/>
          <w:szCs w:val="24"/>
          <w:lang w:eastAsia="pl-PL"/>
        </w:rPr>
        <w:t xml:space="preserve"> niniejszej Decyzji, o ile wydatki zostaną uznane za kwalifikowalne zgodnie z zapisami § 1 pkt 37 i ust. </w:t>
      </w:r>
      <w:r w:rsidR="00E26CDA">
        <w:rPr>
          <w:rFonts w:ascii="Times New Roman" w:eastAsia="Times New Roman" w:hAnsi="Times New Roman" w:cs="Times New Roman"/>
          <w:sz w:val="24"/>
          <w:szCs w:val="24"/>
          <w:lang w:eastAsia="pl-PL"/>
        </w:rPr>
        <w:t>8</w:t>
      </w:r>
      <w:ins w:id="3" w:author="Wieczorek, Magdalena" w:date="2024-07-19T10:32:00Z" w16du:dateUtc="2024-07-19T08:32:00Z">
        <w:r w:rsidR="0011257B" w:rsidRPr="00364BAF">
          <w:rPr>
            <w:rFonts w:ascii="Times New Roman" w:eastAsia="Times New Roman" w:hAnsi="Times New Roman" w:cs="Times New Roman"/>
            <w:sz w:val="24"/>
            <w:szCs w:val="24"/>
            <w:lang w:eastAsia="pl-PL"/>
          </w:rPr>
          <w:t xml:space="preserve"> </w:t>
        </w:r>
      </w:ins>
      <w:r w:rsidRPr="00364BAF">
        <w:rPr>
          <w:rFonts w:ascii="Times New Roman" w:eastAsia="Times New Roman" w:hAnsi="Times New Roman" w:cs="Times New Roman"/>
          <w:sz w:val="24"/>
          <w:szCs w:val="24"/>
          <w:lang w:eastAsia="pl-PL"/>
        </w:rPr>
        <w:t>niniejszego paragrafu oraz z obowiązującymi przepisami, w tym wytycznymi, oraz dotyczyć będą okresu realizacji Projektu, o którym mowa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Decyzji. Poniesienie wydatków przed po</w:t>
      </w:r>
      <w:r w:rsidR="00C37C43" w:rsidRPr="00364BAF">
        <w:rPr>
          <w:rFonts w:ascii="Times New Roman" w:eastAsia="Times New Roman" w:hAnsi="Times New Roman" w:cs="Times New Roman"/>
          <w:sz w:val="24"/>
          <w:szCs w:val="24"/>
          <w:lang w:eastAsia="pl-PL"/>
        </w:rPr>
        <w:t>djęciem</w:t>
      </w:r>
      <w:r w:rsidRPr="00364BAF">
        <w:rPr>
          <w:rFonts w:ascii="Times New Roman" w:eastAsia="Times New Roman" w:hAnsi="Times New Roman" w:cs="Times New Roman"/>
          <w:sz w:val="24"/>
          <w:szCs w:val="24"/>
          <w:lang w:eastAsia="pl-PL"/>
        </w:rPr>
        <w:t xml:space="preserve"> Decyzji jest dokonywane na ryzyko Beneficjenta. </w:t>
      </w:r>
    </w:p>
    <w:p w14:paraId="65E805B2"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oświadcza, że w przypadku Projektu nie następuje podwójne finansowanie określone szczegółowo w wytycznych dotyczących kwalifikowalności wydatków. W sytuacji zaistnienia podwójnego finansowania w ramach Projektu Beneficjent zobowiązany jest do niezwłocznego poinformowania o tym fakcie Instytucji Zarządzającej. </w:t>
      </w:r>
    </w:p>
    <w:p w14:paraId="112F6F69" w14:textId="21710396"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zaistnienia podwójnego finansowania w ramach Projektu, wypłacone środki, dla których nastąpiło ww. podwójne finansowanie podlegają zwrotowi na zasadach określonych w § 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p>
    <w:p w14:paraId="63D1B847" w14:textId="1FFE49F5"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można przedłożyć do finansowania Projektu, który został fizycznie ukończony </w:t>
      </w:r>
      <w:r w:rsidRPr="00364BAF">
        <w:rPr>
          <w:rFonts w:ascii="Times New Roman" w:eastAsia="Times New Roman" w:hAnsi="Times New Roman" w:cs="Times New Roman"/>
          <w:sz w:val="24"/>
          <w:szCs w:val="24"/>
          <w:lang w:eastAsia="pl-PL"/>
        </w:rPr>
        <w:br/>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364BAF">
        <w:rPr>
          <w:rFonts w:ascii="Times New Roman" w:eastAsia="Calibri" w:hAnsi="Times New Roman" w:cs="Times New Roman"/>
          <w:sz w:val="24"/>
          <w:szCs w:val="24"/>
        </w:rPr>
        <w:t>– z zastrzeżeniem zasad określonych dla pomocy publicznej</w:t>
      </w:r>
      <w:r w:rsidRPr="00364BAF">
        <w:rPr>
          <w:rFonts w:ascii="Times New Roman" w:eastAsia="Times New Roman" w:hAnsi="Times New Roman" w:cs="Times New Roman"/>
          <w:sz w:val="24"/>
          <w:szCs w:val="24"/>
          <w:lang w:eastAsia="pl-PL"/>
        </w:rPr>
        <w:t xml:space="preserve">. Przez Projekt ukończony/zrealizowany należy rozumieć Projekt, dla którego przed dniem złożenia wniosku o dofinansowanie nastąpił odbiór ostatnich robót, dostaw lub usług. </w:t>
      </w:r>
    </w:p>
    <w:p w14:paraId="7F977147" w14:textId="71B62E04"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bookmarkStart w:id="4" w:name="_Hlk135640524"/>
      <w:r w:rsidRPr="00364BAF">
        <w:rPr>
          <w:rFonts w:ascii="Times New Roman" w:eastAsia="Times New Roman" w:hAnsi="Times New Roman" w:cs="Times New Roman"/>
          <w:b/>
          <w:bCs/>
          <w:sz w:val="24"/>
          <w:szCs w:val="28"/>
          <w:lang w:val="x-none" w:eastAsia="pl-PL"/>
        </w:rPr>
        <w:t>§</w:t>
      </w:r>
      <w:bookmarkEnd w:id="4"/>
      <w:r w:rsidRPr="00364BAF">
        <w:rPr>
          <w:rFonts w:ascii="Times New Roman" w:eastAsia="Times New Roman" w:hAnsi="Times New Roman" w:cs="Times New Roman"/>
          <w:b/>
          <w:bCs/>
          <w:sz w:val="24"/>
          <w:szCs w:val="28"/>
          <w:lang w:val="x-none" w:eastAsia="pl-PL"/>
        </w:rPr>
        <w:t xml:space="preserve"> 3.</w:t>
      </w:r>
      <w:r w:rsidRPr="00364BAF">
        <w:rPr>
          <w:rFonts w:ascii="Times New Roman" w:eastAsia="Times New Roman" w:hAnsi="Times New Roman" w:cs="Times New Roman"/>
          <w:b/>
          <w:bCs/>
          <w:sz w:val="24"/>
          <w:szCs w:val="28"/>
          <w:lang w:val="x-none" w:eastAsia="pl-PL"/>
        </w:rPr>
        <w:br/>
        <w:t>Wydatkowanie środków w ramach Projektu</w:t>
      </w:r>
    </w:p>
    <w:p w14:paraId="6FE1A9CD" w14:textId="227EF762"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zobowiązuje się do realizacji Projektu z należytą starannością, w szczególności ponosząc wydatki celowo, rzetelnie, racjonalnie i oszczędnie, zgodnie z obowiązującymi przepisami prawa unijnego i krajowego</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w szczególności w oparciu o ustawę o finansach publicznych w zakresie dotyczącym wydatkowania środków publicznych</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wytycznymi, </w:t>
      </w:r>
      <w:r w:rsidRPr="00364BAF">
        <w:rPr>
          <w:rFonts w:ascii="Times New Roman" w:eastAsia="Times New Roman" w:hAnsi="Times New Roman" w:cs="Times New Roman"/>
          <w:sz w:val="24"/>
          <w:szCs w:val="24"/>
          <w:lang w:eastAsia="pl-PL"/>
        </w:rPr>
        <w:t xml:space="preserve">regulaminem, </w:t>
      </w:r>
      <w:r w:rsidRPr="00364BAF">
        <w:rPr>
          <w:rFonts w:ascii="Times New Roman" w:eastAsia="Times New Roman" w:hAnsi="Times New Roman" w:cs="Times New Roman"/>
          <w:sz w:val="24"/>
          <w:szCs w:val="24"/>
          <w:lang w:val="x-none" w:eastAsia="pl-PL"/>
        </w:rPr>
        <w:t>a także procedurami w ramach Programu oraz w sposób, który zapewni prawidłową i terminową realizację Projektu oraz osiągnięcie i utrzymanie celów, w tym wskaźników produktu i rezultatu, o których mowa w §</w:t>
      </w:r>
      <w:r w:rsidRPr="00364BAF">
        <w:rPr>
          <w:rFonts w:ascii="Times New Roman" w:eastAsia="Times New Roman" w:hAnsi="Times New Roman" w:cs="Times New Roman"/>
          <w:sz w:val="24"/>
          <w:szCs w:val="24"/>
          <w:lang w:eastAsia="pl-PL"/>
        </w:rPr>
        <w:t xml:space="preserve"> </w:t>
      </w:r>
      <w:r w:rsidR="009D0798">
        <w:rPr>
          <w:rFonts w:ascii="Times New Roman" w:eastAsia="Times New Roman" w:hAnsi="Times New Roman" w:cs="Times New Roman"/>
          <w:bCs/>
          <w:sz w:val="24"/>
          <w:szCs w:val="24"/>
          <w:lang w:eastAsia="pl-PL"/>
        </w:rPr>
        <w:t>9</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trakcie realizacji Projektu oraz w okresie jego trwałości.</w:t>
      </w:r>
    </w:p>
    <w:p w14:paraId="3F3C04CD"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Wydatki w ramach Projektu mogą być ponoszone z dowolnego rachunku bankowego należącego do Beneficjenta, z wyjątkiem środków przekazanych w formie zaliczki, które Beneficjent zobowiązany jest wydatkować z rachunku wyodrębnionego dla Projektu</w:t>
      </w:r>
      <w:r w:rsidRPr="00364BAF">
        <w:rPr>
          <w:rFonts w:ascii="Times New Roman" w:eastAsia="Times New Roman" w:hAnsi="Times New Roman" w:cs="Times New Roman"/>
          <w:sz w:val="24"/>
          <w:szCs w:val="24"/>
          <w:lang w:eastAsia="pl-PL"/>
        </w:rPr>
        <w:t xml:space="preserve"> (dla płatności dofinansowania w formie zaliczki).</w:t>
      </w:r>
    </w:p>
    <w:p w14:paraId="7C90F287" w14:textId="209FECDA"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oraz Partnerzy nie mogą przeznaczyć otrzymanego dofinansowania na cele inne niż związane z Projektem. W przypadku naruszenia zapisów zdania pierwszego stosuje się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p>
    <w:p w14:paraId="5FB51EE0"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rzeczy ruchomych Beneficjent oświadcza, że:</w:t>
      </w:r>
    </w:p>
    <w:p w14:paraId="426E5EB4" w14:textId="77777777" w:rsidR="00B116CD" w:rsidRPr="00364BAF" w:rsidRDefault="00B116CD" w:rsidP="001863C2">
      <w:pPr>
        <w:numPr>
          <w:ilvl w:val="0"/>
          <w:numId w:val="17"/>
        </w:numPr>
        <w:tabs>
          <w:tab w:val="left" w:pos="1276"/>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będą użytkowane zgodnie z celami określonymi w projekcie;</w:t>
      </w:r>
    </w:p>
    <w:p w14:paraId="1F33E560" w14:textId="77777777" w:rsidR="00B116CD" w:rsidRPr="00364BAF" w:rsidRDefault="00B116CD" w:rsidP="001863C2">
      <w:pPr>
        <w:numPr>
          <w:ilvl w:val="0"/>
          <w:numId w:val="17"/>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umożliwi przeprowadzenie kontroli przez Instytucję Zarządzającą lub inną uprawnioną do tego instytucję zakupionych rzeczy ruchomych.</w:t>
      </w:r>
    </w:p>
    <w:p w14:paraId="24F36061" w14:textId="7CE2E1CE"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niedotrzymania przez Beneficjenta warunków określonych w ust</w:t>
      </w:r>
      <w:r w:rsidRPr="00364BAF">
        <w:rPr>
          <w:rFonts w:ascii="Times New Roman" w:eastAsia="Times New Roman" w:hAnsi="Times New Roman" w:cs="Times New Roman"/>
          <w:sz w:val="24"/>
          <w:szCs w:val="24"/>
          <w:lang w:eastAsia="pl-PL"/>
        </w:rPr>
        <w:t>. 4</w:t>
      </w:r>
      <w:r w:rsidRPr="00364BAF">
        <w:rPr>
          <w:rFonts w:ascii="Times New Roman" w:eastAsia="Times New Roman" w:hAnsi="Times New Roman" w:cs="Times New Roman"/>
          <w:sz w:val="24"/>
          <w:szCs w:val="24"/>
          <w:lang w:val="x-none" w:eastAsia="pl-PL"/>
        </w:rPr>
        <w:t xml:space="preserve"> dofinansowanie w części finansującej rzeczy ruchomych, podlega zwrotowi na zasadach określonych w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w:t>
      </w:r>
    </w:p>
    <w:p w14:paraId="27C52E2D"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Koszty eksploatacji środka trwałego są kosztami niekwalifikowalnymi. </w:t>
      </w:r>
    </w:p>
    <w:p w14:paraId="52892C05" w14:textId="0E898648"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Za</w:t>
      </w:r>
      <w:r w:rsidRPr="00364BAF">
        <w:rPr>
          <w:rFonts w:ascii="Times New Roman" w:eastAsia="Times New Roman" w:hAnsi="Times New Roman" w:cs="Times New Roman"/>
          <w:iCs/>
          <w:sz w:val="24"/>
          <w:szCs w:val="24"/>
          <w:lang w:val="x-none" w:eastAsia="pl-PL"/>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w:t>
      </w:r>
    </w:p>
    <w:p w14:paraId="736A9414" w14:textId="0436472C" w:rsidR="00B116CD" w:rsidRPr="00364BAF" w:rsidRDefault="00C37C43" w:rsidP="001863C2">
      <w:pPr>
        <w:numPr>
          <w:ilvl w:val="0"/>
          <w:numId w:val="61"/>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zmiany</w:t>
      </w:r>
      <w:r w:rsidR="00B116CD" w:rsidRPr="00364BAF">
        <w:rPr>
          <w:rFonts w:ascii="Times New Roman" w:eastAsia="Times New Roman" w:hAnsi="Times New Roman" w:cs="Times New Roman"/>
          <w:sz w:val="24"/>
          <w:szCs w:val="24"/>
          <w:lang w:eastAsia="pl-PL"/>
        </w:rPr>
        <w:t xml:space="preserve"> </w:t>
      </w:r>
      <w:r w:rsidR="00DB1AC1" w:rsidRPr="00364BAF">
        <w:rPr>
          <w:rFonts w:ascii="Times New Roman" w:eastAsia="Times New Roman" w:hAnsi="Times New Roman" w:cs="Times New Roman"/>
          <w:sz w:val="24"/>
          <w:szCs w:val="24"/>
          <w:lang w:eastAsia="pl-PL"/>
        </w:rPr>
        <w:t xml:space="preserve">Uchwały w sprawie podjęcia </w:t>
      </w:r>
      <w:r w:rsidR="00B116CD" w:rsidRPr="00364BAF">
        <w:rPr>
          <w:rFonts w:ascii="Times New Roman" w:eastAsia="Times New Roman" w:hAnsi="Times New Roman" w:cs="Times New Roman"/>
          <w:sz w:val="24"/>
          <w:szCs w:val="24"/>
          <w:lang w:eastAsia="pl-PL"/>
        </w:rPr>
        <w:t>Decyzji na etapie realizacji Projektu (pod warunkiem, że jest wymaga</w:t>
      </w:r>
      <w:r w:rsidR="00D02CCD" w:rsidRPr="00364BAF">
        <w:rPr>
          <w:rFonts w:ascii="Times New Roman" w:eastAsia="Times New Roman" w:hAnsi="Times New Roman" w:cs="Times New Roman"/>
          <w:sz w:val="24"/>
          <w:szCs w:val="24"/>
          <w:lang w:eastAsia="pl-PL"/>
        </w:rPr>
        <w:t>na</w:t>
      </w:r>
      <w:r w:rsidR="00B116CD" w:rsidRPr="00364BAF">
        <w:rPr>
          <w:rFonts w:ascii="Times New Roman" w:eastAsia="Times New Roman" w:hAnsi="Times New Roman" w:cs="Times New Roman"/>
          <w:sz w:val="24"/>
          <w:szCs w:val="24"/>
          <w:lang w:eastAsia="pl-PL"/>
        </w:rPr>
        <w:t>),</w:t>
      </w:r>
    </w:p>
    <w:p w14:paraId="5ABFC26B" w14:textId="454E86D9" w:rsidR="00B116CD" w:rsidRPr="00364BAF" w:rsidRDefault="00D02CCD" w:rsidP="001863C2">
      <w:pPr>
        <w:numPr>
          <w:ilvl w:val="0"/>
          <w:numId w:val="61"/>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należytego udokumentowania </w:t>
      </w:r>
      <w:r w:rsidR="00B116CD" w:rsidRPr="00364BAF">
        <w:rPr>
          <w:rFonts w:ascii="Times New Roman" w:eastAsia="Times New Roman" w:hAnsi="Times New Roman" w:cs="Times New Roman"/>
          <w:sz w:val="24"/>
          <w:szCs w:val="24"/>
          <w:lang w:eastAsia="pl-PL"/>
        </w:rPr>
        <w:t>wydatk</w:t>
      </w:r>
      <w:r w:rsidRPr="00364BAF">
        <w:rPr>
          <w:rFonts w:ascii="Times New Roman" w:eastAsia="Times New Roman" w:hAnsi="Times New Roman" w:cs="Times New Roman"/>
          <w:sz w:val="24"/>
          <w:szCs w:val="24"/>
          <w:lang w:eastAsia="pl-PL"/>
        </w:rPr>
        <w:t>ów</w:t>
      </w:r>
      <w:r w:rsidR="00B116CD" w:rsidRPr="00364BAF">
        <w:rPr>
          <w:rFonts w:ascii="Times New Roman" w:eastAsia="Times New Roman" w:hAnsi="Times New Roman" w:cs="Times New Roman"/>
          <w:sz w:val="24"/>
          <w:szCs w:val="24"/>
          <w:lang w:eastAsia="pl-PL"/>
        </w:rPr>
        <w:t xml:space="preserve"> (np. protokołami konieczności),</w:t>
      </w:r>
    </w:p>
    <w:p w14:paraId="09926628" w14:textId="5E3D7802" w:rsidR="00B116CD" w:rsidRPr="00364BAF" w:rsidRDefault="00CF6852" w:rsidP="001863C2">
      <w:pPr>
        <w:numPr>
          <w:ilvl w:val="0"/>
          <w:numId w:val="61"/>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iż, </w:t>
      </w:r>
      <w:r w:rsidR="00B116CD" w:rsidRPr="00364BAF">
        <w:rPr>
          <w:rFonts w:ascii="Times New Roman" w:eastAsia="Times New Roman" w:hAnsi="Times New Roman" w:cs="Times New Roman"/>
          <w:sz w:val="24"/>
          <w:szCs w:val="24"/>
          <w:lang w:eastAsia="pl-PL"/>
        </w:rPr>
        <w:t>wydatki spełniają wszystkie pozostałe kryteria kwalifikowalności wydatków, o których mowa w Decyzji i są zgodne z obowiązującymi przepisami prawa.</w:t>
      </w:r>
    </w:p>
    <w:p w14:paraId="5065B37E" w14:textId="3E8499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W przypadku Projektu obejmującego również wydatki niekwalifikowalne, wynagrodzenie inspektora nadzoru oraz koszty dokumentacji przygotowawczej Projektu kwalifikuj</w:t>
      </w:r>
      <w:r w:rsidRPr="00364BAF">
        <w:rPr>
          <w:rFonts w:ascii="Times New Roman" w:eastAsia="Times New Roman" w:hAnsi="Times New Roman" w:cs="Times New Roman"/>
          <w:iCs/>
          <w:sz w:val="24"/>
          <w:szCs w:val="24"/>
          <w:lang w:eastAsia="pl-PL"/>
        </w:rPr>
        <w:t>ą</w:t>
      </w:r>
      <w:r w:rsidRPr="00364BAF">
        <w:rPr>
          <w:rFonts w:ascii="Times New Roman" w:eastAsia="Times New Roman" w:hAnsi="Times New Roman" w:cs="Times New Roman"/>
          <w:iCs/>
          <w:sz w:val="24"/>
          <w:szCs w:val="24"/>
          <w:lang w:val="x-none" w:eastAsia="pl-PL"/>
        </w:rPr>
        <w:t xml:space="preserve"> się do wsparcia w całości, na warunkach określonych w regulaminie wyboru projektów </w:t>
      </w:r>
      <w:r w:rsidRPr="00364BAF">
        <w:rPr>
          <w:rFonts w:ascii="Times New Roman" w:eastAsia="Times New Roman" w:hAnsi="Times New Roman" w:cs="Times New Roman"/>
          <w:iCs/>
          <w:sz w:val="24"/>
          <w:szCs w:val="24"/>
          <w:lang w:val="x-none" w:eastAsia="pl-PL"/>
        </w:rPr>
        <w:br/>
        <w:t xml:space="preserve">(z zastrzeżeniem zawartych w nim limitów) oraz zgodnie z Wnioskiem </w:t>
      </w:r>
      <w:r w:rsidRPr="00364BAF">
        <w:rPr>
          <w:rFonts w:ascii="Times New Roman" w:eastAsia="Times New Roman" w:hAnsi="Times New Roman" w:cs="Times New Roman"/>
          <w:iCs/>
          <w:sz w:val="24"/>
          <w:szCs w:val="24"/>
          <w:lang w:eastAsia="pl-PL"/>
        </w:rPr>
        <w:t xml:space="preserve">o dofinansowanie </w:t>
      </w:r>
      <w:r w:rsidRPr="00364BAF">
        <w:rPr>
          <w:rFonts w:ascii="Times New Roman" w:eastAsia="Times New Roman" w:hAnsi="Times New Roman" w:cs="Times New Roman"/>
          <w:iCs/>
          <w:sz w:val="24"/>
          <w:szCs w:val="24"/>
          <w:lang w:eastAsia="pl-PL"/>
        </w:rPr>
        <w:br/>
      </w:r>
      <w:r w:rsidRPr="00364BAF">
        <w:rPr>
          <w:rFonts w:ascii="Times New Roman" w:eastAsia="Times New Roman" w:hAnsi="Times New Roman" w:cs="Times New Roman"/>
          <w:iCs/>
          <w:sz w:val="24"/>
          <w:szCs w:val="24"/>
          <w:lang w:val="x-none" w:eastAsia="pl-PL"/>
        </w:rPr>
        <w:t>i Wytycznymi kwalifikowalności.</w:t>
      </w:r>
    </w:p>
    <w:p w14:paraId="68A3D3FE" w14:textId="1BBBE114"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 xml:space="preserve">Dla projektów, których łączny koszt wynosi co najmniej 5 mln EUR podatek VAT może zostać uznany za kwalifikowalny, jeżeli Beneficjent nie ma prawnej możliwości jego odzyskania. Beneficjent dokumentując kwalifikowalność podatku od towaru i usług (VAT) ma obowiązek, pod rygorem odmowy uznania wydatku za kwalifikowalny złożyć Oświadczenie o kwalifikowalności podatku VAT według wzoru stanowiącego załącznik nr </w:t>
      </w:r>
      <w:r w:rsidRPr="00364BAF">
        <w:rPr>
          <w:rFonts w:ascii="Times New Roman" w:eastAsia="Times New Roman" w:hAnsi="Times New Roman" w:cs="Times New Roman"/>
          <w:iCs/>
          <w:sz w:val="24"/>
          <w:szCs w:val="24"/>
          <w:lang w:eastAsia="pl-PL"/>
        </w:rPr>
        <w:t>5</w:t>
      </w:r>
      <w:r w:rsidRPr="00364BAF">
        <w:rPr>
          <w:rFonts w:ascii="Times New Roman" w:eastAsia="Times New Roman" w:hAnsi="Times New Roman" w:cs="Times New Roman"/>
          <w:iCs/>
          <w:sz w:val="24"/>
          <w:szCs w:val="24"/>
          <w:lang w:val="x-none" w:eastAsia="pl-PL"/>
        </w:rPr>
        <w:t xml:space="preserve"> do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oraz indywidualną interpretację podatkową wraz z pierwszym wnioskiem </w:t>
      </w:r>
      <w:r w:rsidRPr="00364BAF">
        <w:rPr>
          <w:rFonts w:ascii="Times New Roman" w:eastAsia="Times New Roman" w:hAnsi="Times New Roman" w:cs="Times New Roman"/>
          <w:iCs/>
          <w:sz w:val="24"/>
          <w:szCs w:val="24"/>
          <w:lang w:val="x-none" w:eastAsia="pl-PL"/>
        </w:rPr>
        <w:br/>
        <w:t xml:space="preserve">o płatność. Obowiązki o których mowa w niniejszym ustępie, powstają również </w:t>
      </w:r>
      <w:r w:rsidRPr="00364BAF">
        <w:rPr>
          <w:rFonts w:ascii="Times New Roman" w:eastAsia="Times New Roman" w:hAnsi="Times New Roman" w:cs="Times New Roman"/>
          <w:iCs/>
          <w:sz w:val="24"/>
          <w:szCs w:val="24"/>
          <w:lang w:val="x-none" w:eastAsia="pl-PL"/>
        </w:rPr>
        <w:br/>
        <w:t xml:space="preserve">w przypadku, gdy po </w:t>
      </w:r>
      <w:r w:rsidR="00985F63" w:rsidRPr="00364BAF">
        <w:rPr>
          <w:rFonts w:ascii="Times New Roman" w:eastAsia="Times New Roman" w:hAnsi="Times New Roman" w:cs="Times New Roman"/>
          <w:iCs/>
          <w:sz w:val="24"/>
          <w:szCs w:val="24"/>
          <w:lang w:val="x-none" w:eastAsia="pl-PL"/>
        </w:rPr>
        <w:t>podjęciu</w:t>
      </w:r>
      <w:r w:rsidRPr="00364BAF">
        <w:rPr>
          <w:rFonts w:ascii="Times New Roman" w:eastAsia="Times New Roman" w:hAnsi="Times New Roman" w:cs="Times New Roman"/>
          <w:iCs/>
          <w:sz w:val="24"/>
          <w:szCs w:val="24"/>
          <w:lang w:val="x-none" w:eastAsia="pl-PL"/>
        </w:rPr>
        <w:t xml:space="preserve">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nastąpi zmiana całkowitej wartości projektu skutkująca osiągnięciem w/w określonego progu kwotowego.</w:t>
      </w:r>
      <w:r w:rsidRPr="00364BAF">
        <w:rPr>
          <w:rFonts w:ascii="Times New Roman" w:eastAsia="Times New Roman" w:hAnsi="Times New Roman" w:cs="Times New Roman"/>
          <w:iCs/>
          <w:sz w:val="24"/>
          <w:szCs w:val="24"/>
          <w:vertAlign w:val="superscript"/>
          <w:lang w:val="x-none" w:eastAsia="pl-PL"/>
        </w:rPr>
        <w:footnoteReference w:id="14"/>
      </w:r>
      <w:r w:rsidRPr="00364BAF">
        <w:rPr>
          <w:rFonts w:ascii="Times New Roman" w:eastAsia="Times New Roman" w:hAnsi="Times New Roman" w:cs="Times New Roman"/>
          <w:iCs/>
          <w:sz w:val="24"/>
          <w:szCs w:val="24"/>
          <w:vertAlign w:val="superscript"/>
          <w:lang w:val="x-none" w:eastAsia="pl-PL"/>
        </w:rPr>
        <w:t xml:space="preserve"> </w:t>
      </w:r>
    </w:p>
    <w:p w14:paraId="7008B4B3" w14:textId="2A2FBC44" w:rsidR="00B116CD" w:rsidRPr="00364BAF" w:rsidRDefault="00B116CD" w:rsidP="001863C2">
      <w:pPr>
        <w:numPr>
          <w:ilvl w:val="0"/>
          <w:numId w:val="8"/>
        </w:numPr>
        <w:tabs>
          <w:tab w:val="left" w:pos="426"/>
        </w:tabs>
        <w:spacing w:before="0" w:after="0" w:line="240" w:lineRule="auto"/>
        <w:ind w:left="284" w:hanging="284"/>
        <w:jc w:val="both"/>
        <w:rPr>
          <w:rFonts w:ascii="Times New Roman" w:eastAsia="Times New Roman" w:hAnsi="Times New Roman" w:cs="Times New Roman"/>
          <w:iCs/>
          <w:sz w:val="24"/>
          <w:szCs w:val="24"/>
          <w:lang w:val="x-none" w:eastAsia="pl-PL"/>
        </w:rPr>
      </w:pPr>
      <w:r w:rsidRPr="00364BAF">
        <w:rPr>
          <w:rFonts w:ascii="Times New Roman" w:eastAsia="Times New Roman" w:hAnsi="Times New Roman" w:cs="Times New Roman"/>
          <w:iCs/>
          <w:sz w:val="24"/>
          <w:szCs w:val="24"/>
          <w:lang w:val="x-none" w:eastAsia="pl-PL"/>
        </w:rPr>
        <w:t xml:space="preserve">Kwalifikowalność podatku VAT podlega dodatkowym ograniczeniom wynikającym </w:t>
      </w:r>
      <w:r w:rsidRPr="00364BAF">
        <w:rPr>
          <w:rFonts w:ascii="Times New Roman" w:eastAsia="Times New Roman" w:hAnsi="Times New Roman" w:cs="Times New Roman"/>
          <w:iCs/>
          <w:sz w:val="24"/>
          <w:szCs w:val="24"/>
          <w:lang w:val="x-none" w:eastAsia="pl-PL"/>
        </w:rPr>
        <w:br/>
        <w:t xml:space="preserve">z zasad udzielania pomocy publicznej. </w:t>
      </w:r>
    </w:p>
    <w:p w14:paraId="190939C8" w14:textId="77777777" w:rsidR="00B116CD" w:rsidRPr="00364BAF" w:rsidRDefault="00B116CD" w:rsidP="00B116CD">
      <w:pPr>
        <w:spacing w:after="0" w:line="240" w:lineRule="auto"/>
        <w:ind w:left="284"/>
        <w:jc w:val="both"/>
        <w:rPr>
          <w:rFonts w:ascii="Times New Roman" w:eastAsia="Times New Roman" w:hAnsi="Times New Roman" w:cs="Times New Roman"/>
          <w:sz w:val="24"/>
          <w:szCs w:val="24"/>
          <w:lang w:val="x-none" w:eastAsia="pl-PL"/>
        </w:rPr>
      </w:pPr>
    </w:p>
    <w:p w14:paraId="11FA5FC9" w14:textId="7777777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4.</w:t>
      </w:r>
      <w:r w:rsidRPr="00364BAF">
        <w:rPr>
          <w:rFonts w:ascii="Times New Roman" w:eastAsia="Times New Roman" w:hAnsi="Times New Roman" w:cs="Times New Roman"/>
          <w:b/>
          <w:bCs/>
          <w:sz w:val="24"/>
          <w:szCs w:val="28"/>
          <w:lang w:val="x-none" w:eastAsia="pl-PL"/>
        </w:rPr>
        <w:br/>
        <w:t xml:space="preserve">Obowiązki i odpowiedzialność Beneficjenta  </w:t>
      </w:r>
    </w:p>
    <w:p w14:paraId="4D39695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nie może, z zastrzeżeniem §</w:t>
      </w:r>
      <w:r w:rsidRPr="00364BAF">
        <w:rPr>
          <w:rFonts w:ascii="Times New Roman" w:eastAsia="Times New Roman" w:hAnsi="Times New Roman" w:cs="Times New Roman"/>
          <w:sz w:val="24"/>
          <w:szCs w:val="24"/>
          <w:lang w:eastAsia="pl-PL"/>
        </w:rPr>
        <w:t xml:space="preserve"> 5 </w:t>
      </w:r>
      <w:r w:rsidRPr="00364BAF">
        <w:rPr>
          <w:rFonts w:ascii="Times New Roman" w:eastAsia="Times New Roman" w:hAnsi="Times New Roman" w:cs="Times New Roman"/>
          <w:sz w:val="24"/>
          <w:szCs w:val="24"/>
          <w:lang w:val="x-none" w:eastAsia="pl-PL"/>
        </w:rPr>
        <w:t xml:space="preserve">ust. </w:t>
      </w:r>
      <w:r w:rsidRPr="00364BA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val="x-none" w:eastAsia="pl-PL"/>
        </w:rPr>
        <w:t xml:space="preserve">, przenieść na inny podmiot praw i obowiązków wynikających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2E8B788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zaistnienia konieczności dokonania zmiany formy </w:t>
      </w:r>
      <w:r w:rsidRPr="00364BAF">
        <w:rPr>
          <w:rFonts w:ascii="Times New Roman" w:eastAsia="Times New Roman" w:hAnsi="Times New Roman" w:cs="Times New Roman"/>
          <w:sz w:val="24"/>
          <w:szCs w:val="24"/>
          <w:lang w:eastAsia="pl-PL"/>
        </w:rPr>
        <w:t xml:space="preserve">prawnej </w:t>
      </w:r>
      <w:r w:rsidRPr="00364BAF">
        <w:rPr>
          <w:rFonts w:ascii="Times New Roman" w:eastAsia="Times New Roman" w:hAnsi="Times New Roman" w:cs="Times New Roman"/>
          <w:sz w:val="24"/>
          <w:szCs w:val="24"/>
          <w:lang w:val="x-none" w:eastAsia="pl-PL"/>
        </w:rPr>
        <w:t>działalności Beneficjenta, przekształceń własnościowych, zmian charakteru prowadzonej działalności</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czy innych </w:t>
      </w:r>
      <w:r w:rsidRPr="00364BAF">
        <w:rPr>
          <w:rFonts w:ascii="Times New Roman" w:eastAsia="Times New Roman" w:hAnsi="Times New Roman" w:cs="Times New Roman"/>
          <w:sz w:val="24"/>
          <w:szCs w:val="24"/>
          <w:lang w:eastAsia="pl-PL"/>
        </w:rPr>
        <w:t xml:space="preserve">podobnych </w:t>
      </w:r>
      <w:r w:rsidRPr="00364BAF">
        <w:rPr>
          <w:rFonts w:ascii="Times New Roman" w:eastAsia="Times New Roman" w:hAnsi="Times New Roman" w:cs="Times New Roman"/>
          <w:sz w:val="24"/>
          <w:szCs w:val="24"/>
          <w:lang w:val="x-none" w:eastAsia="pl-PL"/>
        </w:rPr>
        <w:t xml:space="preserve">zmian, zobowiązuje się on przed ich dokonaniem niezwłocznie powiadomić o tym fakcie Instytucję Zarządzającą. Instytucja Zarządzająca przeprowadzi analizę możliwości dalszej realizacji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z uwzględnieniem zgłoszonych zmian.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379C0D9E" w14:textId="35314234"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realizujący Projekt w formule </w:t>
      </w:r>
      <w:r w:rsidR="006E382C"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zaprojektuj i wybuduj” ma obowiązek poinformować Instytucję Zarządzającą o wyborze wykonawcy Projektu w formule </w:t>
      </w:r>
      <w:r w:rsidR="006E382C"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zaprojektuj i wybuduj” niezwłocznie po rozstrzygnięciu postępowania i zawarciu umowy </w:t>
      </w:r>
      <w:r w:rsidRPr="00364BAF">
        <w:rPr>
          <w:rFonts w:ascii="Times New Roman" w:eastAsia="Times New Roman" w:hAnsi="Times New Roman" w:cs="Times New Roman"/>
          <w:sz w:val="24"/>
          <w:szCs w:val="24"/>
          <w:lang w:val="x-none" w:eastAsia="pl-PL"/>
        </w:rPr>
        <w:br/>
        <w:t>z wykonawcą, ale nie później niż w terminie 14 dni kalendarzowych od dnia zawarcia przedmiotowej umowy.</w:t>
      </w:r>
    </w:p>
    <w:p w14:paraId="78C324D0" w14:textId="55BA260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bookmarkStart w:id="5" w:name="_Hlk493680585"/>
      <w:r w:rsidRPr="00364BAF">
        <w:rPr>
          <w:rFonts w:ascii="Times New Roman" w:eastAsia="Times New Roman" w:hAnsi="Times New Roman" w:cs="Times New Roman"/>
          <w:sz w:val="24"/>
          <w:szCs w:val="24"/>
          <w:lang w:val="x-none" w:eastAsia="pl-PL"/>
        </w:rPr>
        <w:t xml:space="preserve">Beneficjent ma obowiązek przedłożyć do Instytucji Zarządzającej za pośrednictwem systemu CST2021 </w:t>
      </w:r>
      <w:r w:rsidR="00040C1D" w:rsidRPr="00364BAF">
        <w:rPr>
          <w:rFonts w:ascii="Times New Roman" w:eastAsia="Times New Roman" w:hAnsi="Times New Roman" w:cs="Times New Roman"/>
          <w:sz w:val="24"/>
          <w:szCs w:val="24"/>
          <w:lang w:val="x-none" w:eastAsia="pl-PL"/>
        </w:rPr>
        <w:t xml:space="preserve">przed złożeniem </w:t>
      </w:r>
      <w:r w:rsidRPr="00364BAF">
        <w:rPr>
          <w:rFonts w:ascii="Times New Roman" w:eastAsia="Times New Roman" w:hAnsi="Times New Roman" w:cs="Times New Roman"/>
          <w:sz w:val="24"/>
          <w:szCs w:val="24"/>
          <w:lang w:val="x-none" w:eastAsia="pl-PL"/>
        </w:rPr>
        <w:t xml:space="preserve">pierwszego wniosku o płatność, w którym Beneficjent wnioskuje o płatność zaliczkową/refundacyjną, dokumenty wskazane w załączniku </w:t>
      </w:r>
      <w:r w:rsidRPr="00364BAF">
        <w:rPr>
          <w:rFonts w:ascii="Times New Roman" w:eastAsia="Times New Roman" w:hAnsi="Times New Roman" w:cs="Times New Roman"/>
          <w:sz w:val="24"/>
          <w:szCs w:val="24"/>
          <w:lang w:eastAsia="pl-PL"/>
        </w:rPr>
        <w:t>nr 3</w:t>
      </w:r>
      <w:r w:rsidRPr="00364BAF">
        <w:rPr>
          <w:rFonts w:ascii="Times New Roman" w:eastAsia="Times New Roman" w:hAnsi="Times New Roman" w:cs="Times New Roman"/>
          <w:sz w:val="24"/>
          <w:szCs w:val="24"/>
          <w:lang w:val="x-none" w:eastAsia="pl-PL"/>
        </w:rPr>
        <w:t xml:space="preserve"> do niniejszej </w:t>
      </w:r>
      <w:r w:rsidRPr="00364BAF">
        <w:rPr>
          <w:rFonts w:ascii="Times New Roman" w:eastAsia="Times New Roman" w:hAnsi="Times New Roman" w:cs="Times New Roman"/>
          <w:sz w:val="24"/>
          <w:szCs w:val="24"/>
          <w:lang w:eastAsia="pl-PL"/>
        </w:rPr>
        <w:t>Decyzji. Dodatkowo, jeżeli projekt jest realizowany w formule innej niż „zaprojektuj i wybuduj”, dokumenty te należy złożyć</w:t>
      </w:r>
      <w:r w:rsidRPr="00364BAF">
        <w:rPr>
          <w:rFonts w:ascii="Times New Roman" w:eastAsia="Times New Roman" w:hAnsi="Times New Roman" w:cs="Times New Roman"/>
          <w:sz w:val="24"/>
          <w:szCs w:val="24"/>
          <w:lang w:val="x-none" w:eastAsia="pl-PL"/>
        </w:rPr>
        <w:t xml:space="preserve"> nie później niż do dnia wskazanego </w:t>
      </w:r>
      <w:r w:rsidRPr="002C6410">
        <w:rPr>
          <w:rFonts w:ascii="Times New Roman" w:eastAsia="Times New Roman" w:hAnsi="Times New Roman" w:cs="Times New Roman"/>
          <w:sz w:val="24"/>
          <w:szCs w:val="24"/>
          <w:lang w:val="x-none" w:eastAsia="pl-PL"/>
        </w:rPr>
        <w:t>w § </w:t>
      </w:r>
      <w:r w:rsidRPr="002C6410">
        <w:rPr>
          <w:rFonts w:ascii="Times New Roman" w:eastAsia="Times New Roman" w:hAnsi="Times New Roman" w:cs="Times New Roman"/>
          <w:sz w:val="24"/>
          <w:szCs w:val="24"/>
          <w:lang w:eastAsia="pl-PL"/>
        </w:rPr>
        <w:t>2</w:t>
      </w:r>
      <w:r w:rsidR="00510AD1">
        <w:rPr>
          <w:rFonts w:ascii="Times New Roman" w:eastAsia="Times New Roman" w:hAnsi="Times New Roman" w:cs="Times New Roman"/>
          <w:sz w:val="24"/>
          <w:szCs w:val="24"/>
          <w:lang w:eastAsia="pl-PL"/>
        </w:rPr>
        <w:t>3</w:t>
      </w:r>
      <w:r w:rsidR="000E3058" w:rsidRPr="002C6410">
        <w:rPr>
          <w:rFonts w:ascii="Times New Roman" w:eastAsia="Times New Roman" w:hAnsi="Times New Roman" w:cs="Times New Roman"/>
          <w:sz w:val="24"/>
          <w:szCs w:val="24"/>
          <w:lang w:eastAsia="pl-PL"/>
        </w:rPr>
        <w:t xml:space="preserve"> ust.</w:t>
      </w:r>
      <w:r w:rsidR="002C6410" w:rsidRPr="002C6410">
        <w:rPr>
          <w:rFonts w:ascii="Times New Roman" w:eastAsia="Times New Roman" w:hAnsi="Times New Roman" w:cs="Times New Roman"/>
          <w:sz w:val="24"/>
          <w:szCs w:val="24"/>
          <w:lang w:eastAsia="pl-PL"/>
        </w:rPr>
        <w:t xml:space="preserve"> </w:t>
      </w:r>
      <w:r w:rsidR="002C6410">
        <w:rPr>
          <w:rFonts w:ascii="Times New Roman" w:eastAsia="Times New Roman" w:hAnsi="Times New Roman" w:cs="Times New Roman"/>
          <w:sz w:val="24"/>
          <w:szCs w:val="24"/>
          <w:lang w:eastAsia="pl-PL"/>
        </w:rPr>
        <w:t>2 pkt. 1</w:t>
      </w:r>
      <w:r w:rsidRPr="00364BAF">
        <w:rPr>
          <w:rFonts w:ascii="Times New Roman" w:eastAsia="Times New Roman" w:hAnsi="Times New Roman" w:cs="Times New Roman"/>
          <w:sz w:val="24"/>
          <w:szCs w:val="24"/>
          <w:lang w:eastAsia="pl-PL"/>
        </w:rPr>
        <w:t xml:space="preserve"> Decyzji</w:t>
      </w:r>
      <w:r w:rsidR="00D64ED9">
        <w:rPr>
          <w:rFonts w:ascii="Times New Roman" w:eastAsia="Times New Roman" w:hAnsi="Times New Roman" w:cs="Times New Roman"/>
          <w:sz w:val="24"/>
          <w:szCs w:val="24"/>
          <w:lang w:eastAsia="pl-PL"/>
        </w:rPr>
        <w:t>, w celu weryfikacji</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Przedkładane dokumenty powinny być spójne z wcześniejszą dokumentacją złożoną na nabór, kompletne i sporządzone zgodnie z Instrukcją wypełnienia załączników</w:t>
      </w:r>
      <w:r w:rsidRPr="00364BAF">
        <w:rPr>
          <w:rFonts w:ascii="Times New Roman" w:eastAsia="Times New Roman" w:hAnsi="Times New Roman" w:cs="Times New Roman"/>
          <w:sz w:val="24"/>
          <w:szCs w:val="24"/>
          <w:lang w:eastAsia="pl-PL"/>
        </w:rPr>
        <w:t xml:space="preserve"> (jeżeli dotyczy)</w:t>
      </w:r>
      <w:r w:rsidRPr="00364BAF">
        <w:rPr>
          <w:rFonts w:ascii="Times New Roman" w:eastAsia="Times New Roman" w:hAnsi="Times New Roman" w:cs="Times New Roman"/>
          <w:sz w:val="24"/>
          <w:szCs w:val="24"/>
          <w:lang w:val="x-none" w:eastAsia="pl-PL"/>
        </w:rPr>
        <w:t xml:space="preserve">, stanowiącą załącznik do Regulaminu </w:t>
      </w:r>
      <w:r w:rsidRPr="00364BAF">
        <w:rPr>
          <w:rFonts w:ascii="Times New Roman" w:eastAsia="Times New Roman" w:hAnsi="Times New Roman" w:cs="Times New Roman"/>
          <w:sz w:val="24"/>
          <w:szCs w:val="24"/>
          <w:lang w:eastAsia="pl-PL"/>
        </w:rPr>
        <w:t>wyboru projektów</w:t>
      </w:r>
      <w:r w:rsidRPr="00364BAF">
        <w:rPr>
          <w:rFonts w:ascii="Times New Roman" w:eastAsia="Times New Roman" w:hAnsi="Times New Roman" w:cs="Times New Roman"/>
          <w:sz w:val="24"/>
          <w:szCs w:val="24"/>
          <w:lang w:val="x-none" w:eastAsia="pl-PL"/>
        </w:rPr>
        <w:t xml:space="preserve"> nr ……….. Instytucja Zarządzająca dokonuje weryfikacji przedłożonych dokumentów </w:t>
      </w:r>
      <w:r w:rsidR="002C6410">
        <w:rPr>
          <w:rFonts w:ascii="Times New Roman" w:eastAsia="Times New Roman" w:hAnsi="Times New Roman" w:cs="Times New Roman"/>
          <w:sz w:val="24"/>
          <w:szCs w:val="24"/>
          <w:lang w:val="x-none" w:eastAsia="pl-PL"/>
        </w:rPr>
        <w:t>|</w:t>
      </w:r>
      <w:r w:rsidRPr="00364BAF">
        <w:rPr>
          <w:rFonts w:ascii="Times New Roman" w:eastAsia="Times New Roman" w:hAnsi="Times New Roman" w:cs="Times New Roman"/>
          <w:sz w:val="24"/>
          <w:szCs w:val="24"/>
          <w:lang w:val="x-none" w:eastAsia="pl-PL"/>
        </w:rPr>
        <w:t>w terminie 30 dni kalendarzowych od dnia ich otrzymania. Instytucja Zarządzająca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może wydać zalecenia dotyczące poprawy dokumentów lub przeprowadzonych procedur, w celu osiągnięcia zgodności z przepisami wynikającymi z aktów prawnych wskazanych w Regulaminie </w:t>
      </w:r>
      <w:r w:rsidRPr="00364BAF">
        <w:rPr>
          <w:rFonts w:ascii="Times New Roman" w:eastAsia="Times New Roman" w:hAnsi="Times New Roman" w:cs="Times New Roman"/>
          <w:sz w:val="24"/>
          <w:szCs w:val="24"/>
          <w:lang w:eastAsia="pl-PL"/>
        </w:rPr>
        <w:t>wyboru</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projektów</w:t>
      </w:r>
      <w:r w:rsidR="00D64ED9">
        <w:rPr>
          <w:rFonts w:ascii="Times New Roman" w:eastAsia="Times New Roman" w:hAnsi="Times New Roman" w:cs="Times New Roman"/>
          <w:sz w:val="24"/>
          <w:szCs w:val="24"/>
          <w:lang w:eastAsia="pl-PL"/>
        </w:rPr>
        <w:t>, w ramach którego projekt został wybrany do dofinansowania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t>
      </w:r>
      <w:r w:rsidRPr="00364BAF">
        <w:rPr>
          <w:rFonts w:ascii="Times New Roman" w:eastAsia="Times New Roman" w:hAnsi="Times New Roman" w:cs="Times New Roman"/>
          <w:sz w:val="24"/>
          <w:szCs w:val="24"/>
          <w:lang w:val="x-none" w:eastAsia="pl-PL"/>
        </w:rPr>
        <w:br/>
        <w:t>w formie pisemnej.</w:t>
      </w:r>
      <w:bookmarkStart w:id="6" w:name="_Hlk493680719"/>
      <w:bookmarkEnd w:id="5"/>
      <w:r w:rsidR="0074011B" w:rsidRPr="00364BAF">
        <w:rPr>
          <w:rStyle w:val="Odwoanieprzypisudolnego"/>
          <w:rFonts w:ascii="Times New Roman" w:eastAsia="Times New Roman" w:hAnsi="Times New Roman"/>
          <w:sz w:val="24"/>
          <w:szCs w:val="24"/>
          <w:lang w:val="x-none" w:eastAsia="pl-PL"/>
        </w:rPr>
        <w:footnoteReference w:id="15"/>
      </w:r>
    </w:p>
    <w:p w14:paraId="7168252A" w14:textId="5361E3CF"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ahoma" w:hAnsi="Times New Roman" w:cs="Times New Roman"/>
          <w:sz w:val="24"/>
          <w:szCs w:val="24"/>
          <w:lang w:val="x-none" w:eastAsia="pl-PL"/>
        </w:rPr>
        <w:t>B</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f</w:t>
      </w:r>
      <w:r w:rsidRPr="00364BAF">
        <w:rPr>
          <w:rFonts w:ascii="Times New Roman" w:eastAsia="Tahoma" w:hAnsi="Times New Roman" w:cs="Times New Roman"/>
          <w:spacing w:val="2"/>
          <w:sz w:val="24"/>
          <w:szCs w:val="24"/>
          <w:lang w:val="x-none" w:eastAsia="pl-PL"/>
        </w:rPr>
        <w:t>i</w:t>
      </w:r>
      <w:r w:rsidRPr="00364BAF">
        <w:rPr>
          <w:rFonts w:ascii="Times New Roman" w:eastAsia="Tahoma" w:hAnsi="Times New Roman" w:cs="Times New Roman"/>
          <w:spacing w:val="-1"/>
          <w:sz w:val="24"/>
          <w:szCs w:val="24"/>
          <w:lang w:val="x-none" w:eastAsia="pl-PL"/>
        </w:rPr>
        <w:t>cj</w:t>
      </w:r>
      <w:r w:rsidRPr="00364BAF">
        <w:rPr>
          <w:rFonts w:ascii="Times New Roman" w:eastAsia="Tahoma" w:hAnsi="Times New Roman" w:cs="Times New Roman"/>
          <w:spacing w:val="3"/>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z w:val="24"/>
          <w:szCs w:val="24"/>
          <w:lang w:val="x-none" w:eastAsia="pl-PL"/>
        </w:rPr>
        <w:t>t</w:t>
      </w:r>
      <w:r w:rsidRPr="00364BAF">
        <w:rPr>
          <w:rFonts w:ascii="Times New Roman" w:eastAsia="Tahoma" w:hAnsi="Times New Roman" w:cs="Times New Roman"/>
          <w:spacing w:val="3"/>
          <w:sz w:val="24"/>
          <w:szCs w:val="24"/>
          <w:lang w:val="x-none" w:eastAsia="pl-PL"/>
        </w:rPr>
        <w:t xml:space="preserve"> </w:t>
      </w:r>
      <w:r w:rsidRPr="00364BAF">
        <w:rPr>
          <w:rFonts w:ascii="Times New Roman" w:eastAsia="Tahoma" w:hAnsi="Times New Roman" w:cs="Times New Roman"/>
          <w:sz w:val="24"/>
          <w:szCs w:val="24"/>
          <w:lang w:val="x-none" w:eastAsia="pl-PL"/>
        </w:rPr>
        <w:t>oś</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pacing w:val="2"/>
          <w:sz w:val="24"/>
          <w:szCs w:val="24"/>
          <w:lang w:val="x-none" w:eastAsia="pl-PL"/>
        </w:rPr>
        <w:t>d</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w:t>
      </w:r>
      <w:r w:rsidRPr="00364BAF">
        <w:rPr>
          <w:rFonts w:ascii="Times New Roman" w:eastAsia="Tahoma" w:hAnsi="Times New Roman" w:cs="Times New Roman"/>
          <w:spacing w:val="1"/>
          <w:sz w:val="24"/>
          <w:szCs w:val="24"/>
          <w:lang w:val="x-none" w:eastAsia="pl-PL"/>
        </w:rPr>
        <w:t xml:space="preserve"> </w:t>
      </w:r>
      <w:r w:rsidRPr="00364BAF">
        <w:rPr>
          <w:rFonts w:ascii="Times New Roman" w:eastAsia="Tahoma" w:hAnsi="Times New Roman" w:cs="Times New Roman"/>
          <w:sz w:val="24"/>
          <w:szCs w:val="24"/>
          <w:lang w:val="x-none" w:eastAsia="pl-PL"/>
        </w:rPr>
        <w:t>że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pozn</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ł</w:t>
      </w:r>
      <w:r w:rsidRPr="00364BAF">
        <w:rPr>
          <w:rFonts w:ascii="Times New Roman" w:eastAsia="Tahoma" w:hAnsi="Times New Roman" w:cs="Times New Roman"/>
          <w:spacing w:val="4"/>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10"/>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tr</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z w:val="24"/>
          <w:szCs w:val="24"/>
          <w:lang w:val="x-none" w:eastAsia="pl-PL"/>
        </w:rPr>
        <w:t>ś</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ią</w:t>
      </w:r>
      <w:r w:rsidRPr="00364BAF">
        <w:rPr>
          <w:rFonts w:ascii="Times New Roman" w:eastAsia="Tahoma" w:hAnsi="Times New Roman" w:cs="Times New Roman"/>
          <w:spacing w:val="7"/>
          <w:sz w:val="24"/>
          <w:szCs w:val="24"/>
          <w:lang w:val="x-none" w:eastAsia="pl-PL"/>
        </w:rPr>
        <w:t xml:space="preserve"> </w:t>
      </w:r>
      <w:r w:rsidRPr="00364BAF">
        <w:rPr>
          <w:rFonts w:ascii="Times New Roman" w:eastAsia="Tahoma" w:hAnsi="Times New Roman" w:cs="Times New Roman"/>
          <w:spacing w:val="-2"/>
          <w:sz w:val="24"/>
          <w:szCs w:val="24"/>
          <w:lang w:val="x-none" w:eastAsia="pl-PL"/>
        </w:rPr>
        <w:t>w</w:t>
      </w:r>
      <w:r w:rsidRPr="00364BAF">
        <w:rPr>
          <w:rFonts w:ascii="Times New Roman" w:eastAsia="Tahoma" w:hAnsi="Times New Roman" w:cs="Times New Roman"/>
          <w:spacing w:val="-1"/>
          <w:sz w:val="24"/>
          <w:szCs w:val="24"/>
          <w:lang w:val="x-none" w:eastAsia="pl-PL"/>
        </w:rPr>
        <w:t>y</w:t>
      </w:r>
      <w:r w:rsidRPr="00364BAF">
        <w:rPr>
          <w:rFonts w:ascii="Times New Roman" w:eastAsia="Tahoma" w:hAnsi="Times New Roman" w:cs="Times New Roman"/>
          <w:spacing w:val="-4"/>
          <w:sz w:val="24"/>
          <w:szCs w:val="24"/>
          <w:lang w:val="x-none" w:eastAsia="pl-PL"/>
        </w:rPr>
        <w:t>t</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pacing w:val="3"/>
          <w:sz w:val="24"/>
          <w:szCs w:val="24"/>
          <w:lang w:val="x-none" w:eastAsia="pl-PL"/>
        </w:rPr>
        <w:t>z</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2"/>
          <w:sz w:val="24"/>
          <w:szCs w:val="24"/>
          <w:lang w:val="x-none" w:eastAsia="pl-PL"/>
        </w:rPr>
        <w:t>c</w:t>
      </w:r>
      <w:r w:rsidRPr="00364BAF">
        <w:rPr>
          <w:rFonts w:ascii="Times New Roman" w:eastAsia="Tahoma" w:hAnsi="Times New Roman" w:cs="Times New Roman"/>
          <w:spacing w:val="-1"/>
          <w:sz w:val="24"/>
          <w:szCs w:val="24"/>
          <w:lang w:val="x-none" w:eastAsia="pl-PL"/>
        </w:rPr>
        <w:t>h</w:t>
      </w:r>
      <w:r w:rsidRPr="00364BAF">
        <w:rPr>
          <w:rFonts w:ascii="Times New Roman" w:eastAsia="Tahoma" w:hAnsi="Times New Roman" w:cs="Times New Roman"/>
          <w:spacing w:val="-1"/>
          <w:sz w:val="24"/>
          <w:szCs w:val="24"/>
          <w:lang w:eastAsia="pl-PL"/>
        </w:rPr>
        <w:t xml:space="preserve"> </w:t>
      </w:r>
      <w:r w:rsidRPr="00364BAF">
        <w:rPr>
          <w:rFonts w:ascii="Times New Roman" w:eastAsia="Times New Roman" w:hAnsi="Times New Roman" w:cs="Times New Roman"/>
          <w:sz w:val="24"/>
          <w:szCs w:val="24"/>
          <w:lang w:eastAsia="pl-PL"/>
        </w:rPr>
        <w:t>wydawanych przez ministra właściwego ds. rozwoju regionalnego, o których mowa w art. 5 ustawy wdrożeniowej</w:t>
      </w:r>
      <w:r w:rsidRPr="00364BAF">
        <w:rPr>
          <w:rFonts w:ascii="Times New Roman" w:eastAsia="Tahoma" w:hAnsi="Times New Roman" w:cs="Times New Roman"/>
          <w:spacing w:val="-1"/>
          <w:sz w:val="24"/>
          <w:szCs w:val="24"/>
          <w:lang w:eastAsia="pl-PL"/>
        </w:rPr>
        <w:t xml:space="preserve"> </w:t>
      </w:r>
      <w:r w:rsidRPr="00364BAF">
        <w:rPr>
          <w:rFonts w:ascii="Times New Roman" w:eastAsia="Tahoma" w:hAnsi="Times New Roman" w:cs="Times New Roman"/>
          <w:sz w:val="24"/>
          <w:szCs w:val="24"/>
          <w:lang w:val="x-none" w:eastAsia="pl-PL"/>
        </w:rPr>
        <w:t>o</w:t>
      </w:r>
      <w:r w:rsidRPr="00364BAF">
        <w:rPr>
          <w:rFonts w:ascii="Times New Roman" w:eastAsia="Tahoma" w:hAnsi="Times New Roman" w:cs="Times New Roman"/>
          <w:spacing w:val="-2"/>
          <w:sz w:val="24"/>
          <w:szCs w:val="24"/>
          <w:lang w:val="x-none" w:eastAsia="pl-PL"/>
        </w:rPr>
        <w:t>r</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z S</w:t>
      </w:r>
      <w:r w:rsidRPr="00364BAF">
        <w:rPr>
          <w:rFonts w:ascii="Times New Roman" w:eastAsia="Tahoma" w:hAnsi="Times New Roman" w:cs="Times New Roman"/>
          <w:sz w:val="24"/>
          <w:szCs w:val="24"/>
          <w:lang w:eastAsia="pl-PL"/>
        </w:rPr>
        <w:t>Z</w:t>
      </w:r>
      <w:r w:rsidRPr="00364BAF">
        <w:rPr>
          <w:rFonts w:ascii="Times New Roman" w:eastAsia="Tahoma" w:hAnsi="Times New Roman" w:cs="Times New Roman"/>
          <w:spacing w:val="1"/>
          <w:sz w:val="24"/>
          <w:szCs w:val="24"/>
          <w:lang w:val="x-none" w:eastAsia="pl-PL"/>
        </w:rPr>
        <w:t>O</w:t>
      </w:r>
      <w:r w:rsidRPr="00364BAF">
        <w:rPr>
          <w:rFonts w:ascii="Times New Roman" w:eastAsia="Tahoma" w:hAnsi="Times New Roman" w:cs="Times New Roman"/>
          <w:sz w:val="24"/>
          <w:szCs w:val="24"/>
          <w:lang w:val="x-none" w:eastAsia="pl-PL"/>
        </w:rPr>
        <w:t>P</w:t>
      </w:r>
      <w:r w:rsidRPr="00364BAF">
        <w:rPr>
          <w:rFonts w:ascii="Times New Roman" w:eastAsia="Tahoma" w:hAnsi="Times New Roman" w:cs="Times New Roman"/>
          <w:spacing w:val="-5"/>
          <w:sz w:val="24"/>
          <w:szCs w:val="24"/>
          <w:lang w:val="x-none" w:eastAsia="pl-PL"/>
        </w:rPr>
        <w:t xml:space="preserve"> </w:t>
      </w:r>
      <w:r w:rsidRPr="00364BAF">
        <w:rPr>
          <w:rFonts w:ascii="Times New Roman" w:eastAsia="Tahoma" w:hAnsi="Times New Roman" w:cs="Times New Roman"/>
          <w:sz w:val="24"/>
          <w:szCs w:val="24"/>
          <w:lang w:val="x-none" w:eastAsia="pl-PL"/>
        </w:rPr>
        <w:t>i zobo</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ą</w:t>
      </w:r>
      <w:r w:rsidRPr="00364BAF">
        <w:rPr>
          <w:rFonts w:ascii="Times New Roman" w:eastAsia="Tahoma" w:hAnsi="Times New Roman" w:cs="Times New Roman"/>
          <w:sz w:val="24"/>
          <w:szCs w:val="24"/>
          <w:lang w:val="x-none" w:eastAsia="pl-PL"/>
        </w:rPr>
        <w:t>zu</w:t>
      </w:r>
      <w:r w:rsidRPr="00364BAF">
        <w:rPr>
          <w:rFonts w:ascii="Times New Roman" w:eastAsia="Tahoma" w:hAnsi="Times New Roman" w:cs="Times New Roman"/>
          <w:spacing w:val="-1"/>
          <w:sz w:val="24"/>
          <w:szCs w:val="24"/>
          <w:lang w:val="x-none" w:eastAsia="pl-PL"/>
        </w:rPr>
        <w:t>j</w:t>
      </w:r>
      <w:r w:rsidRPr="00364BAF">
        <w:rPr>
          <w:rFonts w:ascii="Times New Roman" w:eastAsia="Tahoma" w:hAnsi="Times New Roman" w:cs="Times New Roman"/>
          <w:sz w:val="24"/>
          <w:szCs w:val="24"/>
          <w:lang w:val="x-none" w:eastAsia="pl-PL"/>
        </w:rPr>
        <w:t>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2"/>
          <w:sz w:val="24"/>
          <w:szCs w:val="24"/>
          <w:lang w:val="x-none" w:eastAsia="pl-PL"/>
        </w:rPr>
        <w:t xml:space="preserve"> </w:t>
      </w:r>
      <w:r w:rsidRPr="00364BAF">
        <w:rPr>
          <w:rFonts w:ascii="Times New Roman" w:eastAsia="Tahoma" w:hAnsi="Times New Roman" w:cs="Times New Roman"/>
          <w:sz w:val="24"/>
          <w:szCs w:val="24"/>
          <w:lang w:val="x-none" w:eastAsia="pl-PL"/>
        </w:rPr>
        <w:t>do</w:t>
      </w:r>
      <w:r w:rsidRPr="00364BAF">
        <w:rPr>
          <w:rFonts w:ascii="Times New Roman" w:eastAsia="Tahoma" w:hAnsi="Times New Roman" w:cs="Times New Roman"/>
          <w:spacing w:val="-2"/>
          <w:sz w:val="24"/>
          <w:szCs w:val="24"/>
          <w:lang w:val="x-none" w:eastAsia="pl-PL"/>
        </w:rPr>
        <w:t> </w:t>
      </w:r>
      <w:r w:rsidRPr="00364BAF">
        <w:rPr>
          <w:rFonts w:ascii="Times New Roman" w:eastAsia="Tahoma" w:hAnsi="Times New Roman" w:cs="Times New Roman"/>
          <w:sz w:val="24"/>
          <w:szCs w:val="24"/>
          <w:lang w:val="x-none" w:eastAsia="pl-PL"/>
        </w:rPr>
        <w:t xml:space="preserve">śledzenia zmian i realizacji Projektu zgodnie z ich </w:t>
      </w:r>
      <w:r w:rsidRPr="00364BAF">
        <w:rPr>
          <w:rFonts w:ascii="Times New Roman" w:eastAsia="Tahoma" w:hAnsi="Times New Roman" w:cs="Times New Roman"/>
          <w:sz w:val="24"/>
          <w:szCs w:val="24"/>
          <w:lang w:eastAsia="pl-PL"/>
        </w:rPr>
        <w:t>postanowieniami</w:t>
      </w:r>
      <w:r w:rsidRPr="00364BAF">
        <w:rPr>
          <w:rFonts w:ascii="Times New Roman" w:eastAsia="Tahoma" w:hAnsi="Times New Roman" w:cs="Times New Roman"/>
          <w:sz w:val="24"/>
          <w:szCs w:val="24"/>
          <w:lang w:val="x-none" w:eastAsia="pl-PL"/>
        </w:rPr>
        <w:t xml:space="preserve">. Zmiana wytycznych nie powoduje potrzeby </w:t>
      </w:r>
      <w:r w:rsidR="006E382C" w:rsidRPr="00364BAF">
        <w:rPr>
          <w:rFonts w:ascii="Times New Roman" w:eastAsia="Tahoma" w:hAnsi="Times New Roman" w:cs="Times New Roman"/>
          <w:sz w:val="24"/>
          <w:szCs w:val="24"/>
          <w:lang w:val="x-none" w:eastAsia="pl-PL"/>
        </w:rPr>
        <w:t>zmiany</w:t>
      </w:r>
      <w:r w:rsidRPr="00364BAF">
        <w:rPr>
          <w:rFonts w:ascii="Times New Roman" w:eastAsia="Tahoma" w:hAnsi="Times New Roman" w:cs="Times New Roman"/>
          <w:sz w:val="24"/>
          <w:szCs w:val="24"/>
          <w:lang w:val="x-none" w:eastAsia="pl-PL"/>
        </w:rPr>
        <w:t xml:space="preserve"> </w:t>
      </w:r>
      <w:bookmarkEnd w:id="6"/>
      <w:r w:rsidRPr="00364BAF">
        <w:rPr>
          <w:rFonts w:ascii="Times New Roman" w:eastAsia="Tahoma" w:hAnsi="Times New Roman" w:cs="Times New Roman"/>
          <w:sz w:val="24"/>
          <w:szCs w:val="24"/>
          <w:lang w:eastAsia="pl-PL"/>
        </w:rPr>
        <w:t>Decyzji</w:t>
      </w:r>
      <w:r w:rsidRPr="00364BAF">
        <w:rPr>
          <w:rFonts w:ascii="Times New Roman" w:eastAsia="Tahoma" w:hAnsi="Times New Roman" w:cs="Times New Roman"/>
          <w:sz w:val="24"/>
          <w:szCs w:val="24"/>
          <w:lang w:val="x-none" w:eastAsia="pl-PL"/>
        </w:rPr>
        <w:t>.</w:t>
      </w:r>
    </w:p>
    <w:p w14:paraId="4366A1C9" w14:textId="67A28FB5"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oświadcza, że zapozna</w:t>
      </w:r>
      <w:r w:rsidRPr="00364BAF">
        <w:rPr>
          <w:rFonts w:ascii="Times New Roman" w:eastAsia="Times New Roman" w:hAnsi="Times New Roman" w:cs="Times New Roman"/>
          <w:sz w:val="24"/>
          <w:szCs w:val="24"/>
          <w:lang w:eastAsia="pl-PL"/>
        </w:rPr>
        <w:t>ł</w:t>
      </w:r>
      <w:r w:rsidRPr="00364BAF">
        <w:rPr>
          <w:rFonts w:ascii="Times New Roman" w:eastAsia="Times New Roman" w:hAnsi="Times New Roman" w:cs="Times New Roman"/>
          <w:sz w:val="24"/>
          <w:szCs w:val="24"/>
          <w:lang w:val="x-none" w:eastAsia="pl-PL"/>
        </w:rPr>
        <w:t xml:space="preserve"> się z treścią art. 61 Rozporządzenia 2018</w:t>
      </w:r>
      <w:r w:rsidRPr="00364BAF">
        <w:rPr>
          <w:rFonts w:ascii="Times New Roman" w:eastAsia="Times New Roman" w:hAnsi="Times New Roman" w:cs="Times New Roman"/>
          <w:sz w:val="24"/>
          <w:szCs w:val="24"/>
          <w:lang w:eastAsia="pl-PL"/>
        </w:rPr>
        <w:t>/1046</w:t>
      </w:r>
      <w:r w:rsidRPr="00364BAF">
        <w:rPr>
          <w:rFonts w:ascii="Times New Roman" w:eastAsia="Times New Roman" w:hAnsi="Times New Roman" w:cs="Times New Roman"/>
          <w:sz w:val="24"/>
          <w:szCs w:val="24"/>
          <w:lang w:val="x-none" w:eastAsia="pl-PL"/>
        </w:rPr>
        <w:t>, zobowiązuj</w:t>
      </w:r>
      <w:r w:rsidRPr="00364BAF">
        <w:rPr>
          <w:rFonts w:ascii="Times New Roman" w:eastAsia="Times New Roman" w:hAnsi="Times New Roman" w:cs="Times New Roman"/>
          <w:sz w:val="24"/>
          <w:szCs w:val="24"/>
          <w:lang w:eastAsia="pl-PL"/>
        </w:rPr>
        <w:t>e się</w:t>
      </w:r>
      <w:r w:rsidRPr="00364BAF">
        <w:rPr>
          <w:rFonts w:ascii="Times New Roman" w:eastAsia="Times New Roman" w:hAnsi="Times New Roman" w:cs="Times New Roman"/>
          <w:sz w:val="24"/>
          <w:szCs w:val="24"/>
          <w:lang w:val="x-none" w:eastAsia="pl-PL"/>
        </w:rPr>
        <w:t xml:space="preserve"> do jego stosowania i </w:t>
      </w:r>
      <w:r w:rsidRPr="00364BAF">
        <w:rPr>
          <w:rFonts w:ascii="Times New Roman" w:eastAsia="Times New Roman" w:hAnsi="Times New Roman" w:cs="Times New Roman"/>
          <w:sz w:val="24"/>
          <w:szCs w:val="24"/>
          <w:lang w:eastAsia="pl-PL"/>
        </w:rPr>
        <w:t>ma</w:t>
      </w:r>
      <w:r w:rsidRPr="00364BAF">
        <w:rPr>
          <w:rFonts w:ascii="Times New Roman" w:eastAsia="Times New Roman" w:hAnsi="Times New Roman" w:cs="Times New Roman"/>
          <w:sz w:val="24"/>
          <w:szCs w:val="24"/>
          <w:lang w:val="x-none" w:eastAsia="pl-PL"/>
        </w:rPr>
        <w:t xml:space="preserve"> świadomość możliwości nałożenia przez Instytucję Zarządzającą korekty finansowej na Projekt w sytuacji wystąpienia konfliktu interesów </w:t>
      </w:r>
      <w:r w:rsidRPr="00364BAF">
        <w:rPr>
          <w:rFonts w:ascii="Times New Roman" w:eastAsia="Times New Roman" w:hAnsi="Times New Roman" w:cs="Times New Roman"/>
          <w:sz w:val="24"/>
          <w:szCs w:val="24"/>
          <w:lang w:val="x-none" w:eastAsia="pl-PL"/>
        </w:rPr>
        <w:br/>
        <w:t>w związku z jego realizacją.</w:t>
      </w:r>
    </w:p>
    <w:p w14:paraId="53597AA7"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lastRenderedPageBreak/>
        <w:t xml:space="preserve">W przypadku realizacji Projektu w partnerstwie, o którym mowa w § 5 ust.1 niniejszej Decyzji Beneficjent zobowiązuje się do zapoznania swoich partnerów z treścią wytycznych, o których mowa w ust. 5 oraz art. 61 </w:t>
      </w:r>
      <w:r w:rsidRPr="00364BAF">
        <w:rPr>
          <w:rFonts w:ascii="Times New Roman" w:eastAsia="Times New Roman" w:hAnsi="Times New Roman" w:cs="Times New Roman"/>
          <w:sz w:val="24"/>
          <w:szCs w:val="24"/>
          <w:lang w:val="x-none" w:eastAsia="pl-PL"/>
        </w:rPr>
        <w:t xml:space="preserve">Rozporządzenia </w:t>
      </w:r>
      <w:r w:rsidRPr="00364BAF">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val="x-none" w:eastAsia="pl-PL"/>
        </w:rPr>
        <w:t>018</w:t>
      </w:r>
      <w:r w:rsidRPr="00364BAF">
        <w:rPr>
          <w:rFonts w:ascii="Times New Roman" w:eastAsia="Times New Roman" w:hAnsi="Times New Roman" w:cs="Times New Roman"/>
          <w:sz w:val="24"/>
          <w:szCs w:val="24"/>
          <w:lang w:eastAsia="pl-PL"/>
        </w:rPr>
        <w:t>/1046.</w:t>
      </w:r>
    </w:p>
    <w:p w14:paraId="2AC34252" w14:textId="626FF369"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na wszystkich etapach wdrażania Projektu (zarówno w okresie realizacji, jak </w:t>
      </w:r>
      <w:r w:rsidRPr="00364BAF">
        <w:rPr>
          <w:rFonts w:ascii="Times New Roman" w:eastAsia="Times New Roman" w:hAnsi="Times New Roman" w:cs="Times New Roman"/>
          <w:sz w:val="24"/>
          <w:szCs w:val="24"/>
          <w:lang w:val="x-none" w:eastAsia="pl-PL"/>
        </w:rPr>
        <w:br/>
        <w:t xml:space="preserve">i w okresie trwałości) zobowiązuje się do przestrzegania przepisów wspólnotowych </w:t>
      </w:r>
      <w:r w:rsidRPr="00364BAF">
        <w:rPr>
          <w:rFonts w:ascii="Times New Roman" w:eastAsia="Times New Roman" w:hAnsi="Times New Roman" w:cs="Times New Roman"/>
          <w:sz w:val="24"/>
          <w:szCs w:val="24"/>
          <w:lang w:val="x-none" w:eastAsia="pl-PL"/>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oraz do stosowania aktualnej wersji Wytycznych.</w:t>
      </w:r>
    </w:p>
    <w:p w14:paraId="1FD3FB9D"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 o których mowa w art. 26 ustawy wdrożeniowej</w:t>
      </w:r>
      <w:r w:rsidRPr="00364BAF">
        <w:rPr>
          <w:rFonts w:ascii="Times New Roman" w:eastAsia="Times New Roman" w:hAnsi="Times New Roman" w:cs="Times New Roman"/>
          <w:sz w:val="24"/>
          <w:szCs w:val="24"/>
          <w:lang w:eastAsia="pl-PL"/>
        </w:rPr>
        <w:t>.</w:t>
      </w:r>
    </w:p>
    <w:p w14:paraId="226875E0" w14:textId="0A46F304"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5.</w:t>
      </w:r>
      <w:r w:rsidR="009070D0"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Realizacja Projektu w partnerstwie</w:t>
      </w:r>
      <w:r w:rsidR="009070D0">
        <w:rPr>
          <w:rStyle w:val="Odwoanieprzypisudolnego"/>
          <w:rFonts w:ascii="Times New Roman" w:eastAsia="Times New Roman" w:hAnsi="Times New Roman"/>
          <w:b/>
          <w:bCs/>
          <w:sz w:val="24"/>
          <w:szCs w:val="28"/>
          <w:lang w:val="x-none" w:eastAsia="pl-PL"/>
        </w:rPr>
        <w:footnoteReference w:id="16"/>
      </w:r>
      <w:r w:rsidRPr="00364BAF">
        <w:rPr>
          <w:rFonts w:ascii="Times New Roman" w:eastAsia="Times New Roman" w:hAnsi="Times New Roman" w:cs="Times New Roman"/>
          <w:b/>
          <w:bCs/>
          <w:sz w:val="24"/>
          <w:szCs w:val="28"/>
          <w:lang w:val="x-none" w:eastAsia="pl-PL"/>
        </w:rPr>
        <w:t xml:space="preserve"> </w:t>
      </w:r>
    </w:p>
    <w:p w14:paraId="1C7EE2ED" w14:textId="77777777" w:rsidR="00B116CD" w:rsidRPr="00364BAF"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zakresie wniosku o dofinansowanie. Zgoda nie zostanie udzielona, w przypadku gdy zaproponowane zasady realizacji części lub całości Projektu nie będą gwarantować prawidłowego wykonania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t>
      </w:r>
    </w:p>
    <w:p w14:paraId="4AD45BB0" w14:textId="77777777" w:rsidR="00B116CD" w:rsidRPr="00364BAF"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zakresie zachowania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Beneficjent ponosi odpowiedzialność za działania i zaniechania podmiotu upoważnionego na podstawie ust.</w:t>
      </w:r>
      <w:r w:rsidRPr="00364BAF">
        <w:rPr>
          <w:rFonts w:ascii="Times New Roman" w:eastAsia="Times New Roman" w:hAnsi="Times New Roman" w:cs="Times New Roman"/>
          <w:sz w:val="24"/>
          <w:szCs w:val="24"/>
          <w:lang w:eastAsia="pl-PL"/>
        </w:rPr>
        <w:t xml:space="preserve"> 1 jak za własne działanie.</w:t>
      </w:r>
    </w:p>
    <w:p w14:paraId="4FCE549D" w14:textId="77777777" w:rsidR="00B116CD" w:rsidRPr="00364BAF"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ponosi wyłączną odpowiedzialność wobec osób trzecich za szkody powstałe w związku z realizacją Projektu.</w:t>
      </w:r>
    </w:p>
    <w:p w14:paraId="3990F788" w14:textId="77777777" w:rsidR="00B116CD" w:rsidRPr="00364BAF"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realizowania Projektu w formie partnerstwa, umowa</w:t>
      </w:r>
      <w:r w:rsidRPr="00364BAF">
        <w:rPr>
          <w:rFonts w:ascii="Times New Roman" w:eastAsia="Times New Roman" w:hAnsi="Times New Roman" w:cs="Times New Roman"/>
          <w:sz w:val="24"/>
          <w:szCs w:val="24"/>
          <w:lang w:eastAsia="pl-PL"/>
        </w:rPr>
        <w:t>/porozumienie o </w:t>
      </w:r>
      <w:r w:rsidRPr="00364BAF">
        <w:rPr>
          <w:rFonts w:ascii="Times New Roman" w:eastAsia="Times New Roman" w:hAnsi="Times New Roman" w:cs="Times New Roman"/>
          <w:sz w:val="24"/>
          <w:szCs w:val="24"/>
          <w:lang w:val="x-none" w:eastAsia="pl-PL"/>
        </w:rPr>
        <w:t>partnerstw</w:t>
      </w:r>
      <w:r w:rsidRPr="00364BAF">
        <w:rPr>
          <w:rFonts w:ascii="Times New Roman" w:eastAsia="Times New Roman" w:hAnsi="Times New Roman" w:cs="Times New Roman"/>
          <w:sz w:val="24"/>
          <w:szCs w:val="24"/>
          <w:lang w:eastAsia="pl-PL"/>
        </w:rPr>
        <w:t>ie</w:t>
      </w:r>
      <w:r w:rsidRPr="00364BAF">
        <w:rPr>
          <w:rFonts w:ascii="Times New Roman" w:eastAsia="Times New Roman" w:hAnsi="Times New Roman" w:cs="Times New Roman"/>
          <w:sz w:val="24"/>
          <w:szCs w:val="24"/>
          <w:lang w:val="x-none" w:eastAsia="pl-PL"/>
        </w:rPr>
        <w:t xml:space="preserve"> określa odpowiedzialność Beneficjenta oraz Partnerów wobec osób trzecich za działania wynikające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Beneficjent ponosi odpowiedzialność względem IZ za realizację projektu przez Partnera/ów.</w:t>
      </w:r>
    </w:p>
    <w:p w14:paraId="0974F6D9" w14:textId="77777777" w:rsidR="00B116CD" w:rsidRPr="00364BAF"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oświadcza i zapewnia, że Partnerzy nie podlega/ją wykluczeniu, o którym mowa w art. 207 ust. 4 </w:t>
      </w:r>
      <w:proofErr w:type="spellStart"/>
      <w:r w:rsidRPr="00364BAF">
        <w:rPr>
          <w:rFonts w:ascii="Times New Roman" w:eastAsia="Times New Roman" w:hAnsi="Times New Roman" w:cs="Times New Roman"/>
          <w:sz w:val="24"/>
          <w:szCs w:val="24"/>
          <w:lang w:val="x-none" w:eastAsia="pl-PL"/>
        </w:rPr>
        <w:t>ufp</w:t>
      </w:r>
      <w:proofErr w:type="spellEnd"/>
      <w:r w:rsidRPr="00364BAF">
        <w:rPr>
          <w:rFonts w:ascii="Times New Roman" w:eastAsia="Times New Roman" w:hAnsi="Times New Roman" w:cs="Times New Roman"/>
          <w:sz w:val="24"/>
          <w:szCs w:val="24"/>
          <w:lang w:val="x-none" w:eastAsia="pl-PL"/>
        </w:rPr>
        <w:t>.</w:t>
      </w:r>
    </w:p>
    <w:p w14:paraId="672E9F86" w14:textId="77777777" w:rsidR="00B116CD" w:rsidRDefault="00B116CD" w:rsidP="001863C2">
      <w:pPr>
        <w:numPr>
          <w:ilvl w:val="3"/>
          <w:numId w:val="31"/>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Jeżeli Projekt realizowany jest w partnerstwie, obowiązki Beneficjenta określone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mają odpowiednie zastosowanie do partnerów Projektu. Obowiązek przestrzegania postanowień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spoczywa wówczas na Beneficjencie oraz partnerach Projektu. Beneficjent zobowiązuje się przekazać każdemu z partnerów Projektu kopię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46D22DA9" w14:textId="77777777" w:rsidR="00675A21" w:rsidRPr="00364BAF" w:rsidRDefault="00675A21" w:rsidP="008D1DC4">
      <w:pPr>
        <w:spacing w:before="0" w:after="0" w:line="240" w:lineRule="auto"/>
        <w:ind w:left="357"/>
        <w:jc w:val="both"/>
        <w:rPr>
          <w:rFonts w:ascii="Times New Roman" w:eastAsia="Times New Roman" w:hAnsi="Times New Roman" w:cs="Times New Roman"/>
          <w:sz w:val="24"/>
          <w:szCs w:val="24"/>
          <w:lang w:val="x-none" w:eastAsia="pl-PL"/>
        </w:rPr>
      </w:pPr>
    </w:p>
    <w:p w14:paraId="5AA3DEA2" w14:textId="41386E61" w:rsidR="00675A21" w:rsidRPr="008D1DC4" w:rsidRDefault="00675A21" w:rsidP="00675A21">
      <w:pPr>
        <w:keepNext/>
        <w:keepLines/>
        <w:tabs>
          <w:tab w:val="left" w:pos="284"/>
        </w:tabs>
        <w:spacing w:before="0" w:after="0"/>
        <w:jc w:val="center"/>
        <w:outlineLvl w:val="0"/>
        <w:rPr>
          <w:rFonts w:ascii="Times New Roman" w:hAnsi="Times New Roman" w:cs="Times New Roman"/>
          <w:b/>
          <w:bCs/>
          <w:sz w:val="24"/>
          <w:szCs w:val="24"/>
        </w:rPr>
      </w:pPr>
      <w:r w:rsidRPr="008D1DC4">
        <w:rPr>
          <w:rFonts w:ascii="Times New Roman" w:hAnsi="Times New Roman" w:cs="Times New Roman"/>
          <w:b/>
          <w:bCs/>
          <w:sz w:val="24"/>
          <w:szCs w:val="24"/>
        </w:rPr>
        <w:lastRenderedPageBreak/>
        <w:t>§ 6.</w:t>
      </w:r>
    </w:p>
    <w:p w14:paraId="52F13A98" w14:textId="363FFFB3" w:rsidR="00675A21" w:rsidRPr="008D1DC4" w:rsidRDefault="00675A21" w:rsidP="00675A21">
      <w:pPr>
        <w:keepNext/>
        <w:keepLines/>
        <w:tabs>
          <w:tab w:val="left" w:pos="284"/>
        </w:tabs>
        <w:spacing w:before="0" w:after="0"/>
        <w:jc w:val="center"/>
        <w:outlineLvl w:val="0"/>
        <w:rPr>
          <w:rFonts w:ascii="Times New Roman" w:hAnsi="Times New Roman" w:cs="Times New Roman"/>
          <w:b/>
          <w:bCs/>
          <w:sz w:val="24"/>
          <w:szCs w:val="24"/>
          <w:lang w:val="x-none"/>
        </w:rPr>
      </w:pPr>
      <w:r w:rsidRPr="008D1DC4">
        <w:rPr>
          <w:rFonts w:ascii="Times New Roman" w:hAnsi="Times New Roman" w:cs="Times New Roman"/>
          <w:b/>
          <w:bCs/>
          <w:sz w:val="24"/>
          <w:szCs w:val="24"/>
          <w:lang w:val="x-none"/>
        </w:rPr>
        <w:t>Projekty hybrydowe</w:t>
      </w:r>
      <w:r w:rsidR="008D1DC4" w:rsidRPr="008D1DC4">
        <w:rPr>
          <w:rStyle w:val="Odwoanieprzypisudolnego"/>
          <w:rFonts w:ascii="Times New Roman" w:hAnsi="Times New Roman"/>
          <w:b/>
          <w:bCs/>
          <w:sz w:val="24"/>
          <w:szCs w:val="24"/>
          <w:lang w:val="x-none"/>
        </w:rPr>
        <w:footnoteReference w:id="17"/>
      </w:r>
    </w:p>
    <w:p w14:paraId="0B61CC76" w14:textId="77777777" w:rsidR="00675A21" w:rsidRPr="008D1DC4" w:rsidRDefault="00675A21" w:rsidP="00675A21">
      <w:pPr>
        <w:numPr>
          <w:ilvl w:val="0"/>
          <w:numId w:val="71"/>
        </w:numPr>
        <w:spacing w:before="240" w:after="0" w:line="240" w:lineRule="auto"/>
        <w:ind w:left="357" w:hanging="357"/>
        <w:jc w:val="both"/>
        <w:rPr>
          <w:rFonts w:ascii="Times New Roman" w:hAnsi="Times New Roman" w:cs="Times New Roman"/>
          <w:sz w:val="24"/>
          <w:szCs w:val="24"/>
        </w:rPr>
      </w:pPr>
      <w:r w:rsidRPr="008D1DC4">
        <w:rPr>
          <w:rFonts w:ascii="Times New Roman" w:hAnsi="Times New Roman" w:cs="Times New Roman"/>
          <w:sz w:val="24"/>
          <w:szCs w:val="24"/>
        </w:rPr>
        <w:t xml:space="preserve">Umowa o PPP spełnia/będzie spełniać </w:t>
      </w:r>
      <w:r w:rsidRPr="008D1DC4">
        <w:rPr>
          <w:rFonts w:ascii="Times New Roman" w:hAnsi="Times New Roman" w:cs="Times New Roman"/>
          <w:sz w:val="24"/>
          <w:szCs w:val="24"/>
          <w:vertAlign w:val="superscript"/>
        </w:rPr>
        <w:footnoteReference w:id="18"/>
      </w:r>
      <w:r w:rsidRPr="008D1DC4">
        <w:rPr>
          <w:rFonts w:ascii="Times New Roman" w:hAnsi="Times New Roman" w:cs="Times New Roman"/>
          <w:sz w:val="24"/>
          <w:szCs w:val="24"/>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41ED8C48" w14:textId="04CA3AE2"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Zmiana postanowień umowy o PPP, o których mowa w ust. 1 wymaga uprzedniej zgody IZ. W przypadku braku zgłoszenia zmian umowy o PPP, IZ może </w:t>
      </w:r>
      <w:r w:rsidR="00D64ED9" w:rsidRPr="008D1DC4">
        <w:rPr>
          <w:rFonts w:ascii="Times New Roman" w:hAnsi="Times New Roman" w:cs="Times New Roman"/>
          <w:sz w:val="24"/>
          <w:szCs w:val="24"/>
        </w:rPr>
        <w:t xml:space="preserve">uchylić Uchwałę w przedmiocie podjęcia </w:t>
      </w:r>
      <w:r w:rsidR="002C33C5" w:rsidRPr="008D1DC4">
        <w:rPr>
          <w:rFonts w:ascii="Times New Roman" w:hAnsi="Times New Roman" w:cs="Times New Roman"/>
          <w:sz w:val="24"/>
          <w:szCs w:val="24"/>
        </w:rPr>
        <w:t>D</w:t>
      </w:r>
      <w:r w:rsidR="00D64ED9" w:rsidRPr="008D1DC4">
        <w:rPr>
          <w:rFonts w:ascii="Times New Roman" w:hAnsi="Times New Roman" w:cs="Times New Roman"/>
          <w:sz w:val="24"/>
          <w:szCs w:val="24"/>
        </w:rPr>
        <w:t xml:space="preserve">ecyzji o </w:t>
      </w:r>
      <w:r w:rsidR="002C33C5" w:rsidRPr="008D1DC4">
        <w:rPr>
          <w:rFonts w:ascii="Times New Roman" w:hAnsi="Times New Roman" w:cs="Times New Roman"/>
          <w:sz w:val="24"/>
          <w:szCs w:val="24"/>
        </w:rPr>
        <w:t xml:space="preserve">przyznaniu </w:t>
      </w:r>
      <w:r w:rsidR="00D64ED9" w:rsidRPr="008D1DC4">
        <w:rPr>
          <w:rFonts w:ascii="Times New Roman" w:hAnsi="Times New Roman" w:cs="Times New Roman"/>
          <w:sz w:val="24"/>
          <w:szCs w:val="24"/>
        </w:rPr>
        <w:t>dofinansowani</w:t>
      </w:r>
      <w:r w:rsidR="002C33C5" w:rsidRPr="008D1DC4">
        <w:rPr>
          <w:rFonts w:ascii="Times New Roman" w:hAnsi="Times New Roman" w:cs="Times New Roman"/>
          <w:sz w:val="24"/>
          <w:szCs w:val="24"/>
        </w:rPr>
        <w:t>a.</w:t>
      </w:r>
      <w:r w:rsidR="00D64ED9" w:rsidRPr="008D1DC4">
        <w:rPr>
          <w:rFonts w:ascii="Times New Roman" w:hAnsi="Times New Roman" w:cs="Times New Roman"/>
          <w:sz w:val="24"/>
          <w:szCs w:val="24"/>
        </w:rPr>
        <w:t xml:space="preserve"> </w:t>
      </w:r>
    </w:p>
    <w:p w14:paraId="512B6F96" w14:textId="38A9589C"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Środki dofinansowania będą przekazywane na rachunek powierniczy projektu hybrydowego, o którym mowa w §</w:t>
      </w:r>
      <w:r w:rsidR="008D1DC4">
        <w:rPr>
          <w:rFonts w:ascii="Times New Roman" w:hAnsi="Times New Roman" w:cs="Times New Roman"/>
          <w:sz w:val="24"/>
          <w:szCs w:val="24"/>
        </w:rPr>
        <w:t>8</w:t>
      </w:r>
      <w:r w:rsidRPr="008D1DC4">
        <w:rPr>
          <w:rFonts w:ascii="Times New Roman" w:hAnsi="Times New Roman" w:cs="Times New Roman"/>
          <w:sz w:val="24"/>
          <w:szCs w:val="24"/>
        </w:rPr>
        <w:t>. Środki z rachunku powierniczego będą przekazywane w trybie i terminach określonych w umowie o PPP.</w:t>
      </w:r>
    </w:p>
    <w:p w14:paraId="0A64A7A2" w14:textId="77777777" w:rsidR="00675A21" w:rsidRPr="008D1DC4" w:rsidRDefault="00675A21" w:rsidP="00675A21">
      <w:pPr>
        <w:numPr>
          <w:ilvl w:val="0"/>
          <w:numId w:val="71"/>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 xml:space="preserve">Podmiotem upoważnionym do ponoszenia wydatków </w:t>
      </w:r>
      <w:proofErr w:type="gramStart"/>
      <w:r w:rsidRPr="008D1DC4">
        <w:rPr>
          <w:rFonts w:ascii="Times New Roman" w:hAnsi="Times New Roman" w:cs="Times New Roman"/>
          <w:sz w:val="24"/>
          <w:szCs w:val="24"/>
        </w:rPr>
        <w:t>jest  …</w:t>
      </w:r>
      <w:proofErr w:type="gramEnd"/>
      <w:r w:rsidRPr="008D1DC4">
        <w:rPr>
          <w:rFonts w:ascii="Times New Roman" w:hAnsi="Times New Roman" w:cs="Times New Roman"/>
          <w:sz w:val="24"/>
          <w:szCs w:val="24"/>
        </w:rPr>
        <w:t>…………………………</w:t>
      </w:r>
      <w:r w:rsidRPr="008D1DC4">
        <w:rPr>
          <w:rFonts w:ascii="Times New Roman" w:hAnsi="Times New Roman" w:cs="Times New Roman"/>
          <w:sz w:val="24"/>
          <w:szCs w:val="24"/>
          <w:vertAlign w:val="superscript"/>
        </w:rPr>
        <w:footnoteReference w:id="19"/>
      </w:r>
    </w:p>
    <w:p w14:paraId="527FB908" w14:textId="73AD351C" w:rsidR="00675A21" w:rsidRPr="008D1DC4" w:rsidRDefault="00675A21" w:rsidP="00675A21">
      <w:pPr>
        <w:numPr>
          <w:ilvl w:val="0"/>
          <w:numId w:val="71"/>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Partner prywatny projektu, który docelowo ma pełnić rolę beneficjenta zostanie wybrany niezwłocznie w terminie umożliwiającym sprawną realizację projektu. O wyborze partnera prywatnego, beneficjent poinformuje IZ w terminie 5 dni. IZ przeprowadzi weryfikację pod kątem możliwości pełnienia roli beneficjenta przez partnera prywatnego. Jeżeli weryfikacja potwierdzi możliwość pełnienia roli beneficjenta przez partnera prywatnego</w:t>
      </w:r>
      <w:r w:rsidR="002C33C5" w:rsidRPr="008D1DC4">
        <w:rPr>
          <w:rFonts w:ascii="Times New Roman" w:hAnsi="Times New Roman" w:cs="Times New Roman"/>
          <w:sz w:val="24"/>
          <w:szCs w:val="24"/>
        </w:rPr>
        <w:t xml:space="preserve">, Uchwała w przedmiocie podjęcia Decyzji o przyznaniu dofinansowania zostanie uchylona, </w:t>
      </w:r>
      <w:proofErr w:type="gramStart"/>
      <w:r w:rsidR="002C33C5" w:rsidRPr="008D1DC4">
        <w:rPr>
          <w:rFonts w:ascii="Times New Roman" w:hAnsi="Times New Roman" w:cs="Times New Roman"/>
          <w:sz w:val="24"/>
          <w:szCs w:val="24"/>
        </w:rPr>
        <w:t xml:space="preserve">a </w:t>
      </w:r>
      <w:r w:rsidRPr="008D1DC4">
        <w:rPr>
          <w:rFonts w:ascii="Times New Roman" w:hAnsi="Times New Roman" w:cs="Times New Roman"/>
          <w:sz w:val="24"/>
          <w:szCs w:val="24"/>
        </w:rPr>
        <w:t xml:space="preserve"> </w:t>
      </w:r>
      <w:r w:rsidR="002C33C5" w:rsidRPr="008D1DC4">
        <w:rPr>
          <w:rFonts w:ascii="Times New Roman" w:hAnsi="Times New Roman" w:cs="Times New Roman"/>
          <w:sz w:val="24"/>
          <w:szCs w:val="24"/>
        </w:rPr>
        <w:t>z</w:t>
      </w:r>
      <w:proofErr w:type="gramEnd"/>
      <w:r w:rsidR="002C33C5" w:rsidRPr="008D1DC4">
        <w:rPr>
          <w:rFonts w:ascii="Times New Roman" w:hAnsi="Times New Roman" w:cs="Times New Roman"/>
          <w:sz w:val="24"/>
          <w:szCs w:val="24"/>
        </w:rPr>
        <w:t xml:space="preserve"> </w:t>
      </w:r>
      <w:r w:rsidRPr="008D1DC4">
        <w:rPr>
          <w:rFonts w:ascii="Times New Roman" w:hAnsi="Times New Roman" w:cs="Times New Roman"/>
          <w:sz w:val="24"/>
          <w:szCs w:val="24"/>
        </w:rPr>
        <w:t>partner</w:t>
      </w:r>
      <w:r w:rsidR="002C33C5" w:rsidRPr="008D1DC4">
        <w:rPr>
          <w:rFonts w:ascii="Times New Roman" w:hAnsi="Times New Roman" w:cs="Times New Roman"/>
          <w:sz w:val="24"/>
          <w:szCs w:val="24"/>
        </w:rPr>
        <w:t>em</w:t>
      </w:r>
      <w:r w:rsidRPr="008D1DC4">
        <w:rPr>
          <w:rFonts w:ascii="Times New Roman" w:hAnsi="Times New Roman" w:cs="Times New Roman"/>
          <w:sz w:val="24"/>
          <w:szCs w:val="24"/>
        </w:rPr>
        <w:t xml:space="preserve"> prywatny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wskazany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jako beneficjent</w:t>
      </w:r>
      <w:r w:rsidR="002C33C5" w:rsidRPr="008D1DC4">
        <w:rPr>
          <w:rFonts w:ascii="Times New Roman" w:hAnsi="Times New Roman" w:cs="Times New Roman"/>
          <w:sz w:val="24"/>
          <w:szCs w:val="24"/>
        </w:rPr>
        <w:t xml:space="preserve"> zostanie podpisana umowa o dofinansowanie przedmiotowego projektu</w:t>
      </w:r>
      <w:r w:rsidRPr="008D1DC4">
        <w:rPr>
          <w:rFonts w:ascii="Times New Roman" w:hAnsi="Times New Roman" w:cs="Times New Roman"/>
          <w:sz w:val="24"/>
          <w:szCs w:val="24"/>
        </w:rPr>
        <w:t>.</w:t>
      </w:r>
      <w:r w:rsidRPr="008D1DC4">
        <w:rPr>
          <w:rFonts w:ascii="Times New Roman" w:hAnsi="Times New Roman" w:cs="Times New Roman"/>
          <w:sz w:val="24"/>
          <w:szCs w:val="24"/>
          <w:vertAlign w:val="superscript"/>
        </w:rPr>
        <w:footnoteReference w:id="20"/>
      </w:r>
    </w:p>
    <w:p w14:paraId="08EA572E" w14:textId="77777777"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przypadku zaistnienia jednej z niżej wymienionych okoliczności:</w:t>
      </w:r>
    </w:p>
    <w:p w14:paraId="211F2913" w14:textId="77777777" w:rsidR="00675A21" w:rsidRPr="008D1DC4" w:rsidRDefault="00675A21" w:rsidP="00675A21">
      <w:pPr>
        <w:numPr>
          <w:ilvl w:val="1"/>
          <w:numId w:val="7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weryfikacja, o której mowa w ust. 5 wykaże, że partner prywatny, nie może pełnić roli beneficjenta albo</w:t>
      </w:r>
    </w:p>
    <w:p w14:paraId="43777B92" w14:textId="77777777" w:rsidR="00675A21" w:rsidRPr="008D1DC4" w:rsidRDefault="00675A21" w:rsidP="00675A21">
      <w:pPr>
        <w:numPr>
          <w:ilvl w:val="1"/>
          <w:numId w:val="7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beneficjent poinformuje IZ o tym, że nie udało mu się skutecznie wybrać partnera prywatnego albo</w:t>
      </w:r>
    </w:p>
    <w:p w14:paraId="59CC5652" w14:textId="77777777" w:rsidR="00675A21" w:rsidRPr="008D1DC4" w:rsidRDefault="00675A21" w:rsidP="00675A21">
      <w:pPr>
        <w:numPr>
          <w:ilvl w:val="1"/>
          <w:numId w:val="7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odstąpienia partnera prywatnego będącego beneficjentem projektu od umowy możliwe jest zastosowanie jednego z rozwiązań wskazanych w ust. 7.</w:t>
      </w:r>
      <w:r w:rsidRPr="008D1DC4">
        <w:rPr>
          <w:rFonts w:ascii="Times New Roman" w:hAnsi="Times New Roman" w:cs="Times New Roman"/>
          <w:sz w:val="24"/>
          <w:szCs w:val="24"/>
          <w:vertAlign w:val="superscript"/>
        </w:rPr>
        <w:footnoteReference w:id="21"/>
      </w:r>
    </w:p>
    <w:p w14:paraId="0F18702B" w14:textId="1EEF52C9"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 przypadku opisanym w ust. 6, </w:t>
      </w:r>
      <w:r w:rsidR="002C33C5" w:rsidRPr="008D1DC4">
        <w:rPr>
          <w:rFonts w:ascii="Times New Roman" w:hAnsi="Times New Roman" w:cs="Times New Roman"/>
          <w:sz w:val="24"/>
          <w:szCs w:val="24"/>
        </w:rPr>
        <w:t xml:space="preserve">Beneficjent oraz Instytucja Zarządzająca </w:t>
      </w:r>
      <w:r w:rsidRPr="008D1DC4">
        <w:rPr>
          <w:rFonts w:ascii="Times New Roman" w:hAnsi="Times New Roman" w:cs="Times New Roman"/>
          <w:sz w:val="24"/>
          <w:szCs w:val="24"/>
        </w:rPr>
        <w:t>mogą podjąć decyzję o:</w:t>
      </w:r>
    </w:p>
    <w:p w14:paraId="3793D612" w14:textId="77777777" w:rsidR="00675A21" w:rsidRPr="008D1DC4" w:rsidRDefault="00675A21" w:rsidP="00675A21">
      <w:pPr>
        <w:numPr>
          <w:ilvl w:val="1"/>
          <w:numId w:val="72"/>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realizacji projektu w formule tradycyjnej – nie jako projektu hybrydowego, bez zmiany beneficjenta projektu, o ile jest to dopuszczalne zgodnie z zapisami Regulaminu wyboru projektów albo</w:t>
      </w:r>
    </w:p>
    <w:p w14:paraId="3D885013" w14:textId="77777777" w:rsidR="00675A21" w:rsidRPr="008D1DC4" w:rsidRDefault="00675A21" w:rsidP="00675A21">
      <w:pPr>
        <w:numPr>
          <w:ilvl w:val="1"/>
          <w:numId w:val="72"/>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ponownym wyborze partnera prywatnego, wskazanego w ust. 5 albo</w:t>
      </w:r>
    </w:p>
    <w:p w14:paraId="3174B315" w14:textId="690BA816" w:rsidR="00675A21" w:rsidRPr="008D1DC4" w:rsidRDefault="00714A8F" w:rsidP="00675A21">
      <w:pPr>
        <w:numPr>
          <w:ilvl w:val="1"/>
          <w:numId w:val="72"/>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uchyleniu Uchwały w przedmiocie podjęcia Decyzji o przyznaniu dofinansowania.</w:t>
      </w:r>
      <w:r w:rsidR="00675A21" w:rsidRPr="008D1DC4">
        <w:rPr>
          <w:rFonts w:ascii="Times New Roman" w:hAnsi="Times New Roman" w:cs="Times New Roman"/>
          <w:sz w:val="24"/>
          <w:szCs w:val="24"/>
          <w:vertAlign w:val="superscript"/>
        </w:rPr>
        <w:footnoteReference w:id="22"/>
      </w:r>
    </w:p>
    <w:p w14:paraId="6506FFB9" w14:textId="77777777"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Dofinansowaniu podlegają wyłącznie nakłady inwestycyjne.</w:t>
      </w:r>
    </w:p>
    <w:p w14:paraId="588D46E7" w14:textId="247362BA"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wydatków ponoszonych w projekcie, przebiega zgodnie z postanowieniami paragrafów </w:t>
      </w:r>
      <w:r w:rsidR="00714A8F" w:rsidRPr="008D1DC4">
        <w:rPr>
          <w:rFonts w:ascii="Times New Roman" w:hAnsi="Times New Roman" w:cs="Times New Roman"/>
          <w:sz w:val="24"/>
          <w:szCs w:val="24"/>
        </w:rPr>
        <w:t>2 i 10</w:t>
      </w:r>
      <w:r w:rsidRPr="008D1DC4">
        <w:rPr>
          <w:rFonts w:ascii="Times New Roman" w:hAnsi="Times New Roman" w:cs="Times New Roman"/>
          <w:sz w:val="24"/>
          <w:szCs w:val="24"/>
        </w:rPr>
        <w:t xml:space="preserve"> niniejszej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z zastrzeżeniem sposobu, o którym mowa w ust. 10.</w:t>
      </w:r>
    </w:p>
    <w:p w14:paraId="3EE5FEEF" w14:textId="77777777"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 projekcie będzie prowadzone w oparciu o szczególny sposób rozliczenia projektów hybrydowych wskazany w Wytycznych dotyczących zagadnień związanych </w:t>
      </w:r>
      <w:r w:rsidRPr="008D1DC4">
        <w:rPr>
          <w:rFonts w:ascii="Times New Roman" w:hAnsi="Times New Roman" w:cs="Times New Roman"/>
          <w:sz w:val="24"/>
          <w:szCs w:val="24"/>
        </w:rPr>
        <w:br/>
        <w:t xml:space="preserve">z przygotowaniem projektów inwestycyjnych, w tym hybrydowych na lata 2021-2027, </w:t>
      </w:r>
      <w:r w:rsidRPr="008D1DC4">
        <w:rPr>
          <w:rFonts w:ascii="Times New Roman" w:hAnsi="Times New Roman" w:cs="Times New Roman"/>
          <w:sz w:val="24"/>
          <w:szCs w:val="24"/>
        </w:rPr>
        <w:lastRenderedPageBreak/>
        <w:t>zgodnie z postanowieniami umowy o PPP, gdy zostaną spełnione następujące wymogi łącznie:</w:t>
      </w:r>
    </w:p>
    <w:p w14:paraId="1871E9B3" w14:textId="0CDCDBB5" w:rsidR="00675A21" w:rsidRPr="008D1DC4" w:rsidRDefault="00675A21" w:rsidP="00675A21">
      <w:pPr>
        <w:numPr>
          <w:ilvl w:val="1"/>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IZ przekaże na rachunek powierniczy wskazany w § </w:t>
      </w:r>
      <w:r w:rsidR="00714A8F" w:rsidRPr="008D1DC4">
        <w:rPr>
          <w:rFonts w:ascii="Times New Roman" w:hAnsi="Times New Roman" w:cs="Times New Roman"/>
          <w:sz w:val="24"/>
          <w:szCs w:val="24"/>
        </w:rPr>
        <w:t>8</w:t>
      </w:r>
      <w:r w:rsidRPr="008D1DC4">
        <w:rPr>
          <w:rFonts w:ascii="Times New Roman" w:hAnsi="Times New Roman" w:cs="Times New Roman"/>
          <w:sz w:val="24"/>
          <w:szCs w:val="24"/>
        </w:rPr>
        <w:t xml:space="preserve">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xml:space="preserve"> środki zaliczki odpowiadającej wydatkowi, który ma być uznany za kwalifikowalny, w wysokości wynikającej z postanowień umowy o PPP w tym zakresie,</w:t>
      </w:r>
    </w:p>
    <w:p w14:paraId="651F2774" w14:textId="77777777" w:rsidR="00675A21" w:rsidRPr="008D1DC4" w:rsidRDefault="00675A21" w:rsidP="00675A21">
      <w:pPr>
        <w:numPr>
          <w:ilvl w:val="1"/>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partner prywatny udokumentuje zrealizowanie prac, których dotyczy wydatek,</w:t>
      </w:r>
    </w:p>
    <w:p w14:paraId="77398C84" w14:textId="77777777" w:rsidR="00675A21" w:rsidRPr="008D1DC4" w:rsidRDefault="00675A21" w:rsidP="00675A21">
      <w:pPr>
        <w:numPr>
          <w:ilvl w:val="1"/>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beneficjent załączy do wniosku o płatność dokumentację potwierdzającą zrealizowanie prac, wskazanych w punkcie 2,</w:t>
      </w:r>
    </w:p>
    <w:p w14:paraId="75D09C0F" w14:textId="77777777" w:rsidR="00675A21" w:rsidRPr="008D1DC4" w:rsidRDefault="00675A21" w:rsidP="00675A21">
      <w:pPr>
        <w:numPr>
          <w:ilvl w:val="1"/>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IZ potwierdzi, że prace dotyczące tego wydatku zostały faktycznie zrealizowane.</w:t>
      </w:r>
    </w:p>
    <w:p w14:paraId="5EFFF23E" w14:textId="77777777" w:rsidR="00675A21" w:rsidRPr="008D1DC4" w:rsidRDefault="00675A21" w:rsidP="00675A21">
      <w:pPr>
        <w:numPr>
          <w:ilvl w:val="0"/>
          <w:numId w:val="71"/>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projekcie hybrydowym, którego beneficjentem jest podmiot publiczny, po uprzedniej zgodzie IZ dopuszczalne jest, aby podmiot publiczny przekazał partnerowi prywatnemu środki z zaliczki na poczet dofinansowania ze środków UE.</w:t>
      </w:r>
    </w:p>
    <w:p w14:paraId="02AAB678" w14:textId="72F994C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eastAsia="pl-PL"/>
        </w:rPr>
        <w:t xml:space="preserve"> </w:t>
      </w:r>
      <w:r w:rsidR="00675A21">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Okres realizacji Projektu</w:t>
      </w:r>
    </w:p>
    <w:p w14:paraId="6A26C473" w14:textId="77777777" w:rsidR="00B116CD" w:rsidRPr="00364BAF" w:rsidRDefault="00B116CD" w:rsidP="001863C2">
      <w:pPr>
        <w:numPr>
          <w:ilvl w:val="0"/>
          <w:numId w:val="5"/>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Okres realizacji Projektu, który stanowi jednocześnie okres kwalifikowalności wydatków </w:t>
      </w:r>
      <w:r w:rsidRPr="00364BAF">
        <w:rPr>
          <w:rFonts w:ascii="Times New Roman" w:eastAsia="Times New Roman" w:hAnsi="Times New Roman" w:cs="Times New Roman"/>
          <w:sz w:val="24"/>
          <w:szCs w:val="24"/>
          <w:lang w:val="x-none" w:eastAsia="pl-PL"/>
        </w:rPr>
        <w:br/>
        <w:t>w ramach Projektu ustala się na:</w:t>
      </w:r>
    </w:p>
    <w:p w14:paraId="6C4B6C15"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rozpoczęcie realizacji: ……........…… r.;</w:t>
      </w:r>
    </w:p>
    <w:p w14:paraId="247E5F96"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zakończenie realizacji: ……………… r.</w:t>
      </w:r>
    </w:p>
    <w:p w14:paraId="1F25BE02" w14:textId="6DA2E6DA"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może zmienić termin realizacji Projektu, określony w ust. 1, na uzasadniony pisemny wniosek Beneficjenta, złożony zgodnie z postanowieniami § 2</w:t>
      </w:r>
      <w:r w:rsidR="00714A8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eastAsia="pl-PL"/>
        </w:rPr>
        <w:t xml:space="preserve"> Decyzji.</w:t>
      </w:r>
    </w:p>
    <w:p w14:paraId="05F71544" w14:textId="77777777"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Projekt będzie realizowany przez: …………..........................................................………. </w:t>
      </w:r>
      <w:r w:rsidRPr="00364BAF">
        <w:rPr>
          <w:rFonts w:ascii="Times New Roman" w:eastAsia="Times New Roman" w:hAnsi="Times New Roman" w:cs="Times New Roman"/>
          <w:sz w:val="24"/>
          <w:szCs w:val="24"/>
          <w:vertAlign w:val="superscript"/>
          <w:lang w:eastAsia="pl-PL"/>
        </w:rPr>
        <w:footnoteReference w:id="23"/>
      </w:r>
    </w:p>
    <w:p w14:paraId="72F79091" w14:textId="4505DC2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714A8F">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Rachunek bankowy Projektu</w:t>
      </w:r>
    </w:p>
    <w:p w14:paraId="1E71F3BA" w14:textId="77777777" w:rsidR="00B116CD" w:rsidRPr="00364BAF" w:rsidRDefault="00B116CD" w:rsidP="00B116CD">
      <w:pPr>
        <w:numPr>
          <w:ilvl w:val="0"/>
          <w:numId w:val="10"/>
        </w:numPr>
        <w:spacing w:before="24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o którym mowa w § 2 ust. 4 Decyzji jest przekazywane na następujący rachunek bankowy Projektu:</w:t>
      </w:r>
    </w:p>
    <w:p w14:paraId="149FF386" w14:textId="77777777" w:rsidR="00B116CD" w:rsidRPr="00364BAF" w:rsidRDefault="00B116CD" w:rsidP="00B116CD">
      <w:pPr>
        <w:numPr>
          <w:ilvl w:val="0"/>
          <w:numId w:val="42"/>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odbiorcy środków: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footnoteReference w:id="24"/>
      </w:r>
      <w:r w:rsidRPr="00364BAF">
        <w:rPr>
          <w:rFonts w:ascii="Times New Roman" w:eastAsia="Times New Roman" w:hAnsi="Times New Roman" w:cs="Times New Roman"/>
          <w:sz w:val="24"/>
          <w:szCs w:val="24"/>
          <w:lang w:eastAsia="pl-PL"/>
        </w:rPr>
        <w:t xml:space="preserve">  nr rachunku bankowego</w:t>
      </w:r>
      <w:r w:rsidRPr="00364BAF">
        <w:rPr>
          <w:rFonts w:ascii="Times New Roman" w:eastAsia="Times New Roman" w:hAnsi="Times New Roman" w:cs="Times New Roman"/>
          <w:sz w:val="24"/>
          <w:szCs w:val="24"/>
          <w:vertAlign w:val="superscript"/>
          <w:lang w:eastAsia="pl-PL"/>
        </w:rPr>
        <w:footnoteReference w:id="25"/>
      </w:r>
      <w:r w:rsidRPr="00364BAF">
        <w:rPr>
          <w:rFonts w:ascii="Times New Roman" w:eastAsia="Times New Roman" w:hAnsi="Times New Roman" w:cs="Times New Roman"/>
          <w:sz w:val="24"/>
          <w:szCs w:val="24"/>
          <w:lang w:eastAsia="pl-PL"/>
        </w:rPr>
        <w:t>: ………..………… (dla płatności dofinansowania w formie zaliczki) prowadzony w ........…...........…………,</w:t>
      </w:r>
    </w:p>
    <w:p w14:paraId="574E240F"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refundacji) prowadzony w ........…...........…………</w:t>
      </w:r>
    </w:p>
    <w:p w14:paraId="6BCA3F1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p>
    <w:p w14:paraId="48E462C6" w14:textId="77777777" w:rsidR="00B116CD" w:rsidRPr="00364BAF" w:rsidRDefault="00B116CD" w:rsidP="00B116CD">
      <w:pPr>
        <w:numPr>
          <w:ilvl w:val="0"/>
          <w:numId w:val="42"/>
        </w:numPr>
        <w:spacing w:after="0" w:line="240" w:lineRule="auto"/>
        <w:contextualSpacing/>
        <w:jc w:val="both"/>
        <w:rPr>
          <w:rFonts w:ascii="Times New Roman" w:eastAsia="Times New Roman" w:hAnsi="Times New Roman" w:cs="Times New Roman"/>
          <w:sz w:val="24"/>
          <w:szCs w:val="24"/>
          <w:lang w:eastAsia="pl-PL"/>
        </w:rPr>
      </w:pPr>
      <w:bookmarkStart w:id="8" w:name="_Hlk493680920"/>
      <w:r w:rsidRPr="00364BAF">
        <w:rPr>
          <w:rFonts w:ascii="Times New Roman" w:eastAsia="Times New Roman" w:hAnsi="Times New Roman" w:cs="Times New Roman"/>
          <w:sz w:val="24"/>
          <w:szCs w:val="24"/>
          <w:lang w:eastAsia="pl-PL"/>
        </w:rPr>
        <w:t>dane rachunku bankowego Beneficjenta:</w:t>
      </w:r>
    </w:p>
    <w:p w14:paraId="7CAE2FF3"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właściciela rachunku bankowego: ......................................................................</w:t>
      </w:r>
      <w:r w:rsidRPr="00364BAF">
        <w:rPr>
          <w:rFonts w:ascii="Times New Roman" w:eastAsia="Times New Roman" w:hAnsi="Times New Roman" w:cs="Times New Roman"/>
          <w:sz w:val="24"/>
          <w:szCs w:val="24"/>
          <w:vertAlign w:val="superscript"/>
          <w:lang w:eastAsia="pl-PL"/>
        </w:rPr>
        <w:footnoteReference w:id="26"/>
      </w:r>
      <w:r w:rsidRPr="00364BAF">
        <w:rPr>
          <w:rFonts w:ascii="Times New Roman" w:eastAsia="Times New Roman" w:hAnsi="Times New Roman" w:cs="Times New Roman"/>
          <w:sz w:val="24"/>
          <w:szCs w:val="24"/>
          <w:lang w:eastAsia="pl-PL"/>
        </w:rPr>
        <w:t xml:space="preserve"> </w:t>
      </w:r>
    </w:p>
    <w:p w14:paraId="41727E4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w:t>
      </w:r>
      <w:r w:rsidRPr="00364BAF">
        <w:rPr>
          <w:rFonts w:ascii="Times New Roman" w:eastAsia="Times New Roman" w:hAnsi="Times New Roman" w:cs="Times New Roman"/>
          <w:sz w:val="24"/>
          <w:szCs w:val="24"/>
          <w:vertAlign w:val="superscript"/>
          <w:lang w:eastAsia="pl-PL"/>
        </w:rPr>
        <w:footnoteReference w:id="27"/>
      </w:r>
      <w:r w:rsidRPr="00364BAF">
        <w:rPr>
          <w:rFonts w:ascii="Times New Roman" w:eastAsia="Times New Roman" w:hAnsi="Times New Roman" w:cs="Times New Roman"/>
          <w:sz w:val="24"/>
          <w:szCs w:val="24"/>
          <w:lang w:eastAsia="pl-PL"/>
        </w:rPr>
        <w:t>: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zaliczki) prowadzony w ........…...........…………,</w:t>
      </w:r>
    </w:p>
    <w:bookmarkEnd w:id="8"/>
    <w:p w14:paraId="60644815" w14:textId="77777777" w:rsidR="00B116CD" w:rsidRPr="00364BAF" w:rsidRDefault="00B116CD" w:rsidP="00B116CD">
      <w:pPr>
        <w:spacing w:after="0" w:line="240" w:lineRule="auto"/>
        <w:ind w:left="720"/>
        <w:contextualSpacing/>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nr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refundacji) prowadzony w ........…...........………</w:t>
      </w:r>
      <w:proofErr w:type="gramStart"/>
      <w:r w:rsidRPr="00364BAF">
        <w:rPr>
          <w:rFonts w:ascii="Times New Roman" w:eastAsia="Times New Roman" w:hAnsi="Times New Roman" w:cs="Times New Roman"/>
          <w:sz w:val="24"/>
          <w:szCs w:val="24"/>
          <w:lang w:eastAsia="pl-PL"/>
        </w:rPr>
        <w:t>… ;</w:t>
      </w:r>
      <w:proofErr w:type="gramEnd"/>
    </w:p>
    <w:p w14:paraId="022E2DFE" w14:textId="77777777" w:rsidR="00B116CD" w:rsidRPr="00364BAF" w:rsidRDefault="00B116CD" w:rsidP="00B116CD">
      <w:pPr>
        <w:spacing w:after="0" w:line="240" w:lineRule="auto"/>
        <w:ind w:left="1071" w:hanging="357"/>
        <w:jc w:val="both"/>
        <w:rPr>
          <w:rFonts w:ascii="Times New Roman" w:eastAsia="Times New Roman" w:hAnsi="Times New Roman" w:cs="Times New Roman"/>
          <w:sz w:val="24"/>
          <w:szCs w:val="24"/>
          <w:lang w:eastAsia="pl-PL"/>
        </w:rPr>
      </w:pPr>
    </w:p>
    <w:p w14:paraId="40A70D04" w14:textId="77777777" w:rsidR="00B116CD" w:rsidRPr="00364BAF" w:rsidRDefault="00B116CD" w:rsidP="00B116CD">
      <w:pPr>
        <w:numPr>
          <w:ilvl w:val="0"/>
          <w:numId w:val="42"/>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dane rachunku bankowego Partnera Projektu</w:t>
      </w:r>
      <w:bookmarkStart w:id="9" w:name="_Hlk493681007"/>
      <w:r w:rsidRPr="00364BAF">
        <w:rPr>
          <w:rFonts w:ascii="Times New Roman" w:eastAsia="Times New Roman" w:hAnsi="Times New Roman" w:cs="Times New Roman"/>
          <w:sz w:val="24"/>
          <w:szCs w:val="24"/>
          <w:vertAlign w:val="superscript"/>
          <w:lang w:eastAsia="pl-PL"/>
        </w:rPr>
        <w:footnoteReference w:id="28"/>
      </w:r>
      <w:r w:rsidRPr="00364BAF">
        <w:rPr>
          <w:rFonts w:ascii="Times New Roman" w:eastAsia="Times New Roman" w:hAnsi="Times New Roman" w:cs="Times New Roman"/>
          <w:sz w:val="24"/>
          <w:szCs w:val="24"/>
          <w:lang w:eastAsia="pl-PL"/>
        </w:rPr>
        <w:t>:</w:t>
      </w:r>
      <w:bookmarkEnd w:id="9"/>
    </w:p>
    <w:p w14:paraId="63AB1E95" w14:textId="77777777" w:rsidR="00B116CD" w:rsidRPr="00364BAF" w:rsidRDefault="00B116CD" w:rsidP="00B116CD">
      <w:pPr>
        <w:spacing w:after="0" w:line="240" w:lineRule="auto"/>
        <w:ind w:left="1071"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właściciela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footnoteReference w:id="29"/>
      </w:r>
      <w:r w:rsidRPr="00364BAF">
        <w:rPr>
          <w:rFonts w:ascii="Times New Roman" w:eastAsia="Times New Roman" w:hAnsi="Times New Roman" w:cs="Times New Roman"/>
          <w:sz w:val="24"/>
          <w:szCs w:val="24"/>
          <w:lang w:eastAsia="pl-PL"/>
        </w:rPr>
        <w:t xml:space="preserve"> </w:t>
      </w:r>
    </w:p>
    <w:p w14:paraId="36C11997"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w:t>
      </w:r>
      <w:r w:rsidRPr="00364BAF">
        <w:rPr>
          <w:rFonts w:ascii="Times New Roman" w:eastAsia="Times New Roman" w:hAnsi="Times New Roman" w:cs="Times New Roman"/>
          <w:sz w:val="24"/>
          <w:szCs w:val="24"/>
          <w:vertAlign w:val="superscript"/>
          <w:lang w:eastAsia="pl-PL"/>
        </w:rPr>
        <w:footnoteReference w:id="30"/>
      </w:r>
      <w:r w:rsidRPr="00364BAF">
        <w:rPr>
          <w:rFonts w:ascii="Times New Roman" w:eastAsia="Times New Roman" w:hAnsi="Times New Roman" w:cs="Times New Roman"/>
          <w:sz w:val="24"/>
          <w:szCs w:val="24"/>
          <w:lang w:eastAsia="pl-PL"/>
        </w:rPr>
        <w:t>: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(dla płatności dofinansowania w formie zaliczki) prowadzony w ........…...........…………,</w:t>
      </w:r>
    </w:p>
    <w:p w14:paraId="28FF7911" w14:textId="77777777" w:rsidR="00B116CD" w:rsidRDefault="00B116CD" w:rsidP="00B116CD">
      <w:pPr>
        <w:spacing w:after="0" w:line="240" w:lineRule="auto"/>
        <w:ind w:left="70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w:t>
      </w:r>
      <w:proofErr w:type="gramStart"/>
      <w:r w:rsidRPr="00364BAF">
        <w:rPr>
          <w:rFonts w:ascii="Times New Roman" w:eastAsia="Times New Roman" w:hAnsi="Times New Roman" w:cs="Times New Roman"/>
          <w:sz w:val="24"/>
          <w:szCs w:val="24"/>
          <w:lang w:eastAsia="pl-PL"/>
        </w:rPr>
        <w:t>…….</w:t>
      </w:r>
      <w:proofErr w:type="gramEnd"/>
      <w:r w:rsidRPr="00364BAF">
        <w:rPr>
          <w:rFonts w:ascii="Times New Roman" w:eastAsia="Times New Roman" w:hAnsi="Times New Roman" w:cs="Times New Roman"/>
          <w:sz w:val="24"/>
          <w:szCs w:val="24"/>
          <w:lang w:eastAsia="pl-PL"/>
        </w:rPr>
        <w:t xml:space="preserve">.………… (dla płatności dofinansowania w formie refundacji) prowadzony w ........…...........………… </w:t>
      </w:r>
    </w:p>
    <w:p w14:paraId="4DE9BB35" w14:textId="4984E354" w:rsidR="00E82073" w:rsidRDefault="00E82073" w:rsidP="00E82073">
      <w:pPr>
        <w:pStyle w:val="Akapitzlist"/>
        <w:numPr>
          <w:ilvl w:val="0"/>
          <w:numId w:val="42"/>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dane rachunku powierniczego Projektu hybrydowego:</w:t>
      </w:r>
      <w:r>
        <w:rPr>
          <w:rStyle w:val="Odwoanieprzypisudolnego"/>
          <w:rFonts w:ascii="Times New Roman" w:eastAsia="Times New Roman" w:hAnsi="Times New Roman"/>
          <w:sz w:val="24"/>
          <w:szCs w:val="24"/>
          <w:lang w:eastAsia="pl-PL"/>
        </w:rPr>
        <w:footnoteReference w:id="31"/>
      </w:r>
      <w:r>
        <w:rPr>
          <w:rFonts w:ascii="Times New Roman" w:eastAsia="Times New Roman" w:hAnsi="Times New Roman" w:cs="Times New Roman"/>
          <w:sz w:val="24"/>
          <w:szCs w:val="24"/>
          <w:lang w:eastAsia="pl-PL"/>
        </w:rPr>
        <w:t>………………………………</w:t>
      </w:r>
    </w:p>
    <w:p w14:paraId="45FF3EC8" w14:textId="05DCA542"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nazwa właściciela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proofErr w:type="gramStart"/>
      <w:r w:rsidRPr="00E82073">
        <w:rPr>
          <w:rFonts w:ascii="Times New Roman" w:eastAsia="Times New Roman" w:hAnsi="Times New Roman" w:cs="Times New Roman"/>
          <w:sz w:val="24"/>
          <w:szCs w:val="24"/>
          <w:lang w:eastAsia="pl-PL"/>
        </w:rPr>
        <w:t>…….</w:t>
      </w:r>
      <w:proofErr w:type="gramEnd"/>
      <w:r w:rsidRPr="00E82073">
        <w:rPr>
          <w:rFonts w:ascii="Times New Roman" w:eastAsia="Times New Roman" w:hAnsi="Times New Roman" w:cs="Times New Roman"/>
          <w:sz w:val="24"/>
          <w:szCs w:val="24"/>
          <w:lang w:eastAsia="pl-PL"/>
        </w:rPr>
        <w:t>.…</w:t>
      </w:r>
      <w:r w:rsidRPr="00364BAF">
        <w:rPr>
          <w:rFonts w:eastAsia="Times New Roman"/>
          <w:vertAlign w:val="superscript"/>
          <w:lang w:eastAsia="pl-PL"/>
        </w:rPr>
        <w:footnoteReference w:id="32"/>
      </w:r>
      <w:r w:rsidRPr="00E82073">
        <w:rPr>
          <w:rFonts w:ascii="Times New Roman" w:eastAsia="Times New Roman" w:hAnsi="Times New Roman" w:cs="Times New Roman"/>
          <w:sz w:val="24"/>
          <w:szCs w:val="24"/>
          <w:lang w:eastAsia="pl-PL"/>
        </w:rPr>
        <w:t xml:space="preserve"> </w:t>
      </w:r>
    </w:p>
    <w:p w14:paraId="6C1854AC" w14:textId="6D45C0D1"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nr rachunku </w:t>
      </w:r>
      <w:r>
        <w:rPr>
          <w:rFonts w:ascii="Times New Roman" w:eastAsia="Times New Roman" w:hAnsi="Times New Roman" w:cs="Times New Roman"/>
          <w:sz w:val="24"/>
          <w:szCs w:val="24"/>
          <w:lang w:eastAsia="pl-PL"/>
        </w:rPr>
        <w:t>powierniczego</w:t>
      </w:r>
      <w:r w:rsidRPr="00364BAF">
        <w:rPr>
          <w:rFonts w:eastAsia="Times New Roman"/>
          <w:vertAlign w:val="superscript"/>
          <w:lang w:eastAsia="pl-PL"/>
        </w:rPr>
        <w:footnoteReference w:id="33"/>
      </w:r>
      <w:r w:rsidRPr="00E82073">
        <w:rPr>
          <w:rFonts w:ascii="Times New Roman" w:eastAsia="Times New Roman" w:hAnsi="Times New Roman" w:cs="Times New Roman"/>
          <w:sz w:val="24"/>
          <w:szCs w:val="24"/>
          <w:lang w:eastAsia="pl-PL"/>
        </w:rPr>
        <w:t>: …</w:t>
      </w:r>
      <w:proofErr w:type="gramStart"/>
      <w:r w:rsidRPr="00E82073">
        <w:rPr>
          <w:rFonts w:ascii="Times New Roman" w:eastAsia="Times New Roman" w:hAnsi="Times New Roman" w:cs="Times New Roman"/>
          <w:sz w:val="24"/>
          <w:szCs w:val="24"/>
          <w:lang w:eastAsia="pl-PL"/>
        </w:rPr>
        <w:t>…….</w:t>
      </w:r>
      <w:proofErr w:type="gramEnd"/>
      <w:r w:rsidRPr="00E82073">
        <w:rPr>
          <w:rFonts w:ascii="Times New Roman" w:eastAsia="Times New Roman" w:hAnsi="Times New Roman" w:cs="Times New Roman"/>
          <w:sz w:val="24"/>
          <w:szCs w:val="24"/>
          <w:lang w:eastAsia="pl-PL"/>
        </w:rPr>
        <w:t>.………… (dla płatności dofinansowania w formie zaliczki) prowadzony w ........…...........…………,</w:t>
      </w:r>
    </w:p>
    <w:p w14:paraId="7C753867" w14:textId="59C890F3"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nr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proofErr w:type="gramStart"/>
      <w:r w:rsidRPr="00E82073">
        <w:rPr>
          <w:rFonts w:ascii="Times New Roman" w:eastAsia="Times New Roman" w:hAnsi="Times New Roman" w:cs="Times New Roman"/>
          <w:sz w:val="24"/>
          <w:szCs w:val="24"/>
          <w:lang w:eastAsia="pl-PL"/>
        </w:rPr>
        <w:t>…….</w:t>
      </w:r>
      <w:proofErr w:type="gramEnd"/>
      <w:r w:rsidRPr="00E82073">
        <w:rPr>
          <w:rFonts w:ascii="Times New Roman" w:eastAsia="Times New Roman" w:hAnsi="Times New Roman" w:cs="Times New Roman"/>
          <w:sz w:val="24"/>
          <w:szCs w:val="24"/>
          <w:lang w:eastAsia="pl-PL"/>
        </w:rPr>
        <w:t xml:space="preserve">.………… (dla płatności dofinansowania w formie refundacji) prowadzony w ........…...........………… </w:t>
      </w:r>
    </w:p>
    <w:p w14:paraId="2D703DCA" w14:textId="77777777"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p>
    <w:p w14:paraId="6BD45864" w14:textId="78C0C310" w:rsidR="00B116CD" w:rsidRPr="00364BAF" w:rsidRDefault="00B116CD" w:rsidP="00B116CD">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niezwłocznie poinformować w formie pisemnej Instytucję Zarządzającą o zmianie rachunku/ów bankowego/</w:t>
      </w:r>
      <w:proofErr w:type="spellStart"/>
      <w:r w:rsidRPr="00364BAF">
        <w:rPr>
          <w:rFonts w:ascii="Times New Roman" w:eastAsia="Times New Roman" w:hAnsi="Times New Roman" w:cs="Times New Roman"/>
          <w:sz w:val="24"/>
          <w:szCs w:val="24"/>
          <w:lang w:eastAsia="pl-PL"/>
        </w:rPr>
        <w:t>ych</w:t>
      </w:r>
      <w:proofErr w:type="spellEnd"/>
      <w:r w:rsidRPr="00364BAF">
        <w:rPr>
          <w:rFonts w:ascii="Times New Roman" w:eastAsia="Times New Roman" w:hAnsi="Times New Roman" w:cs="Times New Roman"/>
          <w:sz w:val="24"/>
          <w:szCs w:val="24"/>
          <w:lang w:eastAsia="pl-PL"/>
        </w:rPr>
        <w:t>, o którym/</w:t>
      </w:r>
      <w:proofErr w:type="spellStart"/>
      <w:r w:rsidRPr="00364BAF">
        <w:rPr>
          <w:rFonts w:ascii="Times New Roman" w:eastAsia="Times New Roman" w:hAnsi="Times New Roman" w:cs="Times New Roman"/>
          <w:sz w:val="24"/>
          <w:szCs w:val="24"/>
          <w:lang w:eastAsia="pl-PL"/>
        </w:rPr>
        <w:t>ch</w:t>
      </w:r>
      <w:proofErr w:type="spellEnd"/>
      <w:r w:rsidRPr="00364BAF">
        <w:rPr>
          <w:rFonts w:ascii="Times New Roman" w:eastAsia="Times New Roman" w:hAnsi="Times New Roman" w:cs="Times New Roman"/>
          <w:sz w:val="24"/>
          <w:szCs w:val="24"/>
          <w:lang w:eastAsia="pl-PL"/>
        </w:rPr>
        <w:t xml:space="preserve"> mowa w ust. 1 niniejszego paragrafu. Przedmiotowa zmiana skutkuje koniecznością </w:t>
      </w:r>
      <w:r w:rsidR="00510AD1" w:rsidRPr="00510AD1">
        <w:rPr>
          <w:rFonts w:ascii="Times New Roman" w:eastAsia="Times New Roman" w:hAnsi="Times New Roman" w:cs="Times New Roman"/>
          <w:sz w:val="24"/>
          <w:szCs w:val="24"/>
          <w:lang w:eastAsia="pl-PL"/>
        </w:rPr>
        <w:t>podjęcia Uchwały w przedmiocie wprowadzenia zmian do</w:t>
      </w:r>
      <w:r w:rsidRPr="00364BAF">
        <w:rPr>
          <w:rFonts w:ascii="Times New Roman" w:eastAsia="Times New Roman" w:hAnsi="Times New Roman" w:cs="Times New Roman"/>
          <w:sz w:val="24"/>
          <w:szCs w:val="24"/>
          <w:lang w:eastAsia="pl-PL"/>
        </w:rPr>
        <w:t xml:space="preserve"> Decyzji.</w:t>
      </w:r>
    </w:p>
    <w:p w14:paraId="4C4FDEA7" w14:textId="77777777" w:rsidR="00B116CD" w:rsidRDefault="00B116CD" w:rsidP="00B116CD">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zapewnia, że wydatki w ramach Projektu są ponoszone z rachunku bankowego Beneficjenta, a w przypadku Projektu partnerskiego rachunków bankowych Partnerów Projektu.</w:t>
      </w:r>
    </w:p>
    <w:p w14:paraId="25EEA39B" w14:textId="77777777" w:rsidR="00675A21" w:rsidRPr="008D1DC4" w:rsidRDefault="00675A21" w:rsidP="00675A21">
      <w:pPr>
        <w:pStyle w:val="Tekstpodstawowy"/>
        <w:numPr>
          <w:ilvl w:val="0"/>
          <w:numId w:val="10"/>
        </w:numPr>
        <w:spacing w:before="0"/>
        <w:ind w:left="284" w:hanging="284"/>
      </w:pPr>
      <w:r w:rsidRPr="008D1DC4">
        <w:rPr>
          <w:rFonts w:cstheme="minorHAnsi"/>
        </w:rPr>
        <w:t xml:space="preserve">Płatności na rzecz </w:t>
      </w:r>
      <w:r w:rsidRPr="008D1DC4">
        <w:rPr>
          <w:rFonts w:cstheme="minorHAnsi"/>
          <w:lang w:val="pl-PL"/>
        </w:rPr>
        <w:t>B</w:t>
      </w:r>
      <w:proofErr w:type="spellStart"/>
      <w:r w:rsidRPr="008D1DC4">
        <w:rPr>
          <w:rFonts w:cstheme="minorHAnsi"/>
        </w:rPr>
        <w:t>eneficjenta</w:t>
      </w:r>
      <w:proofErr w:type="spellEnd"/>
      <w:r w:rsidRPr="008D1DC4">
        <w:rPr>
          <w:rFonts w:cstheme="minorHAnsi"/>
        </w:rPr>
        <w:t xml:space="preserve"> dokonane w odniesieniu do wydatków poniesionych </w:t>
      </w:r>
      <w:r w:rsidRPr="008D1DC4">
        <w:rPr>
          <w:rFonts w:cstheme="minorHAnsi"/>
        </w:rPr>
        <w:br/>
        <w:t>i pokrytych przez partnera prywatnego oraz rozliczonych we wnioskach o płatność zatwierdzonych przez</w:t>
      </w:r>
      <w:r w:rsidRPr="008D1DC4">
        <w:rPr>
          <w:rFonts w:cstheme="minorHAnsi"/>
          <w:lang w:val="pl-PL"/>
        </w:rPr>
        <w:t xml:space="preserve"> </w:t>
      </w:r>
      <w:r w:rsidRPr="008D1DC4">
        <w:rPr>
          <w:rFonts w:cstheme="minorHAnsi"/>
        </w:rPr>
        <w:t xml:space="preserve">IZ przekazywane są na rachunek powierniczy z zastrzeżeniem </w:t>
      </w:r>
      <w:r w:rsidRPr="008D1DC4">
        <w:rPr>
          <w:rFonts w:cstheme="minorHAnsi"/>
        </w:rPr>
        <w:br/>
        <w:t>ust.</w:t>
      </w:r>
      <w:r w:rsidRPr="008D1DC4">
        <w:rPr>
          <w:rFonts w:cstheme="minorHAnsi"/>
          <w:lang w:val="pl-PL"/>
        </w:rPr>
        <w:t xml:space="preserve"> 6.</w:t>
      </w:r>
      <w:r w:rsidRPr="008D1DC4">
        <w:rPr>
          <w:rStyle w:val="Odwoanieprzypisudolnego"/>
          <w:lang w:val="pl-PL"/>
        </w:rPr>
        <w:footnoteReference w:id="34"/>
      </w:r>
    </w:p>
    <w:p w14:paraId="4F074707" w14:textId="50EF9FA1" w:rsidR="00675A21" w:rsidRPr="008D1DC4" w:rsidRDefault="00675A21" w:rsidP="00675A21">
      <w:pPr>
        <w:pStyle w:val="Tekstpodstawowy"/>
        <w:numPr>
          <w:ilvl w:val="0"/>
          <w:numId w:val="10"/>
        </w:numPr>
        <w:spacing w:before="0"/>
        <w:ind w:left="284" w:hanging="284"/>
      </w:pPr>
      <w:r w:rsidRPr="008D1DC4">
        <w:rPr>
          <w:rFonts w:cstheme="minorHAnsi"/>
        </w:rPr>
        <w:t xml:space="preserve"> W przypadku, gdy umowa dotycząca rachunku powierniczego nie została zawarta przed podpisaniem </w:t>
      </w:r>
      <w:r w:rsidR="00714A8F" w:rsidRPr="008D1DC4">
        <w:rPr>
          <w:rFonts w:cstheme="minorHAnsi"/>
        </w:rPr>
        <w:t>D</w:t>
      </w:r>
      <w:r w:rsidRPr="008D1DC4">
        <w:rPr>
          <w:rFonts w:cstheme="minorHAnsi"/>
        </w:rPr>
        <w:t xml:space="preserve">ecyzji, </w:t>
      </w:r>
      <w:r w:rsidR="00714A8F" w:rsidRPr="008D1DC4">
        <w:rPr>
          <w:rFonts w:cstheme="minorHAnsi"/>
        </w:rPr>
        <w:t>B</w:t>
      </w:r>
      <w:r w:rsidRPr="008D1DC4">
        <w:rPr>
          <w:rFonts w:cstheme="minorHAnsi"/>
        </w:rPr>
        <w:t>eneficjent zobowiązuje się przekazać IZ</w:t>
      </w:r>
      <w:r w:rsidRPr="008D1DC4">
        <w:rPr>
          <w:rFonts w:cstheme="minorHAnsi"/>
          <w:lang w:val="pl-PL"/>
        </w:rPr>
        <w:t xml:space="preserve"> </w:t>
      </w:r>
      <w:r w:rsidRPr="008D1DC4">
        <w:rPr>
          <w:rFonts w:cstheme="minorHAnsi"/>
        </w:rPr>
        <w:t xml:space="preserve">numer rachunku powierniczego niezwłocznie po zawarciu umowy między </w:t>
      </w:r>
      <w:r w:rsidR="00714A8F" w:rsidRPr="008D1DC4">
        <w:rPr>
          <w:rFonts w:cstheme="minorHAnsi"/>
        </w:rPr>
        <w:t>B</w:t>
      </w:r>
      <w:r w:rsidRPr="008D1DC4">
        <w:rPr>
          <w:rFonts w:cstheme="minorHAnsi"/>
        </w:rPr>
        <w:t>eneficjentem a partnerem prywatnym oraz umowy z bankiem (instytucją finansową), na mocy której dany rachunek zostanie otwarty zgodnie z wymaganiami określonymi w  rozporządzeniu ogólnym oraz</w:t>
      </w:r>
      <w:r w:rsidRPr="008D1DC4">
        <w:rPr>
          <w:rFonts w:cstheme="minorHAnsi"/>
          <w:b/>
        </w:rPr>
        <w:t xml:space="preserve"> </w:t>
      </w:r>
      <w:r w:rsidRPr="008D1DC4">
        <w:rPr>
          <w:rFonts w:cstheme="minorHAnsi"/>
          <w:lang w:val="pl-PL"/>
        </w:rPr>
        <w:t>W</w:t>
      </w:r>
      <w:proofErr w:type="spellStart"/>
      <w:r w:rsidRPr="008D1DC4">
        <w:rPr>
          <w:rFonts w:cstheme="minorHAnsi"/>
        </w:rPr>
        <w:t>ytycznych</w:t>
      </w:r>
      <w:proofErr w:type="spellEnd"/>
      <w:r w:rsidRPr="008D1DC4">
        <w:rPr>
          <w:rFonts w:cstheme="minorHAnsi"/>
        </w:rPr>
        <w:t xml:space="preserve"> w zakresie zagadnień związanych z przygotowaniem projektów inwestycyjnych, w tym projektów hybrydowych na lata 2021-2027</w:t>
      </w:r>
      <w:r w:rsidRPr="008D1DC4">
        <w:rPr>
          <w:rFonts w:cstheme="minorHAnsi"/>
          <w:lang w:val="pl-PL"/>
        </w:rPr>
        <w:t>.</w:t>
      </w:r>
      <w:r w:rsidRPr="008D1DC4">
        <w:t xml:space="preserve"> Przedmiotowa zmiana skutkuje koniecznością </w:t>
      </w:r>
      <w:r w:rsidR="00714A8F" w:rsidRPr="008D1DC4">
        <w:t>podjęcia Uchwały w przedmiocie wprowadzenia zmian do</w:t>
      </w:r>
      <w:r w:rsidRPr="008D1DC4">
        <w:t xml:space="preserve"> Decyzji</w:t>
      </w:r>
      <w:r w:rsidR="00714A8F" w:rsidRPr="008D1DC4">
        <w:t xml:space="preserve"> przyznaniu dofinansowania</w:t>
      </w:r>
      <w:r w:rsidRPr="008D1DC4">
        <w:rPr>
          <w:lang w:val="pl-PL"/>
        </w:rPr>
        <w:t>.</w:t>
      </w:r>
      <w:r w:rsidRPr="008D1DC4">
        <w:rPr>
          <w:rStyle w:val="Odwoanieprzypisudolnego"/>
          <w:lang w:val="pl-PL"/>
        </w:rPr>
        <w:footnoteReference w:id="35"/>
      </w:r>
    </w:p>
    <w:p w14:paraId="21611EFD" w14:textId="77777777" w:rsidR="00675A21" w:rsidRPr="00364BAF" w:rsidRDefault="00675A21" w:rsidP="00714A8F">
      <w:pPr>
        <w:spacing w:after="0" w:line="240" w:lineRule="auto"/>
        <w:contextualSpacing/>
        <w:jc w:val="both"/>
        <w:rPr>
          <w:rFonts w:ascii="Times New Roman" w:eastAsia="Times New Roman" w:hAnsi="Times New Roman" w:cs="Times New Roman"/>
          <w:sz w:val="24"/>
          <w:szCs w:val="24"/>
          <w:lang w:eastAsia="pl-PL"/>
        </w:rPr>
      </w:pPr>
    </w:p>
    <w:p w14:paraId="2F1D7CEB" w14:textId="1CE9E90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xml:space="preserve">§ </w:t>
      </w:r>
      <w:r w:rsidR="00675A21">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Wskaźniki </w:t>
      </w:r>
      <w:r w:rsidRPr="00364BAF">
        <w:rPr>
          <w:rFonts w:ascii="Times New Roman" w:eastAsia="Times New Roman" w:hAnsi="Times New Roman" w:cs="Times New Roman"/>
          <w:b/>
          <w:bCs/>
          <w:sz w:val="24"/>
          <w:szCs w:val="28"/>
          <w:lang w:eastAsia="pl-PL"/>
        </w:rPr>
        <w:t xml:space="preserve">i cel </w:t>
      </w:r>
      <w:r w:rsidRPr="00364BAF">
        <w:rPr>
          <w:rFonts w:ascii="Times New Roman" w:eastAsia="Times New Roman" w:hAnsi="Times New Roman" w:cs="Times New Roman"/>
          <w:b/>
          <w:bCs/>
          <w:sz w:val="24"/>
          <w:szCs w:val="28"/>
          <w:lang w:val="x-none" w:eastAsia="pl-PL"/>
        </w:rPr>
        <w:t>Projektu</w:t>
      </w:r>
    </w:p>
    <w:p w14:paraId="194E0B74" w14:textId="77777777" w:rsidR="00B116CD" w:rsidRPr="00364BAF" w:rsidRDefault="00B116CD" w:rsidP="00B116CD">
      <w:pPr>
        <w:numPr>
          <w:ilvl w:val="0"/>
          <w:numId w:val="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realizacji Projektu w sposób, który zapewni osiągnięcie i utrzymanie celów, w tym wskaźników produktu i rezultatu zakładanych we wniosku o dofinansowanie w trakcie realizacji oraz w okresie trwałości Projektu. </w:t>
      </w:r>
    </w:p>
    <w:p w14:paraId="621A30F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 </w:t>
      </w:r>
    </w:p>
    <w:p w14:paraId="21D4523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Nieosiągnięcie bądź niezachowanie przez Beneficjenta docelowych wartości wskaźników produktu</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eastAsia="pl-PL"/>
        </w:rPr>
        <w:t>lub rezultatu, w zależności od okoliczności, może stanowić nieprawidłowość przy realizacji Projektu, skutkującą korektą finansową lub pomniejszeniem wydatków, o których mowa w art. 26 ustawy wdrożeniowej.</w:t>
      </w:r>
    </w:p>
    <w:p w14:paraId="6961BD99"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okoliczność czy nieosiągnięcie przez Beneficjenta docelowej wartości wskaźników skutkuje brakiem lub zagrożeniem realizacji wskaźnika na poziomie Programu. O ewentualnym nałożeniu konsekwencji finansowych dla Beneficjenta decyduje IZ. </w:t>
      </w:r>
    </w:p>
    <w:p w14:paraId="65B37F54"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zmian w zakresie rzeczowym Projektu, skutkujących nieosiągnięciem wskaźnika produktu/rezultatu, Instytucja Zarządzająca może pomniejszyć wartość dofinansowania stosownie do niezrealizowanego zakresu rzeczowego.</w:t>
      </w:r>
    </w:p>
    <w:p w14:paraId="3228B72C" w14:textId="480A7369"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Wskaźniki uznaje się za osiągnięte i powinny być wykazane przez Beneficjenta </w:t>
      </w:r>
      <w:r w:rsidRPr="00364BAF">
        <w:rPr>
          <w:rFonts w:ascii="Times New Roman" w:eastAsia="Times New Roman" w:hAnsi="Times New Roman" w:cs="Times New Roman"/>
          <w:sz w:val="24"/>
          <w:szCs w:val="24"/>
          <w:lang w:eastAsia="pl-PL"/>
        </w:rPr>
        <w:br/>
        <w:t>w przypadku:</w:t>
      </w:r>
    </w:p>
    <w:p w14:paraId="5F07DDE9" w14:textId="77777777" w:rsidR="00B116CD" w:rsidRPr="00364BAF" w:rsidRDefault="00B116CD" w:rsidP="00B116CD">
      <w:pPr>
        <w:numPr>
          <w:ilvl w:val="0"/>
          <w:numId w:val="43"/>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wskaźników produktu – w momencie zakończenia finansowej realizacji i wykazane najpóźniej we wniosku o płatność końcową;</w:t>
      </w:r>
    </w:p>
    <w:p w14:paraId="4BD9260F" w14:textId="512B8177" w:rsidR="00B116CD" w:rsidRPr="00364BAF" w:rsidRDefault="00B116CD" w:rsidP="00B116CD">
      <w:pPr>
        <w:numPr>
          <w:ilvl w:val="0"/>
          <w:numId w:val="43"/>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wskaźników rezultatu – </w:t>
      </w:r>
      <w:r w:rsidRPr="00364BAF">
        <w:rPr>
          <w:rFonts w:ascii="Times New Roman" w:eastAsia="Times New Roman" w:hAnsi="Times New Roman" w:cs="Times New Roman"/>
          <w:iCs/>
          <w:sz w:val="24"/>
          <w:szCs w:val="24"/>
          <w:lang w:eastAsia="pl-PL"/>
        </w:rPr>
        <w:t>osiągnięte muszą zostać w rok po terminie zakończenia realizacji projektu i wykazane w sprawozdaniu z zachowania trwałości projektu, które Beneficjent składa do Instytucji Zarządzającej w terminie określonym w niniejszej Decyzji w § 1</w:t>
      </w:r>
      <w:r w:rsidR="00510AD1">
        <w:rPr>
          <w:rFonts w:ascii="Times New Roman" w:eastAsia="Times New Roman" w:hAnsi="Times New Roman" w:cs="Times New Roman"/>
          <w:iCs/>
          <w:sz w:val="24"/>
          <w:szCs w:val="24"/>
          <w:lang w:eastAsia="pl-PL"/>
        </w:rPr>
        <w:t>7</w:t>
      </w:r>
      <w:r w:rsidRPr="00364BAF">
        <w:rPr>
          <w:rFonts w:ascii="Times New Roman" w:eastAsia="Times New Roman" w:hAnsi="Times New Roman" w:cs="Times New Roman"/>
          <w:iCs/>
          <w:sz w:val="24"/>
          <w:szCs w:val="24"/>
          <w:lang w:eastAsia="pl-PL"/>
        </w:rPr>
        <w:t xml:space="preserve"> ust. 6. W uzasadnionych przypadkach, na wniosek Beneficjenta i za zgodą Instytucji Zarządzającej, termin osiągnięcia wartości docelowej wskaźnika rezultatu może zostać przedłużony</w:t>
      </w:r>
      <w:r w:rsidRPr="00364BAF">
        <w:rPr>
          <w:rFonts w:ascii="Times New Roman" w:eastAsia="Times New Roman" w:hAnsi="Times New Roman" w:cs="Times New Roman"/>
          <w:sz w:val="24"/>
          <w:szCs w:val="24"/>
          <w:lang w:eastAsia="pl-PL"/>
        </w:rPr>
        <w:t>.</w:t>
      </w:r>
    </w:p>
    <w:p w14:paraId="6495F54C"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zobowiązany udostępnić dokumentację potwierdzającą osiągnięcie wskaźników na każdorazowe wezwanie Instytucji Zarządzającej.</w:t>
      </w:r>
    </w:p>
    <w:p w14:paraId="67F05B5E"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Nieosiągnięcie celów projektu może skutkować uznaniem wydatków projektu jako niekwalifikowalne w całości. </w:t>
      </w:r>
    </w:p>
    <w:p w14:paraId="0AEE2188" w14:textId="201333A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675A21">
        <w:rPr>
          <w:rFonts w:ascii="Times New Roman" w:eastAsia="Times New Roman" w:hAnsi="Times New Roman" w:cs="Times New Roman"/>
          <w:b/>
          <w:bCs/>
          <w:sz w:val="24"/>
          <w:szCs w:val="28"/>
          <w:lang w:eastAsia="pl-PL"/>
        </w:rPr>
        <w:t>10</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Płatności</w:t>
      </w:r>
    </w:p>
    <w:p w14:paraId="6C8925F6" w14:textId="77777777" w:rsidR="00B116CD" w:rsidRPr="00364BAF" w:rsidRDefault="00B116CD" w:rsidP="001863C2">
      <w:pPr>
        <w:numPr>
          <w:ilvl w:val="0"/>
          <w:numId w:val="11"/>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przedkładania Instytucji Zarządzającej za pośrednictwem systemu </w:t>
      </w:r>
      <w:r w:rsidRPr="00364BAF">
        <w:rPr>
          <w:rFonts w:ascii="Times New Roman" w:eastAsia="Times New Roman" w:hAnsi="Times New Roman" w:cs="Times New Roman"/>
          <w:sz w:val="24"/>
          <w:szCs w:val="24"/>
          <w:lang w:eastAsia="pl-PL"/>
        </w:rPr>
        <w:t>CST2021</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bCs/>
          <w:sz w:val="24"/>
          <w:szCs w:val="24"/>
          <w:lang w:eastAsia="pl-PL"/>
        </w:rPr>
        <w:t>harmonogramu płatności uwzględniającego wydatki kwalifikowalne planowane do poniesienia w okresie realizacji Projektu w podziale na kwartały, w terminie raz</w:t>
      </w:r>
      <w:r w:rsidRPr="00364BAF">
        <w:rPr>
          <w:rFonts w:ascii="Times New Roman" w:eastAsia="Times New Roman" w:hAnsi="Times New Roman" w:cs="Times New Roman"/>
          <w:sz w:val="24"/>
          <w:szCs w:val="24"/>
          <w:lang w:eastAsia="pl-PL"/>
        </w:rPr>
        <w:t xml:space="preserve"> na </w:t>
      </w:r>
      <w:r w:rsidRPr="00364BAF">
        <w:rPr>
          <w:rFonts w:ascii="Times New Roman" w:eastAsia="Times New Roman" w:hAnsi="Times New Roman" w:cs="Times New Roman"/>
          <w:bCs/>
          <w:sz w:val="24"/>
          <w:szCs w:val="24"/>
          <w:lang w:eastAsia="pl-PL"/>
        </w:rPr>
        <w:t>kwartał, zgodnie ze wzorem harmonogramu przyjętym w</w:t>
      </w:r>
      <w:r w:rsidRPr="00364BAF">
        <w:rPr>
          <w:rFonts w:ascii="Times New Roman" w:eastAsia="Times New Roman" w:hAnsi="Times New Roman" w:cs="Times New Roman"/>
          <w:sz w:val="24"/>
          <w:szCs w:val="24"/>
          <w:lang w:eastAsia="pl-PL"/>
        </w:rPr>
        <w:t xml:space="preserve"> CST2021. </w:t>
      </w:r>
    </w:p>
    <w:p w14:paraId="64823A1D" w14:textId="77777777" w:rsidR="00B116CD" w:rsidRPr="00364BAF" w:rsidRDefault="00B116CD" w:rsidP="001863C2">
      <w:pPr>
        <w:numPr>
          <w:ilvl w:val="0"/>
          <w:numId w:val="11"/>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harmonogramie płatności terminy oraz kwoty, o które będzie wnioskował na realizację Projektu, z zachowaniem następujących zasad:</w:t>
      </w:r>
    </w:p>
    <w:p w14:paraId="72FC4C2A" w14:textId="77777777" w:rsidR="00B116CD" w:rsidRPr="00364BAF" w:rsidRDefault="00B116CD" w:rsidP="001863C2">
      <w:pPr>
        <w:numPr>
          <w:ilvl w:val="1"/>
          <w:numId w:val="30"/>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harmonogram winien być opracowany w podziale na poszczególne kwartały;</w:t>
      </w:r>
    </w:p>
    <w:p w14:paraId="5402DB19" w14:textId="77777777" w:rsidR="00B116CD" w:rsidRPr="00364BAF" w:rsidRDefault="00B116CD" w:rsidP="001863C2">
      <w:pPr>
        <w:numPr>
          <w:ilvl w:val="1"/>
          <w:numId w:val="30"/>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zadeklarowane terminy i kwoty winny zapewnić zachowanie płynności finansowej dla Projektu; </w:t>
      </w:r>
    </w:p>
    <w:p w14:paraId="0C9C2108" w14:textId="24E1CE00" w:rsidR="00B116CD" w:rsidRPr="00364BAF" w:rsidRDefault="00B116CD" w:rsidP="001863C2">
      <w:pPr>
        <w:numPr>
          <w:ilvl w:val="1"/>
          <w:numId w:val="30"/>
        </w:numPr>
        <w:tabs>
          <w:tab w:val="left" w:pos="426"/>
        </w:tabs>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pośrednictwem CST2021.</w:t>
      </w:r>
    </w:p>
    <w:p w14:paraId="5CABE64E" w14:textId="77777777" w:rsidR="00B116CD" w:rsidRPr="00364BAF" w:rsidRDefault="00B116CD" w:rsidP="001863C2">
      <w:pPr>
        <w:numPr>
          <w:ilvl w:val="0"/>
          <w:numId w:val="11"/>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Warunkiem przekazania Beneficjentowi dofinansowania jest:</w:t>
      </w:r>
    </w:p>
    <w:p w14:paraId="49AF133B" w14:textId="77777777" w:rsidR="00B116CD" w:rsidRPr="00364BAF" w:rsidRDefault="00B116CD" w:rsidP="001863C2">
      <w:pPr>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uzyskanie przez Beneficjenta pisemnej akceptacji Instytucji Zarządzającej dokumentów wskazanych w załączniku nr </w:t>
      </w:r>
      <w:r w:rsidRPr="00364BAF">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val="x-none" w:eastAsia="pl-PL"/>
        </w:rPr>
        <w:t xml:space="preserve"> do niniejszej </w:t>
      </w:r>
      <w:r w:rsidRPr="00364BAF">
        <w:rPr>
          <w:rFonts w:ascii="Times New Roman" w:eastAsia="Times New Roman" w:hAnsi="Times New Roman" w:cs="Times New Roman"/>
          <w:sz w:val="24"/>
          <w:szCs w:val="24"/>
          <w:lang w:eastAsia="pl-PL"/>
        </w:rPr>
        <w:t>Decyzji;</w:t>
      </w:r>
    </w:p>
    <w:p w14:paraId="5C81908E" w14:textId="77777777" w:rsidR="00B116CD" w:rsidRPr="00364BAF" w:rsidRDefault="00B116CD" w:rsidP="001863C2">
      <w:pPr>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złożenie przez Beneficjenta do Instytucji Zarządzającej przy użyciu </w:t>
      </w:r>
      <w:bookmarkStart w:id="10" w:name="_Hlk132886952"/>
      <w:r w:rsidRPr="00364BAF">
        <w:rPr>
          <w:rFonts w:ascii="Times New Roman" w:eastAsia="Times New Roman" w:hAnsi="Times New Roman" w:cs="Times New Roman"/>
          <w:sz w:val="24"/>
          <w:szCs w:val="24"/>
          <w:lang w:val="x-none" w:eastAsia="pl-PL"/>
        </w:rPr>
        <w:t>CST2021</w:t>
      </w:r>
      <w:bookmarkEnd w:id="10"/>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val="x-none" w:eastAsia="pl-PL"/>
        </w:rPr>
        <w:t>wniosku o płatność spełniającego wymogi formalne, merytoryczne i rachunkowe wraz z następującymi załącznikami:</w:t>
      </w:r>
    </w:p>
    <w:p w14:paraId="7193746B" w14:textId="77777777"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fakturami lub innymi dokumentami o równoważnej wartości dowodowej</w:t>
      </w:r>
      <w:r w:rsidRPr="00364BAF">
        <w:rPr>
          <w:rFonts w:ascii="Times New Roman" w:eastAsia="Times New Roman" w:hAnsi="Times New Roman" w:cs="Times New Roman"/>
          <w:sz w:val="24"/>
          <w:szCs w:val="24"/>
          <w:lang w:eastAsia="pl-PL"/>
        </w:rPr>
        <w:t>, opłaconymi w całości.</w:t>
      </w:r>
      <w:r w:rsidRPr="00364BAF">
        <w:rPr>
          <w:rFonts w:ascii="Times New Roman" w:eastAsia="Times New Roman" w:hAnsi="Times New Roman" w:cs="Times New Roman"/>
          <w:sz w:val="24"/>
          <w:szCs w:val="24"/>
          <w:lang w:val="x-none" w:eastAsia="pl-PL"/>
        </w:rPr>
        <w:t xml:space="preserve"> Dokumenty na </w:t>
      </w:r>
      <w:r w:rsidRPr="00364BAF">
        <w:rPr>
          <w:rFonts w:ascii="Times New Roman" w:eastAsia="Times New Roman" w:hAnsi="Times New Roman" w:cs="Times New Roman"/>
          <w:sz w:val="24"/>
          <w:szCs w:val="24"/>
          <w:lang w:eastAsia="pl-PL"/>
        </w:rPr>
        <w:t xml:space="preserve">pierwszej stronie </w:t>
      </w:r>
      <w:r w:rsidRPr="00364BAF">
        <w:rPr>
          <w:rFonts w:ascii="Times New Roman" w:eastAsia="Times New Roman" w:hAnsi="Times New Roman" w:cs="Times New Roman"/>
          <w:sz w:val="24"/>
          <w:szCs w:val="24"/>
          <w:lang w:val="x-none" w:eastAsia="pl-PL"/>
        </w:rPr>
        <w:t>orygina</w:t>
      </w:r>
      <w:r w:rsidRPr="00364BAF">
        <w:rPr>
          <w:rFonts w:ascii="Times New Roman" w:eastAsia="Times New Roman" w:hAnsi="Times New Roman" w:cs="Times New Roman"/>
          <w:sz w:val="24"/>
          <w:szCs w:val="24"/>
          <w:lang w:eastAsia="pl-PL"/>
        </w:rPr>
        <w:t>łu</w:t>
      </w:r>
      <w:r w:rsidRPr="00364BAF">
        <w:rPr>
          <w:rFonts w:ascii="Times New Roman" w:eastAsia="Times New Roman" w:hAnsi="Times New Roman" w:cs="Times New Roman"/>
          <w:sz w:val="24"/>
          <w:szCs w:val="24"/>
          <w:lang w:val="x-none" w:eastAsia="pl-PL"/>
        </w:rPr>
        <w:t xml:space="preserve"> muszą zostać oznaczone </w:t>
      </w:r>
      <w:r w:rsidRPr="00364BAF">
        <w:rPr>
          <w:rFonts w:ascii="Times New Roman" w:eastAsia="Times New Roman" w:hAnsi="Times New Roman" w:cs="Times New Roman"/>
          <w:sz w:val="24"/>
          <w:szCs w:val="24"/>
          <w:lang w:eastAsia="pl-PL"/>
        </w:rPr>
        <w:t>słowami:</w:t>
      </w:r>
      <w:r w:rsidRPr="00364BAF">
        <w:rPr>
          <w:rFonts w:ascii="Times New Roman" w:eastAsia="Times New Roman" w:hAnsi="Times New Roman" w:cs="Times New Roman"/>
          <w:sz w:val="24"/>
          <w:szCs w:val="24"/>
          <w:lang w:val="x-none" w:eastAsia="pl-PL"/>
        </w:rPr>
        <w:t xml:space="preserve"> „Projekt realizowany w ramach </w:t>
      </w:r>
      <w:r w:rsidRPr="00364BAF">
        <w:rPr>
          <w:rFonts w:ascii="Times New Roman" w:eastAsia="Times New Roman" w:hAnsi="Times New Roman" w:cs="Times New Roman"/>
          <w:sz w:val="24"/>
          <w:szCs w:val="24"/>
          <w:lang w:eastAsia="pl-PL"/>
        </w:rPr>
        <w:t>FEŚ</w:t>
      </w:r>
      <w:r w:rsidRPr="00364BAF">
        <w:rPr>
          <w:rFonts w:ascii="Times New Roman" w:eastAsia="Times New Roman" w:hAnsi="Times New Roman" w:cs="Times New Roman"/>
          <w:sz w:val="24"/>
          <w:szCs w:val="24"/>
          <w:lang w:val="x-none" w:eastAsia="pl-PL"/>
        </w:rPr>
        <w:t xml:space="preserve"> 20</w:t>
      </w:r>
      <w:r w:rsidRPr="00364BAF">
        <w:rPr>
          <w:rFonts w:ascii="Times New Roman" w:eastAsia="Times New Roman" w:hAnsi="Times New Roman" w:cs="Times New Roman"/>
          <w:sz w:val="24"/>
          <w:szCs w:val="24"/>
          <w:lang w:eastAsia="pl-PL"/>
        </w:rPr>
        <w:t>21</w:t>
      </w:r>
      <w:r w:rsidRPr="00364BAF">
        <w:rPr>
          <w:rFonts w:ascii="Times New Roman" w:eastAsia="Times New Roman" w:hAnsi="Times New Roman" w:cs="Times New Roman"/>
          <w:sz w:val="24"/>
          <w:szCs w:val="24"/>
          <w:lang w:val="x-none" w:eastAsia="pl-PL"/>
        </w:rPr>
        <w:t>-20</w:t>
      </w:r>
      <w:r w:rsidRPr="00364BAF">
        <w:rPr>
          <w:rFonts w:ascii="Times New Roman" w:eastAsia="Times New Roman" w:hAnsi="Times New Roman" w:cs="Times New Roman"/>
          <w:sz w:val="24"/>
          <w:szCs w:val="24"/>
          <w:lang w:eastAsia="pl-PL"/>
        </w:rPr>
        <w:t>27</w:t>
      </w:r>
      <w:r w:rsidRPr="00364BAF">
        <w:rPr>
          <w:rFonts w:ascii="Times New Roman" w:eastAsia="Times New Roman" w:hAnsi="Times New Roman" w:cs="Times New Roman"/>
          <w:sz w:val="24"/>
          <w:szCs w:val="24"/>
          <w:lang w:val="x-none" w:eastAsia="pl-PL"/>
        </w:rPr>
        <w:t>” oraz numerem Projektu określonym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40E62F19" w14:textId="77777777"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dokumentami potwierdzającymi odbiór maszyn i urządzeń lub wykonanie prac w przypadku, gdy zostały wystawione,</w:t>
      </w:r>
    </w:p>
    <w:p w14:paraId="59A9A03B" w14:textId="77777777"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maszyn i urządzeń, które nie zostały zamontowane – protokołami odbioru maszyn i urządzeń, z podaniem miejsca ich składowania</w:t>
      </w:r>
      <w:r w:rsidRPr="00364BAF">
        <w:rPr>
          <w:rFonts w:ascii="Times New Roman" w:eastAsia="Times New Roman" w:hAnsi="Times New Roman" w:cs="Times New Roman"/>
          <w:sz w:val="24"/>
          <w:szCs w:val="24"/>
          <w:vertAlign w:val="superscript"/>
          <w:lang w:val="x-none" w:eastAsia="pl-PL"/>
        </w:rPr>
        <w:footnoteReference w:id="36"/>
      </w:r>
      <w:r w:rsidRPr="00364BAF">
        <w:rPr>
          <w:rFonts w:ascii="Times New Roman" w:eastAsia="Times New Roman" w:hAnsi="Times New Roman" w:cs="Times New Roman"/>
          <w:sz w:val="24"/>
          <w:szCs w:val="24"/>
          <w:lang w:val="x-none" w:eastAsia="pl-PL"/>
        </w:rPr>
        <w:t>,</w:t>
      </w:r>
    </w:p>
    <w:p w14:paraId="5B74E294" w14:textId="77777777"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wyciągami bankowymi,</w:t>
      </w:r>
      <w:r w:rsidRPr="00364BAF">
        <w:rPr>
          <w:rFonts w:ascii="Times New Roman" w:eastAsia="Times New Roman" w:hAnsi="Times New Roman" w:cs="Times New Roman"/>
          <w:sz w:val="24"/>
          <w:szCs w:val="24"/>
          <w:lang w:eastAsia="pl-PL"/>
        </w:rPr>
        <w:t xml:space="preserve">  z rachunku Beneficjenta lub innymi dokumentami potwierdzającymi poniesienie wydatków,</w:t>
      </w:r>
    </w:p>
    <w:p w14:paraId="2E253E3B" w14:textId="53FA5DF5"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innymi dokumentami potwierdzającymi i uzasadniającymi prawidłową realizację Projektu (np. Dziennik Budowy, </w:t>
      </w:r>
      <w:r w:rsidRPr="00364BAF">
        <w:rPr>
          <w:rFonts w:ascii="Times New Roman" w:eastAsia="Times New Roman" w:hAnsi="Times New Roman" w:cs="Times New Roman"/>
          <w:sz w:val="24"/>
          <w:szCs w:val="24"/>
          <w:lang w:eastAsia="pl-PL"/>
        </w:rPr>
        <w:t xml:space="preserve">kosztorysy, formularze cenowe, aneksy </w:t>
      </w:r>
      <w:r w:rsidRPr="00364BAF">
        <w:rPr>
          <w:rFonts w:ascii="Times New Roman" w:eastAsia="Times New Roman" w:hAnsi="Times New Roman" w:cs="Times New Roman"/>
          <w:sz w:val="24"/>
          <w:szCs w:val="24"/>
          <w:lang w:eastAsia="pl-PL"/>
        </w:rPr>
        <w:br/>
        <w:t xml:space="preserve">z wykonawcami/dostawcami, </w:t>
      </w:r>
      <w:r w:rsidRPr="00364BAF">
        <w:rPr>
          <w:rFonts w:ascii="Times New Roman" w:eastAsia="Times New Roman" w:hAnsi="Times New Roman" w:cs="Times New Roman"/>
          <w:sz w:val="24"/>
          <w:szCs w:val="24"/>
          <w:lang w:val="x-none" w:eastAsia="pl-PL"/>
        </w:rPr>
        <w:t xml:space="preserve">dokumenty potwierdzające uzyskanie przez </w:t>
      </w:r>
      <w:r w:rsidRPr="00364BAF">
        <w:rPr>
          <w:rFonts w:ascii="Times New Roman" w:eastAsia="Times New Roman" w:hAnsi="Times New Roman" w:cs="Times New Roman"/>
          <w:sz w:val="24"/>
          <w:szCs w:val="24"/>
          <w:lang w:eastAsia="pl-PL"/>
        </w:rPr>
        <w:t>B</w:t>
      </w:r>
      <w:proofErr w:type="spellStart"/>
      <w:r w:rsidRPr="00364BAF">
        <w:rPr>
          <w:rFonts w:ascii="Times New Roman" w:eastAsia="Times New Roman" w:hAnsi="Times New Roman" w:cs="Times New Roman"/>
          <w:sz w:val="24"/>
          <w:szCs w:val="24"/>
          <w:lang w:val="x-none" w:eastAsia="pl-PL"/>
        </w:rPr>
        <w:t>eneficjenta</w:t>
      </w:r>
      <w:proofErr w:type="spellEnd"/>
      <w:r w:rsidRPr="00364BAF">
        <w:rPr>
          <w:rFonts w:ascii="Times New Roman" w:eastAsia="Times New Roman" w:hAnsi="Times New Roman" w:cs="Times New Roman"/>
          <w:sz w:val="24"/>
          <w:szCs w:val="24"/>
          <w:lang w:val="x-none" w:eastAsia="pl-PL"/>
        </w:rPr>
        <w:t xml:space="preserve"> przewidzianych prawem decyzji/pozwoleń umożliwiających użytkowanie infrastruktury projektu – jeśli dotyczy, informacje na temat umowy z NFZ – jeśli dotyczy</w:t>
      </w:r>
      <w:r w:rsidRPr="00364BAF">
        <w:rPr>
          <w:rFonts w:ascii="Times New Roman" w:eastAsia="Times New Roman" w:hAnsi="Times New Roman" w:cs="Times New Roman"/>
          <w:sz w:val="24"/>
          <w:szCs w:val="24"/>
          <w:vertAlign w:val="superscript"/>
          <w:lang w:val="x-none" w:eastAsia="pl-PL"/>
        </w:rPr>
        <w:footnoteReference w:id="37"/>
      </w:r>
      <w:r w:rsidRPr="00364BAF">
        <w:rPr>
          <w:rFonts w:ascii="Times New Roman" w:eastAsia="Times New Roman" w:hAnsi="Times New Roman" w:cs="Times New Roman"/>
          <w:sz w:val="24"/>
          <w:szCs w:val="24"/>
          <w:lang w:val="x-none" w:eastAsia="pl-PL"/>
        </w:rPr>
        <w:t>),</w:t>
      </w:r>
      <w:r w:rsidRPr="00364BAF">
        <w:rPr>
          <w:rFonts w:ascii="Arial" w:eastAsia="Times New Roman" w:hAnsi="Arial" w:cs="Arial"/>
          <w:sz w:val="24"/>
          <w:szCs w:val="24"/>
          <w:lang w:val="x-none" w:eastAsia="pl-PL"/>
        </w:rPr>
        <w:t xml:space="preserve"> </w:t>
      </w:r>
      <w:r w:rsidRPr="00364BAF">
        <w:rPr>
          <w:rFonts w:ascii="Times New Roman" w:eastAsia="Times New Roman" w:hAnsi="Times New Roman" w:cs="Times New Roman"/>
          <w:sz w:val="24"/>
          <w:szCs w:val="24"/>
          <w:lang w:eastAsia="pl-PL"/>
        </w:rPr>
        <w:t xml:space="preserve">niezbędnymi do weryfikacji wniosków o płatność, </w:t>
      </w:r>
    </w:p>
    <w:p w14:paraId="65D11793" w14:textId="77777777" w:rsidR="00B116CD" w:rsidRPr="00364BAF" w:rsidRDefault="00B116CD" w:rsidP="001863C2">
      <w:pPr>
        <w:numPr>
          <w:ilvl w:val="0"/>
          <w:numId w:val="37"/>
        </w:numPr>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innymi dokumentami, właściwymi ze względu na charakter Projektu, wskazanymi przez Instytucję Zarządzającą;</w:t>
      </w:r>
    </w:p>
    <w:p w14:paraId="218260CF" w14:textId="77777777" w:rsidR="00B116CD" w:rsidRPr="00364BAF" w:rsidRDefault="00B116CD" w:rsidP="001863C2">
      <w:pPr>
        <w:numPr>
          <w:ilvl w:val="0"/>
          <w:numId w:val="14"/>
        </w:numPr>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poświadczenie faktycznego i prawidłowego poniesienia wydatków oraz ich kwalifikowalności przez Instytucję Zarządzającą;</w:t>
      </w:r>
    </w:p>
    <w:p w14:paraId="21C8A916" w14:textId="77777777" w:rsidR="00B116CD" w:rsidRPr="00364BAF" w:rsidRDefault="00B116CD" w:rsidP="001863C2">
      <w:pPr>
        <w:numPr>
          <w:ilvl w:val="0"/>
          <w:numId w:val="14"/>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364BAF">
        <w:rPr>
          <w:rFonts w:ascii="Times New Roman" w:eastAsia="Times New Roman" w:hAnsi="Times New Roman" w:cs="Times New Roman"/>
          <w:sz w:val="24"/>
          <w:szCs w:val="24"/>
          <w:lang w:eastAsia="pl-PL"/>
        </w:rPr>
        <w:t>ufp</w:t>
      </w:r>
      <w:proofErr w:type="spellEnd"/>
      <w:r w:rsidRPr="00364BAF">
        <w:rPr>
          <w:rFonts w:ascii="Times New Roman" w:eastAsia="Times New Roman" w:hAnsi="Times New Roman" w:cs="Times New Roman"/>
          <w:sz w:val="24"/>
          <w:szCs w:val="24"/>
          <w:lang w:eastAsia="pl-PL"/>
        </w:rPr>
        <w:t>;</w:t>
      </w:r>
    </w:p>
    <w:p w14:paraId="2A0B7A33" w14:textId="77777777" w:rsidR="00B116CD" w:rsidRPr="00364BAF" w:rsidRDefault="00B116CD" w:rsidP="001863C2">
      <w:pPr>
        <w:numPr>
          <w:ilvl w:val="0"/>
          <w:numId w:val="14"/>
        </w:numPr>
        <w:tabs>
          <w:tab w:val="num" w:pos="709"/>
        </w:tabs>
        <w:spacing w:before="0" w:after="0" w:line="240" w:lineRule="auto"/>
        <w:ind w:left="714" w:hanging="357"/>
        <w:contextualSpacing/>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dostępność środków dotacji celowej na rachunku Instytucji Zarządzającej;</w:t>
      </w:r>
    </w:p>
    <w:p w14:paraId="155BBBC4" w14:textId="77777777" w:rsidR="00B116CD" w:rsidRPr="00364BAF" w:rsidRDefault="00B116CD" w:rsidP="001863C2">
      <w:pPr>
        <w:numPr>
          <w:ilvl w:val="0"/>
          <w:numId w:val="14"/>
        </w:numPr>
        <w:spacing w:before="0" w:after="0" w:line="240" w:lineRule="auto"/>
        <w:ind w:left="709"/>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wprowadzanie na bieżąco w systemie </w:t>
      </w:r>
      <w:bookmarkStart w:id="11" w:name="_Hlk133231596"/>
      <w:r w:rsidRPr="00364BAF">
        <w:rPr>
          <w:rFonts w:ascii="Times New Roman" w:eastAsia="Times New Roman" w:hAnsi="Times New Roman" w:cs="Times New Roman"/>
          <w:sz w:val="24"/>
          <w:szCs w:val="24"/>
          <w:lang w:eastAsia="pl-PL"/>
        </w:rPr>
        <w:t>CST2021</w:t>
      </w:r>
      <w:bookmarkEnd w:id="11"/>
      <w:r w:rsidRPr="00364BAF">
        <w:rPr>
          <w:rFonts w:ascii="Times New Roman" w:eastAsia="Times New Roman" w:hAnsi="Times New Roman" w:cs="Times New Roman"/>
          <w:sz w:val="24"/>
          <w:szCs w:val="24"/>
          <w:lang w:eastAsia="pl-PL"/>
        </w:rPr>
        <w:t xml:space="preserve"> danych dotyczących angażowania personelu projektu zgodnie z Wytycznymi, o których mowa w §1 pkt 39 Decyzji.</w:t>
      </w:r>
    </w:p>
    <w:p w14:paraId="7B3EFB62" w14:textId="77777777" w:rsidR="00B116CD" w:rsidRPr="00364BAF" w:rsidRDefault="00B116CD" w:rsidP="001863C2">
      <w:pPr>
        <w:numPr>
          <w:ilvl w:val="0"/>
          <w:numId w:val="34"/>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podstawie złożonego przez Beneficjenta i zatwierdzonego przez Instytucję Zarządzającą wniosku o płatność jest przekazywane w formie</w:t>
      </w:r>
      <w:r w:rsidRPr="00364BAF">
        <w:rPr>
          <w:rFonts w:ascii="Times New Roman" w:eastAsia="Times New Roman" w:hAnsi="Times New Roman" w:cs="Times New Roman"/>
          <w:sz w:val="24"/>
          <w:szCs w:val="24"/>
          <w:vertAlign w:val="superscript"/>
          <w:lang w:eastAsia="pl-PL"/>
        </w:rPr>
        <w:footnoteReference w:id="38"/>
      </w:r>
      <w:r w:rsidRPr="00364BAF">
        <w:rPr>
          <w:rFonts w:ascii="Times New Roman" w:eastAsia="Times New Roman" w:hAnsi="Times New Roman" w:cs="Times New Roman"/>
          <w:sz w:val="24"/>
          <w:szCs w:val="24"/>
          <w:lang w:eastAsia="pl-PL"/>
        </w:rPr>
        <w:t>:</w:t>
      </w:r>
    </w:p>
    <w:p w14:paraId="3A3ECCBF"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zaliczki w postaci płatności pośrednich, przy czym kolejne płatności zaliczkowe nastąpią po rozliczeniu całości przekazanych dotychczas zaliczkowo transz dofinansowania;</w:t>
      </w:r>
    </w:p>
    <w:p w14:paraId="164195D4"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refundacji poniesionych przez Beneficjenta wydatków kwalifikowalnych na realizację Projektu w postaci płatności pośrednich i płatności końcowej w wysokości procentowego udziału w wydatkach kwalifikowalnych. </w:t>
      </w:r>
    </w:p>
    <w:p w14:paraId="6D1DA2B5" w14:textId="77777777" w:rsidR="00B116CD" w:rsidRPr="00364BAF" w:rsidRDefault="00B116CD" w:rsidP="001863C2">
      <w:pPr>
        <w:numPr>
          <w:ilvl w:val="0"/>
          <w:numId w:val="35"/>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lub zaliczkowaniu podlegają jedynie wydatki uznane za kwalifikowalne, zgodnie z </w:t>
      </w:r>
      <w:r w:rsidRPr="00364BAF">
        <w:rPr>
          <w:rFonts w:ascii="Times New Roman" w:eastAsia="Times New Roman" w:hAnsi="Times New Roman" w:cs="Times New Roman"/>
          <w:bCs/>
          <w:sz w:val="24"/>
          <w:szCs w:val="24"/>
          <w:lang w:eastAsia="pl-PL"/>
        </w:rPr>
        <w:t>§ 2 Decyzji</w:t>
      </w:r>
      <w:r w:rsidRPr="00364BAF">
        <w:rPr>
          <w:rFonts w:ascii="Times New Roman" w:eastAsia="Times New Roman" w:hAnsi="Times New Roman" w:cs="Times New Roman"/>
          <w:sz w:val="24"/>
          <w:szCs w:val="24"/>
          <w:lang w:eastAsia="pl-PL"/>
        </w:rPr>
        <w:t>.</w:t>
      </w:r>
    </w:p>
    <w:p w14:paraId="24F7D88A" w14:textId="77777777" w:rsidR="00B116CD" w:rsidRPr="00364BAF" w:rsidRDefault="00B116CD" w:rsidP="001863C2">
      <w:pPr>
        <w:numPr>
          <w:ilvl w:val="0"/>
          <w:numId w:val="35"/>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wypłacane jest:</w:t>
      </w:r>
    </w:p>
    <w:p w14:paraId="533AF76E" w14:textId="77777777"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w przypadku środków, o których mowa w § 2 ust. 4 lit. a), przez Bank Gospodarstwa Krajowego, na podstawie zlecenia płatności wystawionego przez Instytucję Zarządzającą, w terminie wynikającym z terminarza płatności środków europejskich, publikowanego przez BGK;</w:t>
      </w:r>
    </w:p>
    <w:p w14:paraId="183313E0" w14:textId="08DCA112"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środków, o których mowa w § 2 ust. 4 lit b), na podstawie zlecenia wypłaty wystawionego przez Instytucję Zarządzającą, przy czym Instytucja Zarządzająca podejmuje działania zmierzające do przekazania dofinansowania w tym samym terminie co środków europejskich na rachunek/ki bankowy/e wskazane w § </w:t>
      </w:r>
      <w:r w:rsidR="0067382C">
        <w:rPr>
          <w:rFonts w:ascii="Times New Roman" w:eastAsia="Times New Roman" w:hAnsi="Times New Roman" w:cs="Times New Roman"/>
          <w:sz w:val="24"/>
          <w:szCs w:val="24"/>
          <w:lang w:eastAsia="pl-PL"/>
        </w:rPr>
        <w:t xml:space="preserve">8 </w:t>
      </w:r>
      <w:r w:rsidRPr="00364BAF">
        <w:rPr>
          <w:rFonts w:ascii="Times New Roman" w:eastAsia="Times New Roman" w:hAnsi="Times New Roman" w:cs="Times New Roman"/>
          <w:sz w:val="24"/>
          <w:szCs w:val="24"/>
          <w:lang w:eastAsia="pl-PL"/>
        </w:rPr>
        <w:t xml:space="preserve">Decyzji zgodnie z pisemnym wnioskiem Beneficjenta. </w:t>
      </w:r>
    </w:p>
    <w:p w14:paraId="7A8E34D7" w14:textId="3705E5F9" w:rsidR="00B116CD" w:rsidRPr="00364BAF" w:rsidRDefault="00B116CD" w:rsidP="001863C2">
      <w:pPr>
        <w:numPr>
          <w:ilvl w:val="0"/>
          <w:numId w:val="35"/>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Przekazanie płatności pośrednich i końcowej (po spełnieniu warunków wymienionych w ust. 3) następuje w terminie do 80 dni kalendarzowych od dnia złożenia kompletnego </w:t>
      </w:r>
      <w:r w:rsidRPr="00364BAF">
        <w:rPr>
          <w:rFonts w:ascii="Times New Roman" w:eastAsia="Times New Roman" w:hAnsi="Times New Roman" w:cs="Times New Roman"/>
          <w:sz w:val="24"/>
          <w:szCs w:val="24"/>
          <w:lang w:eastAsia="pl-PL"/>
        </w:rPr>
        <w:br/>
        <w:t>i prawidłowo wypełnionego wniosku o płatność (ostatnia wersja), pozwalającego IZ ustalić, czy kwota jest należna.</w:t>
      </w:r>
    </w:p>
    <w:p w14:paraId="3C8E0C59" w14:textId="77777777" w:rsidR="00B116CD" w:rsidRPr="00364BAF" w:rsidRDefault="00B116CD" w:rsidP="001863C2">
      <w:pPr>
        <w:numPr>
          <w:ilvl w:val="0"/>
          <w:numId w:val="35"/>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nie ponosi odpowiedzialności za szkodę wynikającą z opóźnienia lub niedokonania wypłaty dofinansowania wydatków kwalifikowalnych będących rezultatem:</w:t>
      </w:r>
    </w:p>
    <w:p w14:paraId="307C9012"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35AFBEEF"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niewykonania lub nienależytego wykonania przez Beneficjenta obowiązków wynikających z Decyzji i przepisów prawa. </w:t>
      </w:r>
    </w:p>
    <w:p w14:paraId="323C99BD" w14:textId="77777777" w:rsidR="00B116CD" w:rsidRPr="00364BAF" w:rsidRDefault="00B116CD" w:rsidP="001863C2">
      <w:pPr>
        <w:numPr>
          <w:ilvl w:val="0"/>
          <w:numId w:val="64"/>
        </w:numPr>
        <w:tabs>
          <w:tab w:val="left" w:pos="284"/>
        </w:tabs>
        <w:spacing w:before="0" w:after="0" w:line="240" w:lineRule="auto"/>
        <w:ind w:left="284" w:hanging="284"/>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Beneficjent składa wniosek o płatność za pomocą systemu CST2021 nie częściej niż 2 razy w miesiącu, ale nie rzadziej niż raz na 3 miesiące biorąc pod uwagę datę złożenia ostatniego wniosku o płatność. </w:t>
      </w:r>
    </w:p>
    <w:p w14:paraId="59E2A301" w14:textId="53C0EF55" w:rsidR="00B116CD" w:rsidRPr="00364BAF" w:rsidRDefault="00B116CD" w:rsidP="001863C2">
      <w:pPr>
        <w:numPr>
          <w:ilvl w:val="0"/>
          <w:numId w:val="64"/>
        </w:numPr>
        <w:tabs>
          <w:tab w:val="left" w:pos="360"/>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Pierwszy wniosek o płatność pośrednią Beneficjent ma obowiązek złożyć w terminie 3 miesięcy licząc od dnia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Decyzji. Dla projektów, których data rozpoczęcia realizacji projektu jest późniejsza niż data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Decyzji pierwszy wniosek o płatność należy złożyć w ciągu 3 miesięcy od dnia rozpoczęcia realizacji.</w:t>
      </w:r>
    </w:p>
    <w:p w14:paraId="669431CE" w14:textId="5372FFA7" w:rsidR="00B116CD" w:rsidRPr="00364BAF" w:rsidRDefault="00B116CD" w:rsidP="001863C2">
      <w:pPr>
        <w:numPr>
          <w:ilvl w:val="0"/>
          <w:numId w:val="64"/>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ust. 3 lit. a) </w:t>
      </w:r>
      <w:r w:rsidR="008E033E">
        <w:rPr>
          <w:rFonts w:ascii="Times New Roman" w:eastAsia="Times New Roman" w:hAnsi="Times New Roman" w:cs="Times New Roman"/>
          <w:sz w:val="24"/>
          <w:szCs w:val="24"/>
          <w:lang w:eastAsia="pl-PL"/>
        </w:rPr>
        <w:t>niniejszego paragrafu</w:t>
      </w:r>
      <w:r w:rsidRPr="00364BAF">
        <w:rPr>
          <w:rFonts w:ascii="Times New Roman" w:eastAsia="Times New Roman" w:hAnsi="Times New Roman" w:cs="Times New Roman"/>
          <w:sz w:val="24"/>
          <w:szCs w:val="24"/>
          <w:lang w:eastAsia="pl-PL"/>
        </w:rPr>
        <w:t xml:space="preserve">. </w:t>
      </w:r>
    </w:p>
    <w:p w14:paraId="5E47A0DF" w14:textId="0422BEEB" w:rsidR="00B116CD" w:rsidRPr="00364BAF" w:rsidRDefault="00B116CD" w:rsidP="001863C2">
      <w:pPr>
        <w:numPr>
          <w:ilvl w:val="0"/>
          <w:numId w:val="64"/>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F81E76">
        <w:rPr>
          <w:rFonts w:ascii="Times New Roman" w:eastAsia="Times New Roman" w:hAnsi="Times New Roman" w:cs="Times New Roman"/>
          <w:sz w:val="24"/>
          <w:szCs w:val="24"/>
          <w:lang w:eastAsia="pl-PL"/>
        </w:rPr>
        <w:t xml:space="preserve"> (</w:t>
      </w:r>
      <w:r w:rsidR="00C444BD" w:rsidRPr="00C444BD">
        <w:rPr>
          <w:rFonts w:ascii="Times New Roman" w:eastAsia="Times New Roman" w:hAnsi="Times New Roman" w:cs="Times New Roman"/>
          <w:sz w:val="24"/>
          <w:szCs w:val="24"/>
          <w:lang w:eastAsia="pl-PL"/>
        </w:rPr>
        <w:t>dotyczy projektów, dla których została przeprowadzona kontrola</w:t>
      </w:r>
      <w:r w:rsidR="00F81E76">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zatwierdza wysokość dofinansowania i przekazuje Beneficjentowi informację w tym zakresie. </w:t>
      </w:r>
      <w:r w:rsidR="00C444BD">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przypadku wystąpienia rozbieżności między kwotą wnioskowaną przez Beneficjenta we wniosku o płatność, a wysokością dofinansowania zatwierdzonego do wypłaty, Instytucja Zarządzająca załącza do informacji uzasadnienie.</w:t>
      </w:r>
    </w:p>
    <w:p w14:paraId="7CF38092" w14:textId="77777777" w:rsidR="00B116CD" w:rsidRPr="00364BAF" w:rsidRDefault="00B116CD" w:rsidP="001863C2">
      <w:pPr>
        <w:widowControl w:val="0"/>
        <w:numPr>
          <w:ilvl w:val="0"/>
          <w:numId w:val="64"/>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stwierdzenia braków formalnych lub merytorycznych w złożonym wniosku o płatność Instytucja Zarządzająca wzywa Beneficjenta do poprawienia lub uzupełnienia wniosku lub do złożenia dodatkowych wyjaśnień za pomocą Systemu CST2021 </w:t>
      </w:r>
      <w:r w:rsidRPr="00364BAF">
        <w:rPr>
          <w:rFonts w:ascii="Times New Roman" w:eastAsia="Times New Roman" w:hAnsi="Times New Roman" w:cs="Times New Roman"/>
          <w:sz w:val="24"/>
          <w:szCs w:val="24"/>
          <w:lang w:eastAsia="pl-PL"/>
        </w:rPr>
        <w:lastRenderedPageBreak/>
        <w:t>w wyznaczonym terminie.</w:t>
      </w:r>
    </w:p>
    <w:p w14:paraId="24986105" w14:textId="50102712" w:rsidR="00B116CD" w:rsidRPr="00364BAF" w:rsidRDefault="00B116CD" w:rsidP="001863C2">
      <w:pPr>
        <w:numPr>
          <w:ilvl w:val="0"/>
          <w:numId w:val="64"/>
        </w:numPr>
        <w:tabs>
          <w:tab w:val="left" w:pos="284"/>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Niezłożenie przez Beneficjenta żądanych wyjaśnień lub nieusunięcie przez niego braków w wyznaczonym terminie </w:t>
      </w:r>
      <w:r w:rsidR="00222CB1" w:rsidRPr="00364BAF">
        <w:rPr>
          <w:rFonts w:ascii="Times New Roman" w:eastAsia="Times New Roman" w:hAnsi="Times New Roman" w:cs="Times New Roman"/>
          <w:sz w:val="24"/>
          <w:szCs w:val="24"/>
          <w:lang w:eastAsia="pl-PL"/>
        </w:rPr>
        <w:t xml:space="preserve">może </w:t>
      </w:r>
      <w:r w:rsidRPr="00364BAF">
        <w:rPr>
          <w:rFonts w:ascii="Times New Roman" w:eastAsia="Times New Roman" w:hAnsi="Times New Roman" w:cs="Times New Roman"/>
          <w:sz w:val="24"/>
          <w:szCs w:val="24"/>
          <w:lang w:eastAsia="pl-PL"/>
        </w:rPr>
        <w:t>powod</w:t>
      </w:r>
      <w:r w:rsidR="00222CB1" w:rsidRPr="00364BAF">
        <w:rPr>
          <w:rFonts w:ascii="Times New Roman" w:eastAsia="Times New Roman" w:hAnsi="Times New Roman" w:cs="Times New Roman"/>
          <w:sz w:val="24"/>
          <w:szCs w:val="24"/>
          <w:lang w:eastAsia="pl-PL"/>
        </w:rPr>
        <w:t>ować</w:t>
      </w:r>
      <w:r w:rsidRPr="00364BAF">
        <w:rPr>
          <w:rFonts w:ascii="Times New Roman" w:eastAsia="Times New Roman" w:hAnsi="Times New Roman" w:cs="Times New Roman"/>
          <w:sz w:val="24"/>
          <w:szCs w:val="24"/>
          <w:lang w:eastAsia="pl-PL"/>
        </w:rPr>
        <w:t xml:space="preserve"> odrzucenie wniosku o płatność. Po odrzuceniu wniosku Beneficjent ma obowiązek na wezwanie IZ złożyć nowy wniosek, uzupełniony </w:t>
      </w:r>
      <w:r w:rsidRPr="00364BAF">
        <w:rPr>
          <w:rFonts w:ascii="Times New Roman" w:eastAsia="Times New Roman" w:hAnsi="Times New Roman" w:cs="Times New Roman"/>
          <w:sz w:val="24"/>
          <w:szCs w:val="24"/>
          <w:lang w:eastAsia="pl-PL"/>
        </w:rPr>
        <w:br/>
        <w:t xml:space="preserve">o braki w terminie do 30 dni od dnia otrzymania wezwania. </w:t>
      </w:r>
    </w:p>
    <w:p w14:paraId="04CEB996" w14:textId="788B7895" w:rsidR="00B116CD" w:rsidRPr="00364BAF" w:rsidRDefault="00B116CD" w:rsidP="001863C2">
      <w:pPr>
        <w:numPr>
          <w:ilvl w:val="0"/>
          <w:numId w:val="64"/>
        </w:numPr>
        <w:tabs>
          <w:tab w:val="left" w:pos="284"/>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Wniosek o płatność końcową należy złożyć nie później niż w ciągu 14 dni od dnia zakończenia realizacji Projektu. W przypadku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Decyzji po dacie zakończenia realizacji Projektu wniosek o płatność końcową należy złożyć do 30 dni po dacie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Decyzji.</w:t>
      </w:r>
    </w:p>
    <w:p w14:paraId="09B26EE3" w14:textId="73667EB4" w:rsidR="00B116CD" w:rsidRPr="00364BAF" w:rsidRDefault="00B116CD" w:rsidP="001863C2">
      <w:pPr>
        <w:pStyle w:val="Akapitzlist"/>
        <w:numPr>
          <w:ilvl w:val="0"/>
          <w:numId w:val="64"/>
        </w:numPr>
        <w:tabs>
          <w:tab w:val="left" w:pos="360"/>
        </w:tabs>
        <w:spacing w:before="0" w:after="0" w:line="240" w:lineRule="auto"/>
        <w:ind w:left="567" w:hanging="56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podjąć decyzję o wstrzymaniu płatności dofinansowania na rzecz Beneficjenta w przypadku:</w:t>
      </w:r>
    </w:p>
    <w:p w14:paraId="1D54A135"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nieprawidłowej realizacji Projektu, w szczególności w przypadku opóźnienia w realizacji Projektu wynikającej z winy Beneficjenta, w tym opóźnień w składaniu wniosków o płatność w stosunku do terminów przewidzianych Decyzją;</w:t>
      </w:r>
    </w:p>
    <w:p w14:paraId="52B91E35"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utrudniania kontroli realizacji Projektu;</w:t>
      </w:r>
    </w:p>
    <w:p w14:paraId="22C8BAB0"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dokumentowania realizacji Projektu niezgodnie z postanowieniami niniejszej Decyzji;</w:t>
      </w:r>
    </w:p>
    <w:p w14:paraId="09AEA6D7"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przedłożenia „Oświadczenia do wniosku o płatność dotyczącego płatności zaliczkowej/refundacyjnej” stanowiącego załącznik nr 6 do Decyzji;</w:t>
      </w:r>
    </w:p>
    <w:p w14:paraId="0C4342BA"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 wniosek instytucji kontrolnych;</w:t>
      </w:r>
    </w:p>
    <w:p w14:paraId="0B638B07"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stwierdzenia nieprawidłowości w trakcie kontroli na miejscu realizacji Projektu lub otrzymania informacji o ewentualnym wystąpieniu nieprawidłowości;</w:t>
      </w:r>
    </w:p>
    <w:p w14:paraId="04D93A87" w14:textId="77777777" w:rsidR="00B116CD" w:rsidRPr="00364BAF" w:rsidRDefault="00B116CD" w:rsidP="001863C2">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wszczętego postępowania wobec Beneficjenta lub Partnera Projektu przez organy ścigania lub ogłoszenia upadłości.</w:t>
      </w:r>
    </w:p>
    <w:p w14:paraId="1CA6FC40" w14:textId="2F2BE273" w:rsidR="00B116CD" w:rsidRPr="00364BAF" w:rsidRDefault="00B116CD" w:rsidP="001863C2">
      <w:pPr>
        <w:numPr>
          <w:ilvl w:val="0"/>
          <w:numId w:val="64"/>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Wstrzymanie płatności dofinansowania, o których mowa 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 następuje wraz z pisemnym poinformowaniem Beneficjenta o przyczynach tego wstrzymania.</w:t>
      </w:r>
    </w:p>
    <w:p w14:paraId="4D27E75C" w14:textId="780EA29F" w:rsidR="00B116CD" w:rsidRPr="00364BAF" w:rsidRDefault="00B116CD" w:rsidP="001863C2">
      <w:pPr>
        <w:numPr>
          <w:ilvl w:val="0"/>
          <w:numId w:val="64"/>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Uruchomienie płatności następuje po usunięciu lub wyjaśnieniu przyczyn wymienionych </w:t>
      </w:r>
      <w:r w:rsidRPr="00364BAF">
        <w:rPr>
          <w:rFonts w:ascii="Times New Roman" w:eastAsia="Times New Roman" w:hAnsi="Times New Roman" w:cs="Times New Roman"/>
          <w:sz w:val="24"/>
          <w:szCs w:val="24"/>
          <w:lang w:eastAsia="pl-PL"/>
        </w:rPr>
        <w:br/>
        <w:t>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w:t>
      </w:r>
    </w:p>
    <w:p w14:paraId="0EE39289" w14:textId="77777777" w:rsidR="00B116CD" w:rsidRPr="00364BAF" w:rsidRDefault="00B116CD" w:rsidP="001863C2">
      <w:pPr>
        <w:numPr>
          <w:ilvl w:val="0"/>
          <w:numId w:val="64"/>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2" w:name="_Hlk132890265"/>
      <w:r w:rsidRPr="00364BAF">
        <w:rPr>
          <w:rFonts w:ascii="Times New Roman" w:eastAsia="Times New Roman" w:hAnsi="Times New Roman" w:cs="Times New Roman"/>
          <w:sz w:val="24"/>
          <w:szCs w:val="24"/>
          <w:lang w:eastAsia="pl-PL"/>
        </w:rPr>
        <w:t xml:space="preserve">Wzór ww. oświadczenia stanowi załącznik nr 6 do Decyzji. </w:t>
      </w:r>
    </w:p>
    <w:bookmarkEnd w:id="12"/>
    <w:p w14:paraId="4B794AA4" w14:textId="77777777" w:rsidR="00B116CD" w:rsidRPr="00364BAF" w:rsidRDefault="00B116CD" w:rsidP="001863C2">
      <w:pPr>
        <w:numPr>
          <w:ilvl w:val="0"/>
          <w:numId w:val="64"/>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zobowiązany jest do przedkładania </w:t>
      </w:r>
      <w:r w:rsidRPr="00364BAF">
        <w:rPr>
          <w:rFonts w:ascii="Times New Roman" w:eastAsia="Times New Roman" w:hAnsi="Times New Roman" w:cs="Times New Roman"/>
          <w:bCs/>
          <w:sz w:val="24"/>
          <w:szCs w:val="24"/>
          <w:lang w:eastAsia="pl-PL"/>
        </w:rPr>
        <w:t xml:space="preserve"> Instytucji Zarządzającej</w:t>
      </w:r>
      <w:r w:rsidRPr="00364BAF">
        <w:rPr>
          <w:rFonts w:ascii="Times New Roman" w:eastAsia="Calibri" w:hAnsi="Times New Roman" w:cs="Times New Roman"/>
          <w:sz w:val="24"/>
          <w:szCs w:val="24"/>
        </w:rPr>
        <w:t xml:space="preserve"> za pośrednictwem </w:t>
      </w:r>
      <w:r w:rsidRPr="00364BAF">
        <w:rPr>
          <w:rFonts w:ascii="Times New Roman" w:eastAsia="Times New Roman" w:hAnsi="Times New Roman" w:cs="Times New Roman"/>
          <w:sz w:val="24"/>
          <w:szCs w:val="24"/>
          <w:lang w:eastAsia="x-none"/>
        </w:rPr>
        <w:t xml:space="preserve">adresu e-mail: </w:t>
      </w:r>
      <w:hyperlink r:id="rId8" w:history="1">
        <w:r w:rsidRPr="00364BAF">
          <w:rPr>
            <w:rFonts w:ascii="Times New Roman" w:eastAsia="Times New Roman" w:hAnsi="Times New Roman" w:cs="Times New Roman"/>
            <w:b/>
            <w:bCs/>
            <w:sz w:val="24"/>
            <w:szCs w:val="24"/>
            <w:u w:val="single"/>
            <w:lang w:eastAsia="x-none"/>
          </w:rPr>
          <w:t>zaangazowaniewydatkow@sejmik.kielce.pl</w:t>
        </w:r>
      </w:hyperlink>
      <w:r w:rsidRPr="00364BAF">
        <w:rPr>
          <w:rFonts w:ascii="Times New Roman" w:eastAsia="Times New Roman" w:hAnsi="Times New Roman" w:cs="Times New Roman"/>
          <w:b/>
          <w:bCs/>
          <w:sz w:val="24"/>
          <w:szCs w:val="24"/>
          <w:lang w:eastAsia="x-none"/>
        </w:rPr>
        <w:t xml:space="preserve">  </w:t>
      </w:r>
      <w:r w:rsidRPr="00364BAF">
        <w:rPr>
          <w:rFonts w:ascii="Times New Roman" w:eastAsia="Times New Roman" w:hAnsi="Times New Roman" w:cs="Times New Roman"/>
          <w:sz w:val="24"/>
          <w:szCs w:val="24"/>
          <w:lang w:eastAsia="x-none"/>
        </w:rPr>
        <w:t xml:space="preserve">„Zaangażowania wydatków budżetowych roku bieżącego oraz lat następnych do zawartej decyzji – Budżet Środków Europejskich” oraz „Zaangażowania wydatków budżetowych roku bieżącego oraz lat następnych do zawartej decyzji – Budżet Państwa”, </w:t>
      </w:r>
      <w:r w:rsidRPr="00364BAF">
        <w:rPr>
          <w:rFonts w:ascii="Times New Roman" w:eastAsia="Times New Roman" w:hAnsi="Times New Roman" w:cs="Times New Roman"/>
          <w:bCs/>
          <w:sz w:val="24"/>
          <w:szCs w:val="24"/>
          <w:lang w:eastAsia="pl-PL"/>
        </w:rPr>
        <w:t>uwzględniających wydatki kwalifikowalne poniesione i planowane do poniesienia w okresie realizacji Projektu oraz dofinansowanie w podziale na kwartały nie później niż do 15 dnia</w:t>
      </w:r>
      <w:r w:rsidRPr="00364BAF">
        <w:rPr>
          <w:rFonts w:ascii="Times New Roman" w:eastAsia="Times New Roman" w:hAnsi="Times New Roman" w:cs="Times New Roman"/>
          <w:sz w:val="24"/>
          <w:szCs w:val="24"/>
          <w:lang w:eastAsia="x-none"/>
        </w:rPr>
        <w:t xml:space="preserve"> każdego kolejnego kwartału</w:t>
      </w:r>
      <w:r w:rsidRPr="00364BAF">
        <w:rPr>
          <w:rFonts w:ascii="Times New Roman" w:eastAsia="Times New Roman" w:hAnsi="Times New Roman" w:cs="Times New Roman"/>
          <w:bCs/>
          <w:sz w:val="24"/>
          <w:szCs w:val="24"/>
          <w:lang w:eastAsia="pl-PL"/>
        </w:rPr>
        <w:t>. Wzory ww. dokumentów stanowią załączniki nr 7 i nr 8 do Decyzji.</w:t>
      </w:r>
    </w:p>
    <w:p w14:paraId="07314A40" w14:textId="77777777" w:rsidR="00B116CD" w:rsidRPr="00364BAF" w:rsidRDefault="00B116CD" w:rsidP="001863C2">
      <w:pPr>
        <w:numPr>
          <w:ilvl w:val="0"/>
          <w:numId w:val="64"/>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ww. dokumentach terminy oraz kwoty, o które będzie wnioskował na realizację Projektu, z zachowaniem następujących zasad:</w:t>
      </w:r>
    </w:p>
    <w:p w14:paraId="08FA3678" w14:textId="77777777" w:rsidR="00B116CD" w:rsidRPr="00364BAF" w:rsidRDefault="00B116CD" w:rsidP="001863C2">
      <w:pPr>
        <w:spacing w:before="0" w:after="0" w:line="240" w:lineRule="auto"/>
        <w:ind w:left="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załączniki winny być opracowane w podziale na poszczególne lata i kwartały;</w:t>
      </w:r>
    </w:p>
    <w:p w14:paraId="02085C6F" w14:textId="77777777"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 w przypadku, kiedy projekt jest projektem partnerskim należy wskazać także Beneficjenta, na którego będą przekazywane środki Budżetu Środków Europejskich oraz Budżetu Państwa, w podziale na Lidera Projektu i Partnera Projektu;</w:t>
      </w:r>
    </w:p>
    <w:p w14:paraId="15CEC2B4" w14:textId="77777777"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c) zadeklarowane terminy i kwoty winny zapewnić zachowanie płynności finansowej dla Projektu; </w:t>
      </w:r>
    </w:p>
    <w:p w14:paraId="38102599" w14:textId="4028F3E7"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 z uwagi na możliwość wystąpienia sytuacji, której Beneficjent nie mógł przewidzieć wcześniej deklarując terminy i kwoty, możliwe jest dokonywanie zmian </w:t>
      </w:r>
      <w:r w:rsidRPr="00364BAF">
        <w:rPr>
          <w:rFonts w:ascii="Times New Roman" w:eastAsia="Times New Roman" w:hAnsi="Times New Roman" w:cs="Times New Roman"/>
          <w:sz w:val="24"/>
          <w:szCs w:val="24"/>
          <w:lang w:eastAsia="pl-PL"/>
        </w:rPr>
        <w:lastRenderedPageBreak/>
        <w:t xml:space="preserve">w załącznikach, o czym Beneficjent powinien niezwłocznie poinformować Instytucję Zarządzającą wprowadzając w wersji elektronicznej stosowną zmianę </w:t>
      </w:r>
      <w:r w:rsidRPr="00364BAF">
        <w:rPr>
          <w:rFonts w:ascii="Times New Roman" w:eastAsia="Times New Roman" w:hAnsi="Times New Roman" w:cs="Times New Roman"/>
          <w:sz w:val="24"/>
          <w:szCs w:val="24"/>
          <w:lang w:eastAsia="pl-PL"/>
        </w:rPr>
        <w:br/>
        <w:t xml:space="preserve">za pośrednictwem </w:t>
      </w:r>
      <w:r w:rsidRPr="00364BAF">
        <w:rPr>
          <w:rFonts w:ascii="Times New Roman" w:eastAsia="Times New Roman" w:hAnsi="Times New Roman" w:cs="Times New Roman"/>
          <w:sz w:val="24"/>
          <w:szCs w:val="24"/>
          <w:lang w:eastAsia="x-none"/>
        </w:rPr>
        <w:t xml:space="preserve">adresu e-mail: </w:t>
      </w:r>
      <w:hyperlink r:id="rId9" w:history="1">
        <w:r w:rsidRPr="00364BAF">
          <w:rPr>
            <w:rFonts w:ascii="Times New Roman" w:eastAsia="Times New Roman" w:hAnsi="Times New Roman" w:cs="Times New Roman"/>
            <w:b/>
            <w:bCs/>
            <w:sz w:val="24"/>
            <w:szCs w:val="24"/>
            <w:u w:val="single"/>
            <w:lang w:eastAsia="x-none"/>
          </w:rPr>
          <w:t>zaangazowaniewydatkow@sejmik.kielce.pl</w:t>
        </w:r>
      </w:hyperlink>
      <w:r w:rsidRPr="00364BAF">
        <w:rPr>
          <w:rFonts w:ascii="Times New Roman" w:eastAsia="Times New Roman" w:hAnsi="Times New Roman" w:cs="Times New Roman"/>
          <w:b/>
          <w:bCs/>
          <w:sz w:val="24"/>
          <w:szCs w:val="24"/>
          <w:lang w:eastAsia="x-none"/>
        </w:rPr>
        <w:t>.</w:t>
      </w:r>
    </w:p>
    <w:p w14:paraId="5E7F1D85" w14:textId="77777777" w:rsidR="00B116CD" w:rsidRPr="00364BAF" w:rsidRDefault="00B116CD" w:rsidP="00B116CD">
      <w:pPr>
        <w:spacing w:after="0" w:line="240" w:lineRule="auto"/>
        <w:ind w:left="340"/>
        <w:contextualSpacing/>
        <w:jc w:val="both"/>
        <w:rPr>
          <w:rFonts w:ascii="Times New Roman" w:eastAsia="Times New Roman" w:hAnsi="Times New Roman" w:cs="Times New Roman"/>
          <w:sz w:val="24"/>
          <w:szCs w:val="24"/>
          <w:lang w:eastAsia="pl-PL"/>
        </w:rPr>
      </w:pPr>
    </w:p>
    <w:p w14:paraId="4D9C6755" w14:textId="3BCD392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832CB7">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Zaliczka</w:t>
      </w:r>
    </w:p>
    <w:p w14:paraId="043516ED" w14:textId="5C7A7FCE"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trike/>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przekazać Beneficjentowi część dofinansowania w formie zaliczki, na podstawie zatwierdzonego przez Instytucję Zarządzającą wniosku o płatność w jednej lub kilku transzach przy czym</w:t>
      </w:r>
      <w:r w:rsidRPr="00364BAF">
        <w:rPr>
          <w:rFonts w:ascii="Times New Roman" w:eastAsia="Times New Roman" w:hAnsi="Times New Roman" w:cs="Times New Roman"/>
          <w:sz w:val="24"/>
          <w:szCs w:val="24"/>
          <w:lang w:eastAsia="pl-PL"/>
        </w:rPr>
        <w:t xml:space="preserve"> łączna</w:t>
      </w:r>
      <w:r w:rsidRPr="00364BAF">
        <w:rPr>
          <w:rFonts w:ascii="Times New Roman" w:eastAsia="Times New Roman" w:hAnsi="Times New Roman" w:cs="Times New Roman"/>
          <w:sz w:val="24"/>
          <w:szCs w:val="24"/>
          <w:lang w:val="x-none" w:eastAsia="pl-PL"/>
        </w:rPr>
        <w:t xml:space="preserve"> wysokość</w:t>
      </w:r>
      <w:r w:rsidRPr="00364BAF">
        <w:rPr>
          <w:rFonts w:ascii="Times New Roman" w:eastAsia="Times New Roman" w:hAnsi="Times New Roman" w:cs="Times New Roman"/>
          <w:sz w:val="24"/>
          <w:szCs w:val="24"/>
          <w:lang w:eastAsia="pl-PL"/>
        </w:rPr>
        <w:t xml:space="preserve"> zaliczek </w:t>
      </w:r>
      <w:r w:rsidRPr="00364BAF">
        <w:rPr>
          <w:rFonts w:ascii="Times New Roman" w:eastAsia="Times New Roman" w:hAnsi="Times New Roman" w:cs="Times New Roman"/>
          <w:sz w:val="24"/>
          <w:szCs w:val="24"/>
          <w:lang w:val="x-none" w:eastAsia="pl-PL"/>
        </w:rPr>
        <w:t xml:space="preserve"> nie może przekroczyć 85 % kwoty dofinansowania określonej w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 Decyzji.  Pozostała część</w:t>
      </w:r>
      <w:r w:rsidR="00F81E76">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dofinansowanie stanowić będzie refundację.</w:t>
      </w:r>
    </w:p>
    <w:p w14:paraId="03BD3CEC" w14:textId="60F2315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zobowiązany jest przeznaczyć otrzymane dofinansowanie w formie zaliczki na regulowanie wydatków kwalifikowalnych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z zachowaniem procentu dofinansowania wynikającego z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 xml:space="preserve">Decyzji </w:t>
      </w:r>
      <w:r w:rsidRPr="00364BAF">
        <w:rPr>
          <w:rFonts w:ascii="Times New Roman" w:eastAsia="Times New Roman" w:hAnsi="Times New Roman" w:cs="Times New Roman"/>
          <w:sz w:val="24"/>
          <w:szCs w:val="24"/>
          <w:lang w:eastAsia="pl-PL"/>
        </w:rPr>
        <w:t xml:space="preserve">z wyodrębnionego rachunku bankowego, o którym mowa w § </w:t>
      </w:r>
      <w:r w:rsidR="0050795A">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a-c) Decyzji – dla płatności dofinansowania w formie zaliczki. W przypadku dokonania zapłaty za faktury i/lub inne dokumenty o równoważnej wartości dowodowej </w:t>
      </w:r>
      <w:r w:rsidR="00222CB1" w:rsidRPr="00364BAF">
        <w:rPr>
          <w:rFonts w:ascii="Times New Roman" w:eastAsia="Times New Roman" w:hAnsi="Times New Roman" w:cs="Times New Roman"/>
          <w:sz w:val="24"/>
          <w:szCs w:val="24"/>
          <w:lang w:eastAsia="pl-PL"/>
        </w:rPr>
        <w:t>z</w:t>
      </w:r>
      <w:r w:rsidRPr="00364BAF">
        <w:rPr>
          <w:rFonts w:ascii="Times New Roman" w:eastAsia="Times New Roman" w:hAnsi="Times New Roman" w:cs="Times New Roman"/>
          <w:sz w:val="24"/>
          <w:szCs w:val="24"/>
          <w:lang w:eastAsia="pl-PL"/>
        </w:rPr>
        <w:t xml:space="preserve"> innego rachunku niż rachunek, o którym mowa w zdaniu powyżej wydatki nie będą uznane jako rozliczające zaliczkę.</w:t>
      </w:r>
    </w:p>
    <w:p w14:paraId="0DD6CD67" w14:textId="77777777"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uzależniać wypłatę transzy dofinansowania w formie zaliczki od przedłożenia przez Beneficjenta dokumentów przedstawiających realny postęp rzeczowo-finansowy Projektu.</w:t>
      </w:r>
      <w:r w:rsidRPr="00364BAF">
        <w:rPr>
          <w:rFonts w:ascii="Times New Roman" w:eastAsia="Times New Roman" w:hAnsi="Times New Roman" w:cs="Times New Roman"/>
          <w:sz w:val="24"/>
          <w:szCs w:val="24"/>
          <w:lang w:eastAsia="pl-PL"/>
        </w:rPr>
        <w:t xml:space="preserve"> </w:t>
      </w:r>
    </w:p>
    <w:p w14:paraId="0492AD95" w14:textId="264CE7E1" w:rsidR="00B116CD" w:rsidRPr="00364BAF" w:rsidRDefault="00B116CD" w:rsidP="001863C2">
      <w:pPr>
        <w:numPr>
          <w:ilvl w:val="0"/>
          <w:numId w:val="15"/>
        </w:numPr>
        <w:spacing w:before="0" w:after="0" w:line="240" w:lineRule="auto"/>
        <w:contextualSpacing/>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żądanie Instytucji Zarządzającej, w celu rozliczenia zaliczki Beneficjent zobowiązany jest, do przekazania wyciągów bankowych przedstawiających wszystkie dokonane operacje na rachunku bankowym, o którym mowa w § </w:t>
      </w:r>
      <w:r w:rsidR="0067382C">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sidR="0067382C">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w:t>
      </w:r>
      <w:r w:rsidRPr="00364BAF">
        <w:rPr>
          <w:rFonts w:ascii="Times New Roman" w:eastAsia="Times New Roman" w:hAnsi="Times New Roman" w:cs="Times New Roman"/>
          <w:sz w:val="24"/>
          <w:szCs w:val="24"/>
          <w:lang w:val="x-none" w:eastAsia="pl-PL"/>
        </w:rPr>
        <w:t>. Instytucja Zarządzająca może uzależnić wypłatę kolejnej zaliczki od przedłożenia przez Beneficjenta ww. dokumentów.</w:t>
      </w:r>
    </w:p>
    <w:p w14:paraId="0A19D359" w14:textId="77777777"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Beneficjent  zobowiązany </w:t>
      </w:r>
      <w:r w:rsidRPr="00364BAF">
        <w:rPr>
          <w:rFonts w:ascii="Times New Roman" w:eastAsia="Times New Roman" w:hAnsi="Times New Roman" w:cs="Times New Roman"/>
          <w:sz w:val="24"/>
          <w:szCs w:val="24"/>
          <w:lang w:eastAsia="pl-PL"/>
        </w:rPr>
        <w:t xml:space="preserve">jest </w:t>
      </w:r>
      <w:r w:rsidRPr="00364BAF">
        <w:rPr>
          <w:rFonts w:ascii="Times New Roman" w:eastAsia="Times New Roman" w:hAnsi="Times New Roman" w:cs="Times New Roman"/>
          <w:sz w:val="24"/>
          <w:szCs w:val="24"/>
          <w:lang w:val="x-none" w:eastAsia="pl-PL"/>
        </w:rPr>
        <w:t xml:space="preserve">do rozliczenia </w:t>
      </w:r>
      <w:r w:rsidRPr="00364BAF">
        <w:rPr>
          <w:rFonts w:ascii="Times New Roman" w:eastAsia="Times New Roman" w:hAnsi="Times New Roman" w:cs="Times New Roman"/>
          <w:sz w:val="24"/>
          <w:szCs w:val="24"/>
          <w:lang w:eastAsia="pl-PL"/>
        </w:rPr>
        <w:t xml:space="preserve">pełnej wypłaconej transzy  </w:t>
      </w:r>
      <w:r w:rsidRPr="00364BAF">
        <w:rPr>
          <w:rFonts w:ascii="Times New Roman" w:eastAsia="Times New Roman" w:hAnsi="Times New Roman" w:cs="Times New Roman"/>
          <w:sz w:val="24"/>
          <w:szCs w:val="24"/>
          <w:lang w:val="x-none" w:eastAsia="pl-PL"/>
        </w:rPr>
        <w:t>zaliczki</w:t>
      </w:r>
      <w:r w:rsidRPr="00364BAF">
        <w:rPr>
          <w:rFonts w:ascii="Times New Roman" w:eastAsia="Times New Roman" w:hAnsi="Times New Roman" w:cs="Times New Roman"/>
          <w:sz w:val="24"/>
          <w:szCs w:val="24"/>
          <w:lang w:eastAsia="pl-PL"/>
        </w:rPr>
        <w:t xml:space="preserve"> w terminie</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 przekazania</w:t>
      </w:r>
      <w:r w:rsidRPr="00364BAF">
        <w:rPr>
          <w:rFonts w:ascii="Times New Roman" w:eastAsia="Times New Roman" w:hAnsi="Times New Roman" w:cs="Times New Roman"/>
          <w:sz w:val="24"/>
          <w:szCs w:val="24"/>
          <w:lang w:eastAsia="pl-PL"/>
        </w:rPr>
        <w:t xml:space="preserve"> zaliczki. </w:t>
      </w:r>
      <w:r w:rsidRPr="00364BAF">
        <w:rPr>
          <w:rFonts w:ascii="Times New Roman" w:eastAsia="Times New Roman" w:hAnsi="Times New Roman" w:cs="Times New Roman"/>
          <w:sz w:val="24"/>
          <w:szCs w:val="24"/>
          <w:lang w:val="x-none" w:eastAsia="pl-PL"/>
        </w:rPr>
        <w:t xml:space="preserve"> </w:t>
      </w:r>
    </w:p>
    <w:p w14:paraId="1BCDA2E0"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Za prawidłowo rozliczoną zaliczkę uznaje się sytuację, w której następuje:</w:t>
      </w:r>
    </w:p>
    <w:p w14:paraId="3AEE1EED" w14:textId="0EBF8A08" w:rsidR="00B116CD" w:rsidRPr="00364BAF" w:rsidRDefault="00B116CD" w:rsidP="001863C2">
      <w:pPr>
        <w:numPr>
          <w:ilvl w:val="0"/>
          <w:numId w:val="44"/>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złożenie przez Beneficjenta</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do Instytucji Zarządzającej za pomocą systemu </w:t>
      </w:r>
      <w:r w:rsidRPr="00364BAF">
        <w:rPr>
          <w:rFonts w:ascii="Times New Roman" w:eastAsia="Times New Roman" w:hAnsi="Times New Roman" w:cs="Times New Roman"/>
          <w:sz w:val="24"/>
          <w:szCs w:val="24"/>
          <w:lang w:val="x-none" w:eastAsia="pl-PL"/>
        </w:rPr>
        <w:t>CST2021</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t xml:space="preserve">w terminie 60 dni od dnia wypłaty środków, wniosku rozliczającego zaliczkę   spełniającego wymogi formalne, merytoryczne i finansowe wraz z wymaganymi załącznikami, o których mowa w § </w:t>
      </w:r>
      <w:r w:rsidR="0067382C">
        <w:rPr>
          <w:rFonts w:ascii="Times New Roman" w:eastAsia="Times New Roman" w:hAnsi="Times New Roman" w:cs="Times New Roman"/>
          <w:sz w:val="24"/>
          <w:szCs w:val="24"/>
          <w:lang w:eastAsia="pl-PL"/>
        </w:rPr>
        <w:t>10</w:t>
      </w:r>
      <w:r w:rsidRPr="00364BAF">
        <w:rPr>
          <w:rFonts w:ascii="Times New Roman" w:eastAsia="Times New Roman" w:hAnsi="Times New Roman" w:cs="Times New Roman"/>
          <w:sz w:val="24"/>
          <w:szCs w:val="24"/>
          <w:lang w:eastAsia="pl-PL"/>
        </w:rPr>
        <w:t xml:space="preserve"> ust. 3 lit. b) Decyzji;</w:t>
      </w:r>
    </w:p>
    <w:p w14:paraId="5C2542BD" w14:textId="77777777" w:rsidR="00B116CD" w:rsidRPr="00364BAF" w:rsidRDefault="00B116CD" w:rsidP="001863C2">
      <w:pPr>
        <w:numPr>
          <w:ilvl w:val="0"/>
          <w:numId w:val="44"/>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złożenie wniosku o płatność w ww. terminie na kwotę otrzymanej zaliczki, co oznacza, że Beneficjent winien wykazać we wniosku rozliczającym zaliczkę poświadczone przez Instytucję Zarządzającą</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wydatki kwalifikowalne, wydatkowane z konta zaliczkowego od dnia wypłaty środków do dnia złożenia wniosku o płatność</w:t>
      </w:r>
      <w:r w:rsidRPr="00364BAF">
        <w:rPr>
          <w:rFonts w:ascii="Times New Roman" w:eastAsia="Times New Roman" w:hAnsi="Times New Roman" w:cs="Times New Roman"/>
          <w:sz w:val="24"/>
          <w:szCs w:val="24"/>
          <w:vertAlign w:val="superscript"/>
          <w:lang w:eastAsia="pl-PL"/>
        </w:rPr>
        <w:footnoteReference w:id="39"/>
      </w:r>
      <w:r w:rsidRPr="00364BAF">
        <w:rPr>
          <w:rFonts w:ascii="Times New Roman" w:eastAsia="Times New Roman" w:hAnsi="Times New Roman" w:cs="Times New Roman"/>
          <w:sz w:val="24"/>
          <w:szCs w:val="24"/>
          <w:lang w:eastAsia="pl-PL"/>
        </w:rPr>
        <w:t>;</w:t>
      </w:r>
    </w:p>
    <w:p w14:paraId="1C7E21EE" w14:textId="77777777" w:rsidR="00B116CD" w:rsidRPr="00364BAF" w:rsidRDefault="00B116CD" w:rsidP="001863C2">
      <w:pPr>
        <w:numPr>
          <w:ilvl w:val="0"/>
          <w:numId w:val="44"/>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 xml:space="preserve">zwrócenie części lub całości niewykorzystanej zaliczki. </w:t>
      </w:r>
    </w:p>
    <w:p w14:paraId="2DE87610" w14:textId="77777777" w:rsidR="00B116CD" w:rsidRPr="00364BAF" w:rsidRDefault="00B116CD" w:rsidP="001863C2">
      <w:pPr>
        <w:numPr>
          <w:ilvl w:val="0"/>
          <w:numId w:val="15"/>
        </w:numPr>
        <w:tabs>
          <w:tab w:val="left" w:pos="42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Wyznaczony termin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 przekazania zaliczki jest liczony łącznie z dniem obciążenia rachunku Instytucji Zarządzającej/Ministra Finansów przekazaną kwotą. Jako datę złożenia wniosku o płatność </w:t>
      </w:r>
      <w:r w:rsidRPr="00364BAF">
        <w:rPr>
          <w:rFonts w:ascii="Times New Roman" w:eastAsia="Times New Roman" w:hAnsi="Times New Roman" w:cs="Times New Roman"/>
          <w:sz w:val="24"/>
          <w:szCs w:val="24"/>
          <w:lang w:eastAsia="pl-PL"/>
        </w:rPr>
        <w:t xml:space="preserve">rozliczającego zaliczkę </w:t>
      </w:r>
      <w:r w:rsidRPr="00364BAF">
        <w:rPr>
          <w:rFonts w:ascii="Times New Roman" w:eastAsia="Times New Roman" w:hAnsi="Times New Roman" w:cs="Times New Roman"/>
          <w:sz w:val="24"/>
          <w:szCs w:val="24"/>
          <w:lang w:val="x-none" w:eastAsia="pl-PL"/>
        </w:rPr>
        <w:t>przyjmuje się dzień wpływu wniosku do Urzędu Marszałkowskiego Województwa Świętokrzyskiego tj. w ramach systemu CST2021</w:t>
      </w:r>
      <w:r w:rsidRPr="00364BAF">
        <w:rPr>
          <w:rFonts w:ascii="Times New Roman" w:eastAsia="Times New Roman" w:hAnsi="Times New Roman" w:cs="Times New Roman"/>
          <w:sz w:val="24"/>
          <w:szCs w:val="24"/>
          <w:lang w:eastAsia="pl-PL"/>
        </w:rPr>
        <w:t>.</w:t>
      </w:r>
    </w:p>
    <w:p w14:paraId="4A060C0B" w14:textId="7550FA3F"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Niewykorzystana kwota zaliczki podlega zwrotowi</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na rachunek bankowy wskazany </w:t>
      </w:r>
      <w:r w:rsidRPr="00364BAF">
        <w:rPr>
          <w:rFonts w:ascii="Times New Roman" w:eastAsia="Times New Roman" w:hAnsi="Times New Roman" w:cs="Times New Roman"/>
          <w:sz w:val="24"/>
          <w:szCs w:val="24"/>
          <w:lang w:val="x-none" w:eastAsia="pl-PL"/>
        </w:rPr>
        <w:br/>
        <w:t>w §</w:t>
      </w:r>
      <w:r w:rsidRPr="00364BAF">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val="x-none" w:eastAsia="pl-PL"/>
        </w:rPr>
        <w:t>1</w:t>
      </w:r>
      <w:r w:rsidRPr="00364BAF">
        <w:rPr>
          <w:rFonts w:ascii="Times New Roman" w:eastAsia="Times New Roman" w:hAnsi="Times New Roman" w:cs="Times New Roman"/>
          <w:sz w:val="24"/>
          <w:szCs w:val="24"/>
          <w:lang w:eastAsia="pl-PL"/>
        </w:rPr>
        <w:t>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 xml:space="preserve"> w terminie </w:t>
      </w:r>
      <w:r w:rsidRPr="00364BAF">
        <w:rPr>
          <w:rFonts w:ascii="Times New Roman" w:eastAsia="Times New Roman" w:hAnsi="Times New Roman" w:cs="Times New Roman"/>
          <w:sz w:val="24"/>
          <w:szCs w:val="24"/>
          <w:lang w:eastAsia="pl-PL"/>
        </w:rPr>
        <w:t>60</w:t>
      </w:r>
      <w:r w:rsidRPr="00364BAF">
        <w:rPr>
          <w:rFonts w:ascii="Times New Roman" w:eastAsia="Times New Roman" w:hAnsi="Times New Roman" w:cs="Times New Roman"/>
          <w:sz w:val="24"/>
          <w:szCs w:val="24"/>
          <w:lang w:val="x-none" w:eastAsia="pl-PL"/>
        </w:rPr>
        <w:t xml:space="preserve"> dni kalendarzowych od dnia</w:t>
      </w:r>
      <w:r w:rsidRPr="00364BAF">
        <w:rPr>
          <w:rFonts w:ascii="Times New Roman" w:eastAsia="Times New Roman" w:hAnsi="Times New Roman" w:cs="Times New Roman"/>
          <w:sz w:val="24"/>
          <w:szCs w:val="24"/>
          <w:lang w:eastAsia="pl-PL"/>
        </w:rPr>
        <w:t xml:space="preserve"> jej</w:t>
      </w:r>
      <w:r w:rsidRPr="00364BAF">
        <w:rPr>
          <w:rFonts w:ascii="Times New Roman" w:eastAsia="Times New Roman" w:hAnsi="Times New Roman" w:cs="Times New Roman"/>
          <w:sz w:val="24"/>
          <w:szCs w:val="24"/>
          <w:lang w:val="x-none" w:eastAsia="pl-PL"/>
        </w:rPr>
        <w:t xml:space="preserve"> przekazania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ale </w:t>
      </w:r>
      <w:bookmarkStart w:id="13" w:name="_Hlk133478319"/>
      <w:r w:rsidRPr="00364BAF">
        <w:rPr>
          <w:rFonts w:ascii="Times New Roman" w:eastAsia="Times New Roman" w:hAnsi="Times New Roman" w:cs="Times New Roman"/>
          <w:sz w:val="24"/>
          <w:szCs w:val="24"/>
          <w:lang w:val="x-none" w:eastAsia="pl-PL"/>
        </w:rPr>
        <w:t xml:space="preserve">nie później niż </w:t>
      </w:r>
      <w:r w:rsidRPr="00364BAF">
        <w:rPr>
          <w:rFonts w:ascii="Times New Roman" w:eastAsia="Times New Roman" w:hAnsi="Times New Roman" w:cs="Times New Roman"/>
          <w:sz w:val="24"/>
          <w:szCs w:val="24"/>
          <w:lang w:eastAsia="pl-PL"/>
        </w:rPr>
        <w:t>do dnia zakończenia realizacji projektu</w:t>
      </w:r>
      <w:bookmarkEnd w:id="13"/>
      <w:r w:rsidRPr="00364BAF">
        <w:rPr>
          <w:rFonts w:ascii="Times New Roman" w:eastAsia="Times New Roman" w:hAnsi="Times New Roman" w:cs="Times New Roman"/>
          <w:sz w:val="24"/>
          <w:szCs w:val="24"/>
          <w:lang w:eastAsia="pl-PL"/>
        </w:rPr>
        <w:t xml:space="preserve">. </w:t>
      </w:r>
    </w:p>
    <w:p w14:paraId="6508DFBB"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Każda kolejna transza dofinansowania w formie zaliczki może być przekazana Beneficjentowi po rozliczeniu 100% poprzedniej  zaliczki</w:t>
      </w:r>
      <w:r w:rsidRPr="00364BAF">
        <w:rPr>
          <w:rFonts w:ascii="Times New Roman" w:eastAsia="Times New Roman" w:hAnsi="Times New Roman" w:cs="Times New Roman"/>
          <w:sz w:val="24"/>
          <w:szCs w:val="24"/>
          <w:lang w:eastAsia="pl-PL"/>
        </w:rPr>
        <w:t>.</w:t>
      </w:r>
    </w:p>
    <w:p w14:paraId="207BEBB1"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bookmarkStart w:id="14" w:name="_Hlk134438079"/>
      <w:r w:rsidRPr="00364BAF">
        <w:rPr>
          <w:rFonts w:ascii="Times New Roman" w:eastAsia="Times New Roman" w:hAnsi="Times New Roman" w:cs="Times New Roman"/>
          <w:sz w:val="24"/>
          <w:szCs w:val="24"/>
          <w:lang w:val="x-none" w:eastAsia="pl-PL"/>
        </w:rPr>
        <w:t>Zwrócona kwota zaliczki pomniejsza wartość wypłaconych dotychczas zaliczek</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val="x-none" w:eastAsia="pl-PL"/>
        </w:rPr>
        <w:t>w odniesieniu do zastosowania treści ust. 1</w:t>
      </w:r>
      <w:r w:rsidRPr="00364BAF">
        <w:rPr>
          <w:rFonts w:ascii="Times New Roman" w:eastAsia="Times New Roman" w:hAnsi="Times New Roman" w:cs="Times New Roman"/>
          <w:sz w:val="24"/>
          <w:szCs w:val="24"/>
          <w:lang w:eastAsia="pl-PL"/>
        </w:rPr>
        <w:t>.</w:t>
      </w:r>
    </w:p>
    <w:bookmarkEnd w:id="14"/>
    <w:p w14:paraId="4D0DA836" w14:textId="56A35813"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niezłożenia wniosku o płatność na kwotę wydatków kwalifikowalnych lub niezwrócenia niewykorzystanej części zaliczki w terminie 14 dni od dnia upływu terminu, </w:t>
      </w:r>
      <w:r w:rsidRPr="00364BAF">
        <w:rPr>
          <w:rFonts w:ascii="Times New Roman" w:eastAsia="Times New Roman" w:hAnsi="Times New Roman" w:cs="Times New Roman"/>
          <w:sz w:val="24"/>
          <w:szCs w:val="24"/>
          <w:lang w:val="x-none" w:eastAsia="pl-PL"/>
        </w:rPr>
        <w:br/>
        <w:t xml:space="preserve">o którym mowa w ust. </w:t>
      </w:r>
      <w:r w:rsidR="00FB773E" w:rsidRPr="00364BAF">
        <w:rPr>
          <w:rFonts w:ascii="Times New Roman" w:eastAsia="Times New Roman" w:hAnsi="Times New Roman" w:cs="Times New Roman"/>
          <w:sz w:val="24"/>
          <w:szCs w:val="24"/>
          <w:lang w:val="x-none" w:eastAsia="pl-PL"/>
        </w:rPr>
        <w:t>5</w:t>
      </w:r>
      <w:r w:rsidRPr="00364BAF">
        <w:rPr>
          <w:rFonts w:ascii="Times New Roman" w:eastAsia="Times New Roman" w:hAnsi="Times New Roman" w:cs="Times New Roman"/>
          <w:sz w:val="24"/>
          <w:szCs w:val="24"/>
          <w:lang w:val="x-none"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odsetek, zastosowanie mają przepisy art. 189 ust. 3a-3c i ust. 3e ustawy o finansach publicznych</w:t>
      </w:r>
      <w:r w:rsidRPr="00364BAF">
        <w:rPr>
          <w:rFonts w:ascii="Times New Roman" w:eastAsia="Times New Roman" w:hAnsi="Times New Roman" w:cs="Times New Roman"/>
          <w:sz w:val="24"/>
          <w:szCs w:val="24"/>
          <w:lang w:eastAsia="pl-PL"/>
        </w:rPr>
        <w:t xml:space="preserve">. </w:t>
      </w:r>
    </w:p>
    <w:p w14:paraId="1FFB0153" w14:textId="6C13F319"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gdy z rozliczenia wynika, że dofinansowanie nie zostało w całości wykorzystane na wydatki kwalifikowalne, Beneficjent zwraca t</w:t>
      </w:r>
      <w:r w:rsidRPr="00364BAF">
        <w:rPr>
          <w:rFonts w:ascii="Times New Roman" w:eastAsia="Times New Roman" w:hAnsi="Times New Roman" w:cs="Times New Roman"/>
          <w:sz w:val="24"/>
          <w:szCs w:val="24"/>
          <w:lang w:eastAsia="pl-PL"/>
        </w:rPr>
        <w:t>ą</w:t>
      </w:r>
      <w:r w:rsidRPr="00364BAF">
        <w:rPr>
          <w:rFonts w:ascii="Times New Roman" w:eastAsia="Times New Roman" w:hAnsi="Times New Roman" w:cs="Times New Roman"/>
          <w:sz w:val="24"/>
          <w:szCs w:val="24"/>
          <w:lang w:val="x-none" w:eastAsia="pl-PL"/>
        </w:rPr>
        <w:t xml:space="preserve"> część dofinansowania wraz z należnymi odsetkami liczonymi od dnia przekazania środków do dnia faktycznego ich zwrotu</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z odpowiednim zastosowaniem przepisów art. 207 ust. 2a ustawy o finansach publicznych dotyczących pomniejszeń kolejnych płatności</w:t>
      </w:r>
      <w:r w:rsidRPr="00364BAF">
        <w:rPr>
          <w:rFonts w:ascii="Times New Roman" w:eastAsia="Times New Roman" w:hAnsi="Times New Roman" w:cs="Times New Roman"/>
          <w:sz w:val="24"/>
          <w:szCs w:val="24"/>
          <w:lang w:eastAsia="pl-PL"/>
        </w:rPr>
        <w:t>. W przypadku niedokonania zwrotu niewykorzystanej zaliczki zastosowanie mają postanowienia § 1</w:t>
      </w:r>
      <w:r w:rsidR="0067382C">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dofinansowanie. </w:t>
      </w:r>
    </w:p>
    <w:p w14:paraId="7B6EA198" w14:textId="206ABAB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są naliczane w wysokości określonej jak dla zaległości podatkowych od dnia przekazania zaliczki, włącznie z dniem obciążenia rachunku bankowego Instytucji Zarządzającej/ Ministra Finansów przekazaną kwotą, a w przypadku zwrotu włącznie z dniem obciążenia rachunku Beneficjenta zwracaną kwotą.</w:t>
      </w:r>
    </w:p>
    <w:p w14:paraId="5E3A3941"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Kolejna płatność zaliczkowa podlega wstrzymaniu do czasu </w:t>
      </w:r>
      <w:r w:rsidRPr="00364BAF">
        <w:rPr>
          <w:rFonts w:ascii="Times New Roman" w:eastAsia="Times New Roman" w:hAnsi="Times New Roman" w:cs="Times New Roman"/>
          <w:sz w:val="24"/>
          <w:szCs w:val="24"/>
          <w:lang w:eastAsia="pl-PL"/>
        </w:rPr>
        <w:t xml:space="preserve">zatwierdzenia wniosku </w:t>
      </w:r>
      <w:r w:rsidRPr="00364BAF">
        <w:rPr>
          <w:rFonts w:ascii="Times New Roman" w:eastAsia="Times New Roman" w:hAnsi="Times New Roman" w:cs="Times New Roman"/>
          <w:sz w:val="24"/>
          <w:szCs w:val="24"/>
          <w:lang w:eastAsia="pl-PL"/>
        </w:rPr>
        <w:br/>
        <w:t xml:space="preserve">o płatność </w:t>
      </w:r>
      <w:r w:rsidRPr="00364BAF">
        <w:rPr>
          <w:rFonts w:ascii="Times New Roman" w:eastAsia="Times New Roman" w:hAnsi="Times New Roman" w:cs="Times New Roman"/>
          <w:sz w:val="24"/>
          <w:szCs w:val="24"/>
          <w:lang w:val="x-none" w:eastAsia="pl-PL"/>
        </w:rPr>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Pr="00364BAF">
        <w:rPr>
          <w:rFonts w:ascii="Times New Roman" w:eastAsia="Times New Roman" w:hAnsi="Times New Roman" w:cs="Times New Roman"/>
          <w:sz w:val="24"/>
          <w:szCs w:val="24"/>
          <w:lang w:eastAsia="pl-PL"/>
        </w:rPr>
        <w:t>.</w:t>
      </w:r>
    </w:p>
    <w:p w14:paraId="7AB36853"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dokonania przez Beneficjenta zwrotu pełnej niewykorzystanej kwoty wypłaconej transzy zaliczki, IZ ma prawo odmówić Beneficjentowi udzielenia kolejnej zaliczki.</w:t>
      </w:r>
    </w:p>
    <w:p w14:paraId="4FB61FB4" w14:textId="3040B0D5"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od środków dofinansowania przekazanych w formie zaliczek zgromadzone na rachunku bankowym Beneficjenta podlegają zwrotowi na rachunek wskazany w § </w:t>
      </w:r>
      <w:r w:rsidRPr="00364BAF">
        <w:rPr>
          <w:rFonts w:ascii="Times New Roman" w:eastAsia="Times New Roman" w:hAnsi="Times New Roman" w:cs="Times New Roman"/>
          <w:sz w:val="24"/>
          <w:szCs w:val="24"/>
          <w:lang w:eastAsia="pl-PL"/>
        </w:rPr>
        <w:t>1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 nie później niż do dnia zakończenia realizacji Projektu.</w:t>
      </w:r>
      <w:r w:rsidRPr="00364BAF">
        <w:rPr>
          <w:rFonts w:ascii="Times New Roman" w:eastAsia="Times New Roman" w:hAnsi="Times New Roman" w:cs="Times New Roman"/>
          <w:sz w:val="24"/>
          <w:szCs w:val="24"/>
          <w:vertAlign w:val="superscript"/>
          <w:lang w:eastAsia="pl-PL"/>
        </w:rPr>
        <w:footnoteReference w:id="40"/>
      </w:r>
    </w:p>
    <w:p w14:paraId="18EB176E" w14:textId="4389677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832CB7">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Odzyskiwanie nieprawidłowo pobranego dofinansowania</w:t>
      </w:r>
    </w:p>
    <w:p w14:paraId="0DEEA50A"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w:t>
      </w:r>
      <w:r w:rsidRPr="00364BAF">
        <w:rPr>
          <w:rFonts w:ascii="Times New Roman" w:eastAsia="Times New Roman" w:hAnsi="Times New Roman" w:cs="Times New Roman"/>
          <w:sz w:val="24"/>
          <w:szCs w:val="24"/>
          <w:lang w:eastAsia="pl-PL"/>
        </w:rPr>
        <w:lastRenderedPageBreak/>
        <w:t>z odsetkami w wysokości określonej jak dla zaległości podatkowych, liczonymi od dnia przekazania środków do dnia zwrotu tych środków.</w:t>
      </w:r>
    </w:p>
    <w:p w14:paraId="173E2E74"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okoliczności, o których mowa w ust. 1, Instytucja Zarządzająca FEŚ wzywa do zwrotu środków lub do wyrażenia zgody na pomniejszenie kolejnych płatności w terminie 14 dni od doręczenia wezwania.</w:t>
      </w:r>
    </w:p>
    <w:p w14:paraId="4788C5FF" w14:textId="0FD04AE1" w:rsidR="00B116CD" w:rsidRPr="00364BAF" w:rsidRDefault="00B116CD" w:rsidP="00B116CD">
      <w:pPr>
        <w:numPr>
          <w:ilvl w:val="0"/>
          <w:numId w:val="16"/>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Zwroty dokonywane są na rachunek bankowy wskazany przez Instytucję Zarządzającą w § 1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 </w:t>
      </w:r>
    </w:p>
    <w:p w14:paraId="6520A7C5"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 </w:t>
      </w:r>
    </w:p>
    <w:p w14:paraId="30D10C21" w14:textId="77777777" w:rsidR="00B116CD" w:rsidRPr="00364BAF" w:rsidRDefault="00B116CD" w:rsidP="00B116CD">
      <w:pPr>
        <w:numPr>
          <w:ilvl w:val="0"/>
          <w:numId w:val="16"/>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bezskutecznego upływu terminu, o którym mowa w ust. 2 Instytucja Zarządzająca FEŚ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p>
    <w:p w14:paraId="5ECB267A" w14:textId="77777777" w:rsidR="00B116CD" w:rsidRPr="00364BAF" w:rsidRDefault="00B116CD" w:rsidP="00B116CD">
      <w:pPr>
        <w:numPr>
          <w:ilvl w:val="0"/>
          <w:numId w:val="16"/>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Dokonując zwrotu środków, Beneficjent w tytule przelewu zamieszcza informacje na temat: numeru Projektu, tytułu zwrotu.</w:t>
      </w:r>
    </w:p>
    <w:p w14:paraId="32900404" w14:textId="6DF50C8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 xml:space="preserve">Stosowanie przepisów dotyczących zamówień publicznych </w:t>
      </w:r>
    </w:p>
    <w:p w14:paraId="59F6E44B" w14:textId="4E02AD6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pacing w:val="2"/>
          <w:sz w:val="24"/>
          <w:szCs w:val="24"/>
          <w:lang w:eastAsia="pl-PL"/>
        </w:rPr>
        <w:t xml:space="preserve">Beneficjent, realizując Projekt, stosuje przepisy o zamówieniach publicznych w zakresie, </w:t>
      </w:r>
      <w:r w:rsidRPr="00364BAF">
        <w:rPr>
          <w:rFonts w:ascii="Times New Roman" w:eastAsia="Times New Roman" w:hAnsi="Times New Roman" w:cs="Arial"/>
          <w:sz w:val="24"/>
          <w:szCs w:val="24"/>
          <w:lang w:eastAsia="pl-PL"/>
        </w:rPr>
        <w:t xml:space="preserve">w jakim ustawa Prawo zamówień publicznych i prawo unijne mają zastosowanie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do Beneficjenta i realizowanego Projektu oraz Wytyczne dotyczące kwalifikowalności wydatków na lata 2021-2027. W przypadku, gdy ustawodawstwo krajowe pozostaje w sprzeczności z przepisami unijnymi dotyczącymi zamówień publicznych, należy stosować przepisy unijne.  </w:t>
      </w:r>
    </w:p>
    <w:p w14:paraId="6FA0FF17" w14:textId="77777777" w:rsidR="00B116CD" w:rsidRPr="00364BAF" w:rsidRDefault="00000000" w:rsidP="001863C2">
      <w:pPr>
        <w:numPr>
          <w:ilvl w:val="0"/>
          <w:numId w:val="45"/>
        </w:numPr>
        <w:tabs>
          <w:tab w:val="left" w:pos="142"/>
        </w:tabs>
        <w:spacing w:before="0" w:after="0" w:line="240" w:lineRule="auto"/>
        <w:ind w:left="357" w:hanging="357"/>
        <w:contextualSpacing/>
        <w:jc w:val="both"/>
        <w:rPr>
          <w:rFonts w:ascii="Times New Roman" w:eastAsia="Times New Roman" w:hAnsi="Times New Roman" w:cs="Times New Roman"/>
          <w:sz w:val="24"/>
          <w:szCs w:val="24"/>
          <w:lang w:eastAsia="pl-PL"/>
        </w:rPr>
      </w:pPr>
      <w:hyperlink w:history="1"/>
      <w:r w:rsidR="00B116CD" w:rsidRPr="00364BAF">
        <w:rPr>
          <w:rFonts w:ascii="Times New Roman" w:eastAsia="Times New Roman" w:hAnsi="Times New Roman" w:cs="Times New Roman"/>
          <w:sz w:val="24"/>
          <w:szCs w:val="24"/>
          <w:lang w:eastAsia="pl-PL"/>
        </w:rPr>
        <w:t>Beneficjent zobowiązany jest w szczególności do przygotowania i przeprowadzenia postępowania o udzielenie zamówienia w ramach Projektu w sposób zapewniający zachowanie uczciwej konkurencji i równe traktowanie wykonawców.</w:t>
      </w:r>
    </w:p>
    <w:p w14:paraId="0E66FA23" w14:textId="57C33A28"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przygotować i przeprowadzić postępowanie o udzielenie zamówienia o wartości szacunkowej przekraczającej 50 tys. zł netto, tj. bez podatku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1F96D008" w14:textId="3C40CAB7" w:rsidR="00B116CD" w:rsidRPr="00364BAF" w:rsidRDefault="00B116CD" w:rsidP="001863C2">
      <w:pPr>
        <w:numPr>
          <w:ilvl w:val="0"/>
          <w:numId w:val="45"/>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zawieszenia działalności Bazy Konkurencyjności (BK2021) </w:t>
      </w:r>
      <w:hyperlink r:id="rId10" w:history="1">
        <w:r w:rsidRPr="00364BAF">
          <w:rPr>
            <w:rFonts w:ascii="Times New Roman" w:eastAsia="Times New Roman" w:hAnsi="Times New Roman" w:cs="Times New Roman"/>
            <w:sz w:val="24"/>
            <w:szCs w:val="24"/>
            <w:u w:val="single"/>
            <w:lang w:eastAsia="pl-PL"/>
          </w:rPr>
          <w:t>https://bazakonkurencyjnosci.funduszeeuropejskie.gov.pl/</w:t>
        </w:r>
      </w:hyperlink>
      <w:r w:rsidRPr="00364BAF">
        <w:rPr>
          <w:rFonts w:ascii="Times New Roman" w:eastAsia="Times New Roman" w:hAnsi="Times New Roman" w:cs="Times New Roman"/>
          <w:sz w:val="24"/>
          <w:szCs w:val="24"/>
          <w:lang w:eastAsia="pl-PL"/>
        </w:rPr>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w:t>
      </w:r>
      <w:r w:rsidR="00AA5CA3" w:rsidRPr="00364BAF">
        <w:rPr>
          <w:rFonts w:ascii="Times New Roman" w:eastAsia="Times New Roman" w:hAnsi="Times New Roman" w:cs="Times New Roman"/>
          <w:sz w:val="24"/>
          <w:szCs w:val="24"/>
          <w:lang w:eastAsia="pl-PL"/>
        </w:rPr>
        <w:t>podjęciem</w:t>
      </w:r>
      <w:r w:rsidRPr="00364BAF">
        <w:rPr>
          <w:rFonts w:ascii="Times New Roman" w:eastAsia="Times New Roman" w:hAnsi="Times New Roman" w:cs="Times New Roman"/>
          <w:sz w:val="24"/>
          <w:szCs w:val="24"/>
          <w:lang w:eastAsia="pl-PL"/>
        </w:rPr>
        <w:t xml:space="preserve"> Decyzji, zasada konkurencyjności może zostać uznana za spełnioną jedynie wówczas, gdy Beneficjent upublicznił zapytanie ofertowe za pomocą Bazy Konkurencyjności na stronie internetowej </w:t>
      </w:r>
      <w:hyperlink w:history="1"/>
      <w:hyperlink r:id="rId11">
        <w:r w:rsidRPr="00364BAF">
          <w:rPr>
            <w:rFonts w:ascii="Times New Roman" w:eastAsia="Times New Roman" w:hAnsi="Times New Roman" w:cs="Times New Roman"/>
            <w:sz w:val="24"/>
            <w:szCs w:val="24"/>
            <w:u w:val="single"/>
            <w:lang w:eastAsia="pl-PL"/>
          </w:rPr>
          <w:t>https://bazakonkurencyjnosci.funduszeeuropejskie.gov.pl/</w:t>
        </w:r>
      </w:hyperlink>
      <w:r w:rsidRPr="00364BAF">
        <w:rPr>
          <w:rFonts w:ascii="Times New Roman" w:eastAsia="Times New Roman" w:hAnsi="Times New Roman" w:cs="Times New Roman"/>
          <w:sz w:val="24"/>
          <w:szCs w:val="24"/>
          <w:lang w:eastAsia="pl-PL"/>
        </w:rPr>
        <w:t xml:space="preserve"> stosownie do zasady konkurencyjności określonej w Wytycznych. W przypadku natomiast wszczęcia </w:t>
      </w:r>
      <w:r w:rsidRPr="00364BAF">
        <w:rPr>
          <w:rFonts w:ascii="Times New Roman" w:eastAsia="Times New Roman" w:hAnsi="Times New Roman" w:cs="Times New Roman"/>
          <w:sz w:val="24"/>
          <w:szCs w:val="24"/>
          <w:lang w:eastAsia="pl-PL"/>
        </w:rPr>
        <w:lastRenderedPageBreak/>
        <w:t xml:space="preserve">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77B78909" w14:textId="77777777" w:rsidR="00B116CD" w:rsidRPr="00364BAF" w:rsidRDefault="00B116CD" w:rsidP="001863C2">
      <w:pPr>
        <w:numPr>
          <w:ilvl w:val="0"/>
          <w:numId w:val="45"/>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57111F12" w14:textId="32407907" w:rsidR="00B116CD" w:rsidRPr="00364BAF" w:rsidRDefault="00B116CD" w:rsidP="001863C2">
      <w:pPr>
        <w:numPr>
          <w:ilvl w:val="0"/>
          <w:numId w:val="45"/>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Arial"/>
          <w:sz w:val="24"/>
          <w:szCs w:val="24"/>
          <w:lang w:eastAsia="pl-P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w dziedzinie udzielania zamówień, które nie są lub są jedynie częściowo objęte dyrektywami w sprawie zamówień publicznych (Dz. Urz. UE C 179 z 01.08.2006, str. 2), ustawa z dnia 27 sierpnia 2009 r. o finansach publicznych</w:t>
      </w:r>
      <w:r w:rsidR="00DF66DB" w:rsidRPr="00364BAF">
        <w:rPr>
          <w:rFonts w:ascii="Times New Roman" w:eastAsia="Times New Roman" w:hAnsi="Times New Roman" w:cs="Arial"/>
          <w:sz w:val="24"/>
          <w:szCs w:val="24"/>
          <w:lang w:eastAsia="pl-PL"/>
        </w:rPr>
        <w:t xml:space="preserve"> (Dz.U. z 2023 r. poz.1270 z </w:t>
      </w:r>
      <w:proofErr w:type="spellStart"/>
      <w:r w:rsidR="00DF66DB" w:rsidRPr="00364BAF">
        <w:rPr>
          <w:rFonts w:ascii="Times New Roman" w:eastAsia="Times New Roman" w:hAnsi="Times New Roman" w:cs="Arial"/>
          <w:sz w:val="24"/>
          <w:szCs w:val="24"/>
          <w:lang w:eastAsia="pl-PL"/>
        </w:rPr>
        <w:t>późn</w:t>
      </w:r>
      <w:proofErr w:type="spellEnd"/>
      <w:r w:rsidR="00DF66DB" w:rsidRPr="00364BAF">
        <w:rPr>
          <w:rFonts w:ascii="Times New Roman" w:eastAsia="Times New Roman" w:hAnsi="Times New Roman" w:cs="Arial"/>
          <w:sz w:val="24"/>
          <w:szCs w:val="24"/>
          <w:lang w:eastAsia="pl-PL"/>
        </w:rPr>
        <w:t>. zm.)</w:t>
      </w:r>
      <w:r w:rsidRPr="00364BAF">
        <w:rPr>
          <w:rFonts w:ascii="Times New Roman" w:eastAsia="Times New Roman" w:hAnsi="Times New Roman" w:cs="Arial"/>
          <w:sz w:val="24"/>
          <w:szCs w:val="24"/>
          <w:lang w:eastAsia="pl-PL"/>
        </w:rPr>
        <w:t>, ustawa z dnia 17 grudnia 2004 r. o odpowiedzialności za naruszenie dyscypliny finansów publicznych (Dz. U. z 202</w:t>
      </w:r>
      <w:r w:rsidR="00AA5CA3" w:rsidRPr="00364BAF">
        <w:rPr>
          <w:rFonts w:ascii="Times New Roman" w:eastAsia="Times New Roman" w:hAnsi="Times New Roman" w:cs="Arial"/>
          <w:sz w:val="24"/>
          <w:szCs w:val="24"/>
          <w:lang w:eastAsia="pl-PL"/>
        </w:rPr>
        <w:t>4</w:t>
      </w:r>
      <w:r w:rsidRPr="00364BAF">
        <w:rPr>
          <w:rFonts w:ascii="Times New Roman" w:eastAsia="Times New Roman" w:hAnsi="Times New Roman" w:cs="Arial"/>
          <w:sz w:val="24"/>
          <w:szCs w:val="24"/>
          <w:lang w:eastAsia="pl-PL"/>
        </w:rPr>
        <w:t xml:space="preserve"> r. poz. </w:t>
      </w:r>
      <w:r w:rsidR="00AA5CA3" w:rsidRPr="00364BAF">
        <w:rPr>
          <w:rFonts w:ascii="Times New Roman" w:eastAsia="Times New Roman" w:hAnsi="Times New Roman" w:cs="Arial"/>
          <w:sz w:val="24"/>
          <w:szCs w:val="24"/>
          <w:lang w:eastAsia="pl-PL"/>
        </w:rPr>
        <w:t>104</w:t>
      </w:r>
      <w:r w:rsidRPr="00364BAF">
        <w:rPr>
          <w:rFonts w:ascii="Times New Roman" w:eastAsia="Times New Roman" w:hAnsi="Times New Roman" w:cs="Arial"/>
          <w:sz w:val="24"/>
          <w:szCs w:val="24"/>
          <w:lang w:eastAsia="pl-PL"/>
        </w:rPr>
        <w:t>).</w:t>
      </w:r>
    </w:p>
    <w:p w14:paraId="46E1D8AB" w14:textId="62691F32"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z Wytycznymi dotyczącymi kwalifikowalności wydatków na lata 2021-2027. </w:t>
      </w:r>
    </w:p>
    <w:p w14:paraId="6141FDDF" w14:textId="40C25D4D"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W przypadkach, o których mowa w ust. 6 i 7, Beneficjent jest zobowiązany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3BB5477A" w14:textId="7777777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3483E9A4" w14:textId="7777777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43A6F5A5" w14:textId="7777777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jest zobowiązany do aktualiza</w:t>
      </w:r>
      <w:r w:rsidRPr="00364BAF">
        <w:rPr>
          <w:rFonts w:ascii="Times New Roman" w:eastAsia="Times New Roman" w:hAnsi="Times New Roman" w:cs="Arial"/>
          <w:spacing w:val="-4"/>
          <w:sz w:val="24"/>
          <w:szCs w:val="24"/>
          <w:lang w:eastAsia="pl-PL"/>
        </w:rPr>
        <w:t>c</w:t>
      </w:r>
      <w:r w:rsidRPr="00364BAF">
        <w:rPr>
          <w:rFonts w:ascii="Times New Roman" w:eastAsia="Times New Roman" w:hAnsi="Times New Roman" w:cs="Arial"/>
          <w:sz w:val="24"/>
          <w:szCs w:val="24"/>
          <w:lang w:eastAsia="pl-PL"/>
        </w:rPr>
        <w:t>ji informacji, o</w:t>
      </w:r>
      <w:r w:rsidRPr="00364BAF">
        <w:rPr>
          <w:rFonts w:ascii="Times New Roman" w:eastAsia="Times New Roman" w:hAnsi="Times New Roman" w:cs="Arial"/>
          <w:spacing w:val="-4"/>
          <w:sz w:val="24"/>
          <w:szCs w:val="24"/>
          <w:lang w:eastAsia="pl-PL"/>
        </w:rPr>
        <w:t xml:space="preserve"> których mowa w ust. 9,</w:t>
      </w:r>
      <w:r w:rsidRPr="00364BAF">
        <w:rPr>
          <w:rFonts w:ascii="Times New Roman" w:eastAsia="Times New Roman" w:hAnsi="Times New Roman" w:cs="Arial"/>
          <w:sz w:val="24"/>
          <w:szCs w:val="24"/>
          <w:lang w:eastAsia="pl-PL"/>
        </w:rPr>
        <w:t xml:space="preserve"> w terminie do 7 dni od daty zajścia zdarzenia mającego wpływ na informacje zawarte </w:t>
      </w:r>
      <w:r w:rsidRPr="00364BAF">
        <w:rPr>
          <w:rFonts w:ascii="Times New Roman" w:eastAsia="Times New Roman" w:hAnsi="Times New Roman" w:cs="Arial"/>
          <w:sz w:val="24"/>
          <w:szCs w:val="24"/>
          <w:lang w:eastAsia="pl-PL"/>
        </w:rPr>
        <w:br/>
        <w:t xml:space="preserve">w systemie CST2021.  </w:t>
      </w:r>
    </w:p>
    <w:p w14:paraId="772A9633" w14:textId="4AC35428"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W przypadku</w:t>
      </w:r>
      <w:r w:rsidR="00DB1AC1" w:rsidRPr="00364BAF">
        <w:rPr>
          <w:rFonts w:ascii="Times New Roman" w:eastAsia="Times New Roman" w:hAnsi="Times New Roman" w:cs="Arial"/>
          <w:sz w:val="24"/>
          <w:szCs w:val="24"/>
          <w:lang w:eastAsia="pl-PL"/>
        </w:rPr>
        <w:t xml:space="preserve"> podjęcia Uchwały </w:t>
      </w:r>
      <w:r w:rsidR="00405256" w:rsidRPr="00364BAF">
        <w:rPr>
          <w:rFonts w:ascii="Times New Roman" w:eastAsia="Times New Roman" w:hAnsi="Times New Roman" w:cs="Arial"/>
          <w:sz w:val="24"/>
          <w:szCs w:val="24"/>
          <w:lang w:eastAsia="pl-PL"/>
        </w:rPr>
        <w:t>w przedmiocie podjęcia Decyzji</w:t>
      </w:r>
      <w:r w:rsidR="00DB1AC1" w:rsidRPr="00364BAF">
        <w:rPr>
          <w:rFonts w:ascii="Times New Roman" w:eastAsia="Times New Roman" w:hAnsi="Times New Roman" w:cs="Arial"/>
          <w:sz w:val="24"/>
          <w:szCs w:val="24"/>
          <w:lang w:eastAsia="pl-PL"/>
        </w:rPr>
        <w:t xml:space="preserve"> Beneficjent </w:t>
      </w:r>
      <w:r w:rsidRPr="00364BAF">
        <w:rPr>
          <w:rFonts w:ascii="Times New Roman" w:eastAsia="Times New Roman" w:hAnsi="Times New Roman" w:cs="Arial"/>
          <w:sz w:val="24"/>
          <w:szCs w:val="24"/>
          <w:lang w:eastAsia="pl-PL"/>
        </w:rPr>
        <w:t xml:space="preserve">zobowiązany jest przekazać do Instytucji Zarządzającej dokumentację dotyczącą postępowania </w:t>
      </w:r>
      <w:r w:rsidR="00DB1AC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o udzielenie zamówienia publicznego przeprowadzonego zgodnie z ustawą Prawo zamówień publicznych za pośrednictwem systemu CST2021, nie później niż w ciągu 7 dni od dnia zawarcia umowy w ramach danego postępowania. Wyjątek stanowią Beneficjenci,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o których mowa w ust. 6 i 7.</w:t>
      </w:r>
    </w:p>
    <w:p w14:paraId="37D12BDF" w14:textId="7777777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Times New Roman"/>
          <w:sz w:val="24"/>
          <w:szCs w:val="24"/>
          <w:lang w:eastAsia="pl-PL"/>
        </w:rPr>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p>
    <w:p w14:paraId="6E8CE1E6" w14:textId="1F6E320B"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lastRenderedPageBreak/>
        <w:t xml:space="preserve">Dokumentacja, o której mowa w ust. 12 obejmuje co najmniej: protokół z szacowania wartości zamówienia, zaproszenie do złożenia oferty z wyłączeniem załączników i/lub ogłoszenie o wszczęciu postępowania, protokół z postępowania wraz z załącznikami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i Specyfikację Warunków Zamówienia, umowę zawartą z wykonawcą oraz aneksy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i porozumienia zmieniające treść zawartej umowy po rozstrzygnięciu postępowania.</w:t>
      </w:r>
    </w:p>
    <w:p w14:paraId="2DC3373B" w14:textId="77777777"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Jeżeli postępowanie zostało udzielone w częściach, 7 dniowy termin liczony jest od dnia zawarcia pierwszej umowy, pozostałe dokumenty postępowania podlegają uzupełnieniu.</w:t>
      </w:r>
    </w:p>
    <w:p w14:paraId="352AA3E2" w14:textId="77777777" w:rsidR="00B116CD" w:rsidRPr="00364BAF" w:rsidRDefault="00B116CD" w:rsidP="001863C2">
      <w:pPr>
        <w:numPr>
          <w:ilvl w:val="0"/>
          <w:numId w:val="45"/>
        </w:numPr>
        <w:tabs>
          <w:tab w:val="left" w:pos="142"/>
        </w:tabs>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FDDD996" w14:textId="77777777" w:rsidR="00B116CD" w:rsidRPr="00364BAF" w:rsidRDefault="00B116CD" w:rsidP="001863C2">
      <w:pPr>
        <w:numPr>
          <w:ilvl w:val="0"/>
          <w:numId w:val="45"/>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Wydatki dokonywane przez Beneficjenta są kwalifikowalne wyłącznie wówczas,</w:t>
      </w:r>
      <w:r w:rsidRPr="00364BAF">
        <w:rPr>
          <w:rFonts w:ascii="Times New Roman" w:eastAsia="Times New Roman" w:hAnsi="Times New Roman" w:cs="Times New Roman"/>
          <w:sz w:val="24"/>
          <w:szCs w:val="24"/>
          <w:lang w:eastAsia="pl-PL"/>
        </w:rPr>
        <w:br/>
        <w:t xml:space="preserve">gdy zostały poniesione w ramach zamówień udzielonych oraz zrealizowanych zgodnie </w:t>
      </w:r>
      <w:r w:rsidRPr="00364BAF">
        <w:rPr>
          <w:rFonts w:ascii="Times New Roman" w:eastAsia="Times New Roman" w:hAnsi="Times New Roman" w:cs="Times New Roman"/>
          <w:sz w:val="24"/>
          <w:szCs w:val="24"/>
          <w:lang w:eastAsia="pl-PL"/>
        </w:rPr>
        <w:br/>
        <w:t>z mającymi zastosowanie do danego zamówienia – przepisami prawa powszechnie obowiązującego (w tym przepisami o zamówieniach publicznych) oraz zasadami zawartymi w Wytycznych i w Decyzji (w tym zasadą konkurencyjności).</w:t>
      </w:r>
    </w:p>
    <w:p w14:paraId="3CF12A15" w14:textId="61828A37" w:rsidR="00B116CD" w:rsidRPr="00364BAF" w:rsidRDefault="00B116CD" w:rsidP="001863C2">
      <w:pPr>
        <w:numPr>
          <w:ilvl w:val="0"/>
          <w:numId w:val="45"/>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 udzielaniem zamówień.</w:t>
      </w:r>
    </w:p>
    <w:p w14:paraId="0AE83243" w14:textId="2518334B" w:rsidR="00B116CD" w:rsidRPr="00364BAF" w:rsidRDefault="00B116CD" w:rsidP="001863C2">
      <w:pPr>
        <w:numPr>
          <w:ilvl w:val="0"/>
          <w:numId w:val="45"/>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Obowiązki, o których mowa w ust. 1-15, dotyczą również Partnera realizującego Projekt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w zakresie tej jego części, za realizację której jest odpowiedzialny zgodnie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z porozumieniem albo umową o partnerstwie zawartą z Beneficjentem.</w:t>
      </w:r>
      <w:bookmarkStart w:id="15" w:name="_Hlk134777338"/>
    </w:p>
    <w:p w14:paraId="08DCE486" w14:textId="6E3A00CB"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4</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Monitoring</w:t>
      </w:r>
      <w:r w:rsidRPr="00364BAF">
        <w:rPr>
          <w:rFonts w:ascii="Times New Roman" w:eastAsia="Times New Roman" w:hAnsi="Times New Roman" w:cs="Times New Roman"/>
          <w:b/>
          <w:bCs/>
          <w:sz w:val="24"/>
          <w:szCs w:val="28"/>
          <w:lang w:eastAsia="pl-PL"/>
        </w:rPr>
        <w:t xml:space="preserve"> i</w:t>
      </w:r>
      <w:r w:rsidRPr="00364BAF">
        <w:rPr>
          <w:rFonts w:ascii="Times New Roman" w:eastAsia="Times New Roman" w:hAnsi="Times New Roman" w:cs="Times New Roman"/>
          <w:b/>
          <w:bCs/>
          <w:sz w:val="24"/>
          <w:szCs w:val="28"/>
          <w:lang w:val="x-none" w:eastAsia="pl-PL"/>
        </w:rPr>
        <w:t xml:space="preserve"> ewaluacja</w:t>
      </w:r>
    </w:p>
    <w:p w14:paraId="1D37944A" w14:textId="77777777" w:rsidR="00B116CD" w:rsidRPr="00364BAF" w:rsidRDefault="00B116CD" w:rsidP="00B116CD">
      <w:pPr>
        <w:numPr>
          <w:ilvl w:val="6"/>
          <w:numId w:val="31"/>
        </w:numPr>
        <w:tabs>
          <w:tab w:val="left" w:pos="360"/>
        </w:tabs>
        <w:spacing w:before="240" w:after="0" w:line="240" w:lineRule="auto"/>
        <w:ind w:left="426" w:hanging="426"/>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w:t>
      </w:r>
    </w:p>
    <w:p w14:paraId="7840A9C7" w14:textId="77777777" w:rsidR="00B116CD" w:rsidRPr="00364BAF" w:rsidRDefault="00B116CD" w:rsidP="001863C2">
      <w:pPr>
        <w:numPr>
          <w:ilvl w:val="0"/>
          <w:numId w:val="33"/>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systematycznego monitorowania przebiegu realizacji Projektu oraz niezwłocznego informowania Instytucji Zarządzającej o zaistniałych nieprawidłowościach lub o zamiarze zaprzestania realizacji Projektu;</w:t>
      </w:r>
    </w:p>
    <w:p w14:paraId="63BE41C2" w14:textId="1DCC6042" w:rsidR="00B116CD" w:rsidRPr="00364BAF" w:rsidRDefault="00B116CD" w:rsidP="001863C2">
      <w:pPr>
        <w:numPr>
          <w:ilvl w:val="0"/>
          <w:numId w:val="33"/>
        </w:numPr>
        <w:tabs>
          <w:tab w:val="num" w:pos="1276"/>
        </w:tabs>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pomiaru i utrzymywania wszystkich wartości wskaźników osiągniętych dzięki realizacji Projektu, zgodnie z wnioskiem o dofinansowanie w okresie trwałości Projektu oraz przygotowania i przekazania do Instytucji Zarządzającej sprawozdania z trwałości Projektu, o którym mowa w § 1</w:t>
      </w:r>
      <w:r w:rsidR="00BF1505">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ust. 6 i 7 Decyzji. </w:t>
      </w:r>
    </w:p>
    <w:p w14:paraId="14EDA318" w14:textId="77777777" w:rsidR="00B116CD" w:rsidRPr="00364BAF" w:rsidRDefault="00B116CD" w:rsidP="001863C2">
      <w:pPr>
        <w:numPr>
          <w:ilvl w:val="0"/>
          <w:numId w:val="33"/>
        </w:numPr>
        <w:spacing w:before="0" w:after="0" w:line="240" w:lineRule="auto"/>
        <w:ind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przekazywania do Instytucji Zarządzającej wszelkich dokumentów, informacji i oświadczeń związanych z realizacją Projektu, których Instytucja Zarządzająca zażąda w okresie realizacji Projektu i jego trwałości.</w:t>
      </w:r>
    </w:p>
    <w:p w14:paraId="7B968D9B" w14:textId="77777777" w:rsidR="00B116CD" w:rsidRPr="00364BAF" w:rsidRDefault="00B116CD" w:rsidP="001863C2">
      <w:pPr>
        <w:numPr>
          <w:ilvl w:val="0"/>
          <w:numId w:val="30"/>
        </w:numPr>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Dla celów ewaluacji, Beneficjent w okresie realizacji Projektu oraz w okresie jego trwałości, jest zobowiązany do współpracy z podmiotami zewnętrznymi upoważnionymi do przeprowadzenia badań ewaluacyjnych, w tym w szczególności do:</w:t>
      </w:r>
    </w:p>
    <w:p w14:paraId="59C374DC" w14:textId="77777777" w:rsidR="00B116CD" w:rsidRPr="00364BAF" w:rsidRDefault="00B116CD" w:rsidP="001863C2">
      <w:pPr>
        <w:numPr>
          <w:ilvl w:val="1"/>
          <w:numId w:val="30"/>
        </w:numPr>
        <w:spacing w:before="0" w:after="0" w:line="240" w:lineRule="auto"/>
        <w:ind w:left="709"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udzielania i udostępniania informacji dotyczących Projektu, koniecznych dla ewaluacji;</w:t>
      </w:r>
    </w:p>
    <w:p w14:paraId="3A66F802" w14:textId="77777777" w:rsidR="00B116CD" w:rsidRPr="00364BAF" w:rsidRDefault="00B116CD" w:rsidP="001863C2">
      <w:pPr>
        <w:numPr>
          <w:ilvl w:val="1"/>
          <w:numId w:val="30"/>
        </w:numPr>
        <w:spacing w:before="0" w:after="0" w:line="240" w:lineRule="auto"/>
        <w:ind w:left="709"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udziału w ankietach, wywiadach i innych interaktywnych formach realizacji badań ewaluacyjnych.</w:t>
      </w:r>
    </w:p>
    <w:bookmarkEnd w:id="15"/>
    <w:p w14:paraId="1B4547A2" w14:textId="46833C22"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1</w:t>
      </w:r>
      <w:r w:rsidR="00832CB7">
        <w:rPr>
          <w:rFonts w:ascii="Times New Roman" w:eastAsia="Times New Roman" w:hAnsi="Times New Roman" w:cs="Times New Roman"/>
          <w:b/>
          <w:bCs/>
          <w:sz w:val="24"/>
          <w:szCs w:val="28"/>
          <w:lang w:eastAsia="pl-PL"/>
        </w:rPr>
        <w:t>5</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Kontrole</w:t>
      </w:r>
    </w:p>
    <w:p w14:paraId="4BD9E2B3" w14:textId="77777777" w:rsidR="00B116CD" w:rsidRPr="00364BAF" w:rsidRDefault="00B116CD" w:rsidP="001863C2">
      <w:pPr>
        <w:numPr>
          <w:ilvl w:val="0"/>
          <w:numId w:val="62"/>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obowiązany poddać się kontrolom realizacji programu, służącym zapewnieniu, że system zarządzania i kontroli programu działa prawidłowo, a wydatki </w:t>
      </w:r>
      <w:r w:rsidRPr="00364BAF">
        <w:rPr>
          <w:rFonts w:ascii="Times New Roman" w:eastAsia="Times New Roman" w:hAnsi="Times New Roman" w:cs="Times New Roman"/>
          <w:sz w:val="24"/>
          <w:szCs w:val="24"/>
          <w:lang w:eastAsia="pl-PL"/>
        </w:rPr>
        <w:br/>
        <w:t xml:space="preserve">w ramach programu są ponoszone zgodnie z przepisami prawa, zasadami krajowymi </w:t>
      </w:r>
      <w:r w:rsidRPr="00364BAF">
        <w:rPr>
          <w:rFonts w:ascii="Times New Roman" w:eastAsia="Times New Roman" w:hAnsi="Times New Roman" w:cs="Times New Roman"/>
          <w:sz w:val="24"/>
          <w:szCs w:val="24"/>
          <w:lang w:eastAsia="pl-PL"/>
        </w:rPr>
        <w:br/>
        <w:t>i unijnymi oraz Decyzją o dofinansowaniu projektu wykonywanym przez instytucje kontrolujące lub na zlecenie tych instytucji.</w:t>
      </w:r>
    </w:p>
    <w:p w14:paraId="00DAC67F" w14:textId="77777777" w:rsidR="00B116CD" w:rsidRPr="00364BAF" w:rsidRDefault="00B116CD" w:rsidP="001863C2">
      <w:pPr>
        <w:numPr>
          <w:ilvl w:val="0"/>
          <w:numId w:val="62"/>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poddać kontroli i audytowi począwszy od dnia wyboru projektu do dofinansowania.</w:t>
      </w:r>
    </w:p>
    <w:p w14:paraId="63FDA4F7" w14:textId="77777777" w:rsidR="00B116CD" w:rsidRPr="00364BAF" w:rsidRDefault="00B116CD" w:rsidP="001863C2">
      <w:pPr>
        <w:numPr>
          <w:ilvl w:val="0"/>
          <w:numId w:val="62"/>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IZ ma prawo przeprowadzić kontrolę przez cały okres realizacji Projektu, a także w okresie jego trwałości i po jej zakończeniu, nie dłużej jednak niż 2 lata od dnia zakończenia okresu trwałości. W przypadku projektów objętych pomocą publiczną lub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okres, o którym mowa w zdaniu poprzednim wynosi 10 lat.</w:t>
      </w:r>
    </w:p>
    <w:p w14:paraId="14AE85BB" w14:textId="77777777" w:rsidR="00B116CD" w:rsidRPr="00364BAF" w:rsidRDefault="00B116CD" w:rsidP="001863C2">
      <w:pPr>
        <w:numPr>
          <w:ilvl w:val="0"/>
          <w:numId w:val="62"/>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Kontrole realizacji Projektu mogą być prowadzone:</w:t>
      </w:r>
    </w:p>
    <w:p w14:paraId="064D0864" w14:textId="77777777" w:rsidR="00B116CD" w:rsidRPr="00364BAF" w:rsidRDefault="00B116CD" w:rsidP="001863C2">
      <w:pPr>
        <w:numPr>
          <w:ilvl w:val="0"/>
          <w:numId w:val="46"/>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instytucji kontrolującej lub w innym miejscu świadczenia przez osoby kontrolujące pracy lub usług na rzecz instytucji kontrolującej;</w:t>
      </w:r>
    </w:p>
    <w:p w14:paraId="5447934F" w14:textId="77777777" w:rsidR="00B116CD" w:rsidRPr="00364BAF" w:rsidRDefault="00B116CD" w:rsidP="001863C2">
      <w:pPr>
        <w:numPr>
          <w:ilvl w:val="0"/>
          <w:numId w:val="46"/>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podmiotu kontrolowanego;</w:t>
      </w:r>
    </w:p>
    <w:p w14:paraId="58EB1344" w14:textId="77777777" w:rsidR="00B116CD" w:rsidRPr="00364BAF" w:rsidRDefault="00B116CD" w:rsidP="001863C2">
      <w:pPr>
        <w:numPr>
          <w:ilvl w:val="0"/>
          <w:numId w:val="46"/>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każdym miejscu związanym z realizacją projektu.</w:t>
      </w:r>
    </w:p>
    <w:p w14:paraId="4D4F022D" w14:textId="77777777" w:rsidR="00B116CD" w:rsidRPr="00364BAF" w:rsidRDefault="00B116CD" w:rsidP="001863C2">
      <w:pPr>
        <w:numPr>
          <w:ilvl w:val="0"/>
          <w:numId w:val="6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obowiązany:</w:t>
      </w:r>
    </w:p>
    <w:p w14:paraId="6B135675" w14:textId="77777777" w:rsidR="00B116CD" w:rsidRPr="00364BAF" w:rsidRDefault="00B116CD" w:rsidP="001863C2">
      <w:pPr>
        <w:numPr>
          <w:ilvl w:val="0"/>
          <w:numId w:val="47"/>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udostępnić Instytucji Zarządzającej dokumenty związane bezpośrednio z realizacją projektu, w szczególności dokumenty umożliwiające potwierdzenie kwalifikowalności wydatków – z zachowaniem przepisów o tajemnicy prawnie chronionej;</w:t>
      </w:r>
    </w:p>
    <w:p w14:paraId="5FE8A5BC" w14:textId="77777777" w:rsidR="00B116CD" w:rsidRPr="00364BAF" w:rsidRDefault="00B116CD" w:rsidP="001863C2">
      <w:pPr>
        <w:numPr>
          <w:ilvl w:val="0"/>
          <w:numId w:val="47"/>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B2B1867" w14:textId="77777777" w:rsidR="00B116CD" w:rsidRPr="00364BAF" w:rsidRDefault="00B116CD" w:rsidP="001863C2">
      <w:pPr>
        <w:numPr>
          <w:ilvl w:val="0"/>
          <w:numId w:val="47"/>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umożliwić sporządzenie, a na żądanie osoby kontrolującej sporządzić kopie, odpisy lub wyciągi z dokumentów oraz zestawienia lub obliczenia sporządzane na podstawie dokumentów związanych z realizacją projektu;</w:t>
      </w:r>
    </w:p>
    <w:p w14:paraId="3F5411F7" w14:textId="77777777" w:rsidR="00B116CD" w:rsidRPr="00364BAF" w:rsidRDefault="00B116CD" w:rsidP="001863C2">
      <w:pPr>
        <w:numPr>
          <w:ilvl w:val="0"/>
          <w:numId w:val="47"/>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udzielić wyjaśnień dotyczących realizacji projektu. W przypadku braku możliwości udzielenia przez Beneficjenta wyjaśnień będących następstwem jego usprawiedliwionej nieobecności, Beneficjent może upoważnić pisemnie inną osobę, która udzieli przedmiotowych wyjaśnień w jego imieniu. </w:t>
      </w:r>
    </w:p>
    <w:p w14:paraId="174215F6" w14:textId="77777777" w:rsidR="00B116CD" w:rsidRPr="00364BAF" w:rsidRDefault="00B116CD" w:rsidP="001863C2">
      <w:pPr>
        <w:numPr>
          <w:ilvl w:val="0"/>
          <w:numId w:val="6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Nieudostępnienie wszystkich wymaganych dokumentów, niezapewnienie pełnego dostępu, o którym mowa w ust. 5 lit. a-d jest traktowane jak odmowa poddania się kontroli.</w:t>
      </w:r>
    </w:p>
    <w:p w14:paraId="5D51410D"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 zakończeniu kontroli Instytucja Zarządzająca sporządza informację pokontrolną, która po podpisaniu jest doręczana kontrolowanemu wnioskodawcy, Beneficjentowi lub kontrolowanej instytucji</w:t>
      </w:r>
      <w:r w:rsidRPr="00364BAF">
        <w:rPr>
          <w:rFonts w:ascii="Times New Roman" w:eastAsia="Times New Roman" w:hAnsi="Times New Roman" w:cs="Times New Roman"/>
          <w:i/>
          <w:iCs/>
          <w:sz w:val="24"/>
          <w:szCs w:val="24"/>
          <w:lang w:eastAsia="pl-PL"/>
        </w:rPr>
        <w:t>.</w:t>
      </w:r>
    </w:p>
    <w:p w14:paraId="113982E4" w14:textId="67FD3EFD"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prawo do zgłoszenia, na piśmie utrwalonym w postaci elektronicznej lub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postaci papierowej, w terminie 14 dni od dnia doręczenia mu informacji pokontrolnej, podpisanych, umotywowanych zastrzeżeń do tej informacji.</w:t>
      </w:r>
    </w:p>
    <w:p w14:paraId="665F1F45" w14:textId="2C74836A"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Termin 14 dni może być przedłużony przez Instytucję Zarządzającą na czas oznaczony,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na wniosek podmiotu kontrolowanego, złożony przed upływem terminu zgłoszenia zastrzeżeń. Jeżeli do informacji pokontrolnej nie zgłoszono zastrzeżeń, Instytucja Zarządzająca nie sporządza ostatecznej informacji pokontrolnej.</w:t>
      </w:r>
    </w:p>
    <w:p w14:paraId="6A3F8DFA"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w:t>
      </w:r>
      <w:r w:rsidRPr="00364BAF">
        <w:rPr>
          <w:rFonts w:ascii="Times New Roman" w:eastAsia="Times New Roman" w:hAnsi="Times New Roman" w:cs="Times New Roman"/>
          <w:sz w:val="24"/>
          <w:szCs w:val="24"/>
          <w:lang w:eastAsia="pl-PL"/>
        </w:rPr>
        <w:lastRenderedPageBreak/>
        <w:t>działań dotyczących żądania przedstawienia dokumentów lub złożenia dodatkowych wyjaśnień, przerywa bieg tego terminu.</w:t>
      </w:r>
    </w:p>
    <w:p w14:paraId="2336AFF3"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Zastrzeżenia, o których mowa w ust. 8, mogą zostać w każdym czasie wycofane. Zastrzeżenia, które zostały wycofane, pozostawia się bez rozpatrzenia.</w:t>
      </w:r>
    </w:p>
    <w:p w14:paraId="0408C7FC"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trakcie rozpatrywania zastrzeżeń Instytucja Zarządzająca ma prawo przeprowadzić dodatkowe czynności kontrolne lub żądać przedstawienia dokumentów lub złożenia dodatkowych wyjaśnień.</w:t>
      </w:r>
    </w:p>
    <w:p w14:paraId="5FECC5B1"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19690B84"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Informację pokontrolną oraz ostateczną informację pokontrolną w razie potrzeby uzupełnia się o zalecenia pokontrolne.</w:t>
      </w:r>
    </w:p>
    <w:p w14:paraId="6DEB963A"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1EF0FA8" w14:textId="77777777"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 ostatecznej informacji pokontrolnej oraz do pisemnego stanowiska wobec zgłoszonych zastrzeżeń nie przysługuje prawo do złożenia zastrzeżeń.</w:t>
      </w:r>
    </w:p>
    <w:p w14:paraId="4B3858C0" w14:textId="79665609" w:rsidR="00B116CD" w:rsidRPr="00364BAF" w:rsidRDefault="00B116CD" w:rsidP="001863C2">
      <w:pPr>
        <w:numPr>
          <w:ilvl w:val="0"/>
          <w:numId w:val="63"/>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w terminie, o którym mowa w ust. 15, informuje Instytucję Zarządzającą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sposobie wykonania zaleceń pokontrolnych. </w:t>
      </w:r>
      <w:bookmarkStart w:id="16" w:name="_Hlk134620628"/>
    </w:p>
    <w:bookmarkEnd w:id="16"/>
    <w:p w14:paraId="4BB1AAD9" w14:textId="4F141AD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6</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Przechowywanie i archiwizacja dokumentacji</w:t>
      </w:r>
    </w:p>
    <w:p w14:paraId="79F4234A" w14:textId="27D2B8D1"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posiadania i przechowywania oryginałów dokumentów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(w postaci papierowej lub elektronicznej) związanych z realizacją projektu przez okres pięciu lat od dnia 31 grudnia roku, w którym IZ dokonała ostatniej płatności dla wniosku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końcową lub w przypadku braku płatności od daty jego zatwierdzenia,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z zastrzeżeniem ust. 2 i 3. </w:t>
      </w:r>
    </w:p>
    <w:p w14:paraId="25FAD3A2"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Bieg okresu, o którym mowa w ust. 1 jest wstrzymywany w przypadku wszczęcia postępowania prawnego albo na wniosek Komisji Europejskiej. </w:t>
      </w:r>
    </w:p>
    <w:p w14:paraId="2295AA2C"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przechowuje dokumenty dotyczące udzielonej pomocy publicznej lub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przez okres 10 lat od dnia otrzymania pomocy.</w:t>
      </w:r>
    </w:p>
    <w:p w14:paraId="62AE15ED" w14:textId="6EB0D058"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 prowadzenia wyodrębnionej ewidencji księgowej dotyczącej realizacji Projektu w sposób przejrzysty tak, aby była możliwa identyfikacja poszczególnych operacji księgowych</w:t>
      </w:r>
      <w:r w:rsidRPr="00C514B2">
        <w:rPr>
          <w:rFonts w:ascii="Times New Roman" w:eastAsia="Times New Roman" w:hAnsi="Times New Roman" w:cs="Times New Roman"/>
          <w:sz w:val="24"/>
          <w:szCs w:val="24"/>
          <w:lang w:eastAsia="pl-PL"/>
        </w:rPr>
        <w:t>.</w:t>
      </w:r>
      <w:r w:rsidR="00E04032" w:rsidRPr="00C514B2">
        <w:rPr>
          <w:rStyle w:val="Odwoanieprzypisudolnego"/>
          <w:rFonts w:ascii="Times New Roman" w:eastAsia="Times New Roman" w:hAnsi="Times New Roman"/>
          <w:sz w:val="24"/>
          <w:szCs w:val="24"/>
          <w:lang w:eastAsia="pl-PL"/>
        </w:rPr>
        <w:footnoteReference w:id="41"/>
      </w:r>
      <w:r w:rsidRPr="00364BAF">
        <w:rPr>
          <w:rFonts w:ascii="Times New Roman" w:eastAsia="Times New Roman" w:hAnsi="Times New Roman" w:cs="Times New Roman"/>
          <w:sz w:val="24"/>
          <w:szCs w:val="24"/>
          <w:lang w:eastAsia="pl-PL"/>
        </w:rPr>
        <w:t xml:space="preserve"> Beneficjent zobowiązany jest do przekazania wraz z każdym wnioskiem o płatność rozliczającym wydatki, dokumentu potwierdzającego prowadzenie wyodrębnionej ewidencji księgowej.</w:t>
      </w:r>
    </w:p>
    <w:p w14:paraId="4B8C0AED"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jest zobowiązany do zapewnienia </w:t>
      </w:r>
      <w:r w:rsidRPr="00364BAF">
        <w:rPr>
          <w:rFonts w:ascii="Times New Roman" w:eastAsia="Times New Roman" w:hAnsi="Times New Roman" w:cs="Times New Roman"/>
          <w:sz w:val="24"/>
          <w:szCs w:val="24"/>
          <w:lang w:eastAsia="pl-PL"/>
        </w:rPr>
        <w:t>dostępności, poufności i bezpieczeństwa</w:t>
      </w:r>
      <w:r w:rsidRPr="00364BAF">
        <w:rPr>
          <w:rFonts w:ascii="Times New Roman" w:eastAsia="Calibri" w:hAnsi="Times New Roman" w:cs="Times New Roman"/>
          <w:sz w:val="24"/>
          <w:szCs w:val="24"/>
        </w:rPr>
        <w:t xml:space="preserve"> dokumentacji Projektu oraz odpowiednich warunków przechowywania dokumentacji.</w:t>
      </w:r>
    </w:p>
    <w:p w14:paraId="568BFA2B"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przedłużyć termin, o którym mowa w ust. 2, informując o tym Beneficjenta na piśmie przed upływem tego terminu, </w:t>
      </w:r>
      <w:r w:rsidRPr="00364BAF">
        <w:rPr>
          <w:rFonts w:ascii="Times New Roman" w:eastAsia="Calibri" w:hAnsi="Times New Roman" w:cs="Times New Roman"/>
          <w:sz w:val="24"/>
          <w:szCs w:val="24"/>
        </w:rPr>
        <w:t xml:space="preserve">co nie będzie uważane za zmianę Decyzji i nie będzie wymagało aneksu. </w:t>
      </w:r>
    </w:p>
    <w:p w14:paraId="530915D1"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Postanowienia ust. 1-6 stosuje się odpowiednio do Partnerów.</w:t>
      </w:r>
    </w:p>
    <w:p w14:paraId="1E96D6BC"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p>
    <w:p w14:paraId="41FE5930" w14:textId="77777777" w:rsidR="00AA5CA3" w:rsidRPr="00364BAF" w:rsidRDefault="00AA5CA3"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Uchylenie</w:t>
      </w:r>
      <w:r w:rsidR="00B116CD" w:rsidRPr="00364BAF">
        <w:rPr>
          <w:rFonts w:ascii="Times New Roman" w:eastAsia="Times New Roman" w:hAnsi="Times New Roman" w:cs="Times New Roman"/>
          <w:sz w:val="24"/>
          <w:szCs w:val="24"/>
          <w:lang w:eastAsia="pl-PL"/>
        </w:rPr>
        <w:t xml:space="preserve"> Decyzji nie zwalnia Beneficjenta z obowiązków w zakresie przechowywania dokumentów i obowiązków wynikających z ustawy o ochronie danych osobowych, niezależnie od etapu realizacji Projektu.</w:t>
      </w:r>
    </w:p>
    <w:p w14:paraId="14390A3A" w14:textId="095CA3A3" w:rsidR="00B116CD" w:rsidRPr="00364BAF" w:rsidRDefault="00B116CD" w:rsidP="001863C2">
      <w:pPr>
        <w:numPr>
          <w:ilvl w:val="2"/>
          <w:numId w:val="18"/>
        </w:numPr>
        <w:tabs>
          <w:tab w:val="clear" w:pos="2340"/>
          <w:tab w:val="num" w:pos="142"/>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Przez dokumentację Projektu należy rozumieć m.in.: </w:t>
      </w:r>
    </w:p>
    <w:p w14:paraId="6B4A0665" w14:textId="65FF8736" w:rsidR="00B116CD" w:rsidRPr="00364BAF" w:rsidRDefault="00B116CD" w:rsidP="001863C2">
      <w:pPr>
        <w:numPr>
          <w:ilvl w:val="0"/>
          <w:numId w:val="32"/>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Dokumentację projektową (wniosek o dofinansowanie wraz z załącznikami, wnioski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wraz z korespondencją; </w:t>
      </w:r>
    </w:p>
    <w:p w14:paraId="11E43ACB" w14:textId="77777777" w:rsidR="00B116CD" w:rsidRPr="00364BAF" w:rsidRDefault="00B116CD" w:rsidP="001863C2">
      <w:pPr>
        <w:numPr>
          <w:ilvl w:val="0"/>
          <w:numId w:val="32"/>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księgowe, potwierdzające poniesione wydatki wraz z dowodami zapłaty;</w:t>
      </w:r>
    </w:p>
    <w:p w14:paraId="7BB03903" w14:textId="77777777" w:rsidR="00B116CD" w:rsidRPr="00364BAF" w:rsidRDefault="00B116CD" w:rsidP="001863C2">
      <w:pPr>
        <w:numPr>
          <w:ilvl w:val="0"/>
          <w:numId w:val="32"/>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Protokoły z kontroli;</w:t>
      </w:r>
    </w:p>
    <w:p w14:paraId="32881BEE" w14:textId="77777777" w:rsidR="00B116CD" w:rsidRPr="00364BAF" w:rsidRDefault="00B116CD" w:rsidP="001863C2">
      <w:pPr>
        <w:numPr>
          <w:ilvl w:val="0"/>
          <w:numId w:val="32"/>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Ewidencję księgową;</w:t>
      </w:r>
    </w:p>
    <w:p w14:paraId="2AA44C68" w14:textId="77777777" w:rsidR="00B116CD" w:rsidRPr="00364BAF" w:rsidRDefault="00B116CD" w:rsidP="001863C2">
      <w:pPr>
        <w:numPr>
          <w:ilvl w:val="0"/>
          <w:numId w:val="32"/>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Dokumentację dotyczącą prowadzonych postępowań o zamówienia publiczne;</w:t>
      </w:r>
    </w:p>
    <w:p w14:paraId="7C140E8A" w14:textId="77777777" w:rsidR="00B116CD" w:rsidRPr="00364BAF" w:rsidRDefault="00B116CD" w:rsidP="00B116CD">
      <w:pPr>
        <w:numPr>
          <w:ilvl w:val="0"/>
          <w:numId w:val="32"/>
        </w:numPr>
        <w:spacing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dotyczące udzielonej pomocy publicznej.</w:t>
      </w:r>
    </w:p>
    <w:p w14:paraId="287EBF64" w14:textId="1CF5655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Trwałość Projektu</w:t>
      </w:r>
    </w:p>
    <w:p w14:paraId="21813187" w14:textId="77777777" w:rsidR="00B116CD" w:rsidRPr="00364BAF" w:rsidRDefault="00B116CD" w:rsidP="001863C2">
      <w:pPr>
        <w:numPr>
          <w:ilvl w:val="0"/>
          <w:numId w:val="48"/>
        </w:numPr>
        <w:spacing w:before="0" w:after="0" w:line="240" w:lineRule="auto"/>
        <w:ind w:left="283"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zobowiązuje się do zachowania trwałości Projektu zgodnie z art. 65 Rozporządzenia ogólnego oraz Wytycznymi dotyczącymi kwalifikowalności wydatków na lata 2021-2027</w:t>
      </w:r>
      <w:r w:rsidRPr="00364BAF">
        <w:rPr>
          <w:rFonts w:ascii="Times New Roman" w:eastAsia="Calibri" w:hAnsi="Times New Roman" w:cs="Times New Roman"/>
          <w:sz w:val="24"/>
          <w:szCs w:val="24"/>
        </w:rPr>
        <w:t xml:space="preserve"> </w:t>
      </w:r>
      <w:r w:rsidRPr="00364BAF">
        <w:rPr>
          <w:rFonts w:ascii="Times New Roman" w:eastAsia="Times New Roman" w:hAnsi="Times New Roman" w:cs="Times New Roman"/>
          <w:bCs/>
          <w:sz w:val="24"/>
          <w:szCs w:val="24"/>
          <w:lang w:eastAsia="pl-PL"/>
        </w:rPr>
        <w:t>przez okres 5 lat (3 lata - w przypadku mikro, małego i średniego przedsiębiorstwa) od daty płatności końcowej na rzecz Beneficjenta/Partnera, z zastrzeżeniem przepisów dotyczących pomocy publicznej. Za datę płatności końcowej uznaje się:</w:t>
      </w:r>
    </w:p>
    <w:p w14:paraId="7455C57B" w14:textId="16F30AD8" w:rsidR="00B116CD" w:rsidRPr="00364BAF" w:rsidRDefault="00B116CD" w:rsidP="001863C2">
      <w:pPr>
        <w:numPr>
          <w:ilvl w:val="1"/>
          <w:numId w:val="49"/>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datę obciążenia rachunku płatniczego instytucji przekazującej środki Beneficjentowi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przypadku, gdy w ramach rozliczenia wniosku o płatność końcową Beneficjentowi przekazywane są środki,</w:t>
      </w:r>
    </w:p>
    <w:p w14:paraId="1985FDCA" w14:textId="77777777" w:rsidR="00B116CD" w:rsidRPr="00364BAF" w:rsidRDefault="00B116CD" w:rsidP="001863C2">
      <w:pPr>
        <w:numPr>
          <w:ilvl w:val="1"/>
          <w:numId w:val="49"/>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datę zatwierdzenia wniosku o płatność końcową – w przypadkach innych niż określone w punkcie 1.</w:t>
      </w:r>
    </w:p>
    <w:p w14:paraId="4465FCD5" w14:textId="77777777" w:rsidR="00B116CD" w:rsidRPr="00364BAF" w:rsidRDefault="00B116CD" w:rsidP="001863C2">
      <w:pPr>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2. W przypadku zakupu w ramach projektu rzeczy ruchomych Beneficjent oświadcza, że:</w:t>
      </w:r>
    </w:p>
    <w:p w14:paraId="17A1580A" w14:textId="77777777" w:rsidR="00B116CD" w:rsidRPr="00364BAF" w:rsidRDefault="00B116CD" w:rsidP="001863C2">
      <w:pPr>
        <w:numPr>
          <w:ilvl w:val="2"/>
          <w:numId w:val="30"/>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będą one użytkowane zgodnie z celem określonym we wniosku o dofinansowanie;</w:t>
      </w:r>
    </w:p>
    <w:p w14:paraId="23BB3740" w14:textId="77777777" w:rsidR="00B116CD" w:rsidRPr="00364BAF" w:rsidRDefault="00B116CD" w:rsidP="001863C2">
      <w:pPr>
        <w:numPr>
          <w:ilvl w:val="2"/>
          <w:numId w:val="30"/>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będą użytkowane przez cały okres trwałości projektu. </w:t>
      </w:r>
    </w:p>
    <w:p w14:paraId="60434DE4" w14:textId="77777777" w:rsidR="00B116CD" w:rsidRPr="00364BAF" w:rsidRDefault="00B116CD" w:rsidP="001863C2">
      <w:pPr>
        <w:numPr>
          <w:ilvl w:val="0"/>
          <w:numId w:val="30"/>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Wymiana ruchomych rzeczy w tym okresie jest możliwa na inne rzeczy, o podobnych parametrach/funkcjach, każdorazowo za zgodą Instytucji Zarządzającej.</w:t>
      </w:r>
    </w:p>
    <w:p w14:paraId="11101426" w14:textId="77777777" w:rsidR="00B116CD" w:rsidRPr="00364BAF" w:rsidRDefault="00B116CD" w:rsidP="001863C2">
      <w:pPr>
        <w:numPr>
          <w:ilvl w:val="0"/>
          <w:numId w:val="30"/>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niezwłocznie informuje IZ o wszelkich okolicznościach mogących powodować naruszenie trwałości projektu.</w:t>
      </w:r>
    </w:p>
    <w:p w14:paraId="30E1B3FF" w14:textId="77777777" w:rsidR="00B116CD" w:rsidRPr="00364BAF" w:rsidRDefault="00B116CD" w:rsidP="001863C2">
      <w:pPr>
        <w:numPr>
          <w:ilvl w:val="0"/>
          <w:numId w:val="30"/>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Zachowanie trwałości obowiązuje w odniesieniu do dofinansowanej w ramach Projektu infrastruktury</w:t>
      </w:r>
      <w:r w:rsidRPr="00364BAF">
        <w:rPr>
          <w:rFonts w:ascii="Times New Roman" w:eastAsia="Times New Roman" w:hAnsi="Times New Roman" w:cs="Times New Roman"/>
          <w:bCs/>
          <w:sz w:val="24"/>
          <w:szCs w:val="24"/>
          <w:vertAlign w:val="superscript"/>
          <w:lang w:eastAsia="pl-PL"/>
        </w:rPr>
        <w:footnoteReference w:id="42"/>
      </w:r>
      <w:r w:rsidRPr="00364BAF">
        <w:rPr>
          <w:rFonts w:ascii="Times New Roman" w:eastAsia="Times New Roman" w:hAnsi="Times New Roman" w:cs="Times New Roman"/>
          <w:bCs/>
          <w:sz w:val="24"/>
          <w:szCs w:val="24"/>
          <w:lang w:eastAsia="pl-PL"/>
        </w:rPr>
        <w:t xml:space="preserve"> lub inwestycji produkcyjnych.</w:t>
      </w:r>
    </w:p>
    <w:p w14:paraId="5DC30E55" w14:textId="77777777" w:rsidR="00B116CD" w:rsidRPr="00364BAF" w:rsidRDefault="00B116CD" w:rsidP="001863C2">
      <w:pPr>
        <w:numPr>
          <w:ilvl w:val="0"/>
          <w:numId w:val="30"/>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przesyła do IZ za pośrednictwem CST 2021 w terminie do 30 dni liczonych od dnia zakończenia pierwszego i każdego kolejnego roku trwałości, sprawozdanie potwierdzające zachowanie trwałości projektu, zgodnie ze wzorem opracowanym przez IZ opublikowanym na stronie internetowej Instytucji Zarządzającej.</w:t>
      </w:r>
    </w:p>
    <w:p w14:paraId="1F09C4C6" w14:textId="77777777" w:rsidR="00B116CD" w:rsidRPr="00364BAF" w:rsidRDefault="00B116CD" w:rsidP="001863C2">
      <w:pPr>
        <w:numPr>
          <w:ilvl w:val="0"/>
          <w:numId w:val="30"/>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Beneficjent jest zobowiązany do przekazywania sprawozdań z trwałości projektu na wezwanie Instytucji Zarządzającej w innych wyznaczonych przez Instytucję Zarządzającą terminach.</w:t>
      </w:r>
    </w:p>
    <w:p w14:paraId="54CE9700" w14:textId="77777777" w:rsidR="00B116CD" w:rsidRPr="00364BAF" w:rsidRDefault="00B116CD" w:rsidP="001863C2">
      <w:pPr>
        <w:numPr>
          <w:ilvl w:val="0"/>
          <w:numId w:val="30"/>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stwierdzenia braków formalnych bądź merytorycznych w przekazanych do Instytucji Zarządzającej sprawozdaniach Beneficjent zobowiązuje się do przesłania uzupełnionych sprawozdań w terminie wyznaczonym przez Instytucję Zarządzającą.</w:t>
      </w:r>
    </w:p>
    <w:p w14:paraId="1483C840" w14:textId="77777777" w:rsidR="00B116CD" w:rsidRPr="00364BAF" w:rsidRDefault="00B116CD" w:rsidP="001863C2">
      <w:pPr>
        <w:numPr>
          <w:ilvl w:val="0"/>
          <w:numId w:val="30"/>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niewywiązania się Beneficjenta z obowiązku wynikającego z ust. 6, pomimo dwukrotnego wezwania do złożenia sprawozdania potwierdzającego zachowanie trwałości projektu, IZ może przeprowadzić u Beneficjenta kontrolę w miejscu realizacji projektu na zasadach określonych w niniejszej Decyzji. </w:t>
      </w:r>
    </w:p>
    <w:p w14:paraId="1EA5EC49" w14:textId="77777777" w:rsidR="00B116CD" w:rsidRPr="00364BAF" w:rsidRDefault="00B116CD" w:rsidP="001863C2">
      <w:pPr>
        <w:numPr>
          <w:ilvl w:val="0"/>
          <w:numId w:val="30"/>
        </w:numPr>
        <w:tabs>
          <w:tab w:val="left" w:pos="426"/>
        </w:tabs>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Naruszenie trwałości Projektu następuje, gdy zajdzie którakolwiek z poniższych okoliczności:</w:t>
      </w:r>
    </w:p>
    <w:p w14:paraId="5E66665D" w14:textId="77777777" w:rsidR="00B116CD" w:rsidRPr="00364BAF" w:rsidRDefault="00B116CD" w:rsidP="001863C2">
      <w:pPr>
        <w:numPr>
          <w:ilvl w:val="0"/>
          <w:numId w:val="26"/>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zaprzestanie działalności produkcyjnej lub przeniesienie jej poza obszar objęty Programem;</w:t>
      </w:r>
    </w:p>
    <w:p w14:paraId="1971E052" w14:textId="77777777" w:rsidR="00B116CD" w:rsidRPr="00364BAF" w:rsidRDefault="00B116CD" w:rsidP="001863C2">
      <w:pPr>
        <w:numPr>
          <w:ilvl w:val="0"/>
          <w:numId w:val="26"/>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zmiana własności elementu współfinansowanej infrastruktury, która daje przedsiębiorstwu lub podmiotowi publicznemu nienależne korzyści;</w:t>
      </w:r>
    </w:p>
    <w:p w14:paraId="40B757CC" w14:textId="77777777" w:rsidR="00B116CD" w:rsidRPr="00364BAF" w:rsidRDefault="00B116CD" w:rsidP="001863C2">
      <w:pPr>
        <w:numPr>
          <w:ilvl w:val="0"/>
          <w:numId w:val="26"/>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istotna zmiana wpływająca na charakter Projektu, jego cele lub warunki realizacji, która mogłaby doprowadzić do naruszenia jego pierwotnych celów.</w:t>
      </w:r>
    </w:p>
    <w:p w14:paraId="54AFF4D1" w14:textId="77777777"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niezachowania trwałości projektu Beneficjent jest zobowiązany do zwrotu kwoty dofinansowania proporcjonalnie do okresu, w którym trwałość projektu nie została zachowana. Zwrot następuje w trybie określonym w art. 207 </w:t>
      </w:r>
      <w:proofErr w:type="spellStart"/>
      <w:r w:rsidRPr="00364BAF">
        <w:rPr>
          <w:rFonts w:ascii="Times New Roman" w:eastAsia="Times New Roman" w:hAnsi="Times New Roman" w:cs="Times New Roman"/>
          <w:bCs/>
          <w:sz w:val="24"/>
          <w:szCs w:val="24"/>
          <w:lang w:eastAsia="pl-PL"/>
        </w:rPr>
        <w:t>ufp</w:t>
      </w:r>
      <w:proofErr w:type="spellEnd"/>
      <w:r w:rsidRPr="00364BAF">
        <w:rPr>
          <w:rFonts w:ascii="Times New Roman" w:eastAsia="Times New Roman" w:hAnsi="Times New Roman" w:cs="Times New Roman"/>
          <w:bCs/>
          <w:sz w:val="24"/>
          <w:szCs w:val="24"/>
          <w:lang w:eastAsia="pl-PL"/>
        </w:rPr>
        <w:t>.</w:t>
      </w:r>
    </w:p>
    <w:p w14:paraId="7D4FC93E" w14:textId="1CCC1C27"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trike/>
          <w:sz w:val="24"/>
          <w:szCs w:val="24"/>
          <w:lang w:eastAsia="pl-PL"/>
        </w:rPr>
      </w:pPr>
      <w:r w:rsidRPr="00364BAF">
        <w:rPr>
          <w:rFonts w:ascii="Times New Roman" w:eastAsia="Times New Roman" w:hAnsi="Times New Roman" w:cs="Times New Roman"/>
          <w:bCs/>
          <w:sz w:val="24"/>
          <w:szCs w:val="24"/>
          <w:lang w:eastAsia="pl-PL"/>
        </w:rPr>
        <w:t xml:space="preserve">Zasada trwałości </w:t>
      </w:r>
      <w:r w:rsidRPr="00364BAF">
        <w:rPr>
          <w:rFonts w:ascii="Times New Roman" w:eastAsia="Times New Roman" w:hAnsi="Times New Roman" w:cs="Times New Roman"/>
          <w:sz w:val="24"/>
          <w:szCs w:val="24"/>
          <w:lang w:eastAsia="pl-PL"/>
        </w:rPr>
        <w:t xml:space="preserve">nie ma zastosowania do wkładów z programu na rzecz instrumentów finansowych lub dokonywanych przez takie instrumenty ani do żadnej operacji, której dotyczy zaprzestanie działalności produkcyjnej w związku z upadłością niewynikającą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 oszustw.</w:t>
      </w:r>
    </w:p>
    <w:p w14:paraId="78E84F20" w14:textId="7717C86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Obowiązki informacyjn</w:t>
      </w:r>
      <w:r w:rsidRPr="00364BAF">
        <w:rPr>
          <w:rFonts w:ascii="Times New Roman" w:eastAsia="Times New Roman" w:hAnsi="Times New Roman" w:cs="Times New Roman"/>
          <w:b/>
          <w:bCs/>
          <w:sz w:val="24"/>
          <w:szCs w:val="28"/>
          <w:lang w:eastAsia="pl-PL"/>
        </w:rPr>
        <w:t>o-</w:t>
      </w:r>
      <w:r w:rsidRPr="00364BAF">
        <w:rPr>
          <w:rFonts w:ascii="Times New Roman" w:eastAsia="Times New Roman" w:hAnsi="Times New Roman" w:cs="Times New Roman"/>
          <w:b/>
          <w:bCs/>
          <w:sz w:val="24"/>
          <w:szCs w:val="28"/>
          <w:lang w:val="x-none" w:eastAsia="pl-PL"/>
        </w:rPr>
        <w:t>promocyjne</w:t>
      </w:r>
      <w:r w:rsidRPr="00364BAF">
        <w:rPr>
          <w:rFonts w:ascii="Times New Roman" w:eastAsia="Times New Roman" w:hAnsi="Times New Roman" w:cs="Times New Roman"/>
          <w:b/>
          <w:bCs/>
          <w:sz w:val="24"/>
          <w:szCs w:val="28"/>
          <w:lang w:eastAsia="pl-PL"/>
        </w:rPr>
        <w:t xml:space="preserve"> i prawa autorskie</w:t>
      </w:r>
    </w:p>
    <w:p w14:paraId="0330655B" w14:textId="0F023FE0"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i widoczność) oraz załącznikiem nr 10 do niniejszej Decyzji,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364BAF">
        <w:rPr>
          <w:rFonts w:ascii="Times New Roman" w:eastAsia="Times New Roman" w:hAnsi="Times New Roman" w:cs="Times New Roman"/>
          <w:bCs/>
          <w:sz w:val="24"/>
          <w:szCs w:val="24"/>
          <w:lang w:eastAsia="pl-PL"/>
        </w:rPr>
        <w:t>późn</w:t>
      </w:r>
      <w:proofErr w:type="spellEnd"/>
      <w:r w:rsidRPr="00364BAF">
        <w:rPr>
          <w:rFonts w:ascii="Times New Roman" w:eastAsia="Times New Roman" w:hAnsi="Times New Roman" w:cs="Times New Roman"/>
          <w:bCs/>
          <w:sz w:val="24"/>
          <w:szCs w:val="24"/>
          <w:lang w:eastAsia="pl-PL"/>
        </w:rPr>
        <w:t>. zm.)</w:t>
      </w:r>
      <w:r w:rsidRPr="00364BAF">
        <w:rPr>
          <w:rFonts w:ascii="Times New Roman" w:eastAsia="Times New Roman" w:hAnsi="Times New Roman" w:cs="Times New Roman"/>
          <w:bCs/>
          <w:sz w:val="24"/>
          <w:szCs w:val="24"/>
          <w:vertAlign w:val="superscript"/>
          <w:lang w:eastAsia="pl-PL"/>
        </w:rPr>
        <w:footnoteReference w:id="43"/>
      </w:r>
      <w:r w:rsidRPr="00364BAF">
        <w:rPr>
          <w:rFonts w:ascii="Times New Roman" w:eastAsia="Times New Roman" w:hAnsi="Times New Roman" w:cs="Times New Roman"/>
          <w:bCs/>
          <w:sz w:val="24"/>
          <w:szCs w:val="24"/>
          <w:lang w:eastAsia="pl-PL"/>
        </w:rPr>
        <w:t>.</w:t>
      </w:r>
    </w:p>
    <w:p w14:paraId="72AD08BB" w14:textId="77777777"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okresie realizacji projektu oraz w okresie trwałości projektu</w:t>
      </w:r>
      <w:r w:rsidRPr="00364BAF">
        <w:rPr>
          <w:rFonts w:ascii="Times New Roman" w:eastAsia="Times New Roman" w:hAnsi="Times New Roman" w:cs="Times New Roman"/>
          <w:bCs/>
          <w:sz w:val="24"/>
          <w:szCs w:val="24"/>
          <w:vertAlign w:val="superscript"/>
          <w:lang w:eastAsia="pl-PL"/>
        </w:rPr>
        <w:footnoteReference w:id="44"/>
      </w:r>
      <w:r w:rsidRPr="00364BAF">
        <w:rPr>
          <w:rFonts w:ascii="Times New Roman" w:eastAsia="Times New Roman" w:hAnsi="Times New Roman" w:cs="Times New Roman"/>
          <w:bCs/>
          <w:sz w:val="24"/>
          <w:szCs w:val="24"/>
          <w:lang w:eastAsia="pl-PL"/>
        </w:rPr>
        <w:t xml:space="preserve"> Beneficjent jest zobowiązany do:  </w:t>
      </w:r>
    </w:p>
    <w:p w14:paraId="7334E25F" w14:textId="77777777"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umieszczania w widoczny sposób znaku Funduszy Europejskich, znaku barw Rzeczypospolitej Polskiej (jeśli dotyczy wersja </w:t>
      </w:r>
      <w:proofErr w:type="spellStart"/>
      <w:r w:rsidRPr="00364BAF">
        <w:rPr>
          <w:rFonts w:ascii="Times New Roman" w:eastAsia="Times New Roman" w:hAnsi="Times New Roman" w:cs="Times New Roman"/>
          <w:bCs/>
          <w:sz w:val="24"/>
          <w:szCs w:val="24"/>
          <w:lang w:eastAsia="pl-PL"/>
        </w:rPr>
        <w:t>pełnokolorowa</w:t>
      </w:r>
      <w:proofErr w:type="spellEnd"/>
      <w:r w:rsidRPr="00364BAF">
        <w:rPr>
          <w:rFonts w:ascii="Times New Roman" w:eastAsia="Times New Roman" w:hAnsi="Times New Roman" w:cs="Times New Roman"/>
          <w:bCs/>
          <w:sz w:val="24"/>
          <w:szCs w:val="24"/>
          <w:lang w:eastAsia="pl-PL"/>
        </w:rPr>
        <w:t>) i znaku Unii Europejskiej na:</w:t>
      </w:r>
    </w:p>
    <w:p w14:paraId="4EDD51C5" w14:textId="77777777" w:rsidR="00B116CD" w:rsidRPr="00364BAF" w:rsidRDefault="00B116CD" w:rsidP="001863C2">
      <w:pPr>
        <w:numPr>
          <w:ilvl w:val="0"/>
          <w:numId w:val="54"/>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wszystkich prowadzonych działaniach informacyjnych i promocyjnych dotyczących projektu,</w:t>
      </w:r>
    </w:p>
    <w:p w14:paraId="1B96C4C4" w14:textId="77777777" w:rsidR="00B116CD" w:rsidRPr="00364BAF" w:rsidRDefault="00B116CD" w:rsidP="001863C2">
      <w:pPr>
        <w:numPr>
          <w:ilvl w:val="0"/>
          <w:numId w:val="54"/>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wszystkich dokumentach i materiałach (m.in. produkty drukowane lub cyfrowe) podawanych do wiadomości publicznej,</w:t>
      </w:r>
    </w:p>
    <w:p w14:paraId="020750A6" w14:textId="645934A9" w:rsidR="00B116CD" w:rsidRPr="00364BAF" w:rsidRDefault="00B116CD" w:rsidP="001863C2">
      <w:pPr>
        <w:numPr>
          <w:ilvl w:val="0"/>
          <w:numId w:val="54"/>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dokumentach i materiałach dla osób i podmiotów uczestniczących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projekcie,</w:t>
      </w:r>
    </w:p>
    <w:p w14:paraId="6DADA1AE" w14:textId="4D4631C0" w:rsidR="00B116CD" w:rsidRPr="00364BAF" w:rsidRDefault="00B116CD" w:rsidP="001863C2">
      <w:pPr>
        <w:numPr>
          <w:ilvl w:val="0"/>
          <w:numId w:val="54"/>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produktach, sprzęcie, pojazdach, aparaturze itp., powstałych lub zakupionych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z projektu, poprzez umieszczenie trwałego oznakowania w postaci naklejek;</w:t>
      </w:r>
    </w:p>
    <w:p w14:paraId="392084F4" w14:textId="77777777"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przy czym:</w:t>
      </w:r>
    </w:p>
    <w:p w14:paraId="2F994F0C"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tablica musi być umieszczona niezwłocznie po rozpoczęciu fizycznej realizacji projektu lub zainstalowaniu zakupionego sprzętu aż do końca okresu trwałości, </w:t>
      </w:r>
    </w:p>
    <w:p w14:paraId="277A4100" w14:textId="6C8999A8"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gdy miejsce realizacji projektu nie zapewnia swobodnego dotarcia </w:t>
      </w:r>
      <w:r w:rsidR="00FB002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do ogółu społeczeństwa z informacją o realizacji projektu, umiejscowienie tablicy powinno być uzgodnione z IZ</w:t>
      </w:r>
      <w:r w:rsidRPr="00364BAF">
        <w:rPr>
          <w:rFonts w:ascii="Times New Roman" w:eastAsia="Times New Roman" w:hAnsi="Times New Roman" w:cs="Times New Roman"/>
          <w:bCs/>
          <w:sz w:val="24"/>
          <w:szCs w:val="24"/>
          <w:vertAlign w:val="superscript"/>
          <w:lang w:eastAsia="pl-PL"/>
        </w:rPr>
        <w:footnoteReference w:id="45"/>
      </w:r>
      <w:r w:rsidRPr="00364BAF">
        <w:rPr>
          <w:rFonts w:ascii="Times New Roman" w:eastAsia="Times New Roman" w:hAnsi="Times New Roman" w:cs="Times New Roman"/>
          <w:bCs/>
          <w:sz w:val="24"/>
          <w:szCs w:val="24"/>
          <w:lang w:eastAsia="pl-PL"/>
        </w:rPr>
        <w:t>;</w:t>
      </w:r>
      <w:r w:rsidRPr="00364BAF">
        <w:rPr>
          <w:rFonts w:ascii="Times New Roman" w:eastAsia="Times New Roman" w:hAnsi="Times New Roman" w:cs="Times New Roman"/>
          <w:bCs/>
          <w:sz w:val="24"/>
          <w:szCs w:val="24"/>
          <w:u w:val="single"/>
          <w:lang w:eastAsia="pl-PL"/>
        </w:rPr>
        <w:t xml:space="preserve">  </w:t>
      </w:r>
    </w:p>
    <w:p w14:paraId="181C54F9" w14:textId="77777777"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umieszczenia w widocznym miejscu realizacji projektu przynajmniej jednego trwałego plakatu o minimalnym formacie A3 lub podobnej wielkości elektronicznego wyświetlacza, podkreślającego fakt otrzymania dofinansowania z Unii Europejskiej</w:t>
      </w:r>
      <w:r w:rsidRPr="00364BAF">
        <w:rPr>
          <w:rFonts w:ascii="Times New Roman" w:eastAsia="Times New Roman" w:hAnsi="Times New Roman" w:cs="Times New Roman"/>
          <w:bCs/>
          <w:sz w:val="24"/>
          <w:szCs w:val="24"/>
          <w:vertAlign w:val="superscript"/>
          <w:lang w:eastAsia="pl-PL"/>
        </w:rPr>
        <w:footnoteReference w:id="46"/>
      </w:r>
      <w:r w:rsidRPr="00364BAF">
        <w:rPr>
          <w:rFonts w:ascii="Times New Roman" w:eastAsia="Times New Roman" w:hAnsi="Times New Roman" w:cs="Times New Roman"/>
          <w:bCs/>
          <w:sz w:val="24"/>
          <w:szCs w:val="24"/>
          <w:lang w:eastAsia="pl-PL"/>
        </w:rPr>
        <w:t xml:space="preserve">; </w:t>
      </w:r>
    </w:p>
    <w:p w14:paraId="11F4A23C" w14:textId="77777777"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krótkiego opisu projektu na oficjalnej stronie internetowej Beneficjenta, jeśli ją posiada oraz na jego stronach mediów społecznościowych, zawierającego: </w:t>
      </w:r>
    </w:p>
    <w:p w14:paraId="7100A01A"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tytuł projektu lub jego skróconą nazwę,</w:t>
      </w:r>
    </w:p>
    <w:p w14:paraId="400AEA26"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podkreślenie faktu otrzymania wsparcia finansowego z Unii Europejskiej przez zamieszczenie znaku Funduszy Europejskich, znaku barw Rzeczypospolitej Polskiej i znaku Unii Europejskiej,</w:t>
      </w:r>
    </w:p>
    <w:p w14:paraId="7DC59270" w14:textId="5D60C6A1"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zadania lub działania, które będą realizowane w ramach projektu (np. opis tego, </w:t>
      </w:r>
      <w:r w:rsidR="0066465D"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co zostanie zrobione, zakupione),</w:t>
      </w:r>
    </w:p>
    <w:p w14:paraId="1F8FBC57"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grupy docelowe (do kogo skierowany jest projekt, kto z niego skorzysta),</w:t>
      </w:r>
    </w:p>
    <w:p w14:paraId="68390D93"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cel lub cele projektu, </w:t>
      </w:r>
    </w:p>
    <w:p w14:paraId="6FCAB48A"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efekty lub rezultaty projektu, w przypadku, gdy opis zadań lub działań ich nie zawiera,</w:t>
      </w:r>
    </w:p>
    <w:p w14:paraId="4E7D00CD"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wartość projektu (całkowity koszt projektu),</w:t>
      </w:r>
    </w:p>
    <w:p w14:paraId="2C949D41" w14:textId="77777777" w:rsidR="00B116CD" w:rsidRPr="00364BAF" w:rsidRDefault="00B116CD" w:rsidP="001863C2">
      <w:pPr>
        <w:numPr>
          <w:ilvl w:val="1"/>
          <w:numId w:val="52"/>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wysokość wkładu Funduszy Europejskich. </w:t>
      </w:r>
    </w:p>
    <w:p w14:paraId="5C6185DA" w14:textId="7E02AFBE"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zorganizowania wydarzenia lub działania informacyjno-promocyjnego</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(np. konferencji prasowej, wydarzenia promujące projekt, prezentacji projektu na targach branżowych)</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w ważnym momencie realizacji projektu</w:t>
      </w:r>
      <w:r w:rsidRPr="00364BAF">
        <w:rPr>
          <w:rFonts w:ascii="Times New Roman" w:eastAsia="Times New Roman" w:hAnsi="Times New Roman" w:cs="Times New Roman"/>
          <w:b/>
          <w:bCs/>
          <w:sz w:val="24"/>
          <w:szCs w:val="24"/>
          <w:lang w:eastAsia="pl-PL"/>
        </w:rPr>
        <w:t>,</w:t>
      </w:r>
      <w:r w:rsidRPr="00364BAF">
        <w:rPr>
          <w:rFonts w:ascii="Times New Roman" w:eastAsia="Times New Roman" w:hAnsi="Times New Roman" w:cs="Times New Roman"/>
          <w:bCs/>
          <w:sz w:val="24"/>
          <w:szCs w:val="24"/>
          <w:lang w:eastAsia="pl-PL"/>
        </w:rPr>
        <w:t xml:space="preserve"> np. na otwarcie projektu, zakończenie projektu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364BAF">
          <w:rPr>
            <w:rFonts w:ascii="Times New Roman" w:eastAsia="Times New Roman" w:hAnsi="Times New Roman" w:cs="Times New Roman"/>
            <w:bCs/>
            <w:sz w:val="24"/>
            <w:szCs w:val="24"/>
            <w:u w:val="single"/>
            <w:lang w:eastAsia="pl-PL"/>
          </w:rPr>
          <w:t>EMPL-B5-UNIT@ec.europa.eu</w:t>
        </w:r>
      </w:hyperlink>
      <w:r w:rsidRPr="00364BAF">
        <w:rPr>
          <w:rFonts w:ascii="Times New Roman" w:eastAsia="Times New Roman" w:hAnsi="Times New Roman" w:cs="Times New Roman"/>
          <w:bCs/>
          <w:sz w:val="24"/>
          <w:szCs w:val="24"/>
          <w:lang w:eastAsia="pl-PL"/>
        </w:rPr>
        <w:t xml:space="preserve"> oraz </w:t>
      </w:r>
      <w:hyperlink r:id="rId13" w:history="1">
        <w:r w:rsidR="001863C2" w:rsidRPr="00F81E76">
          <w:rPr>
            <w:rStyle w:val="Hipercze"/>
            <w:rFonts w:ascii="Times New Roman" w:eastAsia="Times New Roman" w:hAnsi="Times New Roman" w:cs="Times New Roman"/>
            <w:bCs/>
            <w:color w:val="auto"/>
            <w:sz w:val="24"/>
            <w:szCs w:val="24"/>
            <w:lang w:eastAsia="pl-PL"/>
          </w:rPr>
          <w:t>sekretariat.RR@sejmik.kielce.pl</w:t>
        </w:r>
      </w:hyperlink>
      <w:r w:rsidRPr="00364BAF">
        <w:rPr>
          <w:rFonts w:ascii="Times New Roman" w:eastAsia="Times New Roman" w:hAnsi="Times New Roman" w:cs="Times New Roman"/>
          <w:bCs/>
          <w:sz w:val="24"/>
          <w:szCs w:val="24"/>
          <w:vertAlign w:val="superscript"/>
          <w:lang w:eastAsia="pl-PL"/>
        </w:rPr>
        <w:footnoteReference w:id="47"/>
      </w:r>
      <w:r w:rsidRPr="00364BAF">
        <w:rPr>
          <w:rFonts w:ascii="Times New Roman" w:eastAsia="Times New Roman" w:hAnsi="Times New Roman" w:cs="Times New Roman"/>
          <w:bCs/>
          <w:sz w:val="24"/>
          <w:szCs w:val="24"/>
          <w:lang w:eastAsia="pl-PL"/>
        </w:rPr>
        <w:t>;</w:t>
      </w:r>
    </w:p>
    <w:p w14:paraId="2458E1BA" w14:textId="77777777" w:rsidR="00B116CD" w:rsidRPr="00364BAF" w:rsidRDefault="00B116CD" w:rsidP="001863C2">
      <w:pPr>
        <w:numPr>
          <w:ilvl w:val="0"/>
          <w:numId w:val="52"/>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dokumentowania działań informacyjnych i promocyjnych prowadzonych w ramach Projektu.</w:t>
      </w:r>
    </w:p>
    <w:p w14:paraId="00D854C5" w14:textId="77777777" w:rsidR="00B116CD" w:rsidRPr="00364BAF" w:rsidRDefault="00B116CD" w:rsidP="001863C2">
      <w:pPr>
        <w:numPr>
          <w:ilvl w:val="0"/>
          <w:numId w:val="50"/>
        </w:numPr>
        <w:spacing w:before="0" w:after="0" w:line="240" w:lineRule="auto"/>
        <w:ind w:left="426"/>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lastRenderedPageBreak/>
        <w:t>Beneficjent informuje</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IZ o</w:t>
      </w:r>
      <w:r w:rsidRPr="00364BAF">
        <w:rPr>
          <w:rFonts w:ascii="Times New Roman" w:eastAsia="Times New Roman" w:hAnsi="Times New Roman" w:cs="Times New Roman"/>
          <w:bCs/>
          <w:sz w:val="24"/>
          <w:szCs w:val="24"/>
          <w:vertAlign w:val="superscript"/>
          <w:lang w:eastAsia="pl-PL" w:bidi="pl-PL"/>
        </w:rPr>
        <w:footnoteReference w:id="48"/>
      </w:r>
      <w:r w:rsidRPr="00364BAF">
        <w:rPr>
          <w:rFonts w:ascii="Times New Roman" w:eastAsia="Times New Roman" w:hAnsi="Times New Roman" w:cs="Times New Roman"/>
          <w:bCs/>
          <w:sz w:val="24"/>
          <w:szCs w:val="24"/>
          <w:lang w:eastAsia="pl-PL" w:bidi="pl-PL"/>
        </w:rPr>
        <w:t>:</w:t>
      </w:r>
    </w:p>
    <w:p w14:paraId="0638C5E3" w14:textId="77777777" w:rsidR="00B116CD" w:rsidRPr="00364BAF" w:rsidRDefault="00B116CD" w:rsidP="001863C2">
      <w:pPr>
        <w:numPr>
          <w:ilvl w:val="0"/>
          <w:numId w:val="51"/>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planowanych wydarzeniach informacyjno-promocyjnych związanych z projektem; </w:t>
      </w:r>
    </w:p>
    <w:p w14:paraId="4B0C5169" w14:textId="31D669C6" w:rsidR="00B116CD" w:rsidRPr="00364BAF" w:rsidRDefault="00B116CD" w:rsidP="001863C2">
      <w:pPr>
        <w:numPr>
          <w:ilvl w:val="0"/>
          <w:numId w:val="51"/>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innych planowanych wydarzeniach i istotnych okolicznościach związanych </w:t>
      </w:r>
      <w:r w:rsidR="00F71076" w:rsidRPr="00364BAF">
        <w:rPr>
          <w:rFonts w:ascii="Times New Roman" w:eastAsia="Times New Roman" w:hAnsi="Times New Roman" w:cs="Times New Roman"/>
          <w:bCs/>
          <w:sz w:val="24"/>
          <w:szCs w:val="24"/>
          <w:lang w:eastAsia="pl-PL" w:bidi="pl-PL"/>
        </w:rPr>
        <w:br/>
      </w:r>
      <w:r w:rsidRPr="00364BAF">
        <w:rPr>
          <w:rFonts w:ascii="Times New Roman" w:eastAsia="Times New Roman" w:hAnsi="Times New Roman" w:cs="Times New Roman"/>
          <w:bCs/>
          <w:sz w:val="24"/>
          <w:szCs w:val="24"/>
          <w:lang w:eastAsia="pl-PL" w:bidi="pl-PL"/>
        </w:rPr>
        <w:t xml:space="preserve">z realizacją projektu, które mogą mieć znaczenie dla opinii publicznej i mogą służyć budowaniu marki Funduszy Europejskich. </w:t>
      </w:r>
    </w:p>
    <w:p w14:paraId="329BF41B" w14:textId="2B66DF07"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Beneficjent przekazuje informacje o planowanych wydarzeniach, o których mowa w ust. 3, na co najmniej 14 dni przed wydarzeniem za pośrednictwem poczty elektronicznej na adres IZ </w:t>
      </w:r>
      <w:hyperlink r:id="rId14" w:history="1">
        <w:r w:rsidR="001863C2" w:rsidRPr="00F81E76">
          <w:rPr>
            <w:rStyle w:val="Hipercze"/>
            <w:rFonts w:ascii="Times New Roman" w:eastAsia="Times New Roman" w:hAnsi="Times New Roman" w:cs="Times New Roman"/>
            <w:bCs/>
            <w:color w:val="auto"/>
            <w:sz w:val="24"/>
            <w:szCs w:val="24"/>
            <w:lang w:eastAsia="pl-PL"/>
          </w:rPr>
          <w:t>sekretariat.RR@sejmik.kielce.pl</w:t>
        </w:r>
      </w:hyperlink>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Informacja powinna wskazywać dane kontaktowe osób ze strony Beneficjenta zaangażowanych w wydarzenie</w:t>
      </w:r>
      <w:r w:rsidRPr="00364BAF">
        <w:rPr>
          <w:rFonts w:ascii="Times New Roman" w:eastAsia="Times New Roman" w:hAnsi="Times New Roman" w:cs="Times New Roman"/>
          <w:bCs/>
          <w:sz w:val="24"/>
          <w:szCs w:val="24"/>
          <w:vertAlign w:val="superscript"/>
          <w:lang w:eastAsia="pl-PL" w:bidi="pl-PL"/>
        </w:rPr>
        <w:footnoteReference w:id="49"/>
      </w:r>
      <w:r w:rsidRPr="00364BAF">
        <w:rPr>
          <w:rFonts w:ascii="Times New Roman" w:eastAsia="Times New Roman" w:hAnsi="Times New Roman" w:cs="Times New Roman"/>
          <w:bCs/>
          <w:sz w:val="24"/>
          <w:szCs w:val="24"/>
          <w:lang w:eastAsia="pl-PL" w:bidi="pl-PL"/>
        </w:rPr>
        <w:t xml:space="preserve">. </w:t>
      </w:r>
    </w:p>
    <w:p w14:paraId="23F08AEC" w14:textId="77777777"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prośbę IZ, Beneficjent jest zobowiązany do zorganizowania wspólnego wydarzenia informacyjno-promocyjnego dla mediów (np. briefingu prasowego, konferencji prasowej) z przedstawicielami IZ. </w:t>
      </w:r>
    </w:p>
    <w:p w14:paraId="5E0E54C7" w14:textId="77777777"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zobowiązany jest do rzetelnego i regularnego wprowadzania aktualnych danych do wyszukiwarki wsparcia dla potencjalnych Beneficjentów i uczestników projektów, dostępnej na Portalu Funduszy Europejskich.</w:t>
      </w:r>
    </w:p>
    <w:p w14:paraId="66D73659" w14:textId="37AC70F0"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niewywiązania się Beneficjenta z któregokolwiek z obowiązków określonych w ust. 2 pkt 1 lit. a-d oraz pkt 2-5</w:t>
      </w:r>
      <w:r w:rsidRPr="00364BAF">
        <w:rPr>
          <w:rFonts w:ascii="Times New Roman" w:eastAsia="Times New Roman" w:hAnsi="Times New Roman" w:cs="Times New Roman"/>
          <w:bCs/>
          <w:sz w:val="24"/>
          <w:szCs w:val="24"/>
          <w:vertAlign w:val="superscript"/>
          <w:lang w:eastAsia="pl-PL"/>
        </w:rPr>
        <w:footnoteReference w:id="50"/>
      </w:r>
      <w:r w:rsidRPr="00364BAF">
        <w:rPr>
          <w:rFonts w:ascii="Times New Roman" w:eastAsia="Times New Roman" w:hAnsi="Times New Roman" w:cs="Times New Roman"/>
          <w:bCs/>
          <w:sz w:val="24"/>
          <w:szCs w:val="24"/>
          <w:lang w:eastAsia="pl-PL"/>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Decyzji o wartość nie większą niż 3 % tego dofinansowania, zgodnie z wykazem pomniejszenia wartości dofinansowania projektu w zakresie obowiązków komunikacyjnych, który stanowi załącznik nr 11 do niniejszej Decyzji. W takim przypadku IZ w drodze jednostronnego oświadczenia woli, które jest wiążące dla Beneficjenta, dokona zmiany maksymalnej wysokości dofinansowania, o czym poinformuje Beneficjenta. Jeżeli w wyniku pomniejszenia dofinasowania okaże się,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że Beneficjent otrzymał środki w kwocie wyższej niż maksymalna wysokość dofinansowania, zapisy § 1</w:t>
      </w:r>
      <w:r w:rsidR="00BF1505">
        <w:rPr>
          <w:rFonts w:ascii="Times New Roman" w:eastAsia="Times New Roman" w:hAnsi="Times New Roman" w:cs="Times New Roman"/>
          <w:bCs/>
          <w:sz w:val="24"/>
          <w:szCs w:val="24"/>
          <w:lang w:eastAsia="pl-PL"/>
        </w:rPr>
        <w:t>2</w:t>
      </w:r>
      <w:r w:rsidRPr="00364BAF">
        <w:rPr>
          <w:rFonts w:ascii="Times New Roman" w:eastAsia="Times New Roman" w:hAnsi="Times New Roman" w:cs="Times New Roman"/>
          <w:bCs/>
          <w:sz w:val="24"/>
          <w:szCs w:val="24"/>
          <w:lang w:eastAsia="pl-PL"/>
        </w:rPr>
        <w:t xml:space="preserve"> Decyzji stosuje się odpowiednio.</w:t>
      </w:r>
    </w:p>
    <w:p w14:paraId="694CEF4A" w14:textId="0C0766F3"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stworzenia przez osobę trzecią utworów, związanych z komunikacją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i widocznością (np. zdjęcia, filmy, broszury, ulotki, prezentacje multimedialne nt. projektu), powstałych w ramach projektu Beneficjent zobowiązuje się do uzyskania od tej osoby majątkowych praw autorskich do tych utworów.</w:t>
      </w:r>
    </w:p>
    <w:p w14:paraId="4784C67E" w14:textId="13053A24" w:rsidR="00B116CD" w:rsidRPr="00364BAF" w:rsidRDefault="00B116CD" w:rsidP="001863C2">
      <w:pPr>
        <w:numPr>
          <w:ilvl w:val="0"/>
          <w:numId w:val="50"/>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Instytucji Koordynującej Umowę Partnerstwa (dalej IK UP), IZ i unijnych instytucji lub organów i jednostek organizacyjnych, Beneficjent zobowiązuje się do udostępnienia tym podmiotom utworów związanych z komunikacją i widocznością,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o których mowa w ust. 8 powstałych w ramach projektu. </w:t>
      </w:r>
    </w:p>
    <w:p w14:paraId="4BBFBD18" w14:textId="4A9443F4" w:rsidR="00B116CD" w:rsidRPr="00364BAF" w:rsidRDefault="00B116CD" w:rsidP="001863C2">
      <w:pPr>
        <w:numPr>
          <w:ilvl w:val="0"/>
          <w:numId w:val="50"/>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IK UP, IZ i unijnych instytucji lub organów i jednostek organizacyjnych Beneficjent zobowiązuje się do udostępnienia tym podmiotom nieodpłatnej, niewyłącznej i nieodwołalnej licencji do korzystania z utworów związanych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z komunikacją i widocznością powstałych w ramach projektu w następujący sposób:</w:t>
      </w:r>
    </w:p>
    <w:p w14:paraId="15C61C16" w14:textId="77777777" w:rsidR="00B116CD" w:rsidRPr="00364BAF" w:rsidRDefault="00B116CD" w:rsidP="001863C2">
      <w:pPr>
        <w:numPr>
          <w:ilvl w:val="0"/>
          <w:numId w:val="53"/>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terytorium Rzeczypospolitej Polskiej oraz na terytorium innych państw członkowskich Unii Europejskiej;</w:t>
      </w:r>
    </w:p>
    <w:p w14:paraId="6C302DB7" w14:textId="77777777" w:rsidR="00B116CD" w:rsidRPr="00364BAF" w:rsidRDefault="00B116CD" w:rsidP="001863C2">
      <w:pPr>
        <w:numPr>
          <w:ilvl w:val="0"/>
          <w:numId w:val="53"/>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okres 10 lat;</w:t>
      </w:r>
    </w:p>
    <w:p w14:paraId="0F56A864" w14:textId="77777777" w:rsidR="00B116CD" w:rsidRPr="00364BAF" w:rsidRDefault="00B116CD" w:rsidP="001863C2">
      <w:pPr>
        <w:numPr>
          <w:ilvl w:val="0"/>
          <w:numId w:val="53"/>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bez ograniczeń co do liczby egzemplarzy i nośników, w zakresie następujących pól eksploatacji:</w:t>
      </w:r>
    </w:p>
    <w:p w14:paraId="0A86AED1" w14:textId="77777777" w:rsidR="00B116CD" w:rsidRPr="00364BAF" w:rsidRDefault="00B116CD" w:rsidP="001863C2">
      <w:pPr>
        <w:numPr>
          <w:ilvl w:val="0"/>
          <w:numId w:val="55"/>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utrwalanie – w szczególności drukiem, zapisem w pamięci komputera i na nośnikach elektronicznych, oraz zwielokrotnianie, powielanie i kopiowanie tak powstałych egzemplarzy dowolną techniką,</w:t>
      </w:r>
    </w:p>
    <w:p w14:paraId="6BED3B06" w14:textId="34FFCF6B" w:rsidR="00B116CD" w:rsidRPr="00364BAF" w:rsidRDefault="00B116CD" w:rsidP="001863C2">
      <w:pPr>
        <w:numPr>
          <w:ilvl w:val="0"/>
          <w:numId w:val="55"/>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 xml:space="preserve">rozpowszechnianie oraz publikowanie w dowolny sposób (w tym poprzez: wyświetlanie lub publiczne odtwarzanie lub wprowadzanie do pamięci komputera i sieci multimedialnych, w tym Internetu) – w całości lub w części, jak również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połączeniu z innymi utworami,</w:t>
      </w:r>
    </w:p>
    <w:p w14:paraId="06FE50BE" w14:textId="77777777" w:rsidR="00B116CD" w:rsidRPr="00364BAF" w:rsidRDefault="00B116CD" w:rsidP="001863C2">
      <w:pPr>
        <w:numPr>
          <w:ilvl w:val="0"/>
          <w:numId w:val="55"/>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publiczna dystrybucja utworów lub ich kopii we wszelkich formach (np. książka, broszura, CD, Internet),</w:t>
      </w:r>
    </w:p>
    <w:p w14:paraId="656C2A5D" w14:textId="77777777" w:rsidR="00B116CD" w:rsidRPr="00364BAF" w:rsidRDefault="00B116CD" w:rsidP="001863C2">
      <w:pPr>
        <w:numPr>
          <w:ilvl w:val="0"/>
          <w:numId w:val="55"/>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udostępnianie, w tym unijnym instytucjom, organom lub jednostkom organizacyjnym Unii, IK UP i IZ oraz ich pracownikom oraz publiczne udostępnianie przy wykorzystaniu wszelkich środków komunikacji (np. Internet),</w:t>
      </w:r>
    </w:p>
    <w:p w14:paraId="01A22B79" w14:textId="77777777" w:rsidR="00B116CD" w:rsidRPr="00364BAF" w:rsidRDefault="00B116CD" w:rsidP="001863C2">
      <w:pPr>
        <w:numPr>
          <w:ilvl w:val="0"/>
          <w:numId w:val="55"/>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przechowywanie i archiwizowanie w postaci papierowej albo elektronicznej;</w:t>
      </w:r>
    </w:p>
    <w:p w14:paraId="456A73D5" w14:textId="77777777" w:rsidR="00B116CD" w:rsidRPr="00364BAF" w:rsidRDefault="00B116CD" w:rsidP="001863C2">
      <w:pPr>
        <w:numPr>
          <w:ilvl w:val="0"/>
          <w:numId w:val="53"/>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 prawem do udzielania osobom trzecim sublicencji na warunkach i polach eksploatacji, o których mowa w niniejszym ustępie. </w:t>
      </w:r>
    </w:p>
    <w:p w14:paraId="1FEA9909" w14:textId="63894D43" w:rsidR="00B116CD" w:rsidRPr="00364BAF" w:rsidRDefault="00B116CD" w:rsidP="001863C2">
      <w:pPr>
        <w:numPr>
          <w:ilvl w:val="0"/>
          <w:numId w:val="50"/>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Znaki graficzne oraz obowiązkowe wzory tablic, plakatu i naklejek są określone w Księdze Tożsamości Wizualnej dostępne na stronie </w:t>
      </w:r>
      <w:hyperlink r:id="rId15" w:history="1">
        <w:r w:rsidR="001863C2" w:rsidRPr="001863C2">
          <w:rPr>
            <w:rFonts w:ascii="Times New Roman" w:eastAsia="Times New Roman" w:hAnsi="Times New Roman" w:cs="Times New Roman"/>
            <w:sz w:val="24"/>
            <w:szCs w:val="24"/>
            <w:lang w:eastAsia="pl-PL"/>
          </w:rPr>
          <w:t>https://funduszeueswietokrzyskie.pl/</w:t>
        </w:r>
      </w:hyperlink>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oraz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załączniku nr 10 do niniejszej Decyzji. </w:t>
      </w:r>
    </w:p>
    <w:p w14:paraId="05FDA75E" w14:textId="77777777" w:rsidR="00B116CD" w:rsidRPr="00364BAF" w:rsidRDefault="00B116CD" w:rsidP="001863C2">
      <w:pPr>
        <w:numPr>
          <w:ilvl w:val="0"/>
          <w:numId w:val="50"/>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Zmiana adresów poczty elektronicznej, wskazanych w ust. 2 pkt 5 i ust. 4 </w:t>
      </w:r>
      <w:r w:rsidRPr="00364BAF">
        <w:rPr>
          <w:rFonts w:ascii="Times New Roman" w:eastAsia="Times New Roman" w:hAnsi="Times New Roman" w:cs="Times New Roman"/>
          <w:bCs/>
          <w:sz w:val="24"/>
          <w:szCs w:val="24"/>
          <w:lang w:eastAsia="pl-PL"/>
        </w:rPr>
        <w:t>nie wymaga zmiany niniejszej Decyzji</w:t>
      </w:r>
      <w:r w:rsidRPr="00364BAF">
        <w:rPr>
          <w:rFonts w:ascii="Times New Roman" w:eastAsia="Times New Roman" w:hAnsi="Times New Roman" w:cs="Times New Roman"/>
          <w:bCs/>
          <w:sz w:val="24"/>
          <w:szCs w:val="24"/>
          <w:lang w:eastAsia="pl-PL" w:bidi="pl-PL"/>
        </w:rPr>
        <w:t>. IZ poinformuje Beneficjenta o tym fakcie w formie pisemnej lub elektronicznej wraz ze wskazaniem daty, od której obowiązuje zmieniony adres</w:t>
      </w:r>
      <w:r w:rsidRPr="00364BAF">
        <w:rPr>
          <w:rFonts w:ascii="Times New Roman" w:eastAsia="Times New Roman" w:hAnsi="Times New Roman" w:cs="Times New Roman"/>
          <w:bCs/>
          <w:sz w:val="24"/>
          <w:szCs w:val="24"/>
          <w:vertAlign w:val="superscript"/>
          <w:lang w:eastAsia="pl-PL" w:bidi="pl-PL"/>
        </w:rPr>
        <w:footnoteReference w:id="51"/>
      </w:r>
      <w:r w:rsidRPr="00364BAF">
        <w:rPr>
          <w:rFonts w:ascii="Times New Roman" w:eastAsia="Times New Roman" w:hAnsi="Times New Roman" w:cs="Times New Roman"/>
          <w:bCs/>
          <w:sz w:val="24"/>
          <w:szCs w:val="24"/>
          <w:lang w:eastAsia="pl-PL" w:bidi="pl-PL"/>
        </w:rPr>
        <w:t xml:space="preserve">. </w:t>
      </w:r>
    </w:p>
    <w:p w14:paraId="6F0A845B" w14:textId="77777777" w:rsidR="00B116CD" w:rsidRPr="00364BAF" w:rsidRDefault="00B116CD" w:rsidP="001863C2">
      <w:pPr>
        <w:numPr>
          <w:ilvl w:val="0"/>
          <w:numId w:val="50"/>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przyjmuje do wiadomości, że objęcie dofinansowaniem oznacza umieszczenie danych Beneficjenta w publikowanym przez IZ wykazie projektów.</w:t>
      </w:r>
      <w:r w:rsidRPr="00364BAF">
        <w:rPr>
          <w:rFonts w:ascii="Times New Roman" w:eastAsia="Times New Roman" w:hAnsi="Times New Roman" w:cs="Times New Roman"/>
          <w:bCs/>
          <w:sz w:val="24"/>
          <w:szCs w:val="24"/>
          <w:vertAlign w:val="superscript"/>
          <w:lang w:eastAsia="pl-PL"/>
        </w:rPr>
        <w:footnoteReference w:id="52"/>
      </w:r>
    </w:p>
    <w:p w14:paraId="018494A4" w14:textId="77777777" w:rsidR="00B116CD" w:rsidRPr="00364BAF" w:rsidRDefault="00B116CD" w:rsidP="00B116CD">
      <w:pPr>
        <w:spacing w:after="0" w:line="240" w:lineRule="auto"/>
        <w:ind w:left="284"/>
        <w:jc w:val="both"/>
        <w:rPr>
          <w:rFonts w:ascii="Times New Roman" w:eastAsia="Times New Roman" w:hAnsi="Times New Roman" w:cs="Times New Roman"/>
          <w:bCs/>
          <w:sz w:val="24"/>
          <w:szCs w:val="24"/>
          <w:lang w:eastAsia="pl-PL"/>
        </w:rPr>
      </w:pPr>
    </w:p>
    <w:p w14:paraId="56471B89" w14:textId="76C26F6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E82073">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Ochrona danych osobowych</w:t>
      </w:r>
    </w:p>
    <w:p w14:paraId="00F84D50" w14:textId="502760B7"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ind w:left="357"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IZ i Beneficjent są odrębnymi administratorami danych osobowych udostępnionych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ramach realizacji projektu i wykonują niezależnie wszystkie prawa i obowiązki wynikające z RODO, w tym w szczególności z art. 13 i 14 RODO, z zastrzeżeniem ust. 4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i 5.</w:t>
      </w:r>
    </w:p>
    <w:p w14:paraId="50BA9C46" w14:textId="77777777"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Zakres danych oraz odpowiedzialność IZ i Beneficjenta w związku z udostępnieniem przez te podmioty danych osobowych w ramach realizacji projektu określa ustawa wdrożeniowa oraz niniejsza Decyzja. </w:t>
      </w:r>
    </w:p>
    <w:p w14:paraId="220A1BB3" w14:textId="77777777"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samodzielnym administratorem danych osobowych, który udostępnia dane osobowe w ramach realizacji projektu innym administratorom danych osobowych według właściwości, w szczególności przy pomocy CST2021. Administratorem CST2021 jest minister właściwy ds. rozwoju regionalnego. </w:t>
      </w:r>
    </w:p>
    <w:p w14:paraId="78D5610A" w14:textId="77777777"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2CF8B39F" w14:textId="64C602B2"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Obowiązek, o którym mowa w ust. 4 względem IZ może zostać wykonany w oparciu </w:t>
      </w:r>
      <w:r w:rsidR="005841C2"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o formularz klauzuli informacyjnej stanowiący załącznik nr 4 do niniejszej</w:t>
      </w:r>
      <w:r w:rsidRPr="00364BAF">
        <w:rPr>
          <w:rFonts w:ascii="Arial" w:eastAsia="Times New Roman" w:hAnsi="Arial" w:cs="Times New Roman"/>
          <w:sz w:val="24"/>
          <w:szCs w:val="24"/>
          <w:lang w:eastAsia="pl-PL"/>
        </w:rPr>
        <w:t xml:space="preserve"> </w:t>
      </w:r>
      <w:r w:rsidRPr="00364BAF">
        <w:rPr>
          <w:rFonts w:ascii="Times New Roman" w:eastAsia="Times New Roman" w:hAnsi="Times New Roman" w:cs="Times New Roman"/>
          <w:bCs/>
          <w:sz w:val="24"/>
          <w:szCs w:val="24"/>
          <w:lang w:eastAsia="pl-PL"/>
        </w:rPr>
        <w:t xml:space="preserve">Decyzji. Beneficjent może stosować inny niż powyższy wzór klauzuli informacyjnej, o ile będzie on zawierać wszystkie elementy i informacje ujęte odpowiednio w załączniku nr 4 do </w:t>
      </w:r>
      <w:r w:rsidRPr="00364BAF">
        <w:rPr>
          <w:rFonts w:ascii="Times New Roman" w:eastAsia="Times New Roman" w:hAnsi="Times New Roman" w:cs="Times New Roman"/>
          <w:bCs/>
          <w:sz w:val="24"/>
          <w:szCs w:val="24"/>
          <w:lang w:eastAsia="pl-PL"/>
        </w:rPr>
        <w:lastRenderedPageBreak/>
        <w:t xml:space="preserve">niniejszej Decyzji. Zmiany w załączniku nr 4 wprowadzane przez IZ nie wymagają zmiany niniejszej Decyzji, a jedynie poinformowania Beneficjenta. </w:t>
      </w:r>
    </w:p>
    <w:p w14:paraId="5C0F9F52" w14:textId="58EAAA3B" w:rsidR="00B116CD" w:rsidRPr="00364BAF" w:rsidRDefault="001F6A37"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Beneficjent i Instytucja Zarządzająca</w:t>
      </w:r>
      <w:r w:rsidR="00B116CD" w:rsidRPr="00364BAF">
        <w:rPr>
          <w:rFonts w:ascii="Times New Roman" w:eastAsia="Times New Roman" w:hAnsi="Times New Roman" w:cs="Times New Roman"/>
          <w:bCs/>
          <w:sz w:val="24"/>
          <w:szCs w:val="24"/>
          <w:lang w:eastAsia="pl-PL"/>
        </w:rPr>
        <w:t xml:space="preserve"> oświadczają, że wdroży</w:t>
      </w:r>
      <w:r>
        <w:rPr>
          <w:rFonts w:ascii="Times New Roman" w:eastAsia="Times New Roman" w:hAnsi="Times New Roman" w:cs="Times New Roman"/>
          <w:bCs/>
          <w:sz w:val="24"/>
          <w:szCs w:val="24"/>
          <w:lang w:eastAsia="pl-PL"/>
        </w:rPr>
        <w:t>li</w:t>
      </w:r>
      <w:r w:rsidR="00B116CD" w:rsidRPr="00364BAF">
        <w:rPr>
          <w:rFonts w:ascii="Times New Roman" w:eastAsia="Times New Roman" w:hAnsi="Times New Roman" w:cs="Times New Roman"/>
          <w:bCs/>
          <w:sz w:val="24"/>
          <w:szCs w:val="24"/>
          <w:lang w:eastAsia="pl-PL"/>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E5FEE58" w14:textId="4FA355EA" w:rsidR="00B116CD" w:rsidRPr="00364BAF" w:rsidRDefault="00B116CD" w:rsidP="001863C2">
      <w:pPr>
        <w:keepNext/>
        <w:numPr>
          <w:ilvl w:val="0"/>
          <w:numId w:val="40"/>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jako odrębny administrator danych osobowych, z chwilą udostępnienia mu </w:t>
      </w:r>
      <w:r w:rsidR="004E1B81"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7" w:name="_Hlk131509644"/>
      <w:bookmarkEnd w:id="17"/>
    </w:p>
    <w:p w14:paraId="214792D7" w14:textId="77777777" w:rsidR="00B116CD" w:rsidRPr="00364BAF" w:rsidRDefault="00B116CD" w:rsidP="00B116CD">
      <w:pPr>
        <w:keepNext/>
        <w:pBdr>
          <w:top w:val="nil"/>
          <w:left w:val="nil"/>
          <w:bottom w:val="nil"/>
          <w:right w:val="nil"/>
          <w:between w:val="nil"/>
          <w:bar w:val="nil"/>
        </w:pBdr>
        <w:suppressAutoHyphens/>
        <w:spacing w:after="0"/>
        <w:ind w:left="360"/>
        <w:rPr>
          <w:rFonts w:ascii="Times New Roman" w:eastAsia="Times New Roman" w:hAnsi="Times New Roman" w:cs="Times New Roman"/>
          <w:bCs/>
          <w:sz w:val="24"/>
          <w:szCs w:val="24"/>
          <w:lang w:eastAsia="pl-PL"/>
        </w:rPr>
      </w:pPr>
    </w:p>
    <w:p w14:paraId="51D91906" w14:textId="74F9AD28" w:rsidR="00B116CD" w:rsidRPr="00364BAF" w:rsidRDefault="00B116CD" w:rsidP="00B116CD">
      <w:pPr>
        <w:keepNext/>
        <w:keepLines/>
        <w:tabs>
          <w:tab w:val="left" w:pos="284"/>
        </w:tabs>
        <w:spacing w:before="360" w:after="120" w:line="240" w:lineRule="auto"/>
        <w:jc w:val="center"/>
        <w:outlineLvl w:val="0"/>
        <w:rPr>
          <w:rFonts w:ascii="Times New Roman" w:eastAsia="Arial Unicode MS" w:hAnsi="Times New Roman" w:cs="Times New Roman"/>
          <w:b/>
          <w:bCs/>
          <w:sz w:val="24"/>
          <w:szCs w:val="28"/>
          <w:u w:color="000000"/>
          <w:bdr w:val="nil"/>
          <w:lang w:val="x-none" w:eastAsia="pl-PL"/>
        </w:rPr>
      </w:pPr>
      <w:r w:rsidRPr="00364BAF">
        <w:rPr>
          <w:rFonts w:ascii="Times New Roman" w:eastAsia="Times New Roman" w:hAnsi="Times New Roman" w:cs="Times New Roman"/>
          <w:b/>
          <w:bCs/>
          <w:sz w:val="24"/>
          <w:szCs w:val="28"/>
          <w:lang w:val="x-none" w:eastAsia="pl-PL"/>
        </w:rPr>
        <w:t xml:space="preserve">§ </w:t>
      </w:r>
      <w:r w:rsidR="00E82073">
        <w:rPr>
          <w:rFonts w:ascii="Times New Roman" w:eastAsia="Times New Roman" w:hAnsi="Times New Roman" w:cs="Times New Roman"/>
          <w:b/>
          <w:bCs/>
          <w:sz w:val="24"/>
          <w:szCs w:val="28"/>
          <w:lang w:eastAsia="pl-PL"/>
        </w:rPr>
        <w:t>20</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Arial Unicode MS" w:hAnsi="Times New Roman" w:cs="Times New Roman"/>
          <w:b/>
          <w:bCs/>
          <w:sz w:val="24"/>
          <w:szCs w:val="28"/>
          <w:u w:color="000000"/>
          <w:bdr w:val="nil"/>
          <w:lang w:val="x-none" w:eastAsia="pl-PL"/>
        </w:rPr>
        <w:t>Zasady komunikacji i korzystania z Centralnego Systemu Teleinformatycznego (CST2021) oraz Aplikacji Wnioski o dofinansowanie (WOD2021)</w:t>
      </w:r>
    </w:p>
    <w:p w14:paraId="10A1C9A2" w14:textId="77777777" w:rsidR="00B116CD" w:rsidRPr="00364BAF" w:rsidRDefault="00B116CD" w:rsidP="001863C2">
      <w:pPr>
        <w:numPr>
          <w:ilvl w:val="0"/>
          <w:numId w:val="56"/>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IZ określa system elektronicznej rejestracji i przechowywania danych dotyczących każdej </w:t>
      </w:r>
      <w:r w:rsidRPr="00364BAF">
        <w:rPr>
          <w:rFonts w:ascii="Times New Roman" w:hAnsi="Times New Roman" w:cstheme="minorHAnsi"/>
          <w:sz w:val="24"/>
          <w:szCs w:val="24"/>
          <w:lang w:eastAsia="pl-PL"/>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29C10626" w14:textId="4823CC39" w:rsidR="00B116CD" w:rsidRPr="00364BAF" w:rsidRDefault="00B116CD" w:rsidP="001863C2">
      <w:pPr>
        <w:numPr>
          <w:ilvl w:val="0"/>
          <w:numId w:val="56"/>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 xml:space="preserve">Jeżeli dokumenty istnieją wyłącznie w formie elektronicznej, systemy komputerowe Beneficjenta i/lub Partnera projektu/Partnera prywatnego, w których przechowywane są wersje elektroniczne, muszą spełniać normy bezpieczeństwa zapewniające, że dokumenty te są zgodne z wymogami prawa krajowego i można się na nich oprzeć do celów kontroli </w:t>
      </w:r>
      <w:r w:rsidR="004E1B81" w:rsidRPr="00364BAF">
        <w:rPr>
          <w:rFonts w:ascii="Times New Roman" w:hAnsi="Times New Roman" w:cstheme="minorHAnsi"/>
          <w:sz w:val="24"/>
          <w:szCs w:val="24"/>
          <w:lang w:eastAsia="pl-PL"/>
        </w:rPr>
        <w:br/>
      </w:r>
      <w:r w:rsidRPr="00364BAF">
        <w:rPr>
          <w:rFonts w:ascii="Times New Roman" w:hAnsi="Times New Roman" w:cstheme="minorHAnsi"/>
          <w:sz w:val="24"/>
          <w:szCs w:val="24"/>
          <w:lang w:eastAsia="pl-PL"/>
        </w:rPr>
        <w:t>i audytu.</w:t>
      </w:r>
    </w:p>
    <w:p w14:paraId="6D159F6B" w14:textId="77777777" w:rsidR="00B116CD" w:rsidRPr="00364BAF" w:rsidRDefault="00B116CD" w:rsidP="001863C2">
      <w:pPr>
        <w:numPr>
          <w:ilvl w:val="0"/>
          <w:numId w:val="56"/>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Szczegółowe zasady ochrony danych oraz zasad postępowania w przypadku utraty dostępu do konta w WOD21 określa Instrukcja użytkownika Aplikacji WOD2021.</w:t>
      </w:r>
    </w:p>
    <w:p w14:paraId="7191ADE0" w14:textId="77777777" w:rsidR="00B116CD" w:rsidRPr="00364BAF" w:rsidRDefault="00B116CD" w:rsidP="001863C2">
      <w:pPr>
        <w:numPr>
          <w:ilvl w:val="0"/>
          <w:numId w:val="56"/>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zobowiązany jest do zapoznania się z Instrukcją użytkownika Aplikacji WOD2021, Regulaminem bezpieczeństwa informacji przetwarzanych w CST2021, a także instrukcją dotyczącą systemów, dostępnych na stronie internetowej </w:t>
      </w:r>
      <w:r w:rsidRPr="00364BAF">
        <w:rPr>
          <w:rFonts w:ascii="Times New Roman" w:hAnsi="Times New Roman" w:cstheme="minorHAnsi"/>
          <w:sz w:val="24"/>
          <w:szCs w:val="24"/>
          <w:lang w:eastAsia="pl-PL"/>
        </w:rPr>
        <w:t xml:space="preserve">Instytucji Zarządzającej </w:t>
      </w:r>
      <w:r w:rsidRPr="00364BAF">
        <w:rPr>
          <w:rFonts w:ascii="Times New Roman" w:eastAsia="Arial" w:hAnsi="Times New Roman" w:cstheme="minorHAnsi"/>
          <w:sz w:val="24"/>
          <w:szCs w:val="24"/>
          <w:lang w:eastAsia="pl-PL"/>
        </w:rPr>
        <w:t xml:space="preserve">oraz pod adresem </w:t>
      </w:r>
      <w:hyperlink r:id="rId16">
        <w:r w:rsidRPr="00364BAF">
          <w:rPr>
            <w:rFonts w:ascii="Times New Roman" w:eastAsia="Arial" w:hAnsi="Times New Roman" w:cstheme="minorHAnsi"/>
            <w:sz w:val="24"/>
            <w:szCs w:val="24"/>
            <w:lang w:eastAsia="pl-PL"/>
          </w:rPr>
          <w:t xml:space="preserve">instrukcje </w:t>
        </w:r>
        <w:r w:rsidRPr="00364BAF">
          <w:rPr>
            <w:rFonts w:ascii="Times New Roman" w:eastAsia="Arial" w:hAnsi="Times New Roman" w:cstheme="minorHAnsi"/>
            <w:sz w:val="24"/>
            <w:szCs w:val="24"/>
            <w:u w:val="single"/>
            <w:lang w:eastAsia="pl-PL"/>
          </w:rPr>
          <w:t>CST2021</w:t>
        </w:r>
      </w:hyperlink>
      <w:r w:rsidRPr="00364BAF">
        <w:rPr>
          <w:rFonts w:ascii="Times New Roman" w:eastAsia="Arial" w:hAnsi="Times New Roman" w:cstheme="minorHAnsi"/>
          <w:sz w:val="24"/>
          <w:szCs w:val="24"/>
          <w:lang w:eastAsia="pl-PL"/>
        </w:rPr>
        <w:t>.</w:t>
      </w:r>
    </w:p>
    <w:p w14:paraId="7CC85AB0" w14:textId="77777777" w:rsidR="00B116CD" w:rsidRPr="00364BAF" w:rsidRDefault="00B116CD" w:rsidP="001863C2">
      <w:pPr>
        <w:numPr>
          <w:ilvl w:val="0"/>
          <w:numId w:val="56"/>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jest zobowiązany do składania dokumentów, informacji i wyjaśnień związanych z realizacją projektu, których IZ wymaga, w szczególności:</w:t>
      </w:r>
    </w:p>
    <w:p w14:paraId="2D4C1CEE" w14:textId="77777777" w:rsidR="00B116CD" w:rsidRPr="00364BAF" w:rsidRDefault="00B116CD" w:rsidP="001863C2">
      <w:pPr>
        <w:numPr>
          <w:ilvl w:val="0"/>
          <w:numId w:val="57"/>
        </w:numPr>
        <w:suppressAutoHyphens/>
        <w:spacing w:before="0" w:after="0" w:line="240" w:lineRule="auto"/>
        <w:ind w:left="567" w:hanging="283"/>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jest zobowiązany do wykorzystania WOD2021 co najmniej w zakresie:</w:t>
      </w:r>
    </w:p>
    <w:p w14:paraId="5BFEAE33" w14:textId="77777777" w:rsidR="00B116CD" w:rsidRPr="00364BAF" w:rsidRDefault="00B116CD" w:rsidP="001863C2">
      <w:pPr>
        <w:numPr>
          <w:ilvl w:val="0"/>
          <w:numId w:val="58"/>
        </w:numPr>
        <w:suppressAutoHyphens/>
        <w:spacing w:before="0" w:after="0" w:line="240" w:lineRule="auto"/>
        <w:ind w:left="993"/>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złożenia wniosków o dofinansowanie projektu wraz z załącznikami; </w:t>
      </w:r>
    </w:p>
    <w:p w14:paraId="546DCF44" w14:textId="77777777" w:rsidR="00B116CD" w:rsidRPr="00364BAF" w:rsidRDefault="00B116CD" w:rsidP="001863C2">
      <w:pPr>
        <w:numPr>
          <w:ilvl w:val="0"/>
          <w:numId w:val="58"/>
        </w:numPr>
        <w:suppressAutoHyphens/>
        <w:spacing w:before="0" w:after="0" w:line="240" w:lineRule="auto"/>
        <w:ind w:left="993"/>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aktualizacji wniosków o dofinansowanie projektu oraz dokumentów stanowiących załączniki do wniosku o dofinansowanie projektu; </w:t>
      </w:r>
    </w:p>
    <w:p w14:paraId="13B53D65" w14:textId="77777777" w:rsidR="00B116CD" w:rsidRPr="00364BAF" w:rsidRDefault="00B116CD" w:rsidP="001863C2">
      <w:pPr>
        <w:numPr>
          <w:ilvl w:val="0"/>
          <w:numId w:val="58"/>
        </w:numPr>
        <w:suppressAutoHyphens/>
        <w:spacing w:before="0" w:after="0" w:line="240" w:lineRule="auto"/>
        <w:ind w:left="993"/>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złożenia innych dokumentów związanych z realizacją projektu, wymaganych przez IZ.</w:t>
      </w:r>
    </w:p>
    <w:p w14:paraId="2B010F6E" w14:textId="77777777" w:rsidR="00B116CD" w:rsidRPr="00364BAF" w:rsidRDefault="00B116CD" w:rsidP="001863C2">
      <w:pPr>
        <w:numPr>
          <w:ilvl w:val="0"/>
          <w:numId w:val="57"/>
        </w:numPr>
        <w:suppressAutoHyphens/>
        <w:spacing w:before="0" w:after="0" w:line="240" w:lineRule="auto"/>
        <w:ind w:left="567" w:hanging="283"/>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jest zobowiązany do wykorzystania CST2021 co najmniej w zakresie:</w:t>
      </w:r>
    </w:p>
    <w:p w14:paraId="62B9AA3A" w14:textId="77777777" w:rsidR="00B116CD" w:rsidRPr="00364BAF" w:rsidRDefault="00B116CD" w:rsidP="001863C2">
      <w:pPr>
        <w:numPr>
          <w:ilvl w:val="0"/>
          <w:numId w:val="59"/>
        </w:numPr>
        <w:suppressAutoHyphens/>
        <w:spacing w:before="0" w:after="0" w:line="240" w:lineRule="auto"/>
        <w:ind w:left="993"/>
        <w:jc w:val="both"/>
        <w:rPr>
          <w:rFonts w:ascii="Times New Roman" w:hAnsi="Times New Roman" w:cstheme="minorHAnsi"/>
          <w:sz w:val="24"/>
          <w:szCs w:val="24"/>
          <w:lang w:eastAsia="pl-PL"/>
        </w:rPr>
      </w:pPr>
      <w:r w:rsidRPr="00364BAF">
        <w:rPr>
          <w:rFonts w:ascii="Times New Roman" w:hAnsi="Times New Roman" w:cstheme="minorHAnsi"/>
          <w:sz w:val="24"/>
          <w:szCs w:val="24"/>
          <w:lang w:eastAsia="pl-PL"/>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7C466EA" w14:textId="77777777" w:rsidR="00B116CD" w:rsidRPr="00364BAF" w:rsidRDefault="00B116CD" w:rsidP="001863C2">
      <w:pPr>
        <w:numPr>
          <w:ilvl w:val="0"/>
          <w:numId w:val="59"/>
        </w:numPr>
        <w:suppressAutoHyphens/>
        <w:spacing w:before="0" w:after="0" w:line="240" w:lineRule="auto"/>
        <w:ind w:left="993"/>
        <w:jc w:val="both"/>
        <w:rPr>
          <w:rFonts w:ascii="Times New Roman" w:hAnsi="Times New Roman" w:cstheme="minorHAnsi"/>
          <w:sz w:val="24"/>
          <w:szCs w:val="24"/>
          <w:lang w:eastAsia="pl-PL"/>
        </w:rPr>
      </w:pPr>
      <w:r w:rsidRPr="00364BAF">
        <w:rPr>
          <w:rFonts w:ascii="Times New Roman" w:hAnsi="Times New Roman" w:cstheme="minorHAnsi"/>
          <w:sz w:val="24"/>
          <w:szCs w:val="24"/>
          <w:lang w:eastAsia="pl-PL"/>
        </w:rPr>
        <w:lastRenderedPageBreak/>
        <w:t>wprowadzania danych dotyczy personelu projektu w terminach i według zasad określonych w aktualnych na moment składania wniosku instrukcjach (jeśli dotyczy);</w:t>
      </w:r>
    </w:p>
    <w:p w14:paraId="14ACCB71" w14:textId="77777777" w:rsidR="00B116CD" w:rsidRPr="00364BAF" w:rsidRDefault="00B116CD" w:rsidP="001863C2">
      <w:pPr>
        <w:numPr>
          <w:ilvl w:val="0"/>
          <w:numId w:val="59"/>
        </w:numPr>
        <w:suppressAutoHyphens/>
        <w:spacing w:before="0" w:after="0" w:line="240" w:lineRule="auto"/>
        <w:ind w:left="993"/>
        <w:jc w:val="both"/>
        <w:rPr>
          <w:rFonts w:ascii="Times New Roman" w:hAnsi="Times New Roman" w:cstheme="minorHAnsi"/>
          <w:sz w:val="24"/>
          <w:szCs w:val="24"/>
          <w:lang w:eastAsia="pl-PL"/>
        </w:rPr>
      </w:pPr>
      <w:r w:rsidRPr="00364BAF">
        <w:rPr>
          <w:rFonts w:ascii="Times New Roman" w:hAnsi="Times New Roman" w:cstheme="minorHAnsi"/>
          <w:sz w:val="24"/>
          <w:szCs w:val="24"/>
          <w:lang w:eastAsia="pl-PL"/>
        </w:rPr>
        <w:t>wprowadzania informacji dotyczących zamówień publicznych w terminach i według zasad określonych w aktualnych na moment składania wniosku instrukcjach.</w:t>
      </w:r>
    </w:p>
    <w:p w14:paraId="44057CE0" w14:textId="77777777" w:rsidR="00B116CD" w:rsidRPr="00364BAF" w:rsidRDefault="00B116CD" w:rsidP="001863C2">
      <w:pPr>
        <w:numPr>
          <w:ilvl w:val="0"/>
          <w:numId w:val="56"/>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zobowiązany jest do przekazywania wyjaśnień i dokumentów na wezwanie IZ w terminach przez nią określonych.</w:t>
      </w:r>
    </w:p>
    <w:p w14:paraId="21947A83" w14:textId="77777777" w:rsidR="00B116CD" w:rsidRPr="00364BAF" w:rsidRDefault="00B116CD" w:rsidP="001863C2">
      <w:pPr>
        <w:numPr>
          <w:ilvl w:val="0"/>
          <w:numId w:val="56"/>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 xml:space="preserve">Terminy dla doręczeń pism lub informacji przesłanych przy pomocy systemu WOD2021/CST2021 liczone są od dnia następnego po dniu ich wprowadzenia i/lub przesłania do systemu. </w:t>
      </w:r>
    </w:p>
    <w:p w14:paraId="582CC4F6" w14:textId="77777777" w:rsidR="00B116CD" w:rsidRPr="00364BAF" w:rsidRDefault="00B116CD" w:rsidP="001863C2">
      <w:pPr>
        <w:numPr>
          <w:ilvl w:val="0"/>
          <w:numId w:val="56"/>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Komunikacja dotycząca postępowań w zakresie zwrotu środków od Beneficjenta nie może odbywać się wyłącznie przy wykorzystaniu CST2021.</w:t>
      </w:r>
    </w:p>
    <w:p w14:paraId="488CF53F" w14:textId="77777777" w:rsidR="00B116CD" w:rsidRPr="00364BAF" w:rsidRDefault="00B116CD" w:rsidP="001863C2">
      <w:pPr>
        <w:numPr>
          <w:ilvl w:val="0"/>
          <w:numId w:val="56"/>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oraz IZ zobowiązują się do rzetelnego i bez zbędnej zwłoki wprowadzania do CST2021 i WOD2021 danych zgodnych ze stanem faktycznym.</w:t>
      </w:r>
    </w:p>
    <w:p w14:paraId="62A95098" w14:textId="77777777"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1485C7D7" w14:textId="77777777"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Dokumenty elektroniczne przedstawiane w CST2021 lub WOD2021 muszą stanowić oryginały dokumentów elektronicznych lub odwzorowanie cyfrowe (skany) oryginałów dokumentów sporządzonych w wersji papierowej. </w:t>
      </w:r>
    </w:p>
    <w:p w14:paraId="6B5036CE" w14:textId="77777777"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Jeśli istnieje wersja elektroniczna dokumentu wówczas niedopuszczalne jest jego skanowanie lub modyfikacja oryginalnej wersji elektronicznej.</w:t>
      </w:r>
    </w:p>
    <w:p w14:paraId="7F536369" w14:textId="77777777"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3D19A69C" w14:textId="77777777"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Przekazanie dokumentów drogą elektroniczną z wykorzystaniem CST2021 lub WOD2021 nie zdejmuje z Beneficjenta obowiązku przechowywania oryginałów dokumentów oraz ich udostępniania podczas kontroli.</w:t>
      </w:r>
    </w:p>
    <w:p w14:paraId="1C198511" w14:textId="205E74DC" w:rsidR="00B116CD" w:rsidRPr="00364BAF" w:rsidRDefault="00B116CD" w:rsidP="001863C2">
      <w:pPr>
        <w:numPr>
          <w:ilvl w:val="0"/>
          <w:numId w:val="56"/>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W przypadku niedostępności systemów informatycznych lub w przypadku, gdy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 xml:space="preserve">z powodów technicznych złożenie wymaganych dokumentów za pośrednictwem CST2021 lub WOD2021 nie jest możliwe, Beneficjent, za zgodą IZ, składa je w inny sposób wskazany przez IZ. O usunięciu awarii/uruchomieniu systemów informatycznych, IZ informuje Beneficjenta na adresy e-mail osób uprawnionych wskazanych w załączniku 9 do Decyzji/ osób do kontaktu wskazanych w module Kontakty w WOD2021 oraz na stronie internetowej programu. </w:t>
      </w:r>
    </w:p>
    <w:p w14:paraId="1A12A137" w14:textId="77777777" w:rsidR="00B116CD" w:rsidRPr="00364BAF" w:rsidRDefault="00B116CD" w:rsidP="001863C2">
      <w:pPr>
        <w:tabs>
          <w:tab w:val="left" w:pos="426"/>
        </w:tabs>
        <w:suppressAutoHyphens/>
        <w:spacing w:before="0" w:after="0" w:line="240" w:lineRule="auto"/>
        <w:ind w:left="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zobowiązuje się uzupełnić dane w systemach informatycznych w zakresie dokumentów przekazanych drogą elektroniczną poza systemami w terminie 5 dni roboczych od otrzymania tej informacji.</w:t>
      </w:r>
    </w:p>
    <w:p w14:paraId="57BF6BC2" w14:textId="77777777"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utraty lub podejrzenia utraty wyłącznej kontroli nad wprowadzanymi do WOD2021 lub CST2021 danymi lub ich kradzieży albo w przypadku ich nieuprawnionego użycia lub podejrzenia nieuprawnionego użycia lub nieautoryzowanego dostępu do danych, Beneficjent jest zobowiązany niezwłocznie skontaktować się z IZ.</w:t>
      </w:r>
    </w:p>
    <w:p w14:paraId="6595D4D4" w14:textId="77777777"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zobowiązuje się do wyznaczenia osób uprawnionych do wykonywania w jego imieniu czynności związanych z realizacją projektu, w tym – zgłoszenia do pracy w ramach </w:t>
      </w:r>
      <w:r w:rsidRPr="00364BAF">
        <w:rPr>
          <w:rFonts w:ascii="Times New Roman" w:eastAsia="Arial" w:hAnsi="Times New Roman" w:cstheme="minorHAnsi"/>
          <w:sz w:val="24"/>
          <w:szCs w:val="24"/>
          <w:lang w:eastAsia="pl-PL"/>
        </w:rPr>
        <w:lastRenderedPageBreak/>
        <w:t>CST2021 osoby upoważnionej do zarządzania uprawnieniami użytkowników CST2021 po stronie Beneficjenta.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4012C3AC" w14:textId="77777777"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jest zobowiązany do należytego zarządzania prawami dostępu do WOD2021 oraz CST2021, dla osób uprawnionych do wykonywania w jego imieniu czynności związanych z realizacją projektu/projektów.</w:t>
      </w:r>
    </w:p>
    <w:p w14:paraId="2AE98496" w14:textId="767A4FD9"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Wszelkie działania w WOD2021 oraz CST2021 osób uprawnionych są traktowane w sensie prawnym jako działanie Beneficjenta, dlatego też zobowiązuje się on do zapewnienia,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że wprowadzane do systemów dane są zgodne z prawdą, prawidłowo zaklasyfikowane, aktualne i kompletne.</w:t>
      </w:r>
    </w:p>
    <w:p w14:paraId="5B9045EF" w14:textId="62B5E0B4"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nie może przekazywać danych o charakterze bezprawnym oraz zobowiązany jest stosować się do zasad dotyczących bezpieczeństwa podczas korzystania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z CST2021/WOD2021. W tym celu powinien z należytą starannością chronić dane wykorzystywane na potrzeby systemu.</w:t>
      </w:r>
    </w:p>
    <w:p w14:paraId="48D7BAB0" w14:textId="4D563EB4"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i IZ uznają za prawnie wiążące przyjęte w Decyzji rozwiązania stosowane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w zakresie komunikacji i wymiany danych w WOD2021 i CST2021, bez możliwości kwestionowania skutków ich stosowania.</w:t>
      </w:r>
    </w:p>
    <w:p w14:paraId="1721DC1D" w14:textId="77777777" w:rsidR="00B116CD" w:rsidRPr="00364BAF" w:rsidRDefault="00B116CD" w:rsidP="001863C2">
      <w:pPr>
        <w:numPr>
          <w:ilvl w:val="0"/>
          <w:numId w:val="56"/>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zmiany we wniosku o dofinansowanie wpływające na treść Decyzji realizowane są wyłącznie z wykorzystaniem CST2021.</w:t>
      </w:r>
    </w:p>
    <w:p w14:paraId="090606C7" w14:textId="7F493E49"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Zmiany w Projekcie i </w:t>
      </w:r>
      <w:r w:rsidRPr="00364BAF">
        <w:rPr>
          <w:rFonts w:ascii="Times New Roman" w:eastAsia="Times New Roman" w:hAnsi="Times New Roman" w:cs="Times New Roman"/>
          <w:b/>
          <w:bCs/>
          <w:sz w:val="24"/>
          <w:szCs w:val="28"/>
          <w:lang w:eastAsia="pl-PL"/>
        </w:rPr>
        <w:t>Decyzji</w:t>
      </w:r>
      <w:r w:rsidRPr="00364BAF">
        <w:rPr>
          <w:rFonts w:ascii="Times New Roman" w:eastAsia="Times New Roman" w:hAnsi="Times New Roman" w:cs="Times New Roman"/>
          <w:b/>
          <w:bCs/>
          <w:sz w:val="24"/>
          <w:szCs w:val="28"/>
          <w:lang w:val="x-none" w:eastAsia="pl-PL"/>
        </w:rPr>
        <w:t xml:space="preserve">  </w:t>
      </w:r>
    </w:p>
    <w:p w14:paraId="157DD82D" w14:textId="77777777" w:rsidR="007C4F95" w:rsidRPr="00364BAF" w:rsidRDefault="007C4F95" w:rsidP="007C4F95">
      <w:pPr>
        <w:pStyle w:val="Tekstpodstawowy"/>
        <w:numPr>
          <w:ilvl w:val="0"/>
          <w:numId w:val="20"/>
        </w:numPr>
        <w:tabs>
          <w:tab w:val="num" w:pos="0"/>
        </w:tabs>
        <w:spacing w:before="0"/>
        <w:ind w:left="284" w:hanging="284"/>
      </w:pPr>
      <w:r w:rsidRPr="00364BAF">
        <w:t>IZ dopuszcza możliwość zmian zakresu rzeczowego projektu polegających na jego:</w:t>
      </w:r>
    </w:p>
    <w:p w14:paraId="17DAF79D" w14:textId="77777777" w:rsidR="007C4F95" w:rsidRPr="00364BAF" w:rsidRDefault="007C4F95" w:rsidP="007C4F95">
      <w:pPr>
        <w:pStyle w:val="Tekstpodstawowy"/>
        <w:numPr>
          <w:ilvl w:val="0"/>
          <w:numId w:val="65"/>
        </w:numPr>
        <w:spacing w:before="0"/>
      </w:pPr>
      <w:r w:rsidRPr="00364BAF">
        <w:t xml:space="preserve">rozszerzeniu, </w:t>
      </w:r>
    </w:p>
    <w:p w14:paraId="4659FD87" w14:textId="77777777" w:rsidR="007C4F95" w:rsidRPr="00364BAF" w:rsidRDefault="007C4F95" w:rsidP="007C4F95">
      <w:pPr>
        <w:pStyle w:val="Tekstpodstawowy"/>
        <w:numPr>
          <w:ilvl w:val="0"/>
          <w:numId w:val="65"/>
        </w:numPr>
        <w:spacing w:before="0"/>
      </w:pPr>
      <w:r w:rsidRPr="00364BAF">
        <w:t>ograniczeniu,</w:t>
      </w:r>
    </w:p>
    <w:p w14:paraId="0560066D" w14:textId="77777777" w:rsidR="007C4F95" w:rsidRPr="00364BAF" w:rsidRDefault="007C4F95" w:rsidP="007C4F95">
      <w:pPr>
        <w:pStyle w:val="Tekstpodstawowy"/>
        <w:numPr>
          <w:ilvl w:val="0"/>
          <w:numId w:val="65"/>
        </w:numPr>
        <w:spacing w:before="0"/>
      </w:pPr>
      <w:r w:rsidRPr="00364BAF">
        <w:t>modyfikacji innej niż rozszerzenie lub ograniczenie.</w:t>
      </w:r>
    </w:p>
    <w:p w14:paraId="4FE34A08" w14:textId="77777777" w:rsidR="007C4F95" w:rsidRPr="00364BAF" w:rsidRDefault="007C4F95" w:rsidP="007C4F95">
      <w:pPr>
        <w:pStyle w:val="Tekstpodstawowy"/>
        <w:numPr>
          <w:ilvl w:val="0"/>
          <w:numId w:val="20"/>
        </w:numPr>
        <w:tabs>
          <w:tab w:val="num" w:pos="0"/>
        </w:tabs>
        <w:spacing w:before="0"/>
        <w:ind w:left="284" w:hanging="284"/>
      </w:pPr>
      <w:r w:rsidRPr="00364BAF">
        <w:t>IZ dopuszcza możliwość zmian w zakresie finansowym projektu dotyczących:</w:t>
      </w:r>
    </w:p>
    <w:p w14:paraId="5D9BE4DA" w14:textId="77777777" w:rsidR="007C4F95" w:rsidRPr="00364BAF" w:rsidRDefault="007C4F95" w:rsidP="007C4F95">
      <w:pPr>
        <w:pStyle w:val="Tekstpodstawowy"/>
        <w:numPr>
          <w:ilvl w:val="0"/>
          <w:numId w:val="66"/>
        </w:numPr>
        <w:spacing w:before="0"/>
      </w:pPr>
      <w:r w:rsidRPr="00364BAF">
        <w:t>przesunięć kwot między kategoriami/zadaniami określonymi we wniosku,</w:t>
      </w:r>
    </w:p>
    <w:p w14:paraId="40A77821" w14:textId="77777777" w:rsidR="007C4F95" w:rsidRPr="00364BAF" w:rsidRDefault="007C4F95" w:rsidP="007C4F95">
      <w:pPr>
        <w:pStyle w:val="Tekstpodstawowy"/>
        <w:numPr>
          <w:ilvl w:val="0"/>
          <w:numId w:val="66"/>
        </w:numPr>
        <w:spacing w:before="0"/>
      </w:pPr>
      <w:r w:rsidRPr="00364BAF">
        <w:t>zmian wartości kosztów całkowitych, kwalifikowalnych i niekwalifikowalnych, jak również wartości dofinansowania,</w:t>
      </w:r>
    </w:p>
    <w:p w14:paraId="73B86A45" w14:textId="77777777" w:rsidR="007C4F95" w:rsidRPr="00364BAF" w:rsidRDefault="007C4F95" w:rsidP="007C4F95">
      <w:pPr>
        <w:pStyle w:val="Tekstpodstawowy"/>
        <w:numPr>
          <w:ilvl w:val="0"/>
          <w:numId w:val="66"/>
        </w:numPr>
        <w:spacing w:before="0"/>
      </w:pPr>
      <w:r w:rsidRPr="00364BAF">
        <w:t>zmian źródeł dofinansowania.</w:t>
      </w:r>
    </w:p>
    <w:p w14:paraId="04D1C292" w14:textId="5A515510" w:rsidR="007C4F95" w:rsidRPr="00364BAF" w:rsidRDefault="007C4F95" w:rsidP="007C4F95">
      <w:pPr>
        <w:pStyle w:val="Tekstpodstawowy"/>
        <w:numPr>
          <w:ilvl w:val="0"/>
          <w:numId w:val="20"/>
        </w:numPr>
        <w:tabs>
          <w:tab w:val="num" w:pos="0"/>
        </w:tabs>
        <w:spacing w:before="0"/>
        <w:ind w:left="284" w:hanging="284"/>
      </w:pPr>
      <w:r w:rsidRPr="00364BAF">
        <w:rPr>
          <w:lang w:val="pl-PL"/>
        </w:rPr>
        <w:t xml:space="preserve">IZ dopuszcza możliwość zwiększenia wartości dofinansowania, o którym mowa w </w:t>
      </w:r>
      <w:r w:rsidRPr="00364BAF">
        <w:t>§ 2 ust. 4 Decyzji na zasadach określonych w odrębnej uchwale Zarządu Województwa Świętokrzyskiego dotyczącej określenia zasad zwiększania dofinansowania projektów w ramach priorytetów 1-6 Fundusze Europejskie dla Świętokrzyskiego 2021-2027.</w:t>
      </w:r>
    </w:p>
    <w:p w14:paraId="7E2204EC" w14:textId="77777777" w:rsidR="007C4F95" w:rsidRPr="00364BAF" w:rsidRDefault="007C4F95" w:rsidP="007C4F95">
      <w:pPr>
        <w:pStyle w:val="Tekstpodstawowy"/>
        <w:numPr>
          <w:ilvl w:val="0"/>
          <w:numId w:val="20"/>
        </w:numPr>
        <w:tabs>
          <w:tab w:val="num" w:pos="0"/>
        </w:tabs>
        <w:spacing w:before="0"/>
        <w:ind w:left="284" w:hanging="284"/>
        <w:rPr>
          <w:strike/>
        </w:rPr>
      </w:pPr>
      <w:r w:rsidRPr="00364BAF">
        <w:t>IZ dopuszcza możliwość innych uzasadnionych zmian w projekcie dotyczących np. wydłużania terminu jego realizacji, zmiany harmonogramu itp.</w:t>
      </w:r>
    </w:p>
    <w:p w14:paraId="7A23C02D" w14:textId="2D37CB8E" w:rsidR="007C4F95" w:rsidRPr="00364BAF" w:rsidRDefault="007C4F95" w:rsidP="007C4F95">
      <w:pPr>
        <w:pStyle w:val="Tekstpodstawowy"/>
        <w:numPr>
          <w:ilvl w:val="0"/>
          <w:numId w:val="20"/>
        </w:numPr>
        <w:tabs>
          <w:tab w:val="num" w:pos="0"/>
        </w:tabs>
        <w:spacing w:before="0"/>
        <w:ind w:left="284" w:hanging="284"/>
        <w:rPr>
          <w:strike/>
        </w:rPr>
      </w:pPr>
      <w:r w:rsidRPr="00364BAF">
        <w:t xml:space="preserve">Beneficjent zgłasza Instytucji Zarządzającej w formie pisemnej </w:t>
      </w:r>
      <w:r w:rsidRPr="00364BAF">
        <w:rPr>
          <w:lang w:val="pl-PL"/>
        </w:rPr>
        <w:t>na</w:t>
      </w:r>
      <w:r w:rsidRPr="00364BAF">
        <w:t xml:space="preserve"> załączniku </w:t>
      </w:r>
      <w:r w:rsidRPr="00364BAF">
        <w:rPr>
          <w:lang w:val="pl-PL"/>
        </w:rPr>
        <w:t xml:space="preserve">nr </w:t>
      </w:r>
      <w:r w:rsidRPr="00510AD1">
        <w:t>2</w:t>
      </w:r>
      <w:r w:rsidRPr="00F81E76">
        <w:t xml:space="preserve"> </w:t>
      </w:r>
      <w:r w:rsidR="00F81E76" w:rsidRPr="00F81E76">
        <w:t>do</w:t>
      </w:r>
      <w:r w:rsidR="00F81E76">
        <w:rPr>
          <w:u w:val="single"/>
        </w:rPr>
        <w:t xml:space="preserve"> </w:t>
      </w:r>
      <w:r w:rsidR="00F81E76" w:rsidRPr="00F81E76">
        <w:rPr>
          <w:lang w:val="pl-PL"/>
        </w:rPr>
        <w:t xml:space="preserve">Decyzji </w:t>
      </w:r>
      <w:r w:rsidRPr="00F81E76">
        <w:t xml:space="preserve">zmiany dotyczące realizacji Projektu przed ich wprowadzeniem w celu uzyskania </w:t>
      </w:r>
      <w:r w:rsidRPr="00364BAF">
        <w:t xml:space="preserve">pisemnej akceptacji. </w:t>
      </w:r>
      <w:r w:rsidR="001F6A37">
        <w:t>Beneficjent oraz Instytucja Zarządzająca</w:t>
      </w:r>
      <w:r w:rsidRPr="00364BAF">
        <w:t xml:space="preserve"> uzgadniają zakres zmian w niniejszej </w:t>
      </w:r>
      <w:r w:rsidR="007E1981" w:rsidRPr="00364BAF">
        <w:t>Decyzji</w:t>
      </w:r>
      <w:r w:rsidRPr="00364BAF">
        <w:t xml:space="preserve">,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t>
      </w:r>
      <w:r w:rsidRPr="00364BAF">
        <w:lastRenderedPageBreak/>
        <w:t xml:space="preserve">wyrażenia zgody na wprowadzenie zmian, IZ dokonuje weryfikacji spełnienia tych przesłanek. </w:t>
      </w:r>
    </w:p>
    <w:p w14:paraId="489074A9" w14:textId="37C5D29F" w:rsidR="007C4F95" w:rsidRPr="00364BAF" w:rsidRDefault="007C4F95" w:rsidP="007C4F95">
      <w:pPr>
        <w:pStyle w:val="Tekstpodstawowy"/>
        <w:numPr>
          <w:ilvl w:val="0"/>
          <w:numId w:val="20"/>
        </w:numPr>
        <w:tabs>
          <w:tab w:val="left" w:pos="360"/>
          <w:tab w:val="num" w:pos="540"/>
          <w:tab w:val="left" w:pos="720"/>
        </w:tabs>
        <w:spacing w:before="0"/>
        <w:ind w:left="284" w:hanging="284"/>
      </w:pPr>
      <w:r w:rsidRPr="00364BAF">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7E1981" w:rsidRPr="00364BAF">
        <w:t>Decyzji</w:t>
      </w:r>
      <w:r w:rsidRPr="00364BAF">
        <w:t xml:space="preserve">, jako wydatków niekwalifikowalnych lub kwalifikowalnych. Instytucja Zarządzająca podejmując decyzję o wprowadzeniu ww. wydatków bierze pod uwagę cel Projektu określony we wniosku. </w:t>
      </w:r>
    </w:p>
    <w:p w14:paraId="68D84A0A" w14:textId="77777777"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uzasadnionym przypadku, na każdym etapie realizacji Projektu lub po jego zakończeniu Instytucja Zarządzająca może skierować wniosek o dofinansowanie w wersji skorygowanej do </w:t>
      </w:r>
      <w:r w:rsidRPr="00364BAF">
        <w:rPr>
          <w:lang w:val="pl-PL"/>
        </w:rPr>
        <w:t xml:space="preserve">ponownej </w:t>
      </w:r>
      <w:r w:rsidRPr="00364BAF">
        <w:t>weryfikacji, w szczególności pod kątem sprawdzenia zachowania celów modyfikowanego Projektu.</w:t>
      </w:r>
      <w:r w:rsidRPr="00364BAF">
        <w:rPr>
          <w:strike/>
        </w:rPr>
        <w:t xml:space="preserve"> </w:t>
      </w:r>
    </w:p>
    <w:p w14:paraId="4C9D48E2" w14:textId="402FD0A2"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treści </w:t>
      </w:r>
      <w:r w:rsidR="007E1981" w:rsidRPr="00364BAF">
        <w:t>Decyzji</w:t>
      </w:r>
      <w:r w:rsidRPr="00364BAF">
        <w:t xml:space="preserve"> wymagają </w:t>
      </w:r>
      <w:r w:rsidR="00393A03" w:rsidRPr="00364BAF">
        <w:t>podjęcia Uchwały w/s zmiany Uchwały w przedmiocie</w:t>
      </w:r>
      <w:r w:rsidR="007E1981" w:rsidRPr="00364BAF">
        <w:t xml:space="preserve"> </w:t>
      </w:r>
      <w:r w:rsidR="00191DAE" w:rsidRPr="00364BAF">
        <w:t xml:space="preserve">podjęcia </w:t>
      </w:r>
      <w:r w:rsidR="007E1981" w:rsidRPr="00364BAF">
        <w:t>Decyzji</w:t>
      </w:r>
      <w:r w:rsidRPr="00364BAF">
        <w:t xml:space="preserve">, z zastrzeżeniem ust. </w:t>
      </w:r>
      <w:r w:rsidRPr="00364BAF">
        <w:rPr>
          <w:lang w:val="pl-PL"/>
        </w:rPr>
        <w:t>9</w:t>
      </w:r>
      <w:r w:rsidRPr="00364BAF">
        <w:t xml:space="preserve"> i </w:t>
      </w:r>
      <w:r w:rsidRPr="00364BAF">
        <w:rPr>
          <w:lang w:val="pl-PL"/>
        </w:rPr>
        <w:t>10</w:t>
      </w:r>
      <w:r w:rsidRPr="00364BAF">
        <w:t>.</w:t>
      </w:r>
    </w:p>
    <w:p w14:paraId="4901EB7B" w14:textId="3B2BF2A7"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załącznikach do </w:t>
      </w:r>
      <w:r w:rsidR="007E1981" w:rsidRPr="00364BAF">
        <w:t>Decyzji</w:t>
      </w:r>
      <w:r w:rsidRPr="00364BAF">
        <w:t xml:space="preserve"> wymagają pisemnego poinformowania Instytucji Zarządzającej przez Beneficjenta, za wyjątkiem przypadków określonych w </w:t>
      </w:r>
      <w:r w:rsidRPr="00364BAF">
        <w:rPr>
          <w:lang w:val="pl-PL"/>
        </w:rPr>
        <w:t>ust. 1</w:t>
      </w:r>
      <w:r w:rsidRPr="00364BAF">
        <w:t xml:space="preserve">, które wymagają </w:t>
      </w:r>
      <w:r w:rsidR="00393A03" w:rsidRPr="00364BAF">
        <w:t xml:space="preserve">podjęcia Uchwały w/s zmiany Uchwały w przedmiocie </w:t>
      </w:r>
      <w:r w:rsidR="00191DAE" w:rsidRPr="00364BAF">
        <w:t xml:space="preserve">podjęcia </w:t>
      </w:r>
      <w:r w:rsidR="00393A03" w:rsidRPr="00364BAF">
        <w:t>Decyzji</w:t>
      </w:r>
      <w:r w:rsidRPr="00364BAF">
        <w:t>.</w:t>
      </w:r>
    </w:p>
    <w:p w14:paraId="69B39E4E" w14:textId="0B5C12EB"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przypadku zmian do </w:t>
      </w:r>
      <w:r w:rsidR="007E1981" w:rsidRPr="00364BAF">
        <w:t>Decyzji</w:t>
      </w:r>
      <w:r w:rsidRPr="00364BAF">
        <w:t xml:space="preserve"> wymagających kolejno w niedługim </w:t>
      </w:r>
      <w:r w:rsidRPr="00364BAF">
        <w:rPr>
          <w:lang w:val="pl-PL"/>
        </w:rPr>
        <w:t xml:space="preserve">czasie </w:t>
      </w:r>
      <w:r w:rsidRPr="00364BAF">
        <w:t xml:space="preserve">kilku </w:t>
      </w:r>
      <w:r w:rsidR="007E1981" w:rsidRPr="00364BAF">
        <w:t>zmian</w:t>
      </w:r>
      <w:r w:rsidRPr="00364BAF">
        <w:t>, za obopólną zgodą</w:t>
      </w:r>
      <w:r w:rsidR="00191DAE" w:rsidRPr="00364BAF">
        <w:t xml:space="preserve"> Instytucji Zarządzającej oraz Beneficjenta</w:t>
      </w:r>
      <w:r w:rsidR="00CE42DB" w:rsidRPr="00364BAF">
        <w:t>,</w:t>
      </w:r>
      <w:r w:rsidRPr="00364BAF">
        <w:t xml:space="preserve"> może zostać </w:t>
      </w:r>
      <w:r w:rsidR="007E1981" w:rsidRPr="00364BAF">
        <w:t>podjęta jedna zmiana</w:t>
      </w:r>
      <w:r w:rsidRPr="00364BAF">
        <w:t xml:space="preserve"> uwzględniając</w:t>
      </w:r>
      <w:r w:rsidR="007E1981" w:rsidRPr="00364BAF">
        <w:t>a</w:t>
      </w:r>
      <w:r w:rsidRPr="00364BAF">
        <w:t xml:space="preserve"> te zmiany. W takim przypadku, do czasu </w:t>
      </w:r>
      <w:r w:rsidR="007E1981" w:rsidRPr="00364BAF">
        <w:t>podjęcia</w:t>
      </w:r>
      <w:r w:rsidR="00393A03" w:rsidRPr="00364BAF">
        <w:t xml:space="preserve"> Uchwały w/s zmiany Uchwały w przedmiocie </w:t>
      </w:r>
      <w:r w:rsidR="00191DAE" w:rsidRPr="00364BAF">
        <w:t xml:space="preserve">podjęcia </w:t>
      </w:r>
      <w:r w:rsidR="00393A03" w:rsidRPr="00364BAF">
        <w:t>Decyzji</w:t>
      </w:r>
      <w:r w:rsidR="00CE42DB" w:rsidRPr="00364BAF">
        <w:t>,</w:t>
      </w:r>
      <w:r w:rsidRPr="00364BAF">
        <w:t xml:space="preserve"> Beneficjent jest zobowiązany do informowania Instytucji Zarządzającej na piśmie o kolejnych zmianach, które zostaną ujęte </w:t>
      </w:r>
      <w:r w:rsidR="007E1981" w:rsidRPr="00364BAF">
        <w:t>w zmienionej Decyzji</w:t>
      </w:r>
      <w:r w:rsidRPr="00364BAF">
        <w:t>.</w:t>
      </w:r>
    </w:p>
    <w:p w14:paraId="4BCC5B5A" w14:textId="466081E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Siła wyższa</w:t>
      </w:r>
    </w:p>
    <w:p w14:paraId="79D96827" w14:textId="65276260" w:rsidR="00B116CD" w:rsidRPr="00364BAF" w:rsidRDefault="00B116CD" w:rsidP="001863C2">
      <w:pPr>
        <w:numPr>
          <w:ilvl w:val="0"/>
          <w:numId w:val="60"/>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nie jest odpowiedzialny wobec Instytucji Zarządzającej lub uznany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naruszającego postanowienia niniejszej Decyzji w związku z niewykonaniem lub nienależytym wykonaniem obowiązków wynikających z Decyzji tylko w takim zakresie, w jakim takie niewykonanie lub nienależyte wykonanie jest wynikiem działania siły wyższej.</w:t>
      </w:r>
    </w:p>
    <w:p w14:paraId="247DA5EB" w14:textId="77777777" w:rsidR="00B116CD" w:rsidRPr="00364BAF" w:rsidRDefault="00B116CD" w:rsidP="001863C2">
      <w:pPr>
        <w:numPr>
          <w:ilvl w:val="0"/>
          <w:numId w:val="60"/>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niezwłocznie poinformować Instytucję Zarządzającą </w:t>
      </w:r>
      <w:r w:rsidRPr="00364BAF">
        <w:rPr>
          <w:rFonts w:ascii="Times New Roman" w:eastAsia="Times New Roman" w:hAnsi="Times New Roman" w:cs="Times New Roman"/>
          <w:sz w:val="24"/>
          <w:szCs w:val="24"/>
          <w:lang w:eastAsia="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0352E4B1" w14:textId="08170137" w:rsidR="00B116CD" w:rsidRPr="00364BAF" w:rsidRDefault="00B116CD" w:rsidP="001863C2">
      <w:pPr>
        <w:numPr>
          <w:ilvl w:val="0"/>
          <w:numId w:val="60"/>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i Beneficjent są zobowiązani do niezwłocznego pisemnego zawiadomienia się wzajemnie o zajściu przypadku siły wyższej wraz z uzasadnieniem.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ile Instytucja Zarządzająca lub Beneficjent nie wskaże inaczej na piśmie, Instytucja Zarządzająca lub Beneficjent, który dokonał zawiadomienia będzie kontynuował wykonywanie swoich obowiązków wynikających z Decyzji, w takim zakresie, </w:t>
      </w:r>
      <w:r w:rsidRPr="00364BAF">
        <w:rPr>
          <w:rFonts w:ascii="Times New Roman" w:eastAsia="Times New Roman" w:hAnsi="Times New Roman" w:cs="Times New Roman"/>
          <w:sz w:val="24"/>
          <w:szCs w:val="24"/>
          <w:lang w:eastAsia="pl-PL"/>
        </w:rPr>
        <w:br/>
        <w:t xml:space="preserve">w jakim jest to praktycznie uzasadnione i faktycznie możliwe, jak również musi podjąć wszystkie alternatywne działania i czynności zmierzające do wykonania Decyzji, których podjęcia nie wstrzymuje zdarzenie siły wyższej. </w:t>
      </w:r>
    </w:p>
    <w:p w14:paraId="1E1C163F" w14:textId="0F74E337" w:rsidR="00B116CD" w:rsidRPr="00364BAF" w:rsidRDefault="00B116CD" w:rsidP="001863C2">
      <w:pPr>
        <w:numPr>
          <w:ilvl w:val="0"/>
          <w:numId w:val="60"/>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gdy dalsza realizacja Projektu nie jest możliwa z powodu działania siły wyższej wartość dofinansowania ulega proporcjonalnemu zmniejszeniu i wymaga </w:t>
      </w:r>
      <w:r w:rsidR="00CE42DB" w:rsidRPr="00364BAF">
        <w:rPr>
          <w:rFonts w:ascii="Times New Roman" w:eastAsia="Times New Roman" w:hAnsi="Times New Roman" w:cs="Times New Roman"/>
          <w:sz w:val="24"/>
          <w:szCs w:val="24"/>
          <w:lang w:eastAsia="pl-PL"/>
        </w:rPr>
        <w:t>zmiany</w:t>
      </w:r>
      <w:r w:rsidRPr="00364BAF">
        <w:rPr>
          <w:rFonts w:ascii="Times New Roman" w:eastAsia="Times New Roman" w:hAnsi="Times New Roman" w:cs="Times New Roman"/>
          <w:sz w:val="24"/>
          <w:szCs w:val="24"/>
          <w:lang w:eastAsia="pl-PL"/>
        </w:rPr>
        <w:t xml:space="preserve"> Decyzji.</w:t>
      </w:r>
    </w:p>
    <w:p w14:paraId="255C90FD" w14:textId="5AE0242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lastRenderedPageBreak/>
        <w:t>§</w:t>
      </w:r>
      <w:r w:rsidR="00F81E76">
        <w:rPr>
          <w:rFonts w:ascii="Times New Roman" w:eastAsia="Times New Roman" w:hAnsi="Times New Roman" w:cs="Times New Roman"/>
          <w:b/>
          <w:bCs/>
          <w:sz w:val="24"/>
          <w:szCs w:val="28"/>
          <w:lang w:val="x-none" w:eastAsia="pl-PL"/>
        </w:rPr>
        <w:t xml:space="preserve"> 2</w:t>
      </w:r>
      <w:r w:rsidR="00E82073">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Times New Roman" w:hAnsi="Times New Roman" w:cs="Times New Roman"/>
          <w:b/>
          <w:bCs/>
          <w:sz w:val="24"/>
          <w:szCs w:val="28"/>
          <w:lang w:eastAsia="pl-PL"/>
        </w:rPr>
        <w:t>Uchylenie Uchwały wraz z Decyzją</w:t>
      </w:r>
    </w:p>
    <w:p w14:paraId="6B33085C" w14:textId="22FF72E3" w:rsidR="00B116CD" w:rsidRPr="00364BAF" w:rsidRDefault="00B116CD" w:rsidP="001863C2">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uchylić Uchwałę </w:t>
      </w:r>
      <w:r w:rsidR="00B77067" w:rsidRPr="00364BAF">
        <w:rPr>
          <w:rFonts w:ascii="Times New Roman" w:eastAsia="Times New Roman" w:hAnsi="Times New Roman" w:cs="Times New Roman"/>
          <w:sz w:val="24"/>
          <w:szCs w:val="24"/>
          <w:lang w:eastAsia="pl-PL"/>
        </w:rPr>
        <w:t xml:space="preserve">w przedmiocie podjęcia Decyzji </w:t>
      </w:r>
      <w:r w:rsidR="00B77067" w:rsidRPr="00364BAF">
        <w:rPr>
          <w:rFonts w:ascii="Times New Roman" w:eastAsia="Times New Roman" w:hAnsi="Times New Roman" w:cs="Times New Roman"/>
          <w:sz w:val="24"/>
          <w:szCs w:val="24"/>
          <w:lang w:eastAsia="pl-PL"/>
        </w:rPr>
        <w:br/>
        <w:t>o przyznaniu dofinansowania</w:t>
      </w:r>
      <w:r w:rsidRPr="00364BAF">
        <w:rPr>
          <w:rFonts w:ascii="Times New Roman" w:eastAsia="Times New Roman" w:hAnsi="Times New Roman" w:cs="Times New Roman"/>
          <w:sz w:val="24"/>
          <w:szCs w:val="24"/>
          <w:lang w:eastAsia="pl-PL"/>
        </w:rPr>
        <w:t>, jeżeli Beneficjent:</w:t>
      </w:r>
    </w:p>
    <w:p w14:paraId="1FD49215" w14:textId="77777777" w:rsidR="00B116CD" w:rsidRPr="00364BAF" w:rsidRDefault="00B116CD" w:rsidP="001863C2">
      <w:pPr>
        <w:numPr>
          <w:ilvl w:val="0"/>
          <w:numId w:val="70"/>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Zaprzestał realizacji Projektu lub realizuje go w sposób niezgodny z niniejszą Decyzją, przepisami prawa lub procedurami właściwymi dla Programu;</w:t>
      </w:r>
    </w:p>
    <w:p w14:paraId="38F4EF65"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zrealizował projektu w terminie określonym w niniejszej Decyzji;</w:t>
      </w:r>
    </w:p>
    <w:p w14:paraId="2790BF46"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Rażąco utrudniał przeprowadzenie kontroli przez Instytucję Zarządzającą bądź inne uprawnione podmioty;</w:t>
      </w:r>
    </w:p>
    <w:p w14:paraId="7706A224"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wniosku o płatność, </w:t>
      </w:r>
    </w:p>
    <w:p w14:paraId="54872461"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przedłożył, pomimo pisemnego wezwania przez Instytucję Zarządzającą sprawozdań wymaganych w okresie trwałości projektu;</w:t>
      </w:r>
    </w:p>
    <w:p w14:paraId="5F8B8D41"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przedłożył pomimo pisemnego wezwania dodatkowych uzupełnień/wyjaśnień lub nie usunął stwierdzonych nieprawidłowości;</w:t>
      </w:r>
    </w:p>
    <w:p w14:paraId="07B6E5A9"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sposób rażący nie wywiązuje się z obowiązków nałożonych na niego w niniejszej Decyzji.</w:t>
      </w:r>
    </w:p>
    <w:p w14:paraId="0E953F37" w14:textId="77777777" w:rsidR="00B116CD" w:rsidRPr="00364BAF" w:rsidRDefault="00B116CD" w:rsidP="001863C2">
      <w:pPr>
        <w:numPr>
          <w:ilvl w:val="0"/>
          <w:numId w:val="70"/>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Jeżeli Beneficjent przetwarza dane osobowe w sposób niezgodny z niniejszą Decyzją. </w:t>
      </w:r>
    </w:p>
    <w:p w14:paraId="0EA6EB03" w14:textId="5B763D17" w:rsidR="00B116CD" w:rsidRPr="00364BAF" w:rsidRDefault="00B116CD" w:rsidP="001863C2">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uchyla Uchwałę </w:t>
      </w:r>
      <w:r w:rsidR="00B77067" w:rsidRPr="00364BAF">
        <w:rPr>
          <w:rFonts w:ascii="Times New Roman" w:eastAsia="Times New Roman" w:hAnsi="Times New Roman" w:cs="Times New Roman"/>
          <w:sz w:val="24"/>
          <w:szCs w:val="24"/>
          <w:lang w:eastAsia="pl-PL"/>
        </w:rPr>
        <w:t>w przedmiocie podjęcia Decyzji o przyznaniu dofinansowania</w:t>
      </w:r>
      <w:r w:rsidRPr="00364BAF">
        <w:rPr>
          <w:rFonts w:ascii="Times New Roman" w:eastAsia="Times New Roman" w:hAnsi="Times New Roman" w:cs="Times New Roman"/>
          <w:sz w:val="24"/>
          <w:szCs w:val="24"/>
          <w:lang w:eastAsia="pl-PL"/>
        </w:rPr>
        <w:t>, jeżeli:</w:t>
      </w:r>
    </w:p>
    <w:p w14:paraId="252365F1" w14:textId="77777777" w:rsidR="00191DAE" w:rsidRPr="00364BAF" w:rsidRDefault="00191DAE" w:rsidP="001863C2">
      <w:pPr>
        <w:pStyle w:val="Akapitzlist"/>
        <w:widowControl w:val="0"/>
        <w:numPr>
          <w:ilvl w:val="6"/>
          <w:numId w:val="22"/>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Jeżeli Beneficjent nie przedłoży w terminie do dnia…</w:t>
      </w:r>
      <w:proofErr w:type="gramStart"/>
      <w:r w:rsidRPr="00364BAF">
        <w:rPr>
          <w:rFonts w:ascii="Times New Roman" w:eastAsia="Times New Roman" w:hAnsi="Times New Roman" w:cs="Times New Roman"/>
          <w:sz w:val="24"/>
          <w:szCs w:val="24"/>
          <w:lang w:eastAsia="pl-PL"/>
        </w:rPr>
        <w:t>…….</w:t>
      </w:r>
      <w:proofErr w:type="gramEnd"/>
      <w:r w:rsidRPr="00364BAF">
        <w:rPr>
          <w:rFonts w:eastAsia="Times New Roman"/>
          <w:vertAlign w:val="superscript"/>
          <w:lang w:eastAsia="pl-PL"/>
        </w:rPr>
        <w:footnoteReference w:id="53"/>
      </w:r>
      <w:r w:rsidRPr="00364BAF">
        <w:rPr>
          <w:rFonts w:ascii="Times New Roman" w:eastAsia="Times New Roman" w:hAnsi="Times New Roman" w:cs="Times New Roman"/>
          <w:sz w:val="24"/>
          <w:szCs w:val="24"/>
          <w:lang w:eastAsia="pl-PL"/>
        </w:rPr>
        <w:t xml:space="preserve"> dokumentów wskazanych w załączniku nr 3 do Decyzji.</w:t>
      </w:r>
    </w:p>
    <w:p w14:paraId="34929740" w14:textId="7DA925BF" w:rsidR="00B116CD" w:rsidRPr="00364BAF" w:rsidRDefault="00B116CD" w:rsidP="001863C2">
      <w:pPr>
        <w:pStyle w:val="Akapitzlist"/>
        <w:numPr>
          <w:ilvl w:val="6"/>
          <w:numId w:val="22"/>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wykorzystał przekazane środki finansowe (w całości lub w części) na cel inny niż określony w Projekcie lub niezgodnie z niniejszą Decyzją oraz przepisami prawa lub procedurami właściwymi dla Programu;</w:t>
      </w:r>
    </w:p>
    <w:p w14:paraId="76C13ED3" w14:textId="5D26D53C" w:rsidR="00B116CD" w:rsidRPr="00364BAF" w:rsidRDefault="00B116CD" w:rsidP="001863C2">
      <w:pPr>
        <w:pStyle w:val="Akapitzlist"/>
        <w:numPr>
          <w:ilvl w:val="6"/>
          <w:numId w:val="22"/>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odmówił poddania się kontroli Instytucji Zarządzającej bądź innych uprawnionych podmiotów;</w:t>
      </w:r>
    </w:p>
    <w:p w14:paraId="6E9416EA" w14:textId="177F4F99" w:rsidR="00B116CD" w:rsidRPr="00364BAF" w:rsidRDefault="00B116CD" w:rsidP="001863C2">
      <w:pPr>
        <w:pStyle w:val="Akapitzlist"/>
        <w:numPr>
          <w:ilvl w:val="6"/>
          <w:numId w:val="22"/>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przestrzegał procedur udzielania zamówień publicznych oraz przejrzystości, jawności i uczciwej konkurencji przy wydatkowaniu środków w ramach realizowanego Projektu, o których mowa w § 1</w:t>
      </w:r>
      <w:r w:rsidR="00510AD1">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eastAsia="pl-PL"/>
        </w:rPr>
        <w:t xml:space="preserve"> Decyzji;</w:t>
      </w:r>
    </w:p>
    <w:p w14:paraId="42400F5C" w14:textId="0E45022E" w:rsidR="00B116CD" w:rsidRPr="00364BAF" w:rsidRDefault="00B116CD" w:rsidP="001863C2">
      <w:pPr>
        <w:pStyle w:val="Akapitzlist"/>
        <w:numPr>
          <w:ilvl w:val="6"/>
          <w:numId w:val="22"/>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w trakcie: ubiegania się o dofinansowanie, realizacji lub w okresie trwałości projektu - złożył podrobione, przerobione lub stwierdzające nieprawdę dokumenty lub udzielił nieprawdziwych, nierzetelnych informacji; </w:t>
      </w:r>
    </w:p>
    <w:p w14:paraId="2E9A1C1B" w14:textId="1977FF93" w:rsidR="00B116CD" w:rsidRPr="00364BAF" w:rsidRDefault="00B116CD" w:rsidP="001863C2">
      <w:pPr>
        <w:pStyle w:val="Akapitzlist"/>
        <w:numPr>
          <w:ilvl w:val="6"/>
          <w:numId w:val="22"/>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realizuje działania o charakterze dyskryminacyjnym, sprzeczne z zasadami, o których mowa w art. 9 ust. 3 rozporządzenia ogólnego;</w:t>
      </w:r>
    </w:p>
    <w:p w14:paraId="69350FEC" w14:textId="20183914" w:rsidR="00B116CD" w:rsidRPr="00364BAF" w:rsidRDefault="00B116CD" w:rsidP="001863C2">
      <w:pPr>
        <w:pStyle w:val="Akapitzlist"/>
        <w:numPr>
          <w:ilvl w:val="6"/>
          <w:numId w:val="22"/>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Postępowanie w zakresie wyboru projektów do dofinansowania, w ramach którego nastąpił wybór projektu, zostało unieważnione.</w:t>
      </w:r>
    </w:p>
    <w:p w14:paraId="33B0C1F4" w14:textId="1FCE9864" w:rsidR="00B116CD" w:rsidRPr="00364BAF" w:rsidRDefault="00B116CD" w:rsidP="001863C2">
      <w:pPr>
        <w:numPr>
          <w:ilvl w:val="0"/>
          <w:numId w:val="24"/>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uchylenia Uchwały wraz z Decyzją z powodów, o których mowa w ust. 1 i 2, Beneficjent jest zobowiązany do zwrotu otrzymanego dofinansowania wraz z odsetkami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wysokości określonej jak dla zaległości podatkowych liczonymi od dnia przekazania dofinansowania do dnia zwrotu, w terminie 14 dni od dnia podjęcia uchwały o uchyleniu Uchwały wraz z Decyzją na rachunki bankowe wskazane przez Instytucję Zarządzającą.</w:t>
      </w:r>
    </w:p>
    <w:p w14:paraId="1F0D72BA" w14:textId="7AFE3BA0" w:rsidR="00B116CD" w:rsidRPr="00364BAF" w:rsidRDefault="00B116CD" w:rsidP="001863C2">
      <w:pPr>
        <w:numPr>
          <w:ilvl w:val="0"/>
          <w:numId w:val="24"/>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Niniejsza Decyzja może zostać </w:t>
      </w:r>
      <w:r w:rsidR="00CE42DB"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w wyniku zgodnej woli </w:t>
      </w:r>
      <w:r w:rsidR="00983A37" w:rsidRPr="00364BAF">
        <w:rPr>
          <w:rFonts w:ascii="Times New Roman" w:eastAsia="Times New Roman" w:hAnsi="Times New Roman" w:cs="Times New Roman"/>
          <w:sz w:val="24"/>
          <w:szCs w:val="24"/>
          <w:lang w:eastAsia="pl-PL"/>
        </w:rPr>
        <w:t xml:space="preserve">Beneficjenta oraz Instytucji </w:t>
      </w:r>
      <w:r w:rsidR="00B77067" w:rsidRPr="00364BAF">
        <w:rPr>
          <w:rFonts w:ascii="Times New Roman" w:eastAsia="Times New Roman" w:hAnsi="Times New Roman" w:cs="Times New Roman"/>
          <w:sz w:val="24"/>
          <w:szCs w:val="24"/>
          <w:lang w:eastAsia="pl-PL"/>
        </w:rPr>
        <w:t>Z</w:t>
      </w:r>
      <w:r w:rsidR="00983A37" w:rsidRPr="00364BAF">
        <w:rPr>
          <w:rFonts w:ascii="Times New Roman" w:eastAsia="Times New Roman" w:hAnsi="Times New Roman" w:cs="Times New Roman"/>
          <w:sz w:val="24"/>
          <w:szCs w:val="24"/>
          <w:lang w:eastAsia="pl-PL"/>
        </w:rPr>
        <w:t xml:space="preserve">arządzającej, </w:t>
      </w:r>
      <w:r w:rsidRPr="00364BAF">
        <w:rPr>
          <w:rFonts w:ascii="Times New Roman" w:eastAsia="Times New Roman" w:hAnsi="Times New Roman" w:cs="Times New Roman"/>
          <w:sz w:val="24"/>
          <w:szCs w:val="24"/>
          <w:lang w:eastAsia="pl-PL"/>
        </w:rPr>
        <w:t>bądź w wyniku wystąpienia okoliczności, które uniemożliwiają dalsze wykonywanie obowiązków w niej zawartych.</w:t>
      </w:r>
    </w:p>
    <w:p w14:paraId="61F70F2D" w14:textId="7574B61F" w:rsidR="00B116CD" w:rsidRPr="00364BAF" w:rsidRDefault="00B116CD" w:rsidP="001863C2">
      <w:pPr>
        <w:numPr>
          <w:ilvl w:val="0"/>
          <w:numId w:val="24"/>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Decyzja może zostać </w:t>
      </w:r>
      <w:r w:rsidR="00983A37"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na wniosek Beneficjenta w terminie 30 dni od dnia złożenia do Instytucji Zarządzającej wniosku o </w:t>
      </w:r>
      <w:r w:rsidR="00983A37" w:rsidRPr="00364BAF">
        <w:rPr>
          <w:rFonts w:ascii="Times New Roman" w:eastAsia="Times New Roman" w:hAnsi="Times New Roman" w:cs="Times New Roman"/>
          <w:sz w:val="24"/>
          <w:szCs w:val="24"/>
          <w:lang w:eastAsia="pl-PL"/>
        </w:rPr>
        <w:t>uchylenie</w:t>
      </w:r>
      <w:r w:rsidRPr="00364BAF">
        <w:rPr>
          <w:rFonts w:ascii="Times New Roman" w:eastAsia="Times New Roman" w:hAnsi="Times New Roman" w:cs="Times New Roman"/>
          <w:sz w:val="24"/>
          <w:szCs w:val="24"/>
          <w:lang w:eastAsia="pl-PL"/>
        </w:rPr>
        <w:t xml:space="preserve"> Decyzji, jeżeli zwróci on otrzymane dofinansowanie, wraz z odsetkami w wysokości jak dla zaległości podatkowych liczonymi od dnia przekazania środków na rachunek Beneficjenta do dnia zwrotu tych środków.</w:t>
      </w:r>
    </w:p>
    <w:p w14:paraId="5E0E27BC" w14:textId="455D067F" w:rsidR="00B116CD" w:rsidRPr="00364BAF" w:rsidRDefault="00B116CD" w:rsidP="001863C2">
      <w:pPr>
        <w:numPr>
          <w:ilvl w:val="0"/>
          <w:numId w:val="24"/>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razie </w:t>
      </w:r>
      <w:r w:rsidR="00983A37" w:rsidRPr="00364BAF">
        <w:rPr>
          <w:rFonts w:ascii="Times New Roman" w:eastAsia="Times New Roman" w:hAnsi="Times New Roman" w:cs="Times New Roman"/>
          <w:sz w:val="24"/>
          <w:szCs w:val="24"/>
          <w:lang w:eastAsia="pl-PL"/>
        </w:rPr>
        <w:t>uchylenia</w:t>
      </w:r>
      <w:r w:rsidRPr="00364BAF">
        <w:rPr>
          <w:rFonts w:ascii="Times New Roman" w:eastAsia="Times New Roman" w:hAnsi="Times New Roman" w:cs="Times New Roman"/>
          <w:sz w:val="24"/>
          <w:szCs w:val="24"/>
          <w:lang w:eastAsia="pl-PL"/>
        </w:rPr>
        <w:t xml:space="preserve"> Decyzji Beneficjentowi nie przysługuje odszkodowanie.</w:t>
      </w:r>
    </w:p>
    <w:p w14:paraId="601730D6" w14:textId="1AB9392E"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F81E76">
        <w:rPr>
          <w:rFonts w:ascii="Times New Roman" w:eastAsia="Times New Roman" w:hAnsi="Times New Roman" w:cs="Times New Roman"/>
          <w:b/>
          <w:bCs/>
          <w:sz w:val="24"/>
          <w:szCs w:val="28"/>
          <w:lang w:val="x-none" w:eastAsia="pl-PL"/>
        </w:rPr>
        <w:t>2</w:t>
      </w:r>
      <w:r w:rsidR="00E82073">
        <w:rPr>
          <w:rFonts w:ascii="Times New Roman" w:eastAsia="Times New Roman" w:hAnsi="Times New Roman" w:cs="Times New Roman"/>
          <w:b/>
          <w:bCs/>
          <w:sz w:val="24"/>
          <w:szCs w:val="28"/>
          <w:lang w:val="x-none" w:eastAsia="pl-PL"/>
        </w:rPr>
        <w:t>4</w:t>
      </w: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Postanowienia końcowe</w:t>
      </w:r>
    </w:p>
    <w:p w14:paraId="74B95DE7" w14:textId="77777777" w:rsidR="00B116CD" w:rsidRPr="00364BAF" w:rsidRDefault="00B116CD" w:rsidP="001863C2">
      <w:pPr>
        <w:numPr>
          <w:ilvl w:val="0"/>
          <w:numId w:val="19"/>
        </w:numPr>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sprawach nieuregulowanych niniejszą Decyzją zastosowanie mają w szczególności:</w:t>
      </w:r>
    </w:p>
    <w:p w14:paraId="065450CC" w14:textId="29D62F72" w:rsidR="00B116CD" w:rsidRPr="00364BAF" w:rsidRDefault="00B116CD" w:rsidP="001863C2">
      <w:pPr>
        <w:numPr>
          <w:ilvl w:val="3"/>
          <w:numId w:val="19"/>
        </w:numPr>
        <w:tabs>
          <w:tab w:val="num" w:pos="720"/>
        </w:tabs>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właściwe akty prawa krajowego oraz prawa unijnego, w szczególności </w:t>
      </w:r>
      <w:r w:rsidR="00C06130" w:rsidRPr="00364BAF">
        <w:rPr>
          <w:rFonts w:ascii="Times New Roman" w:eastAsia="Times New Roman" w:hAnsi="Times New Roman" w:cs="Times New Roman"/>
          <w:sz w:val="24"/>
          <w:szCs w:val="24"/>
          <w:lang w:eastAsia="pl-PL"/>
        </w:rPr>
        <w:t>Rozporządzenie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Dz. U. z 202</w:t>
      </w:r>
      <w:r w:rsidR="00214471">
        <w:rPr>
          <w:rFonts w:ascii="Times New Roman" w:eastAsia="Times New Roman" w:hAnsi="Times New Roman" w:cs="Times New Roman"/>
          <w:sz w:val="24"/>
          <w:szCs w:val="24"/>
          <w:lang w:eastAsia="pl-PL"/>
        </w:rPr>
        <w:t>4</w:t>
      </w:r>
      <w:r w:rsidR="00C06130" w:rsidRPr="00364BAF">
        <w:rPr>
          <w:rFonts w:ascii="Times New Roman" w:eastAsia="Times New Roman" w:hAnsi="Times New Roman" w:cs="Times New Roman"/>
          <w:sz w:val="24"/>
          <w:szCs w:val="24"/>
          <w:lang w:eastAsia="pl-PL"/>
        </w:rPr>
        <w:t xml:space="preserve"> r., poz. 1</w:t>
      </w:r>
      <w:r w:rsidR="00214471">
        <w:rPr>
          <w:rFonts w:ascii="Times New Roman" w:eastAsia="Times New Roman" w:hAnsi="Times New Roman" w:cs="Times New Roman"/>
          <w:sz w:val="24"/>
          <w:szCs w:val="24"/>
          <w:lang w:eastAsia="pl-PL"/>
        </w:rPr>
        <w:t>061</w:t>
      </w:r>
      <w:r w:rsidR="00C06130" w:rsidRPr="00364BAF">
        <w:rPr>
          <w:rFonts w:ascii="Times New Roman" w:eastAsia="Times New Roman" w:hAnsi="Times New Roman" w:cs="Times New Roman"/>
          <w:sz w:val="24"/>
          <w:szCs w:val="24"/>
          <w:lang w:eastAsia="pl-PL"/>
        </w:rPr>
        <w:t xml:space="preserve">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zm.), ustawa z dnia 27 sierpnia 2009 r. o finansach publicznych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xml:space="preserve">. Dz. U. z 2023 r., poz. 1270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xml:space="preserve">. </w:t>
      </w:r>
      <w:proofErr w:type="spellStart"/>
      <w:r w:rsidR="00C06130" w:rsidRPr="00364BAF">
        <w:rPr>
          <w:rFonts w:ascii="Times New Roman" w:eastAsia="Times New Roman" w:hAnsi="Times New Roman" w:cs="Times New Roman"/>
          <w:sz w:val="24"/>
          <w:szCs w:val="24"/>
          <w:lang w:eastAsia="pl-PL"/>
        </w:rPr>
        <w:t>zm</w:t>
      </w:r>
      <w:proofErr w:type="spellEnd"/>
      <w:r w:rsidR="00C06130" w:rsidRPr="00364BAF">
        <w:rPr>
          <w:rFonts w:ascii="Times New Roman" w:eastAsia="Times New Roman" w:hAnsi="Times New Roman" w:cs="Times New Roman"/>
          <w:sz w:val="24"/>
          <w:szCs w:val="24"/>
          <w:lang w:eastAsia="pl-PL"/>
        </w:rPr>
        <w:t>), ustawa z dnia 29 września 1994 r. o rachunkowości (</w:t>
      </w:r>
      <w:proofErr w:type="spellStart"/>
      <w:r w:rsidR="00C06130" w:rsidRPr="00364BAF">
        <w:rPr>
          <w:rFonts w:ascii="Times New Roman" w:eastAsia="Times New Roman" w:hAnsi="Times New Roman" w:cs="Times New Roman"/>
          <w:sz w:val="24"/>
          <w:szCs w:val="24"/>
          <w:lang w:eastAsia="pl-PL"/>
        </w:rPr>
        <w:t>t.j</w:t>
      </w:r>
      <w:proofErr w:type="spellEnd"/>
      <w:r w:rsidR="00C06130" w:rsidRPr="00364BAF">
        <w:rPr>
          <w:rFonts w:ascii="Times New Roman" w:eastAsia="Times New Roman" w:hAnsi="Times New Roman" w:cs="Times New Roman"/>
          <w:sz w:val="24"/>
          <w:szCs w:val="24"/>
          <w:lang w:eastAsia="pl-PL"/>
        </w:rPr>
        <w:t xml:space="preserve">. Dz. U. z 2023 r. poz. 120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xml:space="preserve">. zm.), ustawa z dnia 11 września 2019 r. Prawo zamówień publicznych </w:t>
      </w:r>
      <w:r w:rsidR="00C06130" w:rsidRPr="00364BAF">
        <w:rPr>
          <w:rFonts w:ascii="Times New Roman" w:eastAsia="Times New Roman" w:hAnsi="Times New Roman" w:cs="Times New Roman"/>
          <w:iCs/>
          <w:sz w:val="24"/>
          <w:szCs w:val="24"/>
          <w:lang w:eastAsia="pl-PL"/>
        </w:rPr>
        <w:t xml:space="preserve">(Dz. U. z 2023 r., poz. 1605 z </w:t>
      </w:r>
      <w:proofErr w:type="spellStart"/>
      <w:r w:rsidR="00C06130" w:rsidRPr="00364BAF">
        <w:rPr>
          <w:rFonts w:ascii="Times New Roman" w:eastAsia="Times New Roman" w:hAnsi="Times New Roman" w:cs="Times New Roman"/>
          <w:iCs/>
          <w:sz w:val="24"/>
          <w:szCs w:val="24"/>
          <w:lang w:eastAsia="pl-PL"/>
        </w:rPr>
        <w:t>późn</w:t>
      </w:r>
      <w:proofErr w:type="spellEnd"/>
      <w:r w:rsidR="00C06130" w:rsidRPr="00364BAF">
        <w:rPr>
          <w:rFonts w:ascii="Times New Roman" w:eastAsia="Times New Roman" w:hAnsi="Times New Roman" w:cs="Times New Roman"/>
          <w:iCs/>
          <w:sz w:val="24"/>
          <w:szCs w:val="24"/>
          <w:lang w:eastAsia="pl-PL"/>
        </w:rPr>
        <w:t>. zm.), ustawa z dnia 30 kwietnia 2004 r. o postępowaniu w sprawach dotyczących pomocy publicznej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xml:space="preserve">. Dz. U. z 2023 r., poz. </w:t>
      </w:r>
      <w:r w:rsidR="00B77067" w:rsidRPr="00364BAF">
        <w:rPr>
          <w:rFonts w:ascii="Times New Roman" w:eastAsia="Times New Roman" w:hAnsi="Times New Roman" w:cs="Times New Roman"/>
          <w:iCs/>
          <w:sz w:val="24"/>
          <w:szCs w:val="24"/>
          <w:lang w:eastAsia="pl-PL"/>
        </w:rPr>
        <w:t>7</w:t>
      </w:r>
      <w:r w:rsidR="00C06130" w:rsidRPr="00364BAF">
        <w:rPr>
          <w:rFonts w:ascii="Times New Roman" w:eastAsia="Times New Roman" w:hAnsi="Times New Roman" w:cs="Times New Roman"/>
          <w:iCs/>
          <w:sz w:val="24"/>
          <w:szCs w:val="24"/>
          <w:lang w:eastAsia="pl-PL"/>
        </w:rPr>
        <w:t>02), ustawa z dnia 27 kwietnia 2001 r. Prawo Ochrony Środowiska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Dz. U. z 2024 r., poz. 54 z </w:t>
      </w:r>
      <w:proofErr w:type="spellStart"/>
      <w:r w:rsidR="00C06130" w:rsidRPr="00364BAF">
        <w:rPr>
          <w:rFonts w:ascii="Times New Roman" w:eastAsia="Times New Roman" w:hAnsi="Times New Roman" w:cs="Times New Roman"/>
          <w:iCs/>
          <w:sz w:val="24"/>
          <w:szCs w:val="24"/>
          <w:lang w:eastAsia="pl-PL"/>
        </w:rPr>
        <w:t>późn</w:t>
      </w:r>
      <w:proofErr w:type="spellEnd"/>
      <w:r w:rsidR="00C06130" w:rsidRPr="00364BAF">
        <w:rPr>
          <w:rFonts w:ascii="Times New Roman" w:eastAsia="Times New Roman" w:hAnsi="Times New Roman" w:cs="Times New Roman"/>
          <w:iCs/>
          <w:sz w:val="24"/>
          <w:szCs w:val="24"/>
          <w:lang w:eastAsia="pl-PL"/>
        </w:rPr>
        <w:t>. zm.), ustawa z dnia 11 marca 2004 r. o podatku od towarów i usług (</w:t>
      </w:r>
      <w:proofErr w:type="spellStart"/>
      <w:r w:rsidR="00C06130" w:rsidRPr="00364BAF">
        <w:rPr>
          <w:rFonts w:ascii="Times New Roman" w:eastAsia="Times New Roman" w:hAnsi="Times New Roman" w:cs="Times New Roman"/>
          <w:iCs/>
          <w:sz w:val="24"/>
          <w:szCs w:val="24"/>
          <w:lang w:eastAsia="pl-PL"/>
        </w:rPr>
        <w:t>t.j</w:t>
      </w:r>
      <w:proofErr w:type="spellEnd"/>
      <w:r w:rsidR="00C06130" w:rsidRPr="00364BAF">
        <w:rPr>
          <w:rFonts w:ascii="Times New Roman" w:eastAsia="Times New Roman" w:hAnsi="Times New Roman" w:cs="Times New Roman"/>
          <w:iCs/>
          <w:sz w:val="24"/>
          <w:szCs w:val="24"/>
          <w:lang w:eastAsia="pl-PL"/>
        </w:rPr>
        <w:t xml:space="preserve">. </w:t>
      </w:r>
      <w:r w:rsidR="00C06130" w:rsidRPr="00364BAF">
        <w:rPr>
          <w:rFonts w:ascii="Times New Roman" w:eastAsia="Times New Roman" w:hAnsi="Times New Roman" w:cs="Times New Roman"/>
          <w:sz w:val="24"/>
          <w:szCs w:val="24"/>
          <w:lang w:eastAsia="pl-PL"/>
        </w:rPr>
        <w:t xml:space="preserve">Dz. U. z 2024 r., poz. </w:t>
      </w:r>
      <w:r w:rsidR="00B77067" w:rsidRPr="00364BAF">
        <w:rPr>
          <w:rFonts w:ascii="Times New Roman" w:eastAsia="Times New Roman" w:hAnsi="Times New Roman" w:cs="Times New Roman"/>
          <w:sz w:val="24"/>
          <w:szCs w:val="24"/>
          <w:lang w:eastAsia="pl-PL"/>
        </w:rPr>
        <w:t>361</w:t>
      </w:r>
      <w:r w:rsidR="00C06130" w:rsidRPr="00364BAF">
        <w:rPr>
          <w:rFonts w:ascii="Times New Roman" w:eastAsia="Times New Roman" w:hAnsi="Times New Roman" w:cs="Times New Roman"/>
          <w:sz w:val="24"/>
          <w:szCs w:val="24"/>
          <w:lang w:eastAsia="pl-PL"/>
        </w:rPr>
        <w:t xml:space="preserve"> z </w:t>
      </w:r>
      <w:proofErr w:type="spellStart"/>
      <w:r w:rsidR="00C06130" w:rsidRPr="00364BAF">
        <w:rPr>
          <w:rFonts w:ascii="Times New Roman" w:eastAsia="Times New Roman" w:hAnsi="Times New Roman" w:cs="Times New Roman"/>
          <w:sz w:val="24"/>
          <w:szCs w:val="24"/>
          <w:lang w:eastAsia="pl-PL"/>
        </w:rPr>
        <w:t>późn</w:t>
      </w:r>
      <w:proofErr w:type="spellEnd"/>
      <w:r w:rsidR="00C06130" w:rsidRPr="00364BAF">
        <w:rPr>
          <w:rFonts w:ascii="Times New Roman" w:eastAsia="Times New Roman" w:hAnsi="Times New Roman" w:cs="Times New Roman"/>
          <w:sz w:val="24"/>
          <w:szCs w:val="24"/>
          <w:lang w:eastAsia="pl-PL"/>
        </w:rPr>
        <w:t>. zm.</w:t>
      </w:r>
      <w:r w:rsidR="00C06130" w:rsidRPr="00364BAF">
        <w:rPr>
          <w:rFonts w:ascii="Times New Roman" w:eastAsia="Times New Roman" w:hAnsi="Times New Roman" w:cs="Times New Roman"/>
          <w:iCs/>
          <w:sz w:val="24"/>
          <w:szCs w:val="24"/>
          <w:lang w:eastAsia="pl-PL"/>
        </w:rPr>
        <w:t>) oraz rozporządzenia wykonawcze lub wytyczne do nich</w:t>
      </w:r>
      <w:r w:rsidRPr="00364BAF">
        <w:rPr>
          <w:rFonts w:ascii="Times New Roman" w:eastAsia="Times New Roman" w:hAnsi="Times New Roman" w:cs="Times New Roman"/>
          <w:iCs/>
          <w:sz w:val="24"/>
          <w:szCs w:val="24"/>
          <w:lang w:eastAsia="pl-PL"/>
        </w:rPr>
        <w:t xml:space="preserve">; </w:t>
      </w:r>
    </w:p>
    <w:p w14:paraId="6BAC488C" w14:textId="77777777" w:rsidR="00B116CD" w:rsidRPr="00364BAF" w:rsidRDefault="00B116CD" w:rsidP="001863C2">
      <w:pPr>
        <w:numPr>
          <w:ilvl w:val="3"/>
          <w:numId w:val="19"/>
        </w:numPr>
        <w:tabs>
          <w:tab w:val="num" w:pos="720"/>
        </w:tabs>
        <w:spacing w:before="0" w:after="0" w:line="240" w:lineRule="auto"/>
        <w:ind w:left="714"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odpowiednie reguły, zasady i postanowienia wynikające z FEŚ 2021-2027, SZOP, obowiązujących procedur i wytycznych</w:t>
      </w:r>
      <w:r w:rsidRPr="00364BAF">
        <w:rPr>
          <w:rFonts w:ascii="Times New Roman" w:eastAsia="Times New Roman" w:hAnsi="Times New Roman" w:cs="Times New Roman"/>
          <w:sz w:val="24"/>
          <w:szCs w:val="24"/>
          <w:lang w:eastAsia="pl-PL"/>
        </w:rPr>
        <w:t>.</w:t>
      </w:r>
    </w:p>
    <w:p w14:paraId="4B6803AB" w14:textId="767808D4" w:rsidR="00B116CD" w:rsidRPr="00364BAF" w:rsidRDefault="00B116CD"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Wszelkie wątpliwości związane z realizacją niniejszej Decyzji wyjaśniane będą przez </w:t>
      </w:r>
      <w:r w:rsidR="00983A37" w:rsidRPr="00364BAF">
        <w:rPr>
          <w:rFonts w:ascii="Times New Roman" w:eastAsia="Times New Roman" w:hAnsi="Times New Roman" w:cs="Times New Roman"/>
          <w:sz w:val="24"/>
          <w:szCs w:val="24"/>
          <w:lang w:eastAsia="pl-PL"/>
        </w:rPr>
        <w:t>Beneficjenta i Instytucję Zarządzającą</w:t>
      </w:r>
      <w:r w:rsidRPr="00364BAF">
        <w:rPr>
          <w:rFonts w:ascii="Times New Roman" w:eastAsia="Times New Roman" w:hAnsi="Times New Roman" w:cs="Times New Roman"/>
          <w:sz w:val="24"/>
          <w:szCs w:val="24"/>
          <w:lang w:eastAsia="pl-PL"/>
        </w:rPr>
        <w:t xml:space="preserve"> w formie pisemnej.</w:t>
      </w:r>
    </w:p>
    <w:p w14:paraId="682B943F" w14:textId="3209CECF" w:rsidR="00B116CD" w:rsidRPr="00364BAF" w:rsidRDefault="00B116CD"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powstania sporów pomiędzy </w:t>
      </w:r>
      <w:r w:rsidR="00983A37" w:rsidRPr="00364BAF">
        <w:rPr>
          <w:rFonts w:ascii="Times New Roman" w:eastAsia="Times New Roman" w:hAnsi="Times New Roman" w:cs="Times New Roman"/>
          <w:sz w:val="24"/>
          <w:szCs w:val="24"/>
          <w:lang w:eastAsia="pl-PL"/>
        </w:rPr>
        <w:t xml:space="preserve">Beneficjentem a Instytucją Zarządzającą, </w:t>
      </w:r>
      <w:r w:rsidRPr="00364BAF">
        <w:rPr>
          <w:rFonts w:ascii="Times New Roman" w:eastAsia="Times New Roman" w:hAnsi="Times New Roman" w:cs="Times New Roman"/>
          <w:sz w:val="24"/>
          <w:szCs w:val="24"/>
          <w:lang w:eastAsia="pl-PL"/>
        </w:rPr>
        <w:t xml:space="preserve">prawem właściwym do ich rozstrzygania jest dla niniejszej Decyzji prawo obowiązujące na terytorium Rzeczypospolitej Polskiej. </w:t>
      </w:r>
    </w:p>
    <w:p w14:paraId="6AE3261A" w14:textId="6152CCC0" w:rsidR="00B116CD" w:rsidRPr="00364BAF" w:rsidRDefault="00983A37" w:rsidP="001863C2">
      <w:pPr>
        <w:numPr>
          <w:ilvl w:val="0"/>
          <w:numId w:val="19"/>
        </w:numPr>
        <w:tabs>
          <w:tab w:val="num" w:pos="284"/>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oraz Instytucja </w:t>
      </w:r>
      <w:r w:rsidR="00B77067" w:rsidRPr="00364BAF">
        <w:rPr>
          <w:rFonts w:ascii="Times New Roman" w:eastAsia="Times New Roman" w:hAnsi="Times New Roman" w:cs="Times New Roman"/>
          <w:sz w:val="24"/>
          <w:szCs w:val="24"/>
          <w:lang w:eastAsia="pl-PL"/>
        </w:rPr>
        <w:t>Zarządzająca</w:t>
      </w:r>
      <w:r w:rsidRPr="00364BAF">
        <w:rPr>
          <w:rFonts w:ascii="Times New Roman" w:eastAsia="Times New Roman" w:hAnsi="Times New Roman" w:cs="Times New Roman"/>
          <w:sz w:val="24"/>
          <w:szCs w:val="24"/>
          <w:lang w:eastAsia="pl-PL"/>
        </w:rPr>
        <w:t xml:space="preserve"> </w:t>
      </w:r>
      <w:r w:rsidR="00B116CD" w:rsidRPr="00364BAF">
        <w:rPr>
          <w:rFonts w:ascii="Times New Roman" w:eastAsia="Times New Roman" w:hAnsi="Times New Roman" w:cs="Times New Roman"/>
          <w:sz w:val="24"/>
          <w:szCs w:val="24"/>
          <w:lang w:eastAsia="pl-PL"/>
        </w:rPr>
        <w:t>podają następujące adresy dla wzajemnych doręczeń dokumentów, pism i oświadczeń składanych w toku wykonywania niniejszej Decyzji:</w:t>
      </w:r>
    </w:p>
    <w:p w14:paraId="27399EE5" w14:textId="625D3AD0" w:rsidR="00B116CD" w:rsidRPr="00364BAF" w:rsidRDefault="00B116CD" w:rsidP="001863C2">
      <w:pPr>
        <w:numPr>
          <w:ilvl w:val="0"/>
          <w:numId w:val="25"/>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Zarząd Województwa Świętokrzyskiego, Urząd Marszałkowski Województwa Świętokrzyskiego, Departament</w:t>
      </w:r>
      <w:r w:rsidR="00FB7F06" w:rsidRPr="00364BAF">
        <w:rPr>
          <w:rFonts w:ascii="Times New Roman" w:eastAsia="Times New Roman" w:hAnsi="Times New Roman" w:cs="Times New Roman"/>
          <w:sz w:val="24"/>
          <w:szCs w:val="24"/>
          <w:lang w:eastAsia="pl-PL"/>
        </w:rPr>
        <w:t xml:space="preserve"> Wdrażania Europejskiego Funduszu Rozwoju Regionalnego</w:t>
      </w:r>
      <w:r w:rsidRPr="00364BAF">
        <w:rPr>
          <w:rFonts w:ascii="Times New Roman" w:eastAsia="Times New Roman" w:hAnsi="Times New Roman" w:cs="Times New Roman"/>
          <w:sz w:val="24"/>
          <w:szCs w:val="24"/>
          <w:lang w:eastAsia="pl-PL"/>
        </w:rPr>
        <w:t xml:space="preserve">, ul. Sienkiewicza 63, 25-002 Kielce; </w:t>
      </w:r>
    </w:p>
    <w:p w14:paraId="68917CF3" w14:textId="77777777" w:rsidR="00B116CD" w:rsidRPr="00364BAF" w:rsidRDefault="00B116CD" w:rsidP="001863C2">
      <w:pPr>
        <w:numPr>
          <w:ilvl w:val="0"/>
          <w:numId w:val="25"/>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 z siedzibą: ……......................................……. </w:t>
      </w:r>
    </w:p>
    <w:p w14:paraId="3073543D" w14:textId="00915CA8" w:rsidR="00B116CD" w:rsidRPr="00364BAF" w:rsidRDefault="00B116CD" w:rsidP="001863C2">
      <w:pPr>
        <w:numPr>
          <w:ilvl w:val="0"/>
          <w:numId w:val="19"/>
        </w:numPr>
        <w:tabs>
          <w:tab w:val="num" w:pos="426"/>
        </w:tabs>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Wszelkie dokumenty, pisma i oświadczenia przesłane na adresy wskazane w ust. 5 </w:t>
      </w:r>
      <w:r w:rsidR="00983A37" w:rsidRPr="00364BAF">
        <w:rPr>
          <w:rFonts w:ascii="Times New Roman" w:eastAsia="Times New Roman" w:hAnsi="Times New Roman" w:cs="Times New Roman"/>
          <w:sz w:val="24"/>
          <w:szCs w:val="24"/>
          <w:lang w:eastAsia="pl-PL"/>
        </w:rPr>
        <w:t xml:space="preserve">zarówno Beneficjent jak i Instytucja Zarządzająca </w:t>
      </w:r>
      <w:r w:rsidRPr="00364BAF">
        <w:rPr>
          <w:rFonts w:ascii="Times New Roman" w:eastAsia="Times New Roman" w:hAnsi="Times New Roman" w:cs="Times New Roman"/>
          <w:sz w:val="24"/>
          <w:szCs w:val="24"/>
          <w:lang w:eastAsia="pl-PL"/>
        </w:rPr>
        <w:t>uznają za skutecznie doręczone, niezależnie od tego, czy dokumenty, pisma i oświadczenia zostały rzeczywiście odebrane</w:t>
      </w:r>
      <w:r w:rsidR="00983A37" w:rsidRPr="00364BAF">
        <w:rPr>
          <w:rFonts w:ascii="Times New Roman" w:eastAsia="Times New Roman" w:hAnsi="Times New Roman" w:cs="Times New Roman"/>
          <w:sz w:val="24"/>
          <w:szCs w:val="24"/>
          <w:lang w:eastAsia="pl-PL"/>
        </w:rPr>
        <w:t>.</w:t>
      </w:r>
    </w:p>
    <w:p w14:paraId="53737975" w14:textId="1D0FBCE1" w:rsidR="00B116CD" w:rsidRPr="0080429C" w:rsidRDefault="00B116CD"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 xml:space="preserve">Zmiana adresu przez </w:t>
      </w:r>
      <w:r w:rsidR="00983A37" w:rsidRPr="0080429C">
        <w:rPr>
          <w:rFonts w:ascii="Times New Roman" w:eastAsia="Times New Roman" w:hAnsi="Times New Roman" w:cs="Times New Roman"/>
          <w:sz w:val="24"/>
          <w:szCs w:val="24"/>
          <w:lang w:eastAsia="pl-PL"/>
        </w:rPr>
        <w:t xml:space="preserve">Beneficjenta bądź przez Instytucję Zarządzającą </w:t>
      </w:r>
      <w:r w:rsidRPr="0080429C">
        <w:rPr>
          <w:rFonts w:ascii="Times New Roman" w:eastAsia="Times New Roman" w:hAnsi="Times New Roman" w:cs="Times New Roman"/>
          <w:sz w:val="24"/>
          <w:szCs w:val="24"/>
          <w:lang w:eastAsia="pl-PL"/>
        </w:rPr>
        <w:t>wymaga pisemnego poinformowania</w:t>
      </w:r>
      <w:r w:rsidR="00B77067" w:rsidRPr="0080429C">
        <w:rPr>
          <w:rFonts w:ascii="Times New Roman" w:eastAsia="Times New Roman" w:hAnsi="Times New Roman" w:cs="Times New Roman"/>
          <w:sz w:val="24"/>
          <w:szCs w:val="24"/>
          <w:lang w:eastAsia="pl-PL"/>
        </w:rPr>
        <w:t xml:space="preserve"> drugiej strony</w:t>
      </w:r>
      <w:r w:rsidRPr="0080429C">
        <w:rPr>
          <w:rFonts w:ascii="Times New Roman" w:eastAsia="Times New Roman" w:hAnsi="Times New Roman" w:cs="Times New Roman"/>
          <w:sz w:val="24"/>
          <w:szCs w:val="24"/>
          <w:lang w:eastAsia="pl-PL"/>
        </w:rPr>
        <w:t xml:space="preserve">. </w:t>
      </w:r>
    </w:p>
    <w:p w14:paraId="10075A6B" w14:textId="159DE0C1" w:rsidR="00B116CD" w:rsidRPr="00364BAF" w:rsidRDefault="00B116CD"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80429C">
        <w:rPr>
          <w:rFonts w:ascii="Times New Roman" w:eastAsia="Times New Roman" w:hAnsi="Times New Roman" w:cs="Times New Roman"/>
          <w:sz w:val="24"/>
          <w:szCs w:val="24"/>
          <w:lang w:eastAsia="pl-PL"/>
        </w:rPr>
        <w:t>W przypadku zmiany adresu przez</w:t>
      </w:r>
      <w:r w:rsidR="00983A37" w:rsidRPr="0080429C">
        <w:rPr>
          <w:rFonts w:ascii="Times New Roman" w:eastAsia="Times New Roman" w:hAnsi="Times New Roman" w:cs="Times New Roman"/>
          <w:sz w:val="24"/>
          <w:szCs w:val="24"/>
          <w:lang w:eastAsia="pl-PL"/>
        </w:rPr>
        <w:t xml:space="preserve"> Beneficjenta bądź przez Instytucję Zarządzającą</w:t>
      </w:r>
      <w:r w:rsidRPr="0080429C">
        <w:rPr>
          <w:rFonts w:ascii="Times New Roman" w:eastAsia="Times New Roman" w:hAnsi="Times New Roman" w:cs="Times New Roman"/>
          <w:sz w:val="24"/>
          <w:szCs w:val="24"/>
          <w:lang w:eastAsia="pl-PL"/>
        </w:rPr>
        <w:t xml:space="preserve">, bez uprzedniego poinformowania o tym fakcie drugiej </w:t>
      </w:r>
      <w:r w:rsidR="00B77067" w:rsidRPr="0080429C">
        <w:rPr>
          <w:rFonts w:ascii="Times New Roman" w:eastAsia="Times New Roman" w:hAnsi="Times New Roman" w:cs="Times New Roman"/>
          <w:sz w:val="24"/>
          <w:szCs w:val="24"/>
          <w:lang w:eastAsia="pl-PL"/>
        </w:rPr>
        <w:t>s</w:t>
      </w:r>
      <w:r w:rsidRPr="0080429C">
        <w:rPr>
          <w:rFonts w:ascii="Times New Roman" w:eastAsia="Times New Roman" w:hAnsi="Times New Roman" w:cs="Times New Roman"/>
          <w:sz w:val="24"/>
          <w:szCs w:val="24"/>
          <w:lang w:eastAsia="pl-PL"/>
        </w:rPr>
        <w:t xml:space="preserve">trony, wszelką korespondencję przesłaną </w:t>
      </w:r>
      <w:r w:rsidRPr="0080429C">
        <w:rPr>
          <w:rFonts w:ascii="Times New Roman" w:eastAsia="Times New Roman" w:hAnsi="Times New Roman" w:cs="Times New Roman"/>
          <w:sz w:val="24"/>
          <w:szCs w:val="24"/>
          <w:lang w:eastAsia="pl-PL"/>
        </w:rPr>
        <w:lastRenderedPageBreak/>
        <w:t xml:space="preserve">na </w:t>
      </w:r>
      <w:r w:rsidR="00983A37" w:rsidRPr="0080429C">
        <w:rPr>
          <w:rFonts w:ascii="Times New Roman" w:eastAsia="Times New Roman" w:hAnsi="Times New Roman" w:cs="Times New Roman"/>
          <w:sz w:val="24"/>
          <w:szCs w:val="24"/>
          <w:lang w:eastAsia="pl-PL"/>
        </w:rPr>
        <w:t xml:space="preserve">dotychczasowe </w:t>
      </w:r>
      <w:r w:rsidRPr="0080429C">
        <w:rPr>
          <w:rFonts w:ascii="Times New Roman" w:eastAsia="Times New Roman" w:hAnsi="Times New Roman" w:cs="Times New Roman"/>
          <w:sz w:val="24"/>
          <w:szCs w:val="24"/>
          <w:lang w:eastAsia="pl-PL"/>
        </w:rPr>
        <w:t>adres</w:t>
      </w:r>
      <w:r w:rsidR="00983A37" w:rsidRPr="0080429C">
        <w:rPr>
          <w:rFonts w:ascii="Times New Roman" w:eastAsia="Times New Roman" w:hAnsi="Times New Roman" w:cs="Times New Roman"/>
          <w:sz w:val="24"/>
          <w:szCs w:val="24"/>
          <w:lang w:eastAsia="pl-PL"/>
        </w:rPr>
        <w:t>y</w:t>
      </w:r>
      <w:r w:rsidR="00983A37" w:rsidRPr="00364BAF">
        <w:rPr>
          <w:rFonts w:ascii="Times New Roman" w:eastAsia="Times New Roman" w:hAnsi="Times New Roman" w:cs="Times New Roman"/>
          <w:sz w:val="24"/>
          <w:szCs w:val="24"/>
          <w:lang w:eastAsia="pl-PL"/>
        </w:rPr>
        <w:t xml:space="preserve"> wymienione w Decyzji o przyznaniu dofinansowania</w:t>
      </w:r>
      <w:r w:rsidRPr="00364BAF">
        <w:rPr>
          <w:rFonts w:ascii="Times New Roman" w:eastAsia="Times New Roman" w:hAnsi="Times New Roman" w:cs="Times New Roman"/>
          <w:sz w:val="24"/>
          <w:szCs w:val="24"/>
          <w:lang w:eastAsia="pl-PL"/>
        </w:rPr>
        <w:t>, wskazane powyżej, uznaje się za skutecznie doręczoną.</w:t>
      </w:r>
    </w:p>
    <w:p w14:paraId="4F45091D" w14:textId="56F0ECB1" w:rsidR="00B77067" w:rsidRPr="00364BAF" w:rsidRDefault="00B77067" w:rsidP="001863C2">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Decyzja została sporządzona w dwóch jednobrzmiących egzemplarzach po jednym dla Beneficjenta oraz Instytucji Zarządzającej. </w:t>
      </w:r>
    </w:p>
    <w:p w14:paraId="6FB538E8" w14:textId="77777777" w:rsidR="0015712C" w:rsidRDefault="00B116CD" w:rsidP="0015712C">
      <w:pPr>
        <w:numPr>
          <w:ilvl w:val="0"/>
          <w:numId w:val="19"/>
        </w:numPr>
        <w:tabs>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Decyzja wchodzi w życie z dniem podjęcia Uchwały.</w:t>
      </w:r>
    </w:p>
    <w:p w14:paraId="074F88A3" w14:textId="2F2669CA" w:rsidR="00B116CD" w:rsidRPr="0015712C" w:rsidRDefault="00B116CD" w:rsidP="0015712C">
      <w:pPr>
        <w:numPr>
          <w:ilvl w:val="0"/>
          <w:numId w:val="19"/>
        </w:numPr>
        <w:tabs>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712C">
        <w:rPr>
          <w:rFonts w:ascii="Times New Roman" w:eastAsia="Times New Roman" w:hAnsi="Times New Roman" w:cs="Times New Roman"/>
          <w:sz w:val="24"/>
          <w:szCs w:val="24"/>
          <w:lang w:eastAsia="pl-PL"/>
        </w:rPr>
        <w:t>Integralną część Decyzji stanowią załączniki:</w:t>
      </w:r>
    </w:p>
    <w:p w14:paraId="15131D0A" w14:textId="77777777" w:rsidR="003A46E7" w:rsidRPr="00364BAF" w:rsidRDefault="003A46E7" w:rsidP="003A46E7">
      <w:pPr>
        <w:tabs>
          <w:tab w:val="left" w:pos="426"/>
        </w:tabs>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p>
    <w:p w14:paraId="113983AC" w14:textId="3335A4F0"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F81E76">
        <w:rPr>
          <w:rFonts w:ascii="Times New Roman" w:eastAsia="Times New Roman" w:hAnsi="Times New Roman" w:cs="Times New Roman"/>
          <w:sz w:val="24"/>
          <w:szCs w:val="24"/>
          <w:lang w:eastAsia="pl-PL"/>
        </w:rPr>
        <w:t>Zał. nr 1 –</w:t>
      </w:r>
      <w:r w:rsidR="00BC7D2E" w:rsidRPr="00F81E76">
        <w:rPr>
          <w:rFonts w:ascii="Times New Roman" w:eastAsia="Times New Roman" w:hAnsi="Times New Roman" w:cs="Times New Roman"/>
          <w:sz w:val="24"/>
          <w:szCs w:val="24"/>
          <w:lang w:eastAsia="pl-PL"/>
        </w:rPr>
        <w:t xml:space="preserve"> Wniosek o dofinansowanie Projektu nr ……</w:t>
      </w:r>
      <w:proofErr w:type="gramStart"/>
      <w:r w:rsidR="00BC7D2E" w:rsidRPr="00F81E76">
        <w:rPr>
          <w:rFonts w:ascii="Times New Roman" w:eastAsia="Times New Roman" w:hAnsi="Times New Roman" w:cs="Times New Roman"/>
          <w:sz w:val="24"/>
          <w:szCs w:val="24"/>
          <w:lang w:eastAsia="pl-PL"/>
        </w:rPr>
        <w:t>…….</w:t>
      </w:r>
      <w:proofErr w:type="gramEnd"/>
      <w:r w:rsidR="00BC7D2E" w:rsidRPr="00F81E76">
        <w:rPr>
          <w:rFonts w:ascii="Times New Roman" w:eastAsia="Times New Roman" w:hAnsi="Times New Roman" w:cs="Times New Roman"/>
          <w:sz w:val="24"/>
          <w:szCs w:val="24"/>
          <w:lang w:eastAsia="pl-PL"/>
        </w:rPr>
        <w:t xml:space="preserve">. pn.: „…………………” w formie elektronicznej o sumie kontrolnej: ………………………. wraz </w:t>
      </w:r>
      <w:r w:rsidR="00BC7D2E" w:rsidRPr="00F81E76">
        <w:rPr>
          <w:rFonts w:ascii="Times New Roman" w:eastAsia="Times New Roman" w:hAnsi="Times New Roman" w:cs="Times New Roman"/>
          <w:sz w:val="24"/>
          <w:szCs w:val="24"/>
          <w:lang w:eastAsia="pl-PL"/>
        </w:rPr>
        <w:br/>
        <w:t>z późniejszymi zmianami wprowadzanymi do wniosku w module Projekty w systemie CST2021</w:t>
      </w:r>
      <w:r w:rsidRPr="00F81E76">
        <w:rPr>
          <w:rFonts w:ascii="Times New Roman" w:eastAsia="Times New Roman" w:hAnsi="Times New Roman" w:cs="Times New Roman"/>
          <w:sz w:val="24"/>
          <w:szCs w:val="24"/>
          <w:lang w:eastAsia="pl-PL"/>
        </w:rPr>
        <w:t>;</w:t>
      </w:r>
    </w:p>
    <w:p w14:paraId="667D28A3" w14:textId="77777777"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Zał. nr 2 – </w:t>
      </w:r>
      <w:r w:rsidRPr="00364BAF">
        <w:rPr>
          <w:rFonts w:ascii="Times New Roman" w:eastAsia="Times New Roman" w:hAnsi="Times New Roman" w:cs="Times New Roman"/>
          <w:bCs/>
          <w:sz w:val="24"/>
          <w:szCs w:val="24"/>
          <w:lang w:eastAsia="pl-PL"/>
        </w:rPr>
        <w:t>Formularz wprowadzania zmian w projekcie realizowanym w ramach FEŚ 2021-2027;</w:t>
      </w:r>
    </w:p>
    <w:p w14:paraId="6A8CD62B" w14:textId="77777777"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3 – Wykaz dokumentów wymaganych do złożenia przez Beneficjenta, warunkujących przekazanie dofinansowania;</w:t>
      </w:r>
    </w:p>
    <w:p w14:paraId="38013179" w14:textId="77777777"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4 – Formularz klauzuli informacyjnej;</w:t>
      </w:r>
    </w:p>
    <w:p w14:paraId="20D3C07B" w14:textId="77777777"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5 – Oświadczenie o kwalifikowalności podatku VAT;</w:t>
      </w:r>
    </w:p>
    <w:p w14:paraId="768BFA22" w14:textId="77777777" w:rsidR="00B116CD" w:rsidRPr="00364BAF" w:rsidRDefault="00B116CD" w:rsidP="0080429C">
      <w:pPr>
        <w:spacing w:before="0" w:after="0" w:line="240" w:lineRule="auto"/>
        <w:ind w:left="1701" w:hanging="1134"/>
        <w:rPr>
          <w:rFonts w:ascii="Times New Roman" w:eastAsia="Times New Roman" w:hAnsi="Times New Roman" w:cs="Times New Roman"/>
          <w:lang w:eastAsia="pl-PL"/>
        </w:rPr>
      </w:pPr>
      <w:r w:rsidRPr="00364BAF">
        <w:rPr>
          <w:rFonts w:ascii="Times New Roman" w:eastAsia="Times New Roman" w:hAnsi="Times New Roman" w:cs="Times New Roman"/>
          <w:sz w:val="24"/>
          <w:szCs w:val="24"/>
          <w:lang w:eastAsia="pl-PL"/>
        </w:rPr>
        <w:t>Zał. nr 6 – Oświadczenia do wniosku o płatność dotyczącego płatności zaliczkowej/ refundacyjnej;</w:t>
      </w:r>
    </w:p>
    <w:p w14:paraId="7307E72E" w14:textId="77777777"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7 – Zaangażowanie wydatków budżetowych roku bieżącego oraz lat następnych do zawartej decyzji - Budżet Środków Europejskich;</w:t>
      </w:r>
    </w:p>
    <w:p w14:paraId="113CC13B" w14:textId="77777777"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8 – Zaangażowanie wydatków budżetowych roku bieżącego oraz lat następnych do zawartej decyzji - Budżet Państwa;</w:t>
      </w:r>
    </w:p>
    <w:p w14:paraId="62CDAF1A" w14:textId="77777777"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9 – Wniosek o dodanie osoby uprawnionej zarządzającej projektem po stronie Beneficjenta;</w:t>
      </w:r>
    </w:p>
    <w:p w14:paraId="07C35AE8" w14:textId="3FC81FBE"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10 – </w:t>
      </w:r>
      <w:bookmarkStart w:id="18" w:name="_Hlk131498842"/>
      <w:r w:rsidRPr="00364BAF">
        <w:rPr>
          <w:rFonts w:ascii="Times New Roman" w:eastAsia="Times New Roman" w:hAnsi="Times New Roman" w:cs="Times New Roman"/>
          <w:sz w:val="24"/>
          <w:szCs w:val="24"/>
          <w:lang w:eastAsia="pl-PL"/>
        </w:rPr>
        <w:t>Wyciąg z zapisów „Podręcznika wnioskodawcy i beneficjenta Funduszy</w:t>
      </w:r>
      <w:r w:rsidR="0071166A"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Europejskich na lata 2021-2027 w zakresie informacji i promocji”</w:t>
      </w:r>
      <w:bookmarkEnd w:id="18"/>
      <w:r w:rsidRPr="00364BAF">
        <w:rPr>
          <w:rFonts w:ascii="Times New Roman" w:eastAsia="Times New Roman" w:hAnsi="Times New Roman" w:cs="Times New Roman"/>
          <w:sz w:val="24"/>
          <w:szCs w:val="24"/>
          <w:lang w:eastAsia="pl-PL"/>
        </w:rPr>
        <w:t>;</w:t>
      </w:r>
    </w:p>
    <w:p w14:paraId="27E4847F" w14:textId="2944B24B" w:rsidR="0071166A" w:rsidRPr="00B77067"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11 – Wykaz pomniejszenia wartości dofinansowania projektu w zakresie obowiązków komunikacyjnych beneficjentów FEŚ</w:t>
      </w:r>
      <w:r w:rsidR="00B77067" w:rsidRPr="00364BAF">
        <w:rPr>
          <w:rFonts w:ascii="Times New Roman" w:eastAsia="Times New Roman" w:hAnsi="Times New Roman" w:cs="Times New Roman"/>
          <w:sz w:val="24"/>
          <w:szCs w:val="24"/>
          <w:lang w:eastAsia="pl-PL"/>
        </w:rPr>
        <w:t>.</w:t>
      </w:r>
    </w:p>
    <w:sectPr w:rsidR="0071166A" w:rsidRPr="00B77067" w:rsidSect="001D29DC">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1224D" w14:textId="77777777" w:rsidR="004A3AF0" w:rsidRDefault="004A3AF0" w:rsidP="00B116CD">
      <w:pPr>
        <w:spacing w:before="0" w:after="0" w:line="240" w:lineRule="auto"/>
      </w:pPr>
      <w:r>
        <w:separator/>
      </w:r>
    </w:p>
  </w:endnote>
  <w:endnote w:type="continuationSeparator" w:id="0">
    <w:p w14:paraId="5CFEC028" w14:textId="77777777" w:rsidR="004A3AF0" w:rsidRDefault="004A3AF0" w:rsidP="00B116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758EA" w14:textId="77777777" w:rsidR="002F5A73" w:rsidRPr="009A454F" w:rsidRDefault="00390518" w:rsidP="009A454F">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37</w:t>
    </w:r>
    <w:r w:rsidRPr="009A454F">
      <w:rPr>
        <w:b/>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39</w:t>
    </w:r>
    <w:r w:rsidRPr="009A454F">
      <w:rPr>
        <w:b/>
      </w:rPr>
      <w:fldChar w:fldCharType="end"/>
    </w:r>
  </w:p>
  <w:p w14:paraId="2D8AC4E1" w14:textId="77777777" w:rsidR="002F5A73" w:rsidRDefault="002F5A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C4D42" w14:textId="77777777" w:rsidR="002F5A73" w:rsidRPr="009A454F" w:rsidRDefault="00390518" w:rsidP="009A454F">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1</w:t>
    </w:r>
    <w:r w:rsidRPr="009A454F">
      <w:rPr>
        <w:b/>
        <w:noProof/>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1</w:t>
    </w:r>
    <w:r w:rsidRPr="009A454F">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A0CEB" w14:textId="77777777" w:rsidR="004A3AF0" w:rsidRDefault="004A3AF0" w:rsidP="00B116CD">
      <w:pPr>
        <w:spacing w:before="0" w:after="0" w:line="240" w:lineRule="auto"/>
      </w:pPr>
      <w:r>
        <w:separator/>
      </w:r>
    </w:p>
  </w:footnote>
  <w:footnote w:type="continuationSeparator" w:id="0">
    <w:p w14:paraId="7608CAE1" w14:textId="77777777" w:rsidR="004A3AF0" w:rsidRDefault="004A3AF0" w:rsidP="00B116CD">
      <w:pPr>
        <w:spacing w:before="0" w:after="0" w:line="240" w:lineRule="auto"/>
      </w:pPr>
      <w:r>
        <w:continuationSeparator/>
      </w:r>
    </w:p>
  </w:footnote>
  <w:footnote w:id="1">
    <w:p w14:paraId="22CB0FEC" w14:textId="77777777" w:rsidR="00B116CD" w:rsidRPr="003E03A0" w:rsidRDefault="00B116CD" w:rsidP="009070D0">
      <w:pPr>
        <w:pStyle w:val="Tekstprzypisudolnego"/>
        <w:spacing w:before="0"/>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Pr>
          <w:sz w:val="18"/>
          <w:szCs w:val="18"/>
          <w:lang w:val="pl-PL"/>
        </w:rPr>
        <w:t>.</w:t>
      </w:r>
    </w:p>
  </w:footnote>
  <w:footnote w:id="2">
    <w:p w14:paraId="632EA0E8"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 xml:space="preserve">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0EDFCBC3" w14:textId="77777777" w:rsidR="00B116CD" w:rsidRPr="002A483F" w:rsidRDefault="00B116CD" w:rsidP="009070D0">
      <w:pPr>
        <w:pStyle w:val="Tekstprzypisudolnego"/>
        <w:spacing w:before="0"/>
        <w:rPr>
          <w:sz w:val="18"/>
          <w:szCs w:val="18"/>
        </w:rPr>
      </w:pPr>
      <w:r w:rsidRPr="002A483F">
        <w:rPr>
          <w:rStyle w:val="Odwoanieprzypisudolnego"/>
          <w:sz w:val="18"/>
          <w:szCs w:val="18"/>
        </w:rPr>
        <w:footnoteRef/>
      </w:r>
      <w:r w:rsidRPr="002A483F">
        <w:rPr>
          <w:sz w:val="18"/>
          <w:szCs w:val="18"/>
        </w:rPr>
        <w:t xml:space="preserve"> </w:t>
      </w:r>
      <w:r w:rsidRPr="002A483F">
        <w:rPr>
          <w:sz w:val="18"/>
          <w:szCs w:val="18"/>
        </w:rPr>
        <w:t>Należy wpisać numer Projektu.</w:t>
      </w:r>
    </w:p>
  </w:footnote>
  <w:footnote w:id="4">
    <w:p w14:paraId="3A98A566" w14:textId="77777777" w:rsidR="00B116CD" w:rsidRPr="00365BF2" w:rsidRDefault="00B116CD" w:rsidP="009070D0">
      <w:pPr>
        <w:pStyle w:val="Tekstprzypisudolnego"/>
        <w:spacing w:before="0"/>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 xml:space="preserve">Należy wpisać numer oraz pełną nazwę </w:t>
      </w:r>
      <w:r>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0D0DFE51"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w:t>
      </w:r>
      <w:r w:rsidRPr="00365BF2">
        <w:rPr>
          <w:sz w:val="18"/>
          <w:szCs w:val="18"/>
        </w:rPr>
        <w:t>Należy wpisać właściwy numer i nazwę Działania.</w:t>
      </w:r>
    </w:p>
  </w:footnote>
  <w:footnote w:id="6">
    <w:p w14:paraId="6CE22F1B" w14:textId="77777777" w:rsidR="00B116CD" w:rsidRPr="00CF69A0" w:rsidRDefault="00B116CD" w:rsidP="009070D0">
      <w:pPr>
        <w:pStyle w:val="Tekstprzypisudolnego"/>
        <w:spacing w:before="0"/>
        <w:rPr>
          <w:sz w:val="16"/>
          <w:szCs w:val="16"/>
        </w:rPr>
      </w:pPr>
      <w:r w:rsidRPr="00365BF2">
        <w:rPr>
          <w:rStyle w:val="Odwoanieprzypisudolnego"/>
          <w:sz w:val="18"/>
          <w:szCs w:val="18"/>
        </w:rPr>
        <w:footnoteRef/>
      </w:r>
      <w:r w:rsidRPr="00365BF2">
        <w:rPr>
          <w:sz w:val="18"/>
          <w:szCs w:val="18"/>
        </w:rPr>
        <w:t xml:space="preserve"> </w:t>
      </w:r>
      <w:r w:rsidRPr="00365BF2">
        <w:rPr>
          <w:sz w:val="18"/>
          <w:szCs w:val="18"/>
        </w:rPr>
        <w:t>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3C361C2A" w14:textId="77777777" w:rsidR="00B116CD" w:rsidRPr="005B6F0B" w:rsidRDefault="00B116CD" w:rsidP="009070D0">
      <w:pPr>
        <w:pStyle w:val="Tekstprzypisudolnego"/>
        <w:spacing w:before="0"/>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8">
    <w:p w14:paraId="02E34CC1" w14:textId="77777777" w:rsidR="00B116CD" w:rsidRPr="005B6F0B" w:rsidRDefault="00B116CD" w:rsidP="009070D0">
      <w:pPr>
        <w:pStyle w:val="Tekstprzypisudolnego"/>
        <w:spacing w:before="0"/>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9">
    <w:p w14:paraId="65044541" w14:textId="77777777" w:rsidR="00B116CD" w:rsidRPr="0019330C" w:rsidRDefault="00B116CD" w:rsidP="009070D0">
      <w:pPr>
        <w:pStyle w:val="Tekstprzypisudolnego"/>
        <w:spacing w:before="0"/>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0">
    <w:p w14:paraId="6FE1B0D8" w14:textId="77777777" w:rsidR="00B116CD" w:rsidRPr="0019330C" w:rsidRDefault="00B116CD" w:rsidP="009070D0">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Pr>
          <w:sz w:val="18"/>
          <w:szCs w:val="18"/>
          <w:lang w:val="pl-PL"/>
        </w:rPr>
        <w:t>P</w:t>
      </w:r>
      <w:proofErr w:type="spellStart"/>
      <w:r w:rsidRPr="0019330C">
        <w:rPr>
          <w:sz w:val="18"/>
          <w:szCs w:val="18"/>
        </w:rPr>
        <w:t>riorytet</w:t>
      </w:r>
      <w:r>
        <w:rPr>
          <w:sz w:val="18"/>
          <w:szCs w:val="18"/>
          <w:lang w:val="pl-PL"/>
        </w:rPr>
        <w:t>u</w:t>
      </w:r>
      <w:proofErr w:type="spellEnd"/>
      <w:r w:rsidRPr="0019330C">
        <w:rPr>
          <w:sz w:val="18"/>
          <w:szCs w:val="18"/>
        </w:rPr>
        <w:t xml:space="preserve">  </w:t>
      </w:r>
      <w:r>
        <w:rPr>
          <w:sz w:val="18"/>
          <w:szCs w:val="18"/>
          <w:lang w:val="pl-PL"/>
        </w:rPr>
        <w:t>Programu FEŚ 2021-2027</w:t>
      </w:r>
      <w:r w:rsidRPr="0019330C">
        <w:rPr>
          <w:sz w:val="18"/>
          <w:szCs w:val="18"/>
        </w:rPr>
        <w:t>.</w:t>
      </w:r>
    </w:p>
  </w:footnote>
  <w:footnote w:id="11">
    <w:p w14:paraId="404A4455" w14:textId="77777777" w:rsidR="00B116CD" w:rsidRPr="0019330C" w:rsidRDefault="00B116CD" w:rsidP="009070D0">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2">
    <w:p w14:paraId="7C2C4013" w14:textId="77777777" w:rsidR="00B116CD" w:rsidRPr="00B00303" w:rsidRDefault="00B116CD" w:rsidP="009070D0">
      <w:pPr>
        <w:pStyle w:val="Tekstprzypisudolnego"/>
        <w:spacing w:before="0"/>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3">
    <w:p w14:paraId="48A318E1" w14:textId="77777777" w:rsidR="00B116CD" w:rsidRDefault="00B116CD" w:rsidP="009070D0">
      <w:pPr>
        <w:pStyle w:val="Tekstprzypisudolnego"/>
        <w:spacing w:before="0"/>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4">
    <w:p w14:paraId="33FE52DF" w14:textId="3E6CB8CE" w:rsidR="00B116CD" w:rsidRPr="00EE2D2D" w:rsidRDefault="00B116CD" w:rsidP="00B116CD">
      <w:pPr>
        <w:pStyle w:val="Tekstprzypisudolnego"/>
        <w:rPr>
          <w:iCs/>
          <w:sz w:val="18"/>
          <w:szCs w:val="18"/>
        </w:rPr>
      </w:pPr>
      <w:r w:rsidRPr="00EE2D2D">
        <w:rPr>
          <w:rStyle w:val="Odwoanieprzypisudolnego"/>
          <w:sz w:val="18"/>
          <w:szCs w:val="18"/>
        </w:rPr>
        <w:footnoteRef/>
      </w:r>
      <w:r w:rsidRPr="00EE2D2D">
        <w:rPr>
          <w:sz w:val="18"/>
          <w:szCs w:val="18"/>
        </w:rPr>
        <w:t xml:space="preserve"> </w:t>
      </w:r>
      <w:r w:rsidRPr="00EE2D2D">
        <w:rPr>
          <w:iCs/>
          <w:sz w:val="18"/>
          <w:szCs w:val="18"/>
        </w:rPr>
        <w:t xml:space="preserve">Do przeliczenia łącznego kosztu projektu stosuje się miesięczny obrachunkowy kurs wymiany walut stosowany przez KE, aktualny w </w:t>
      </w:r>
      <w:r w:rsidRPr="00C514B2">
        <w:rPr>
          <w:iCs/>
          <w:sz w:val="18"/>
          <w:szCs w:val="18"/>
        </w:rPr>
        <w:t xml:space="preserve">dniu </w:t>
      </w:r>
      <w:r w:rsidR="00985F63" w:rsidRPr="00C514B2">
        <w:rPr>
          <w:iCs/>
          <w:sz w:val="18"/>
          <w:szCs w:val="18"/>
        </w:rPr>
        <w:t>podjęcia</w:t>
      </w:r>
      <w:r w:rsidRPr="00C514B2">
        <w:rPr>
          <w:iCs/>
          <w:sz w:val="18"/>
          <w:szCs w:val="18"/>
        </w:rPr>
        <w:t xml:space="preserve"> </w:t>
      </w:r>
      <w:r w:rsidRPr="00C514B2">
        <w:rPr>
          <w:iCs/>
          <w:sz w:val="18"/>
          <w:szCs w:val="18"/>
          <w:lang w:val="pl-PL"/>
        </w:rPr>
        <w:t>Decyzji</w:t>
      </w:r>
      <w:r w:rsidRPr="00C514B2">
        <w:rPr>
          <w:iCs/>
          <w:sz w:val="18"/>
          <w:szCs w:val="18"/>
        </w:rPr>
        <w:t xml:space="preserve"> o dofinansowani</w:t>
      </w:r>
      <w:r w:rsidR="00985F63" w:rsidRPr="00C514B2">
        <w:rPr>
          <w:iCs/>
          <w:sz w:val="18"/>
          <w:szCs w:val="18"/>
        </w:rPr>
        <w:t>u</w:t>
      </w:r>
      <w:r w:rsidRPr="00C514B2">
        <w:rPr>
          <w:iCs/>
          <w:sz w:val="18"/>
          <w:szCs w:val="18"/>
        </w:rPr>
        <w:t xml:space="preserve"> projektu, a w przypadku zmiany łącznego kosztu projektu w dniu </w:t>
      </w:r>
      <w:r w:rsidR="00985F63" w:rsidRPr="00C514B2">
        <w:rPr>
          <w:iCs/>
          <w:sz w:val="18"/>
          <w:szCs w:val="18"/>
        </w:rPr>
        <w:t>zmiany</w:t>
      </w:r>
      <w:r w:rsidRPr="00C514B2">
        <w:rPr>
          <w:iCs/>
          <w:sz w:val="18"/>
          <w:szCs w:val="18"/>
        </w:rPr>
        <w:t xml:space="preserve"> </w:t>
      </w:r>
      <w:r w:rsidRPr="00C514B2">
        <w:rPr>
          <w:iCs/>
          <w:sz w:val="18"/>
          <w:szCs w:val="18"/>
          <w:lang w:val="pl-PL"/>
        </w:rPr>
        <w:t>Decyzji</w:t>
      </w:r>
      <w:r w:rsidRPr="00C514B2">
        <w:rPr>
          <w:iCs/>
          <w:sz w:val="18"/>
          <w:szCs w:val="18"/>
        </w:rPr>
        <w:t>.</w:t>
      </w:r>
      <w:r w:rsidRPr="00EE2D2D">
        <w:rPr>
          <w:iCs/>
          <w:sz w:val="18"/>
          <w:szCs w:val="18"/>
        </w:rPr>
        <w:t xml:space="preserve"> </w:t>
      </w:r>
    </w:p>
  </w:footnote>
  <w:footnote w:id="15">
    <w:p w14:paraId="1863F44B" w14:textId="2970DD2B" w:rsidR="0074011B" w:rsidRPr="0074011B" w:rsidRDefault="0074011B">
      <w:pPr>
        <w:pStyle w:val="Tekstprzypisudolnego"/>
      </w:pPr>
      <w:r>
        <w:rPr>
          <w:rStyle w:val="Odwoanieprzypisudolnego"/>
        </w:rPr>
        <w:footnoteRef/>
      </w:r>
      <w:r>
        <w:t xml:space="preserve"> </w:t>
      </w:r>
      <w:r w:rsidRPr="0074011B">
        <w:rPr>
          <w:sz w:val="18"/>
          <w:szCs w:val="18"/>
        </w:rPr>
        <w:t>Jeżeli dotyczy, należy wpisać numer konkursu/naboru. Jeżeli nie dotyczy, niepotrzebne skreślić.</w:t>
      </w:r>
    </w:p>
  </w:footnote>
  <w:footnote w:id="16">
    <w:p w14:paraId="5EE58731" w14:textId="3F51201A" w:rsidR="009070D0" w:rsidRPr="009070D0" w:rsidRDefault="009070D0">
      <w:pPr>
        <w:pStyle w:val="Tekstprzypisudolnego"/>
        <w:rPr>
          <w:lang w:val="pl-PL"/>
        </w:rPr>
      </w:pPr>
      <w:r>
        <w:rPr>
          <w:rStyle w:val="Odwoanieprzypisudolnego"/>
        </w:rPr>
        <w:footnoteRef/>
      </w:r>
      <w:r>
        <w:t xml:space="preserve"> </w:t>
      </w:r>
      <w:bookmarkStart w:id="7" w:name="_Hlk171411997"/>
      <w:r w:rsidRPr="0039186E">
        <w:rPr>
          <w:sz w:val="18"/>
          <w:szCs w:val="18"/>
        </w:rPr>
        <w:t>W przypadku, gdy Regulamin wyboru projektów nie przewiduje realizacji Projektu w partnerstwie, ustępy 1–6 należy wykreślić</w:t>
      </w:r>
      <w:bookmarkEnd w:id="7"/>
      <w:r w:rsidRPr="0039186E">
        <w:rPr>
          <w:sz w:val="18"/>
          <w:szCs w:val="18"/>
        </w:rPr>
        <w:t>.</w:t>
      </w:r>
    </w:p>
  </w:footnote>
  <w:footnote w:id="17">
    <w:p w14:paraId="5041386A" w14:textId="519C9C55" w:rsidR="008D1DC4" w:rsidRPr="008D1DC4" w:rsidRDefault="008D1DC4">
      <w:pPr>
        <w:pStyle w:val="Tekstprzypisudolnego"/>
        <w:rPr>
          <w:lang w:val="pl-PL"/>
        </w:rPr>
      </w:pPr>
      <w:r>
        <w:rPr>
          <w:rStyle w:val="Odwoanieprzypisudolnego"/>
        </w:rPr>
        <w:footnoteRef/>
      </w:r>
      <w:r>
        <w:t xml:space="preserve"> </w:t>
      </w:r>
      <w:r w:rsidRPr="008D1DC4">
        <w:t>W przypadku, gdy Regulamin wyboru projektów nie przewiduje realizacji Projektu hybrydowych, ustępy 1–11 należy wykreślić.</w:t>
      </w:r>
    </w:p>
  </w:footnote>
  <w:footnote w:id="18">
    <w:p w14:paraId="1BFD2C09" w14:textId="77777777" w:rsidR="00675A21" w:rsidRPr="0039186E" w:rsidRDefault="00675A21" w:rsidP="00D64ED9">
      <w:pPr>
        <w:pStyle w:val="Tekstprzypisudolnego"/>
        <w:spacing w:before="0"/>
        <w:jc w:val="both"/>
        <w:rPr>
          <w:sz w:val="18"/>
          <w:szCs w:val="18"/>
        </w:rPr>
      </w:pPr>
      <w:r w:rsidRPr="0039186E">
        <w:rPr>
          <w:rStyle w:val="Odwoanieprzypisudolnego"/>
          <w:sz w:val="18"/>
          <w:szCs w:val="18"/>
        </w:rPr>
        <w:footnoteRef/>
      </w:r>
      <w:r w:rsidRPr="0039186E">
        <w:rPr>
          <w:sz w:val="18"/>
          <w:szCs w:val="18"/>
        </w:rPr>
        <w:t xml:space="preserve"> </w:t>
      </w:r>
      <w:r w:rsidRPr="0039186E">
        <w:rPr>
          <w:sz w:val="18"/>
          <w:szCs w:val="18"/>
        </w:rPr>
        <w:t>Niewłaściwe skreślić.</w:t>
      </w:r>
    </w:p>
  </w:footnote>
  <w:footnote w:id="19">
    <w:p w14:paraId="5A8F243E" w14:textId="77777777" w:rsidR="00675A21" w:rsidRPr="004F1AF0" w:rsidRDefault="00675A21" w:rsidP="00D64ED9">
      <w:pPr>
        <w:pStyle w:val="Tekstprzypisudolnego"/>
        <w:spacing w:before="0"/>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strony umowy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0">
    <w:p w14:paraId="406E4999" w14:textId="77777777" w:rsidR="00675A21" w:rsidRPr="00643413" w:rsidRDefault="00675A21" w:rsidP="00D64ED9">
      <w:pPr>
        <w:pStyle w:val="Tekstprzypisudolnego"/>
        <w:spacing w:before="0"/>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1">
    <w:p w14:paraId="620A3BB6" w14:textId="77777777" w:rsidR="00675A21" w:rsidRPr="00643413" w:rsidRDefault="00675A21" w:rsidP="00D64ED9">
      <w:pPr>
        <w:pStyle w:val="Tekstprzypisudolnego"/>
        <w:spacing w:before="0"/>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2">
    <w:p w14:paraId="3DA199BF" w14:textId="77777777" w:rsidR="00675A21" w:rsidRPr="004F1AF0" w:rsidRDefault="00675A21" w:rsidP="00D64ED9">
      <w:pPr>
        <w:pStyle w:val="Tekstprzypisudolnego"/>
        <w:spacing w:before="0"/>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projektu ma być podmiot publiczny</w:t>
      </w:r>
      <w:r w:rsidRPr="00643413">
        <w:rPr>
          <w:sz w:val="18"/>
          <w:szCs w:val="18"/>
          <w:lang w:val="pl-PL"/>
        </w:rPr>
        <w:t>.</w:t>
      </w:r>
    </w:p>
  </w:footnote>
  <w:footnote w:id="23">
    <w:p w14:paraId="74F13E47"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w:t>
      </w:r>
      <w:r w:rsidRPr="00F21BCE">
        <w:rPr>
          <w:sz w:val="18"/>
          <w:szCs w:val="18"/>
        </w:rPr>
        <w:t>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24">
    <w:p w14:paraId="65EF2B6B"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25">
    <w:p w14:paraId="23618B01" w14:textId="77777777" w:rsidR="00B116CD" w:rsidRPr="00F21BCE" w:rsidRDefault="00B116CD" w:rsidP="009070D0">
      <w:pPr>
        <w:pStyle w:val="Tekstprzypisudolnego"/>
        <w:spacing w:before="0"/>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6">
    <w:p w14:paraId="701E64C0"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w:t>
      </w:r>
      <w:r w:rsidRPr="00F21BCE">
        <w:rPr>
          <w:sz w:val="18"/>
          <w:szCs w:val="18"/>
        </w:rPr>
        <w:t>Należy wpisać nazwę, adres i NIP Beneficjenta.</w:t>
      </w:r>
    </w:p>
  </w:footnote>
  <w:footnote w:id="27">
    <w:p w14:paraId="590C0D37" w14:textId="77777777" w:rsidR="00B116CD" w:rsidRPr="00FD10C5" w:rsidRDefault="00B116CD" w:rsidP="009070D0">
      <w:pPr>
        <w:pStyle w:val="Tekstprzypisudolnego"/>
        <w:spacing w:before="0"/>
        <w:jc w:val="both"/>
        <w:rPr>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8">
    <w:p w14:paraId="3E63CD60" w14:textId="77777777" w:rsidR="00B116CD" w:rsidRPr="00F84FAB" w:rsidRDefault="00B116CD" w:rsidP="00714A8F">
      <w:pPr>
        <w:pStyle w:val="Tekstprzypisudolnego"/>
        <w:spacing w:before="0"/>
        <w:jc w:val="both"/>
        <w:rPr>
          <w:sz w:val="18"/>
          <w:szCs w:val="18"/>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Niepotrzebne skreślić.</w:t>
      </w:r>
    </w:p>
  </w:footnote>
  <w:footnote w:id="29">
    <w:p w14:paraId="15CA9FEA" w14:textId="77777777" w:rsidR="00B116CD" w:rsidRPr="00F84FAB" w:rsidRDefault="00B116CD" w:rsidP="00714A8F">
      <w:pPr>
        <w:pStyle w:val="Tekstprzypisudolnego"/>
        <w:spacing w:before="0"/>
        <w:jc w:val="both"/>
        <w:rPr>
          <w:sz w:val="18"/>
          <w:szCs w:val="18"/>
        </w:rPr>
      </w:pPr>
      <w:r w:rsidRPr="00F84FAB">
        <w:rPr>
          <w:rStyle w:val="Odwoanieprzypisudolnego"/>
          <w:sz w:val="18"/>
          <w:szCs w:val="18"/>
        </w:rPr>
        <w:footnoteRef/>
      </w:r>
      <w:r w:rsidRPr="00F84FAB">
        <w:rPr>
          <w:sz w:val="18"/>
          <w:szCs w:val="18"/>
        </w:rPr>
        <w:t xml:space="preserve"> </w:t>
      </w:r>
      <w:r w:rsidRPr="00F84FAB">
        <w:rPr>
          <w:sz w:val="18"/>
          <w:szCs w:val="18"/>
        </w:rPr>
        <w:t>Należy wpisać nazwę, adres i NIP Partnera.</w:t>
      </w:r>
    </w:p>
  </w:footnote>
  <w:footnote w:id="30">
    <w:p w14:paraId="196584CA" w14:textId="77777777" w:rsidR="00B116CD" w:rsidRPr="00FD10C5" w:rsidRDefault="00B116CD" w:rsidP="00714A8F">
      <w:pPr>
        <w:pStyle w:val="Tekstprzypisudolnego"/>
        <w:spacing w:before="0"/>
        <w:jc w:val="both"/>
        <w:rPr>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1">
    <w:p w14:paraId="0A11EB8E" w14:textId="3430D9F1" w:rsidR="00E82073" w:rsidRPr="00E82073" w:rsidRDefault="00E82073" w:rsidP="00714A8F">
      <w:pPr>
        <w:pStyle w:val="Tekstprzypisudolnego"/>
        <w:spacing w:before="0"/>
        <w:rPr>
          <w:lang w:val="pl-PL"/>
        </w:rPr>
      </w:pPr>
      <w:r>
        <w:rPr>
          <w:rStyle w:val="Odwoanieprzypisudolnego"/>
        </w:rPr>
        <w:footnoteRef/>
      </w:r>
      <w:r>
        <w:t xml:space="preserve"> </w:t>
      </w:r>
      <w:r>
        <w:rPr>
          <w:lang w:val="pl-PL"/>
        </w:rPr>
        <w:t>Niepotrzebne skreślić.</w:t>
      </w:r>
    </w:p>
  </w:footnote>
  <w:footnote w:id="32">
    <w:p w14:paraId="3801B33E" w14:textId="77777777" w:rsidR="00E82073" w:rsidRPr="00F84FAB" w:rsidRDefault="00E82073" w:rsidP="00714A8F">
      <w:pPr>
        <w:pStyle w:val="Tekstprzypisudolnego"/>
        <w:spacing w:before="0"/>
        <w:jc w:val="both"/>
        <w:rPr>
          <w:sz w:val="18"/>
          <w:szCs w:val="18"/>
        </w:rPr>
      </w:pPr>
      <w:r w:rsidRPr="00F84FAB">
        <w:rPr>
          <w:rStyle w:val="Odwoanieprzypisudolnego"/>
          <w:sz w:val="18"/>
          <w:szCs w:val="18"/>
        </w:rPr>
        <w:footnoteRef/>
      </w:r>
      <w:r w:rsidRPr="00F84FAB">
        <w:rPr>
          <w:sz w:val="18"/>
          <w:szCs w:val="18"/>
        </w:rPr>
        <w:t xml:space="preserve"> </w:t>
      </w:r>
      <w:r w:rsidRPr="00F84FAB">
        <w:rPr>
          <w:sz w:val="18"/>
          <w:szCs w:val="18"/>
        </w:rPr>
        <w:t>Należy wpisać nazwę, adres i NIP Partnera.</w:t>
      </w:r>
    </w:p>
  </w:footnote>
  <w:footnote w:id="33">
    <w:p w14:paraId="344613B0" w14:textId="77777777" w:rsidR="00E82073" w:rsidRPr="00FD10C5" w:rsidRDefault="00E82073" w:rsidP="00714A8F">
      <w:pPr>
        <w:pStyle w:val="Tekstprzypisudolnego"/>
        <w:spacing w:before="0"/>
        <w:jc w:val="both"/>
        <w:rPr>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34">
    <w:p w14:paraId="653CA996" w14:textId="77777777" w:rsidR="00675A21" w:rsidRPr="00C77B16" w:rsidRDefault="00675A21" w:rsidP="00714A8F">
      <w:pPr>
        <w:pStyle w:val="Tekstprzypisudolnego"/>
        <w:spacing w:before="0"/>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r>
        <w:rPr>
          <w:sz w:val="18"/>
          <w:szCs w:val="18"/>
          <w:lang w:val="pl-PL"/>
        </w:rPr>
        <w:t>.</w:t>
      </w:r>
    </w:p>
  </w:footnote>
  <w:footnote w:id="35">
    <w:p w14:paraId="6342DBB9" w14:textId="77777777" w:rsidR="00675A21" w:rsidRPr="004F1AF0" w:rsidRDefault="00675A21" w:rsidP="00714A8F">
      <w:pPr>
        <w:pStyle w:val="Tekstprzypisudolnego"/>
        <w:spacing w:before="0"/>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r>
        <w:rPr>
          <w:sz w:val="18"/>
          <w:szCs w:val="18"/>
          <w:lang w:val="pl-PL"/>
        </w:rPr>
        <w:t>.</w:t>
      </w:r>
    </w:p>
  </w:footnote>
  <w:footnote w:id="36">
    <w:p w14:paraId="66A3F65F" w14:textId="77777777" w:rsidR="00B116CD" w:rsidRPr="00EE7534" w:rsidRDefault="00B116CD" w:rsidP="001863C2">
      <w:pPr>
        <w:pStyle w:val="Tekstprzypisudolnego"/>
        <w:spacing w:before="0"/>
        <w:jc w:val="both"/>
        <w:rPr>
          <w:sz w:val="18"/>
          <w:szCs w:val="18"/>
        </w:rPr>
      </w:pPr>
      <w:r w:rsidRPr="00EE7534">
        <w:rPr>
          <w:rStyle w:val="Odwoanieprzypisudolnego"/>
          <w:sz w:val="18"/>
          <w:szCs w:val="18"/>
        </w:rPr>
        <w:footnoteRef/>
      </w:r>
      <w:r w:rsidRPr="00EE7534">
        <w:rPr>
          <w:sz w:val="18"/>
          <w:szCs w:val="18"/>
        </w:rPr>
        <w:t xml:space="preserve"> </w:t>
      </w:r>
      <w:r w:rsidRPr="00EE7534">
        <w:rPr>
          <w:sz w:val="18"/>
          <w:szCs w:val="18"/>
        </w:rPr>
        <w:t>Załącznik wymagany w przypadku, gdy obowiązek sporządzenia tych dokumentów wynika z umowy z wykonawcą lub przepisów prawa.</w:t>
      </w:r>
    </w:p>
  </w:footnote>
  <w:footnote w:id="37">
    <w:p w14:paraId="3B2F952C" w14:textId="02A157BD" w:rsidR="00B116CD" w:rsidRPr="003E0247" w:rsidRDefault="00B116CD" w:rsidP="001863C2">
      <w:pPr>
        <w:pStyle w:val="Tekstprzypisudolnego"/>
        <w:spacing w:before="0" w:after="40"/>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Pr>
          <w:sz w:val="18"/>
          <w:szCs w:val="18"/>
          <w:lang w:val="pl-PL"/>
        </w:rPr>
        <w:t>B</w:t>
      </w:r>
      <w:proofErr w:type="spellStart"/>
      <w:r w:rsidRPr="007D5809">
        <w:rPr>
          <w:sz w:val="18"/>
          <w:szCs w:val="18"/>
        </w:rPr>
        <w:t>eneficjentów</w:t>
      </w:r>
      <w:proofErr w:type="spellEnd"/>
      <w:r w:rsidRPr="007D5809">
        <w:rPr>
          <w:sz w:val="18"/>
          <w:szCs w:val="18"/>
        </w:rPr>
        <w:t xml:space="preserve"> będących podmiotami wykonującymi działalność leczniczą [zdefiniowanymi zgodnie z art. 2 ust. 1 pkt 5 ustawy z dnia 15 kwietnia 2011 r. o działalności leczniczej </w:t>
      </w:r>
      <w:r w:rsidRPr="00803867">
        <w:rPr>
          <w:color w:val="000000" w:themeColor="text1"/>
          <w:sz w:val="18"/>
          <w:szCs w:val="18"/>
        </w:rPr>
        <w:t>(Dz. U. z 20</w:t>
      </w:r>
      <w:r w:rsidRPr="00803867">
        <w:rPr>
          <w:color w:val="000000" w:themeColor="text1"/>
          <w:sz w:val="18"/>
          <w:szCs w:val="18"/>
          <w:lang w:val="pl-PL"/>
        </w:rPr>
        <w:t>2</w:t>
      </w:r>
      <w:r w:rsidR="004D5074">
        <w:rPr>
          <w:color w:val="000000" w:themeColor="text1"/>
          <w:sz w:val="18"/>
          <w:szCs w:val="18"/>
          <w:lang w:val="pl-PL"/>
        </w:rPr>
        <w:t>4</w:t>
      </w:r>
      <w:r w:rsidRPr="00803867">
        <w:rPr>
          <w:color w:val="000000" w:themeColor="text1"/>
          <w:sz w:val="18"/>
          <w:szCs w:val="18"/>
        </w:rPr>
        <w:t xml:space="preserve"> r. poz. </w:t>
      </w:r>
      <w:r w:rsidR="004D5074">
        <w:rPr>
          <w:color w:val="000000" w:themeColor="text1"/>
          <w:sz w:val="18"/>
          <w:szCs w:val="18"/>
        </w:rPr>
        <w:t>799</w:t>
      </w:r>
      <w:r w:rsidRPr="00803867">
        <w:rPr>
          <w:color w:val="000000" w:themeColor="text1"/>
          <w:sz w:val="18"/>
          <w:szCs w:val="18"/>
        </w:rPr>
        <w:t xml:space="preserve">)], </w:t>
      </w:r>
      <w:r w:rsidRPr="007D5809">
        <w:rPr>
          <w:sz w:val="18"/>
          <w:szCs w:val="18"/>
        </w:rPr>
        <w:t>działającymi w publicznym systemie ochrony zdrowia – tzn. zakontraktowanych z NFZ.</w:t>
      </w:r>
    </w:p>
  </w:footnote>
  <w:footnote w:id="38">
    <w:p w14:paraId="2B7A79B9" w14:textId="77777777" w:rsidR="00B116CD" w:rsidRDefault="00B116CD" w:rsidP="001863C2">
      <w:pPr>
        <w:pStyle w:val="Tekstprzypisudolnego"/>
        <w:spacing w:before="0"/>
      </w:pPr>
      <w:r w:rsidRPr="00EE7534">
        <w:rPr>
          <w:rStyle w:val="Odwoanieprzypisudolnego"/>
          <w:sz w:val="18"/>
          <w:szCs w:val="18"/>
        </w:rPr>
        <w:footnoteRef/>
      </w:r>
      <w:r w:rsidRPr="00EE7534">
        <w:rPr>
          <w:sz w:val="18"/>
          <w:szCs w:val="18"/>
        </w:rPr>
        <w:t xml:space="preserve"> </w:t>
      </w:r>
      <w:r w:rsidRPr="00EE7534">
        <w:rPr>
          <w:sz w:val="18"/>
          <w:szCs w:val="18"/>
        </w:rPr>
        <w:t>Niepotrzebne skreślić</w:t>
      </w:r>
      <w:r>
        <w:rPr>
          <w:sz w:val="18"/>
          <w:szCs w:val="18"/>
        </w:rPr>
        <w:t>.</w:t>
      </w:r>
    </w:p>
  </w:footnote>
  <w:footnote w:id="39">
    <w:p w14:paraId="149C85A7" w14:textId="77777777" w:rsidR="00B116CD" w:rsidRPr="00E53654" w:rsidRDefault="00B116CD" w:rsidP="00B116CD">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projektu, wydatkowane nie później niż </w:t>
      </w:r>
      <w:r w:rsidRPr="007A6DEA">
        <w:rPr>
          <w:sz w:val="18"/>
          <w:szCs w:val="18"/>
        </w:rPr>
        <w:t>do dnia zakończenia realizacji projektu</w:t>
      </w:r>
      <w:r w:rsidRPr="007A6DEA">
        <w:rPr>
          <w:sz w:val="18"/>
          <w:szCs w:val="18"/>
          <w:lang w:val="pl-PL"/>
        </w:rPr>
        <w:t>.</w:t>
      </w:r>
    </w:p>
  </w:footnote>
  <w:footnote w:id="40">
    <w:p w14:paraId="53C00A2B" w14:textId="7839CE9D" w:rsidR="00B116CD" w:rsidRPr="00520DE8" w:rsidRDefault="00B116CD" w:rsidP="00B116CD">
      <w:pPr>
        <w:pStyle w:val="Tekstprzypisudolnego"/>
        <w:jc w:val="both"/>
        <w:rPr>
          <w:lang w:val="pl-PL"/>
        </w:rPr>
      </w:pPr>
      <w:r>
        <w:rPr>
          <w:rStyle w:val="Odwoanieprzypisudolnego"/>
        </w:rPr>
        <w:footnoteRef/>
      </w:r>
      <w:r>
        <w:rPr>
          <w:lang w:val="pl-PL"/>
        </w:rPr>
        <w:t xml:space="preserve"> </w:t>
      </w:r>
      <w:r w:rsidRPr="00520DE8">
        <w:t>„</w:t>
      </w:r>
      <w:r w:rsidRPr="00520DE8">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w:t>
      </w:r>
      <w:r w:rsidRPr="00CB0F29">
        <w:rPr>
          <w:color w:val="000000" w:themeColor="text1"/>
          <w:sz w:val="18"/>
          <w:szCs w:val="18"/>
        </w:rPr>
        <w:t>(Dz. U. z 202</w:t>
      </w:r>
      <w:r w:rsidR="004D5074">
        <w:rPr>
          <w:color w:val="000000" w:themeColor="text1"/>
          <w:sz w:val="18"/>
          <w:szCs w:val="18"/>
        </w:rPr>
        <w:t>4</w:t>
      </w:r>
      <w:r w:rsidRPr="00CB0F29">
        <w:rPr>
          <w:color w:val="000000" w:themeColor="text1"/>
          <w:sz w:val="18"/>
          <w:szCs w:val="18"/>
        </w:rPr>
        <w:t xml:space="preserve"> r., poz. </w:t>
      </w:r>
      <w:r w:rsidR="004D5074">
        <w:rPr>
          <w:color w:val="000000" w:themeColor="text1"/>
          <w:sz w:val="18"/>
          <w:szCs w:val="18"/>
        </w:rPr>
        <w:t>356</w:t>
      </w:r>
      <w:r w:rsidRPr="00CB0F29">
        <w:rPr>
          <w:color w:val="000000" w:themeColor="text1"/>
          <w:sz w:val="18"/>
          <w:szCs w:val="18"/>
        </w:rPr>
        <w:t>).”</w:t>
      </w:r>
    </w:p>
  </w:footnote>
  <w:footnote w:id="41">
    <w:p w14:paraId="1035A979" w14:textId="247ED772" w:rsidR="00E04032" w:rsidRPr="00F81E76" w:rsidRDefault="00E04032">
      <w:pPr>
        <w:pStyle w:val="Tekstprzypisudolnego"/>
      </w:pPr>
      <w:r>
        <w:rPr>
          <w:rStyle w:val="Odwoanieprzypisudolnego"/>
        </w:rPr>
        <w:footnoteRef/>
      </w:r>
      <w:r>
        <w:t xml:space="preserve"> </w:t>
      </w:r>
      <w:r>
        <w:rPr>
          <w:lang w:val="pl-PL"/>
        </w:rPr>
        <w:t xml:space="preserve">Przedmiotowy zapis nie dotyczy kosztów pośrednich rozliczanych wg stawki ryczałtowej, o której mowa w </w:t>
      </w:r>
      <w:r w:rsidR="00F81E76">
        <w:rPr>
          <w:lang w:val="pl-PL"/>
        </w:rPr>
        <w:br/>
      </w:r>
      <w:r>
        <w:rPr>
          <w:lang w:val="pl-PL"/>
        </w:rPr>
        <w:t>§ 2 ust. 6.</w:t>
      </w:r>
    </w:p>
  </w:footnote>
  <w:footnote w:id="42">
    <w:p w14:paraId="0952FDCC" w14:textId="3762AD94" w:rsidR="00B116CD" w:rsidRPr="00FB0026" w:rsidRDefault="00B116CD" w:rsidP="00B116CD">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FB0026">
        <w:rPr>
          <w:rFonts w:ascii="Times New Roman" w:hAnsi="Times New Roman" w:cs="Times New Roman"/>
          <w:sz w:val="18"/>
          <w:szCs w:val="18"/>
        </w:rPr>
        <w:t>„Infrastruktura” - należy interpretować jako środki trwałe zdefiniowane w Wytycznych dotyczących kwalifikowalności wydatków</w:t>
      </w:r>
      <w:r w:rsidRPr="00FB0026">
        <w:rPr>
          <w:sz w:val="18"/>
          <w:szCs w:val="18"/>
        </w:rPr>
        <w:t xml:space="preserve">. </w:t>
      </w:r>
    </w:p>
  </w:footnote>
  <w:footnote w:id="43">
    <w:p w14:paraId="4FDF3D58" w14:textId="53DC5455" w:rsidR="00B116CD" w:rsidRPr="00364BAF" w:rsidRDefault="00B116CD" w:rsidP="001863C2">
      <w:pPr>
        <w:pStyle w:val="Tekstprzypisudolnego"/>
        <w:spacing w:before="0"/>
        <w:jc w:val="both"/>
        <w:rPr>
          <w:sz w:val="18"/>
          <w:szCs w:val="18"/>
          <w:lang w:val="pl-PL"/>
        </w:rPr>
      </w:pPr>
      <w:r w:rsidRPr="00364BAF">
        <w:rPr>
          <w:rStyle w:val="Odwoanieprzypisudolnego"/>
          <w:sz w:val="18"/>
          <w:szCs w:val="18"/>
        </w:rPr>
        <w:footnoteRef/>
      </w:r>
      <w:r w:rsidRPr="00364BAF">
        <w:rPr>
          <w:sz w:val="18"/>
          <w:szCs w:val="18"/>
        </w:rPr>
        <w:t xml:space="preserve"> </w:t>
      </w:r>
      <w:r w:rsidRPr="00364BAF">
        <w:rPr>
          <w:sz w:val="18"/>
          <w:szCs w:val="18"/>
        </w:rPr>
        <w:t xml:space="preserve">Należy wykreślić </w:t>
      </w:r>
      <w:r w:rsidRPr="00364BAF">
        <w:rPr>
          <w:sz w:val="18"/>
          <w:szCs w:val="18"/>
          <w:lang w:val="pl-PL"/>
        </w:rPr>
        <w:t xml:space="preserve">część ustępu po słowach „do niniejszej Decyzji” </w:t>
      </w:r>
      <w:r w:rsidRPr="00364BAF">
        <w:rPr>
          <w:sz w:val="18"/>
          <w:szCs w:val="18"/>
        </w:rPr>
        <w:t xml:space="preserve">w przypadku projektu, w którym dofinansowanie </w:t>
      </w:r>
      <w:r w:rsidR="00F71076" w:rsidRPr="00364BAF">
        <w:rPr>
          <w:sz w:val="18"/>
          <w:szCs w:val="18"/>
        </w:rPr>
        <w:br/>
      </w:r>
      <w:r w:rsidRPr="00364BAF">
        <w:rPr>
          <w:color w:val="000000" w:themeColor="text1"/>
          <w:sz w:val="18"/>
          <w:szCs w:val="18"/>
        </w:rPr>
        <w:t>z</w:t>
      </w:r>
      <w:r w:rsidRPr="00364BAF">
        <w:rPr>
          <w:sz w:val="18"/>
          <w:szCs w:val="18"/>
        </w:rPr>
        <w:t xml:space="preserve"> budżetu państwa</w:t>
      </w:r>
      <w:r w:rsidRPr="00364BAF">
        <w:rPr>
          <w:sz w:val="18"/>
          <w:szCs w:val="18"/>
          <w:lang w:val="pl-PL"/>
        </w:rPr>
        <w:t xml:space="preserve"> </w:t>
      </w:r>
      <w:r w:rsidRPr="00364BAF">
        <w:rPr>
          <w:sz w:val="18"/>
          <w:szCs w:val="18"/>
        </w:rPr>
        <w:t>nie przekracza 50 000</w:t>
      </w:r>
      <w:r w:rsidRPr="00364BAF">
        <w:rPr>
          <w:sz w:val="18"/>
          <w:szCs w:val="18"/>
          <w:lang w:val="pl-PL"/>
        </w:rPr>
        <w:t>,00</w:t>
      </w:r>
      <w:r w:rsidRPr="00364BAF">
        <w:rPr>
          <w:sz w:val="18"/>
          <w:szCs w:val="18"/>
        </w:rPr>
        <w:t xml:space="preserve"> zł lub w którym </w:t>
      </w:r>
      <w:r w:rsidRPr="00364BAF">
        <w:rPr>
          <w:sz w:val="18"/>
          <w:szCs w:val="18"/>
          <w:lang w:val="pl-PL"/>
        </w:rPr>
        <w:t xml:space="preserve">przy wsparciu środków pochodzących z budżetu Unii Europejskiej </w:t>
      </w:r>
      <w:r w:rsidRPr="00364BAF">
        <w:rPr>
          <w:sz w:val="18"/>
          <w:szCs w:val="18"/>
        </w:rPr>
        <w:t>wartość wkładu publicznego nie przekracza wyrażonej w złotych równowartości 500 000</w:t>
      </w:r>
      <w:r w:rsidRPr="00364BAF">
        <w:rPr>
          <w:sz w:val="18"/>
          <w:szCs w:val="18"/>
          <w:lang w:val="pl-PL"/>
        </w:rPr>
        <w:t>,00</w:t>
      </w:r>
      <w:r w:rsidRPr="00364BAF">
        <w:rPr>
          <w:sz w:val="18"/>
          <w:szCs w:val="18"/>
        </w:rPr>
        <w:t xml:space="preserve"> </w:t>
      </w:r>
      <w:r w:rsidRPr="00364BAF">
        <w:rPr>
          <w:sz w:val="18"/>
          <w:szCs w:val="18"/>
          <w:lang w:val="pl-PL"/>
        </w:rPr>
        <w:t>EUR</w:t>
      </w:r>
      <w:r w:rsidRPr="00364BAF">
        <w:rPr>
          <w:sz w:val="18"/>
          <w:szCs w:val="18"/>
        </w:rPr>
        <w:t xml:space="preserve"> (według kursu Europejski</w:t>
      </w:r>
      <w:r w:rsidRPr="00364BAF">
        <w:rPr>
          <w:sz w:val="18"/>
          <w:szCs w:val="18"/>
          <w:lang w:val="pl-PL"/>
        </w:rPr>
        <w:t>ego</w:t>
      </w:r>
      <w:r w:rsidRPr="00364BAF">
        <w:rPr>
          <w:sz w:val="18"/>
          <w:szCs w:val="18"/>
        </w:rPr>
        <w:t xml:space="preserve"> Bank</w:t>
      </w:r>
      <w:r w:rsidRPr="00364BAF">
        <w:rPr>
          <w:sz w:val="18"/>
          <w:szCs w:val="18"/>
          <w:lang w:val="pl-PL"/>
        </w:rPr>
        <w:t>u</w:t>
      </w:r>
      <w:r w:rsidRPr="00364BAF">
        <w:rPr>
          <w:sz w:val="18"/>
          <w:szCs w:val="18"/>
        </w:rPr>
        <w:t xml:space="preserve"> Centraln</w:t>
      </w:r>
      <w:r w:rsidRPr="00364BAF">
        <w:rPr>
          <w:sz w:val="18"/>
          <w:szCs w:val="18"/>
          <w:lang w:val="pl-PL"/>
        </w:rPr>
        <w:t>ego</w:t>
      </w:r>
      <w:r w:rsidRPr="00364BAF">
        <w:rPr>
          <w:sz w:val="18"/>
          <w:szCs w:val="18"/>
        </w:rPr>
        <w:t xml:space="preserve"> z przedostatniego dnia pracy K</w:t>
      </w:r>
      <w:r w:rsidRPr="00364BAF">
        <w:rPr>
          <w:sz w:val="18"/>
          <w:szCs w:val="18"/>
          <w:lang w:val="pl-PL"/>
        </w:rPr>
        <w:t xml:space="preserve">omisji </w:t>
      </w:r>
      <w:r w:rsidRPr="00364BAF">
        <w:rPr>
          <w:sz w:val="18"/>
          <w:szCs w:val="18"/>
        </w:rPr>
        <w:t>E</w:t>
      </w:r>
      <w:r w:rsidRPr="00364BAF">
        <w:rPr>
          <w:sz w:val="18"/>
          <w:szCs w:val="18"/>
          <w:lang w:val="pl-PL"/>
        </w:rPr>
        <w:t>uropejskiej</w:t>
      </w:r>
      <w:r w:rsidRPr="00364BAF">
        <w:rPr>
          <w:sz w:val="18"/>
          <w:szCs w:val="18"/>
        </w:rPr>
        <w:t xml:space="preserve"> w miesiącu poprzedzającym miesiąc pod</w:t>
      </w:r>
      <w:r w:rsidR="007C4F95" w:rsidRPr="00364BAF">
        <w:rPr>
          <w:sz w:val="18"/>
          <w:szCs w:val="18"/>
        </w:rPr>
        <w:t>jęcia</w:t>
      </w:r>
      <w:r w:rsidRPr="00364BAF">
        <w:rPr>
          <w:sz w:val="18"/>
          <w:szCs w:val="18"/>
        </w:rPr>
        <w:t xml:space="preserve"> </w:t>
      </w:r>
      <w:r w:rsidRPr="00364BAF">
        <w:rPr>
          <w:sz w:val="18"/>
          <w:szCs w:val="18"/>
          <w:lang w:val="pl-PL"/>
        </w:rPr>
        <w:t>niniejszej Decyzji</w:t>
      </w:r>
      <w:r w:rsidRPr="00364BAF">
        <w:rPr>
          <w:sz w:val="18"/>
          <w:szCs w:val="18"/>
        </w:rPr>
        <w:t>).</w:t>
      </w:r>
    </w:p>
  </w:footnote>
  <w:footnote w:id="44">
    <w:p w14:paraId="424148B0" w14:textId="465EE462" w:rsidR="00B116CD" w:rsidRPr="00364BAF" w:rsidRDefault="00B116CD" w:rsidP="001863C2">
      <w:pPr>
        <w:pStyle w:val="Tekstprzypisudolnego"/>
        <w:suppressAutoHyphens/>
        <w:spacing w:before="0"/>
        <w:jc w:val="both"/>
        <w:rPr>
          <w:sz w:val="18"/>
          <w:szCs w:val="18"/>
        </w:rPr>
      </w:pPr>
      <w:r w:rsidRPr="00364BAF">
        <w:rPr>
          <w:rStyle w:val="Odwoanieprzypisudolnego"/>
          <w:sz w:val="18"/>
          <w:szCs w:val="18"/>
        </w:rPr>
        <w:footnoteRef/>
      </w:r>
      <w:r w:rsidRPr="00364BAF">
        <w:rPr>
          <w:sz w:val="18"/>
          <w:szCs w:val="18"/>
        </w:rPr>
        <w:t xml:space="preserve"> </w:t>
      </w:r>
      <w:r w:rsidRPr="00364BAF">
        <w:rPr>
          <w:sz w:val="18"/>
          <w:szCs w:val="18"/>
        </w:rPr>
        <w:t xml:space="preserve">Należy wykreślić, jeżeli Beneficjent nie jest zobowiązany do zachowania trwałości projektu. W przypadku gdy Beneficjent jest zobowiązany do zachowania trwałości projektu, obowiązki informacyjne i promocyjne dotyczą wyłącznie obowiązków, </w:t>
      </w:r>
      <w:r w:rsidR="00F71076" w:rsidRPr="00364BAF">
        <w:rPr>
          <w:sz w:val="18"/>
          <w:szCs w:val="18"/>
        </w:rPr>
        <w:br/>
      </w:r>
      <w:r w:rsidRPr="00364BAF">
        <w:rPr>
          <w:color w:val="000000" w:themeColor="text1"/>
          <w:sz w:val="18"/>
          <w:szCs w:val="18"/>
        </w:rPr>
        <w:t>o</w:t>
      </w:r>
      <w:r w:rsidRPr="00364BAF">
        <w:rPr>
          <w:sz w:val="18"/>
          <w:szCs w:val="18"/>
        </w:rPr>
        <w:t xml:space="preserve"> których mowa w § </w:t>
      </w:r>
      <w:r w:rsidRPr="00364BAF">
        <w:rPr>
          <w:sz w:val="18"/>
          <w:szCs w:val="18"/>
          <w:lang w:val="pl-PL"/>
        </w:rPr>
        <w:t>1</w:t>
      </w:r>
      <w:r w:rsidR="00687CF1">
        <w:rPr>
          <w:sz w:val="18"/>
          <w:szCs w:val="18"/>
          <w:lang w:val="pl-PL"/>
        </w:rPr>
        <w:t>8</w:t>
      </w:r>
      <w:r w:rsidRPr="00364BAF">
        <w:rPr>
          <w:sz w:val="18"/>
          <w:szCs w:val="18"/>
        </w:rPr>
        <w:t xml:space="preserve"> ust. 2 pkt 2</w:t>
      </w:r>
      <w:r w:rsidRPr="00364BAF">
        <w:rPr>
          <w:sz w:val="18"/>
          <w:szCs w:val="18"/>
          <w:lang w:val="pl-PL"/>
        </w:rPr>
        <w:t xml:space="preserve">, </w:t>
      </w:r>
      <w:r w:rsidRPr="00364BAF">
        <w:rPr>
          <w:sz w:val="18"/>
          <w:szCs w:val="18"/>
        </w:rPr>
        <w:t>3.</w:t>
      </w:r>
    </w:p>
  </w:footnote>
  <w:footnote w:id="45">
    <w:p w14:paraId="5D8E5B1B" w14:textId="16C26436" w:rsidR="00B116CD" w:rsidRPr="00364BAF" w:rsidRDefault="00B116CD" w:rsidP="001863C2">
      <w:pPr>
        <w:pStyle w:val="Tekstprzypisudolnego"/>
        <w:suppressAutoHyphens/>
        <w:spacing w:before="0"/>
        <w:jc w:val="both"/>
        <w:rPr>
          <w:rFonts w:ascii="Arial" w:hAnsi="Arial" w:cs="Arial"/>
        </w:rPr>
      </w:pPr>
      <w:r w:rsidRPr="00364BAF">
        <w:rPr>
          <w:rStyle w:val="Odwoanieprzypisudolnego"/>
          <w:sz w:val="18"/>
          <w:szCs w:val="18"/>
        </w:rPr>
        <w:footnoteRef/>
      </w:r>
      <w:r w:rsidRPr="00364BAF">
        <w:rPr>
          <w:sz w:val="18"/>
          <w:szCs w:val="18"/>
        </w:rPr>
        <w:t xml:space="preserve"> </w:t>
      </w:r>
      <w:r w:rsidRPr="00364BAF">
        <w:rPr>
          <w:sz w:val="18"/>
          <w:szCs w:val="18"/>
        </w:rPr>
        <w:t>Należy wykreślić cały punkt w przypadku projektu, którego całkowity koszt nie przekracza 500 000,00 EUR</w:t>
      </w:r>
      <w:r w:rsidRPr="00364BAF">
        <w:rPr>
          <w:sz w:val="18"/>
          <w:szCs w:val="18"/>
          <w:lang w:bidi="pl-PL"/>
        </w:rPr>
        <w:t xml:space="preserve">. </w:t>
      </w:r>
      <w:r w:rsidRPr="00364BAF">
        <w:rPr>
          <w:sz w:val="18"/>
          <w:szCs w:val="18"/>
        </w:rPr>
        <w:t xml:space="preserve">Całkowity koszt projektu należy przeliczyć według kursu Europejskiego Banku Centralnego </w:t>
      </w:r>
      <w:r w:rsidRPr="00364BAF">
        <w:rPr>
          <w:sz w:val="18"/>
          <w:szCs w:val="18"/>
          <w:lang w:bidi="pl-PL"/>
        </w:rPr>
        <w:t>z przedostatniego dnia pracy Komisji Europejskiej w miesiącu poprzedzającym miesiąc pod</w:t>
      </w:r>
      <w:r w:rsidR="007C4F95" w:rsidRPr="00364BAF">
        <w:rPr>
          <w:sz w:val="18"/>
          <w:szCs w:val="18"/>
          <w:lang w:bidi="pl-PL"/>
        </w:rPr>
        <w:t>jęcia</w:t>
      </w:r>
      <w:r w:rsidRPr="00364BAF">
        <w:rPr>
          <w:sz w:val="18"/>
          <w:szCs w:val="18"/>
          <w:lang w:bidi="pl-PL"/>
        </w:rPr>
        <w:t xml:space="preserve"> niniejszej </w:t>
      </w:r>
      <w:r w:rsidRPr="00364BAF">
        <w:rPr>
          <w:sz w:val="18"/>
          <w:szCs w:val="18"/>
          <w:lang w:val="pl-PL" w:bidi="pl-PL"/>
        </w:rPr>
        <w:t>Decyzji</w:t>
      </w:r>
      <w:r w:rsidRPr="00364BAF">
        <w:rPr>
          <w:sz w:val="18"/>
          <w:szCs w:val="18"/>
          <w:lang w:bidi="pl-PL"/>
        </w:rPr>
        <w:t>.</w:t>
      </w:r>
    </w:p>
  </w:footnote>
  <w:footnote w:id="46">
    <w:p w14:paraId="394A0C7A" w14:textId="77777777" w:rsidR="00B116CD" w:rsidRPr="00BE64DA" w:rsidRDefault="00B116CD" w:rsidP="001863C2">
      <w:pPr>
        <w:pStyle w:val="Tekstprzypisudolnego"/>
        <w:spacing w:before="0"/>
        <w:jc w:val="both"/>
        <w:rPr>
          <w:sz w:val="18"/>
          <w:szCs w:val="18"/>
        </w:rPr>
      </w:pPr>
      <w:r w:rsidRPr="00364BAF">
        <w:rPr>
          <w:rStyle w:val="Odwoanieprzypisudolnego"/>
          <w:sz w:val="18"/>
          <w:szCs w:val="18"/>
        </w:rPr>
        <w:footnoteRef/>
      </w:r>
      <w:r w:rsidRPr="00364BAF">
        <w:rPr>
          <w:sz w:val="18"/>
          <w:szCs w:val="18"/>
        </w:rPr>
        <w:t xml:space="preserve"> </w:t>
      </w:r>
      <w:r w:rsidRPr="00364BAF">
        <w:rPr>
          <w:sz w:val="18"/>
          <w:szCs w:val="18"/>
        </w:rPr>
        <w:t>Należy wykreślić cały punkt w przypadku projektu, którego całkowity koszt przekracza 500 000,00 EUR.</w:t>
      </w:r>
    </w:p>
  </w:footnote>
  <w:footnote w:id="47">
    <w:p w14:paraId="68CD6CD9" w14:textId="77777777"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48">
    <w:p w14:paraId="2BD5BA71" w14:textId="77777777"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Należy wykreślić cały ustęp w przypadku projektu, którego całkowity koszt nie przekracza 5 000 000,00 EUR.</w:t>
      </w:r>
    </w:p>
  </w:footnote>
  <w:footnote w:id="49">
    <w:p w14:paraId="415E5353" w14:textId="77777777"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50">
    <w:p w14:paraId="5AAF5B90" w14:textId="77777777" w:rsidR="00B116CD" w:rsidRPr="0004101A" w:rsidRDefault="00B116CD" w:rsidP="00714A8F">
      <w:pPr>
        <w:pStyle w:val="Tekstprzypisudolnego"/>
        <w:spacing w:before="0"/>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51">
    <w:p w14:paraId="145876EF" w14:textId="77777777"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2">
    <w:p w14:paraId="20D77D93" w14:textId="77777777" w:rsidR="00B116CD" w:rsidRPr="00051A55" w:rsidRDefault="00B116CD" w:rsidP="001863C2">
      <w:pPr>
        <w:pStyle w:val="Tekstprzypisudolnego"/>
        <w:suppressAutoHyphens/>
        <w:spacing w:before="0"/>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53">
    <w:p w14:paraId="634FF400" w14:textId="77777777" w:rsidR="00191DAE" w:rsidRPr="00364BAF" w:rsidRDefault="00191DAE" w:rsidP="001863C2">
      <w:pPr>
        <w:pStyle w:val="Tekstprzypisudolnego"/>
        <w:spacing w:before="0"/>
        <w:jc w:val="both"/>
        <w:rPr>
          <w:sz w:val="18"/>
          <w:szCs w:val="18"/>
        </w:rPr>
      </w:pPr>
      <w:r w:rsidRPr="00436FBC">
        <w:rPr>
          <w:rStyle w:val="Odwoanieprzypisudolnego"/>
          <w:sz w:val="18"/>
          <w:szCs w:val="18"/>
        </w:rPr>
        <w:footnoteRef/>
      </w:r>
      <w:r w:rsidRPr="00436FBC">
        <w:rPr>
          <w:sz w:val="18"/>
          <w:szCs w:val="18"/>
        </w:rPr>
        <w:t xml:space="preserve"> </w:t>
      </w:r>
      <w:r w:rsidRPr="00364BAF">
        <w:rPr>
          <w:sz w:val="18"/>
          <w:szCs w:val="18"/>
        </w:rPr>
        <w:t xml:space="preserve">Jeżeli w regulaminie </w:t>
      </w:r>
      <w:r w:rsidRPr="00364BAF">
        <w:rPr>
          <w:sz w:val="18"/>
          <w:szCs w:val="18"/>
          <w:lang w:val="pl-PL"/>
        </w:rPr>
        <w:t>wyboru</w:t>
      </w:r>
      <w:r w:rsidRPr="00364BAF">
        <w:rPr>
          <w:sz w:val="18"/>
          <w:szCs w:val="18"/>
        </w:rPr>
        <w:t xml:space="preserve"> </w:t>
      </w:r>
      <w:r w:rsidRPr="00364BAF">
        <w:rPr>
          <w:sz w:val="18"/>
          <w:szCs w:val="18"/>
          <w:lang w:val="pl-PL"/>
        </w:rPr>
        <w:t xml:space="preserve">projektów </w:t>
      </w:r>
      <w:r w:rsidRPr="00364BAF">
        <w:rPr>
          <w:sz w:val="18"/>
          <w:szCs w:val="18"/>
        </w:rPr>
        <w:t xml:space="preserve">wskazany został termin przedłożenia kompletnej dokumentacji, podana data powinna  być zgodna z zapisami Regulaminu </w:t>
      </w:r>
      <w:r w:rsidRPr="00364BAF">
        <w:rPr>
          <w:sz w:val="18"/>
          <w:szCs w:val="18"/>
          <w:lang w:val="pl-PL"/>
        </w:rPr>
        <w:t>wyboru projektów</w:t>
      </w:r>
      <w:r w:rsidRPr="00364BAF">
        <w:rPr>
          <w:sz w:val="18"/>
          <w:szCs w:val="18"/>
        </w:rPr>
        <w:t xml:space="preserve"> w tym zakresie. Jeżeli przedmiotowy warunek nie dotyczy Beneficjenta,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C69FD" w14:textId="77777777" w:rsidR="002F5A73" w:rsidRDefault="00390518">
    <w:pPr>
      <w:pStyle w:val="Nagwek"/>
    </w:pPr>
    <w:r>
      <w:rPr>
        <w:noProof/>
      </w:rPr>
      <w:drawing>
        <wp:inline distT="0" distB="0" distL="0" distR="0" wp14:anchorId="6D0441CD" wp14:editId="575D4EB5">
          <wp:extent cx="5756707" cy="446405"/>
          <wp:effectExtent l="0" t="0" r="0" b="0"/>
          <wp:docPr id="311416807" name="Obraz 311416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161011"/>
    <w:multiLevelType w:val="hybridMultilevel"/>
    <w:tmpl w:val="0F0EC7EA"/>
    <w:lvl w:ilvl="0" w:tplc="0598E9F6">
      <w:start w:val="10"/>
      <w:numFmt w:val="decimal"/>
      <w:lvlText w:val="%1."/>
      <w:lvlJc w:val="left"/>
      <w:pPr>
        <w:ind w:left="1146" w:hanging="360"/>
      </w:pPr>
      <w:rPr>
        <w:rFonts w:cs="Times New Roman"/>
        <w:strike w:val="0"/>
        <w:dstrike w:val="0"/>
        <w:color w:val="000000" w:themeColor="text1"/>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1151FB"/>
    <w:multiLevelType w:val="hybridMultilevel"/>
    <w:tmpl w:val="BCBE4800"/>
    <w:lvl w:ilvl="0" w:tplc="5548106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28605D"/>
    <w:multiLevelType w:val="hybridMultilevel"/>
    <w:tmpl w:val="2496008E"/>
    <w:lvl w:ilvl="0" w:tplc="EA9C2AAE">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54D255AC">
      <w:start w:val="1"/>
      <w:numFmt w:val="decimal"/>
      <w:lvlText w:val="%7)"/>
      <w:lvlJc w:val="left"/>
      <w:pPr>
        <w:tabs>
          <w:tab w:val="num" w:pos="5040"/>
        </w:tabs>
        <w:ind w:left="5040" w:hanging="360"/>
      </w:pPr>
      <w:rPr>
        <w:rFonts w:ascii="Times New Roman" w:eastAsia="Times New Roman" w:hAnsi="Times New Roman"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536572"/>
    <w:multiLevelType w:val="hybridMultilevel"/>
    <w:tmpl w:val="906CF00A"/>
    <w:lvl w:ilvl="0" w:tplc="0415000F">
      <w:start w:val="1"/>
      <w:numFmt w:val="decimal"/>
      <w:lvlText w:val="%1."/>
      <w:lvlJc w:val="left"/>
      <w:pPr>
        <w:ind w:left="360" w:hanging="360"/>
      </w:pPr>
      <w:rPr>
        <w:rFonts w:cs="Times New Roman"/>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4"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4B75011B"/>
    <w:multiLevelType w:val="hybridMultilevel"/>
    <w:tmpl w:val="38463C56"/>
    <w:lvl w:ilvl="0" w:tplc="F5CEA12C">
      <w:start w:val="3"/>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5"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9"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1"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2"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4"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7"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1"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2"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3"/>
  </w:num>
  <w:num w:numId="2" w16cid:durableId="1739397878">
    <w:abstractNumId w:val="68"/>
  </w:num>
  <w:num w:numId="3" w16cid:durableId="469325571">
    <w:abstractNumId w:val="35"/>
  </w:num>
  <w:num w:numId="4" w16cid:durableId="1434746475">
    <w:abstractNumId w:val="36"/>
  </w:num>
  <w:num w:numId="5" w16cid:durableId="2109425441">
    <w:abstractNumId w:val="62"/>
  </w:num>
  <w:num w:numId="6" w16cid:durableId="309675300">
    <w:abstractNumId w:val="39"/>
  </w:num>
  <w:num w:numId="7" w16cid:durableId="136188169">
    <w:abstractNumId w:val="61"/>
  </w:num>
  <w:num w:numId="8" w16cid:durableId="158547598">
    <w:abstractNumId w:val="46"/>
  </w:num>
  <w:num w:numId="9" w16cid:durableId="454060217">
    <w:abstractNumId w:val="37"/>
  </w:num>
  <w:num w:numId="10" w16cid:durableId="646780503">
    <w:abstractNumId w:val="42"/>
  </w:num>
  <w:num w:numId="11" w16cid:durableId="590621723">
    <w:abstractNumId w:val="53"/>
  </w:num>
  <w:num w:numId="12" w16cid:durableId="1920554565">
    <w:abstractNumId w:val="11"/>
  </w:num>
  <w:num w:numId="13" w16cid:durableId="920875997">
    <w:abstractNumId w:val="26"/>
  </w:num>
  <w:num w:numId="14" w16cid:durableId="1642344672">
    <w:abstractNumId w:val="23"/>
  </w:num>
  <w:num w:numId="15" w16cid:durableId="1855998154">
    <w:abstractNumId w:val="56"/>
  </w:num>
  <w:num w:numId="16" w16cid:durableId="2007316598">
    <w:abstractNumId w:val="45"/>
  </w:num>
  <w:num w:numId="17" w16cid:durableId="978072587">
    <w:abstractNumId w:val="40"/>
  </w:num>
  <w:num w:numId="18" w16cid:durableId="1935239502">
    <w:abstractNumId w:val="58"/>
  </w:num>
  <w:num w:numId="19" w16cid:durableId="1377319169">
    <w:abstractNumId w:val="8"/>
  </w:num>
  <w:num w:numId="20" w16cid:durableId="1710373006">
    <w:abstractNumId w:val="2"/>
  </w:num>
  <w:num w:numId="21" w16cid:durableId="1982420311">
    <w:abstractNumId w:val="19"/>
  </w:num>
  <w:num w:numId="22" w16cid:durableId="1281958903">
    <w:abstractNumId w:val="18"/>
  </w:num>
  <w:num w:numId="23" w16cid:durableId="836001995">
    <w:abstractNumId w:val="0"/>
  </w:num>
  <w:num w:numId="24" w16cid:durableId="534387868">
    <w:abstractNumId w:val="64"/>
  </w:num>
  <w:num w:numId="25" w16cid:durableId="909538487">
    <w:abstractNumId w:val="12"/>
  </w:num>
  <w:num w:numId="26" w16cid:durableId="1006202254">
    <w:abstractNumId w:val="6"/>
  </w:num>
  <w:num w:numId="27" w16cid:durableId="181941326">
    <w:abstractNumId w:val="25"/>
  </w:num>
  <w:num w:numId="28" w16cid:durableId="1111783594">
    <w:abstractNumId w:val="69"/>
  </w:num>
  <w:num w:numId="29" w16cid:durableId="1150053554">
    <w:abstractNumId w:val="72"/>
  </w:num>
  <w:num w:numId="30" w16cid:durableId="1432622239">
    <w:abstractNumId w:val="22"/>
  </w:num>
  <w:num w:numId="31" w16cid:durableId="2012754781">
    <w:abstractNumId w:val="38"/>
  </w:num>
  <w:num w:numId="32"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8294766">
    <w:abstractNumId w:val="13"/>
  </w:num>
  <w:num w:numId="34" w16cid:durableId="78715099">
    <w:abstractNumId w:val="52"/>
  </w:num>
  <w:num w:numId="35" w16cid:durableId="1666974315">
    <w:abstractNumId w:val="67"/>
  </w:num>
  <w:num w:numId="36" w16cid:durableId="138886308">
    <w:abstractNumId w:val="24"/>
  </w:num>
  <w:num w:numId="37" w16cid:durableId="1402484119">
    <w:abstractNumId w:val="44"/>
  </w:num>
  <w:num w:numId="38" w16cid:durableId="1919173849">
    <w:abstractNumId w:val="70"/>
  </w:num>
  <w:num w:numId="39" w16cid:durableId="854686482">
    <w:abstractNumId w:val="57"/>
  </w:num>
  <w:num w:numId="40" w16cid:durableId="854613541">
    <w:abstractNumId w:val="20"/>
    <w:lvlOverride w:ilvl="0">
      <w:lvl w:ilvl="0" w:tplc="A45A864C">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359474945">
    <w:abstractNumId w:val="16"/>
  </w:num>
  <w:num w:numId="42" w16cid:durableId="272976476">
    <w:abstractNumId w:val="49"/>
  </w:num>
  <w:num w:numId="43" w16cid:durableId="762996581">
    <w:abstractNumId w:val="10"/>
  </w:num>
  <w:num w:numId="44" w16cid:durableId="185098110">
    <w:abstractNumId w:val="60"/>
  </w:num>
  <w:num w:numId="45"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7403541">
    <w:abstractNumId w:val="65"/>
  </w:num>
  <w:num w:numId="47" w16cid:durableId="628708559">
    <w:abstractNumId w:val="5"/>
  </w:num>
  <w:num w:numId="48" w16cid:durableId="324600540">
    <w:abstractNumId w:val="33"/>
  </w:num>
  <w:num w:numId="49" w16cid:durableId="1454716233">
    <w:abstractNumId w:val="55"/>
  </w:num>
  <w:num w:numId="50" w16cid:durableId="2008705069">
    <w:abstractNumId w:val="31"/>
  </w:num>
  <w:num w:numId="51" w16cid:durableId="1405371240">
    <w:abstractNumId w:val="54"/>
  </w:num>
  <w:num w:numId="52" w16cid:durableId="512837808">
    <w:abstractNumId w:val="4"/>
  </w:num>
  <w:num w:numId="53" w16cid:durableId="1222133062">
    <w:abstractNumId w:val="59"/>
  </w:num>
  <w:num w:numId="54" w16cid:durableId="1586299273">
    <w:abstractNumId w:val="29"/>
  </w:num>
  <w:num w:numId="55" w16cid:durableId="372776345">
    <w:abstractNumId w:val="48"/>
  </w:num>
  <w:num w:numId="56" w16cid:durableId="1627808155">
    <w:abstractNumId w:val="50"/>
  </w:num>
  <w:num w:numId="57" w16cid:durableId="1366321690">
    <w:abstractNumId w:val="21"/>
  </w:num>
  <w:num w:numId="58" w16cid:durableId="829755810">
    <w:abstractNumId w:val="1"/>
  </w:num>
  <w:num w:numId="59" w16cid:durableId="947544643">
    <w:abstractNumId w:val="28"/>
  </w:num>
  <w:num w:numId="60" w16cid:durableId="2003506056">
    <w:abstractNumId w:val="47"/>
  </w:num>
  <w:num w:numId="61" w16cid:durableId="1272782904">
    <w:abstractNumId w:val="3"/>
  </w:num>
  <w:num w:numId="62" w16cid:durableId="1985892788">
    <w:abstractNumId w:val="66"/>
  </w:num>
  <w:num w:numId="63" w16cid:durableId="2103648524">
    <w:abstractNumId w:val="9"/>
  </w:num>
  <w:num w:numId="64" w16cid:durableId="849493907">
    <w:abstractNumId w:val="27"/>
  </w:num>
  <w:num w:numId="65" w16cid:durableId="1828283109">
    <w:abstractNumId w:val="30"/>
  </w:num>
  <w:num w:numId="66" w16cid:durableId="1574319312">
    <w:abstractNumId w:val="34"/>
  </w:num>
  <w:num w:numId="67" w16cid:durableId="458112229">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949056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63333405">
    <w:abstractNumId w:val="41"/>
  </w:num>
  <w:num w:numId="70" w16cid:durableId="1981228848">
    <w:abstractNumId w:val="17"/>
  </w:num>
  <w:num w:numId="71" w16cid:durableId="759568800">
    <w:abstractNumId w:val="63"/>
  </w:num>
  <w:num w:numId="72" w16cid:durableId="1347251547">
    <w:abstractNumId w:val="71"/>
  </w:num>
  <w:num w:numId="73" w16cid:durableId="30959920">
    <w:abstractNumId w:val="51"/>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eczorek, Magdalena">
    <w15:presenceInfo w15:providerId="AD" w15:userId="S-1-5-21-215249604-2136417950-460311963-2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6CD"/>
    <w:rsid w:val="0000214B"/>
    <w:rsid w:val="000129A6"/>
    <w:rsid w:val="0003653D"/>
    <w:rsid w:val="00040C1D"/>
    <w:rsid w:val="00046369"/>
    <w:rsid w:val="000A194E"/>
    <w:rsid w:val="000A22A7"/>
    <w:rsid w:val="000E3058"/>
    <w:rsid w:val="000E6B60"/>
    <w:rsid w:val="000E78E0"/>
    <w:rsid w:val="001040DD"/>
    <w:rsid w:val="0011257B"/>
    <w:rsid w:val="0015712C"/>
    <w:rsid w:val="00163F46"/>
    <w:rsid w:val="00182BA3"/>
    <w:rsid w:val="001863C2"/>
    <w:rsid w:val="00191DAE"/>
    <w:rsid w:val="001A0683"/>
    <w:rsid w:val="001C04BA"/>
    <w:rsid w:val="001D29DC"/>
    <w:rsid w:val="001F6A37"/>
    <w:rsid w:val="00214471"/>
    <w:rsid w:val="00222CB1"/>
    <w:rsid w:val="00231F56"/>
    <w:rsid w:val="00262330"/>
    <w:rsid w:val="00272FB3"/>
    <w:rsid w:val="002C2EE5"/>
    <w:rsid w:val="002C33C5"/>
    <w:rsid w:val="002C5680"/>
    <w:rsid w:val="002C6410"/>
    <w:rsid w:val="002E3FA3"/>
    <w:rsid w:val="002F1740"/>
    <w:rsid w:val="002F5054"/>
    <w:rsid w:val="002F5A73"/>
    <w:rsid w:val="00315D8E"/>
    <w:rsid w:val="00332F1B"/>
    <w:rsid w:val="003333DB"/>
    <w:rsid w:val="00364BAF"/>
    <w:rsid w:val="003758E2"/>
    <w:rsid w:val="00390518"/>
    <w:rsid w:val="00393A03"/>
    <w:rsid w:val="003A46E7"/>
    <w:rsid w:val="003D3093"/>
    <w:rsid w:val="00405256"/>
    <w:rsid w:val="004060CB"/>
    <w:rsid w:val="004207FB"/>
    <w:rsid w:val="004329EE"/>
    <w:rsid w:val="00437EDC"/>
    <w:rsid w:val="00461871"/>
    <w:rsid w:val="004A3AF0"/>
    <w:rsid w:val="004D3452"/>
    <w:rsid w:val="004D5074"/>
    <w:rsid w:val="004E1B81"/>
    <w:rsid w:val="0050795A"/>
    <w:rsid w:val="00510AD1"/>
    <w:rsid w:val="00550B9E"/>
    <w:rsid w:val="005841C2"/>
    <w:rsid w:val="006403EC"/>
    <w:rsid w:val="0066465D"/>
    <w:rsid w:val="0067382C"/>
    <w:rsid w:val="00675A21"/>
    <w:rsid w:val="006816C3"/>
    <w:rsid w:val="00687CF1"/>
    <w:rsid w:val="006A76AF"/>
    <w:rsid w:val="006E382C"/>
    <w:rsid w:val="00704157"/>
    <w:rsid w:val="00705093"/>
    <w:rsid w:val="0071166A"/>
    <w:rsid w:val="00714A8F"/>
    <w:rsid w:val="0074011B"/>
    <w:rsid w:val="0074041E"/>
    <w:rsid w:val="007476CD"/>
    <w:rsid w:val="00765989"/>
    <w:rsid w:val="007C4F95"/>
    <w:rsid w:val="007E1981"/>
    <w:rsid w:val="00803867"/>
    <w:rsid w:val="0080429C"/>
    <w:rsid w:val="0083003B"/>
    <w:rsid w:val="00832CB7"/>
    <w:rsid w:val="008337C0"/>
    <w:rsid w:val="00870B17"/>
    <w:rsid w:val="00895C43"/>
    <w:rsid w:val="008A2472"/>
    <w:rsid w:val="008C1F51"/>
    <w:rsid w:val="008D1DC4"/>
    <w:rsid w:val="008E033E"/>
    <w:rsid w:val="00906042"/>
    <w:rsid w:val="009070D0"/>
    <w:rsid w:val="0092390D"/>
    <w:rsid w:val="009243AE"/>
    <w:rsid w:val="009746A2"/>
    <w:rsid w:val="00981EF8"/>
    <w:rsid w:val="00983A37"/>
    <w:rsid w:val="00985F63"/>
    <w:rsid w:val="0098680C"/>
    <w:rsid w:val="009B6ED1"/>
    <w:rsid w:val="009D0798"/>
    <w:rsid w:val="00A15279"/>
    <w:rsid w:val="00A17BAE"/>
    <w:rsid w:val="00A2465D"/>
    <w:rsid w:val="00A906D1"/>
    <w:rsid w:val="00AA5CA3"/>
    <w:rsid w:val="00AC6BF3"/>
    <w:rsid w:val="00AE1ECF"/>
    <w:rsid w:val="00B116CD"/>
    <w:rsid w:val="00B25496"/>
    <w:rsid w:val="00B63229"/>
    <w:rsid w:val="00B77067"/>
    <w:rsid w:val="00B80DBA"/>
    <w:rsid w:val="00BA24B1"/>
    <w:rsid w:val="00BA4614"/>
    <w:rsid w:val="00BC2AFA"/>
    <w:rsid w:val="00BC7D2E"/>
    <w:rsid w:val="00BD63CC"/>
    <w:rsid w:val="00BE4272"/>
    <w:rsid w:val="00BF1505"/>
    <w:rsid w:val="00C04329"/>
    <w:rsid w:val="00C06130"/>
    <w:rsid w:val="00C10B2B"/>
    <w:rsid w:val="00C20C07"/>
    <w:rsid w:val="00C27806"/>
    <w:rsid w:val="00C3091E"/>
    <w:rsid w:val="00C37C43"/>
    <w:rsid w:val="00C444BD"/>
    <w:rsid w:val="00C514B2"/>
    <w:rsid w:val="00C7219D"/>
    <w:rsid w:val="00CB0F29"/>
    <w:rsid w:val="00CB2161"/>
    <w:rsid w:val="00CD5090"/>
    <w:rsid w:val="00CE42DB"/>
    <w:rsid w:val="00CF6852"/>
    <w:rsid w:val="00D02CCD"/>
    <w:rsid w:val="00D10D05"/>
    <w:rsid w:val="00D23F4B"/>
    <w:rsid w:val="00D64ED9"/>
    <w:rsid w:val="00D73EDC"/>
    <w:rsid w:val="00D92067"/>
    <w:rsid w:val="00DB1AC1"/>
    <w:rsid w:val="00DC62FE"/>
    <w:rsid w:val="00DE31CF"/>
    <w:rsid w:val="00DF66DB"/>
    <w:rsid w:val="00E04032"/>
    <w:rsid w:val="00E26CDA"/>
    <w:rsid w:val="00E30ACD"/>
    <w:rsid w:val="00E422E4"/>
    <w:rsid w:val="00E74852"/>
    <w:rsid w:val="00E82073"/>
    <w:rsid w:val="00EB0333"/>
    <w:rsid w:val="00EF1154"/>
    <w:rsid w:val="00F0461F"/>
    <w:rsid w:val="00F37556"/>
    <w:rsid w:val="00F71076"/>
    <w:rsid w:val="00F806FB"/>
    <w:rsid w:val="00F81E76"/>
    <w:rsid w:val="00F8296E"/>
    <w:rsid w:val="00FB0026"/>
    <w:rsid w:val="00FB773E"/>
    <w:rsid w:val="00FB7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20DA"/>
  <w15:chartTrackingRefBased/>
  <w15:docId w15:val="{929CAC4C-BDF1-434B-B4E8-10E8149B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A8F"/>
  </w:style>
  <w:style w:type="paragraph" w:styleId="Nagwek1">
    <w:name w:val="heading 1"/>
    <w:basedOn w:val="Normalny"/>
    <w:next w:val="Normalny"/>
    <w:link w:val="Nagwek1Znak"/>
    <w:uiPriority w:val="9"/>
    <w:qFormat/>
    <w:rsid w:val="000129A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0129A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0129A6"/>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0129A6"/>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0129A6"/>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unhideWhenUsed/>
    <w:qFormat/>
    <w:rsid w:val="000129A6"/>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0129A6"/>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0129A6"/>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0129A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29A6"/>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semiHidden/>
    <w:rsid w:val="000129A6"/>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0129A6"/>
    <w:rPr>
      <w:caps/>
      <w:color w:val="1F3763" w:themeColor="accent1" w:themeShade="7F"/>
      <w:spacing w:val="15"/>
    </w:rPr>
  </w:style>
  <w:style w:type="character" w:customStyle="1" w:styleId="Nagwek4Znak">
    <w:name w:val="Nagłówek 4 Znak"/>
    <w:basedOn w:val="Domylnaczcionkaakapitu"/>
    <w:link w:val="Nagwek4"/>
    <w:uiPriority w:val="9"/>
    <w:semiHidden/>
    <w:rsid w:val="000129A6"/>
    <w:rPr>
      <w:caps/>
      <w:color w:val="2F5496" w:themeColor="accent1" w:themeShade="BF"/>
      <w:spacing w:val="10"/>
    </w:rPr>
  </w:style>
  <w:style w:type="character" w:customStyle="1" w:styleId="Nagwek5Znak">
    <w:name w:val="Nagłówek 5 Znak"/>
    <w:basedOn w:val="Domylnaczcionkaakapitu"/>
    <w:link w:val="Nagwek5"/>
    <w:uiPriority w:val="9"/>
    <w:semiHidden/>
    <w:rsid w:val="000129A6"/>
    <w:rPr>
      <w:caps/>
      <w:color w:val="2F5496" w:themeColor="accent1" w:themeShade="BF"/>
      <w:spacing w:val="10"/>
    </w:rPr>
  </w:style>
  <w:style w:type="character" w:customStyle="1" w:styleId="Nagwek6Znak">
    <w:name w:val="Nagłówek 6 Znak"/>
    <w:basedOn w:val="Domylnaczcionkaakapitu"/>
    <w:link w:val="Nagwek6"/>
    <w:uiPriority w:val="9"/>
    <w:rsid w:val="000129A6"/>
    <w:rPr>
      <w:caps/>
      <w:color w:val="2F5496" w:themeColor="accent1" w:themeShade="BF"/>
      <w:spacing w:val="10"/>
    </w:rPr>
  </w:style>
  <w:style w:type="character" w:customStyle="1" w:styleId="Nagwek7Znak">
    <w:name w:val="Nagłówek 7 Znak"/>
    <w:basedOn w:val="Domylnaczcionkaakapitu"/>
    <w:link w:val="Nagwek7"/>
    <w:uiPriority w:val="9"/>
    <w:semiHidden/>
    <w:rsid w:val="000129A6"/>
    <w:rPr>
      <w:caps/>
      <w:color w:val="2F5496" w:themeColor="accent1" w:themeShade="BF"/>
      <w:spacing w:val="10"/>
    </w:rPr>
  </w:style>
  <w:style w:type="character" w:customStyle="1" w:styleId="Nagwek8Znak">
    <w:name w:val="Nagłówek 8 Znak"/>
    <w:basedOn w:val="Domylnaczcionkaakapitu"/>
    <w:link w:val="Nagwek8"/>
    <w:uiPriority w:val="9"/>
    <w:semiHidden/>
    <w:rsid w:val="000129A6"/>
    <w:rPr>
      <w:caps/>
      <w:spacing w:val="10"/>
      <w:sz w:val="18"/>
      <w:szCs w:val="18"/>
    </w:rPr>
  </w:style>
  <w:style w:type="character" w:customStyle="1" w:styleId="Nagwek9Znak">
    <w:name w:val="Nagłówek 9 Znak"/>
    <w:basedOn w:val="Domylnaczcionkaakapitu"/>
    <w:link w:val="Nagwek9"/>
    <w:uiPriority w:val="9"/>
    <w:semiHidden/>
    <w:rsid w:val="000129A6"/>
    <w:rPr>
      <w:i/>
      <w:iCs/>
      <w:caps/>
      <w:spacing w:val="10"/>
      <w:sz w:val="18"/>
      <w:szCs w:val="18"/>
    </w:rPr>
  </w:style>
  <w:style w:type="numbering" w:customStyle="1" w:styleId="Bezlisty1">
    <w:name w:val="Bez listy1"/>
    <w:next w:val="Bezlisty"/>
    <w:uiPriority w:val="99"/>
    <w:semiHidden/>
    <w:unhideWhenUsed/>
    <w:rsid w:val="00B116C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B116CD"/>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B116CD"/>
    <w:pPr>
      <w:spacing w:after="0" w:line="240" w:lineRule="auto"/>
    </w:pPr>
    <w:rPr>
      <w:rFonts w:ascii="Times New Roman" w:eastAsia="Times New Roman" w:hAnsi="Times New Roman" w:cs="Times New Roman"/>
      <w:lang w:val="x-none"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B116CD"/>
    <w:rPr>
      <w:rFonts w:ascii="Times New Roman" w:eastAsia="Times New Roman" w:hAnsi="Times New Roman" w:cs="Times New Roman"/>
      <w:kern w:val="0"/>
      <w:sz w:val="20"/>
      <w:szCs w:val="20"/>
      <w:lang w:val="x-none" w:eastAsia="pl-PL"/>
      <w14:ligatures w14:val="none"/>
    </w:rPr>
  </w:style>
  <w:style w:type="paragraph" w:styleId="Podtytu">
    <w:name w:val="Subtitle"/>
    <w:basedOn w:val="Normalny"/>
    <w:next w:val="Normalny"/>
    <w:link w:val="PodtytuZnak"/>
    <w:uiPriority w:val="11"/>
    <w:qFormat/>
    <w:rsid w:val="000129A6"/>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0129A6"/>
    <w:rPr>
      <w:caps/>
      <w:color w:val="595959" w:themeColor="text1" w:themeTint="A6"/>
      <w:spacing w:val="10"/>
      <w:sz w:val="21"/>
      <w:szCs w:val="21"/>
    </w:rPr>
  </w:style>
  <w:style w:type="paragraph" w:styleId="Akapitzlist">
    <w:name w:val="List Paragraph"/>
    <w:aliases w:val="Paragraf,Punkt 1.1,Akapit z listą1"/>
    <w:basedOn w:val="Normalny"/>
    <w:link w:val="AkapitzlistZnak"/>
    <w:uiPriority w:val="34"/>
    <w:qFormat/>
    <w:rsid w:val="00B116CD"/>
    <w:pPr>
      <w:ind w:left="720"/>
      <w:contextualSpacing/>
    </w:pPr>
  </w:style>
  <w:style w:type="character" w:styleId="Hipercze">
    <w:name w:val="Hyperlink"/>
    <w:uiPriority w:val="99"/>
    <w:unhideWhenUsed/>
    <w:rsid w:val="00B116CD"/>
    <w:rPr>
      <w:color w:val="0000FF"/>
      <w:u w:val="single"/>
    </w:rPr>
  </w:style>
  <w:style w:type="character" w:customStyle="1" w:styleId="apple-converted-space">
    <w:name w:val="apple-converted-space"/>
    <w:basedOn w:val="Domylnaczcionkaakapitu"/>
    <w:rsid w:val="00B116CD"/>
  </w:style>
  <w:style w:type="paragraph" w:styleId="Tekstpodstawowy">
    <w:name w:val="Body Text"/>
    <w:basedOn w:val="Normalny"/>
    <w:link w:val="TekstpodstawowyZnak"/>
    <w:rsid w:val="00B116CD"/>
    <w:pPr>
      <w:spacing w:after="0" w:line="240" w:lineRule="auto"/>
      <w:jc w:val="both"/>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rsid w:val="00B116CD"/>
    <w:rPr>
      <w:rFonts w:ascii="Times New Roman" w:eastAsia="Times New Roman" w:hAnsi="Times New Roman" w:cs="Times New Roman"/>
      <w:kern w:val="0"/>
      <w:sz w:val="24"/>
      <w:szCs w:val="24"/>
      <w:lang w:val="x-none" w:eastAsia="pl-PL"/>
      <w14:ligatures w14:val="none"/>
    </w:rPr>
  </w:style>
  <w:style w:type="character" w:styleId="Odwoaniedokomentarza">
    <w:name w:val="annotation reference"/>
    <w:uiPriority w:val="99"/>
    <w:semiHidden/>
    <w:rsid w:val="00B116CD"/>
    <w:rPr>
      <w:rFonts w:cs="Times New Roman"/>
      <w:sz w:val="16"/>
      <w:szCs w:val="16"/>
    </w:rPr>
  </w:style>
  <w:style w:type="paragraph" w:styleId="Tekstkomentarza">
    <w:name w:val="annotation text"/>
    <w:basedOn w:val="Normalny"/>
    <w:link w:val="TekstkomentarzaZnak"/>
    <w:uiPriority w:val="99"/>
    <w:semiHidden/>
    <w:rsid w:val="00B116CD"/>
    <w:pPr>
      <w:spacing w:after="0" w:line="240" w:lineRule="auto"/>
    </w:pPr>
    <w:rPr>
      <w:rFonts w:ascii="Times New Roman" w:eastAsia="Times New Roman" w:hAnsi="Times New Roman" w:cs="Times New Roman"/>
      <w:lang w:val="x-none" w:eastAsia="pl-PL"/>
    </w:rPr>
  </w:style>
  <w:style w:type="character" w:customStyle="1" w:styleId="TekstkomentarzaZnak">
    <w:name w:val="Tekst komentarza Znak"/>
    <w:basedOn w:val="Domylnaczcionkaakapitu"/>
    <w:link w:val="Tekstkomentarza"/>
    <w:uiPriority w:val="99"/>
    <w:semiHidden/>
    <w:rsid w:val="00B116CD"/>
    <w:rPr>
      <w:rFonts w:ascii="Times New Roman" w:eastAsia="Times New Roman" w:hAnsi="Times New Roman" w:cs="Times New Roman"/>
      <w:kern w:val="0"/>
      <w:sz w:val="20"/>
      <w:szCs w:val="20"/>
      <w:lang w:val="x-none" w:eastAsia="pl-PL"/>
      <w14:ligatures w14:val="none"/>
    </w:rPr>
  </w:style>
  <w:style w:type="paragraph" w:styleId="Tekstpodstawowy2">
    <w:name w:val="Body Text 2"/>
    <w:basedOn w:val="Normalny"/>
    <w:link w:val="Tekstpodstawowy2Znak"/>
    <w:uiPriority w:val="99"/>
    <w:unhideWhenUsed/>
    <w:rsid w:val="00B116CD"/>
    <w:pPr>
      <w:spacing w:after="120"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B116CD"/>
    <w:rPr>
      <w:rFonts w:ascii="Times New Roman" w:eastAsia="Times New Roman" w:hAnsi="Times New Roman" w:cs="Times New Roman"/>
      <w:kern w:val="0"/>
      <w:sz w:val="24"/>
      <w:szCs w:val="24"/>
      <w:lang w:val="x-none" w:eastAsia="pl-PL"/>
      <w14:ligatures w14:val="none"/>
    </w:rPr>
  </w:style>
  <w:style w:type="paragraph" w:customStyle="1" w:styleId="Applicationdirecte">
    <w:name w:val="Application directe"/>
    <w:basedOn w:val="Normalny"/>
    <w:next w:val="Normalny"/>
    <w:uiPriority w:val="99"/>
    <w:rsid w:val="00B116CD"/>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Pisma">
    <w:name w:val="Pisma"/>
    <w:basedOn w:val="Normalny"/>
    <w:uiPriority w:val="99"/>
    <w:rsid w:val="00B116CD"/>
    <w:pPr>
      <w:autoSpaceDE w:val="0"/>
      <w:autoSpaceDN w:val="0"/>
      <w:spacing w:after="0" w:line="240" w:lineRule="auto"/>
      <w:jc w:val="both"/>
    </w:pPr>
    <w:rPr>
      <w:rFonts w:ascii="Times New Roman" w:eastAsia="Times New Roman" w:hAnsi="Times New Roman" w:cs="Times New Roman"/>
      <w:szCs w:val="24"/>
      <w:lang w:eastAsia="pl-PL"/>
    </w:rPr>
  </w:style>
  <w:style w:type="paragraph" w:styleId="Tekstdymka">
    <w:name w:val="Balloon Text"/>
    <w:basedOn w:val="Normalny"/>
    <w:link w:val="TekstdymkaZnak"/>
    <w:uiPriority w:val="99"/>
    <w:semiHidden/>
    <w:unhideWhenUsed/>
    <w:rsid w:val="00B116CD"/>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B116CD"/>
    <w:rPr>
      <w:rFonts w:ascii="Tahoma" w:eastAsia="Times New Roman" w:hAnsi="Tahoma" w:cs="Times New Roman"/>
      <w:kern w:val="0"/>
      <w:sz w:val="16"/>
      <w:szCs w:val="16"/>
      <w:lang w:val="x-none" w:eastAsia="pl-PL"/>
      <w14:ligatures w14:val="none"/>
    </w:rPr>
  </w:style>
  <w:style w:type="paragraph" w:styleId="Tematkomentarza">
    <w:name w:val="annotation subject"/>
    <w:basedOn w:val="Tekstkomentarza"/>
    <w:next w:val="Tekstkomentarza"/>
    <w:link w:val="TematkomentarzaZnak"/>
    <w:uiPriority w:val="99"/>
    <w:semiHidden/>
    <w:unhideWhenUsed/>
    <w:rsid w:val="00B116CD"/>
    <w:rPr>
      <w:b/>
      <w:bCs/>
    </w:rPr>
  </w:style>
  <w:style w:type="character" w:customStyle="1" w:styleId="TematkomentarzaZnak">
    <w:name w:val="Temat komentarza Znak"/>
    <w:basedOn w:val="TekstkomentarzaZnak"/>
    <w:link w:val="Tematkomentarza"/>
    <w:uiPriority w:val="99"/>
    <w:semiHidden/>
    <w:rsid w:val="00B116CD"/>
    <w:rPr>
      <w:rFonts w:ascii="Times New Roman" w:eastAsia="Times New Roman" w:hAnsi="Times New Roman" w:cs="Times New Roman"/>
      <w:b/>
      <w:bCs/>
      <w:kern w:val="0"/>
      <w:sz w:val="20"/>
      <w:szCs w:val="20"/>
      <w:lang w:val="x-none" w:eastAsia="pl-PL"/>
      <w14:ligatures w14:val="none"/>
    </w:rPr>
  </w:style>
  <w:style w:type="paragraph" w:styleId="Nagwek">
    <w:name w:val="header"/>
    <w:basedOn w:val="Normalny"/>
    <w:link w:val="Nagwek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NagwekZnak">
    <w:name w:val="Nagłówek Znak"/>
    <w:basedOn w:val="Domylnaczcionkaakapitu"/>
    <w:link w:val="Nagwek"/>
    <w:uiPriority w:val="99"/>
    <w:rsid w:val="00B116CD"/>
    <w:rPr>
      <w:rFonts w:ascii="Times New Roman" w:eastAsia="Times New Roman" w:hAnsi="Times New Roman" w:cs="Times New Roman"/>
      <w:kern w:val="0"/>
      <w:sz w:val="20"/>
      <w:szCs w:val="20"/>
      <w:lang w:val="x-none" w:eastAsia="x-none"/>
      <w14:ligatures w14:val="none"/>
    </w:rPr>
  </w:style>
  <w:style w:type="paragraph" w:styleId="Stopka">
    <w:name w:val="footer"/>
    <w:basedOn w:val="Normalny"/>
    <w:link w:val="Stopka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StopkaZnak">
    <w:name w:val="Stopka Znak"/>
    <w:basedOn w:val="Domylnaczcionkaakapitu"/>
    <w:link w:val="Stopka"/>
    <w:uiPriority w:val="99"/>
    <w:rsid w:val="00B116CD"/>
    <w:rPr>
      <w:rFonts w:ascii="Times New Roman" w:eastAsia="Times New Roman" w:hAnsi="Times New Roman" w:cs="Times New Roman"/>
      <w:kern w:val="0"/>
      <w:sz w:val="20"/>
      <w:szCs w:val="20"/>
      <w:lang w:val="x-none" w:eastAsia="x-none"/>
      <w14:ligatures w14:val="none"/>
    </w:rPr>
  </w:style>
  <w:style w:type="character" w:styleId="UyteHipercze">
    <w:name w:val="FollowedHyperlink"/>
    <w:uiPriority w:val="99"/>
    <w:semiHidden/>
    <w:unhideWhenUsed/>
    <w:rsid w:val="00B116CD"/>
    <w:rPr>
      <w:color w:val="800080"/>
      <w:u w:val="single"/>
    </w:rPr>
  </w:style>
  <w:style w:type="character" w:styleId="Pogrubienie">
    <w:name w:val="Strong"/>
    <w:uiPriority w:val="22"/>
    <w:qFormat/>
    <w:rsid w:val="000129A6"/>
    <w:rPr>
      <w:b/>
      <w:bCs/>
    </w:rPr>
  </w:style>
  <w:style w:type="numbering" w:customStyle="1" w:styleId="Styl1">
    <w:name w:val="Styl1"/>
    <w:uiPriority w:val="99"/>
    <w:rsid w:val="00B116CD"/>
    <w:pPr>
      <w:numPr>
        <w:numId w:val="28"/>
      </w:numPr>
    </w:pPr>
  </w:style>
  <w:style w:type="character" w:styleId="Tekstzastpczy">
    <w:name w:val="Placeholder Text"/>
    <w:uiPriority w:val="99"/>
    <w:semiHidden/>
    <w:rsid w:val="00B116CD"/>
    <w:rPr>
      <w:color w:val="808080"/>
    </w:rPr>
  </w:style>
  <w:style w:type="paragraph" w:customStyle="1" w:styleId="OZNRODZAKTUtznustawalubrozporzdzenieiorganwydajcy">
    <w:name w:val="OZN_RODZ_AKTU – tzn. ustawa lub rozporządzenie i organ wydający"/>
    <w:next w:val="Normalny"/>
    <w:uiPriority w:val="5"/>
    <w:rsid w:val="00B116CD"/>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Default">
    <w:name w:val="Default"/>
    <w:rsid w:val="00B116CD"/>
    <w:pPr>
      <w:autoSpaceDE w:val="0"/>
      <w:autoSpaceDN w:val="0"/>
      <w:adjustRightInd w:val="0"/>
      <w:spacing w:after="0" w:line="240" w:lineRule="auto"/>
    </w:pPr>
    <w:rPr>
      <w:rFonts w:ascii="Arial" w:eastAsia="Calibri" w:hAnsi="Arial" w:cs="Arial"/>
      <w:color w:val="000000"/>
      <w:sz w:val="24"/>
      <w:szCs w:val="24"/>
    </w:rPr>
  </w:style>
  <w:style w:type="paragraph" w:customStyle="1" w:styleId="CM1">
    <w:name w:val="CM1"/>
    <w:basedOn w:val="Default"/>
    <w:next w:val="Default"/>
    <w:uiPriority w:val="99"/>
    <w:rsid w:val="00B116CD"/>
    <w:rPr>
      <w:rFonts w:ascii="EUAlbertina" w:hAnsi="EUAlbertina" w:cs="Times New Roman"/>
      <w:color w:val="auto"/>
    </w:rPr>
  </w:style>
  <w:style w:type="paragraph" w:customStyle="1" w:styleId="CM3">
    <w:name w:val="CM3"/>
    <w:basedOn w:val="Default"/>
    <w:next w:val="Default"/>
    <w:uiPriority w:val="99"/>
    <w:rsid w:val="00B116CD"/>
    <w:rPr>
      <w:rFonts w:ascii="EUAlbertina" w:hAnsi="EUAlbertina" w:cs="Times New Roman"/>
      <w:color w:val="auto"/>
    </w:rPr>
  </w:style>
  <w:style w:type="character" w:customStyle="1" w:styleId="Formularznormalny">
    <w:name w:val="Formularz normalny"/>
    <w:uiPriority w:val="1"/>
    <w:rsid w:val="00B116CD"/>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B116CD"/>
    <w:rPr>
      <w:color w:val="808080"/>
      <w:shd w:val="clear" w:color="auto" w:fill="E6E6E6"/>
    </w:rPr>
  </w:style>
  <w:style w:type="paragraph" w:styleId="Tekstprzypisukocowego">
    <w:name w:val="endnote text"/>
    <w:basedOn w:val="Normalny"/>
    <w:link w:val="TekstprzypisukocowegoZnak"/>
    <w:uiPriority w:val="99"/>
    <w:semiHidden/>
    <w:unhideWhenUsed/>
    <w:rsid w:val="00B116CD"/>
    <w:pPr>
      <w:spacing w:after="0" w:line="240" w:lineRule="auto"/>
    </w:pPr>
    <w:rPr>
      <w:rFonts w:ascii="Times New Roman" w:eastAsia="Times New Roman" w:hAnsi="Times New Roman" w:cs="Times New Roman"/>
      <w:lang w:val="x-none" w:eastAsia="pl-PL"/>
    </w:rPr>
  </w:style>
  <w:style w:type="character" w:customStyle="1" w:styleId="TekstprzypisukocowegoZnak">
    <w:name w:val="Tekst przypisu końcowego Znak"/>
    <w:basedOn w:val="Domylnaczcionkaakapitu"/>
    <w:link w:val="Tekstprzypisukocowego"/>
    <w:uiPriority w:val="99"/>
    <w:semiHidden/>
    <w:rsid w:val="00B116CD"/>
    <w:rPr>
      <w:rFonts w:ascii="Times New Roman" w:eastAsia="Times New Roman" w:hAnsi="Times New Roman" w:cs="Times New Roman"/>
      <w:kern w:val="0"/>
      <w:sz w:val="20"/>
      <w:szCs w:val="20"/>
      <w:lang w:val="x-none" w:eastAsia="pl-PL"/>
      <w14:ligatures w14:val="none"/>
    </w:rPr>
  </w:style>
  <w:style w:type="character" w:styleId="Odwoanieprzypisukocowego">
    <w:name w:val="endnote reference"/>
    <w:uiPriority w:val="99"/>
    <w:semiHidden/>
    <w:unhideWhenUsed/>
    <w:rsid w:val="00B116CD"/>
    <w:rPr>
      <w:vertAlign w:val="superscript"/>
    </w:rPr>
  </w:style>
  <w:style w:type="table" w:styleId="Tabela-Siatka">
    <w:name w:val="Table Grid"/>
    <w:basedOn w:val="Standardowy"/>
    <w:uiPriority w:val="59"/>
    <w:rsid w:val="00B116CD"/>
    <w:pPr>
      <w:spacing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116CD"/>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0129A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0129A6"/>
    <w:rPr>
      <w:rFonts w:asciiTheme="majorHAnsi" w:eastAsiaTheme="majorEastAsia" w:hAnsiTheme="majorHAnsi" w:cstheme="majorBidi"/>
      <w:caps/>
      <w:color w:val="4472C4" w:themeColor="accent1"/>
      <w:spacing w:val="10"/>
      <w:sz w:val="52"/>
      <w:szCs w:val="52"/>
    </w:rPr>
  </w:style>
  <w:style w:type="character" w:customStyle="1" w:styleId="Nierozpoznanawzmianka2">
    <w:name w:val="Nierozpoznana wzmianka2"/>
    <w:uiPriority w:val="99"/>
    <w:semiHidden/>
    <w:unhideWhenUsed/>
    <w:rsid w:val="00B116CD"/>
    <w:rPr>
      <w:color w:val="605E5C"/>
      <w:shd w:val="clear" w:color="auto" w:fill="E1DFDD"/>
    </w:rPr>
  </w:style>
  <w:style w:type="character" w:customStyle="1" w:styleId="highlight">
    <w:name w:val="highlight"/>
    <w:basedOn w:val="Domylnaczcionkaakapitu"/>
    <w:rsid w:val="00B116CD"/>
  </w:style>
  <w:style w:type="table" w:customStyle="1" w:styleId="Siatkatabelijasna1">
    <w:name w:val="Siatka tabeli — jasna1"/>
    <w:basedOn w:val="Standardowy"/>
    <w:uiPriority w:val="40"/>
    <w:rsid w:val="00B116CD"/>
    <w:pPr>
      <w:spacing w:after="0" w:line="240" w:lineRule="auto"/>
    </w:pPr>
    <w:rPr>
      <w:rFonts w:ascii="Calibri" w:eastAsia="Calibri" w:hAnsi="Calibri" w:cs="Times New Roman"/>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B116CD"/>
  </w:style>
  <w:style w:type="character" w:customStyle="1" w:styleId="AkapitzlistZnak">
    <w:name w:val="Akapit z listą Znak"/>
    <w:aliases w:val="Paragraf Znak,Punkt 1.1 Znak,Akapit z listą1 Znak"/>
    <w:link w:val="Akapitzlist"/>
    <w:uiPriority w:val="34"/>
    <w:locked/>
    <w:rsid w:val="00B116CD"/>
  </w:style>
  <w:style w:type="paragraph" w:customStyle="1" w:styleId="DomylneAA">
    <w:name w:val="Domyślne A A"/>
    <w:rsid w:val="00B116C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numbering" w:customStyle="1" w:styleId="Zaimportowanystyl65">
    <w:name w:val="Zaimportowany styl 65"/>
    <w:rsid w:val="00B116CD"/>
    <w:pPr>
      <w:numPr>
        <w:numId w:val="38"/>
      </w:numPr>
    </w:pPr>
  </w:style>
  <w:style w:type="numbering" w:customStyle="1" w:styleId="Zaimportowanystyl190">
    <w:name w:val="Zaimportowany styl 19.0"/>
    <w:rsid w:val="00B116CD"/>
    <w:pPr>
      <w:numPr>
        <w:numId w:val="39"/>
      </w:numPr>
    </w:pPr>
  </w:style>
  <w:style w:type="numbering" w:customStyle="1" w:styleId="Zaimportowanystyl1901">
    <w:name w:val="Zaimportowany styl 19.01"/>
    <w:rsid w:val="00B116CD"/>
  </w:style>
  <w:style w:type="character" w:customStyle="1" w:styleId="czeinternetowe">
    <w:name w:val="Łącze internetowe"/>
    <w:rsid w:val="00B116CD"/>
    <w:rPr>
      <w:color w:val="000080"/>
      <w:u w:val="single"/>
    </w:rPr>
  </w:style>
  <w:style w:type="paragraph" w:customStyle="1" w:styleId="ustustnpkodeksu">
    <w:name w:val="ustustnpkodeksu"/>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punkt"/>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j-normal">
    <w:name w:val="oj-normal"/>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116CD"/>
    <w:rPr>
      <w:color w:val="605E5C"/>
      <w:shd w:val="clear" w:color="auto" w:fill="E1DFDD"/>
    </w:rPr>
  </w:style>
  <w:style w:type="paragraph" w:customStyle="1" w:styleId="UoDNag1">
    <w:name w:val="UoD_Nag_1"/>
    <w:basedOn w:val="Nagwek1"/>
    <w:autoRedefine/>
    <w:rsid w:val="00B116CD"/>
  </w:style>
  <w:style w:type="paragraph" w:styleId="Legenda">
    <w:name w:val="caption"/>
    <w:basedOn w:val="Normalny"/>
    <w:next w:val="Normalny"/>
    <w:uiPriority w:val="35"/>
    <w:semiHidden/>
    <w:unhideWhenUsed/>
    <w:qFormat/>
    <w:rsid w:val="000129A6"/>
    <w:rPr>
      <w:b/>
      <w:bCs/>
      <w:color w:val="2F5496" w:themeColor="accent1" w:themeShade="BF"/>
      <w:sz w:val="16"/>
      <w:szCs w:val="16"/>
    </w:rPr>
  </w:style>
  <w:style w:type="character" w:styleId="Uwydatnienie">
    <w:name w:val="Emphasis"/>
    <w:uiPriority w:val="20"/>
    <w:qFormat/>
    <w:rsid w:val="000129A6"/>
    <w:rPr>
      <w:caps/>
      <w:color w:val="1F3763" w:themeColor="accent1" w:themeShade="7F"/>
      <w:spacing w:val="5"/>
    </w:rPr>
  </w:style>
  <w:style w:type="paragraph" w:styleId="Bezodstpw">
    <w:name w:val="No Spacing"/>
    <w:uiPriority w:val="1"/>
    <w:qFormat/>
    <w:rsid w:val="000129A6"/>
    <w:pPr>
      <w:spacing w:after="0" w:line="240" w:lineRule="auto"/>
    </w:pPr>
  </w:style>
  <w:style w:type="paragraph" w:styleId="Cytat">
    <w:name w:val="Quote"/>
    <w:basedOn w:val="Normalny"/>
    <w:next w:val="Normalny"/>
    <w:link w:val="CytatZnak"/>
    <w:uiPriority w:val="29"/>
    <w:qFormat/>
    <w:rsid w:val="000129A6"/>
    <w:rPr>
      <w:i/>
      <w:iCs/>
      <w:sz w:val="24"/>
      <w:szCs w:val="24"/>
    </w:rPr>
  </w:style>
  <w:style w:type="character" w:customStyle="1" w:styleId="CytatZnak">
    <w:name w:val="Cytat Znak"/>
    <w:basedOn w:val="Domylnaczcionkaakapitu"/>
    <w:link w:val="Cytat"/>
    <w:uiPriority w:val="29"/>
    <w:rsid w:val="000129A6"/>
    <w:rPr>
      <w:i/>
      <w:iCs/>
      <w:sz w:val="24"/>
      <w:szCs w:val="24"/>
    </w:rPr>
  </w:style>
  <w:style w:type="paragraph" w:styleId="Cytatintensywny">
    <w:name w:val="Intense Quote"/>
    <w:basedOn w:val="Normalny"/>
    <w:next w:val="Normalny"/>
    <w:link w:val="CytatintensywnyZnak"/>
    <w:uiPriority w:val="30"/>
    <w:qFormat/>
    <w:rsid w:val="000129A6"/>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0129A6"/>
    <w:rPr>
      <w:color w:val="4472C4" w:themeColor="accent1"/>
      <w:sz w:val="24"/>
      <w:szCs w:val="24"/>
    </w:rPr>
  </w:style>
  <w:style w:type="character" w:styleId="Wyrnieniedelikatne">
    <w:name w:val="Subtle Emphasis"/>
    <w:uiPriority w:val="19"/>
    <w:qFormat/>
    <w:rsid w:val="000129A6"/>
    <w:rPr>
      <w:i/>
      <w:iCs/>
      <w:color w:val="1F3763" w:themeColor="accent1" w:themeShade="7F"/>
    </w:rPr>
  </w:style>
  <w:style w:type="character" w:styleId="Wyrnienieintensywne">
    <w:name w:val="Intense Emphasis"/>
    <w:uiPriority w:val="21"/>
    <w:qFormat/>
    <w:rsid w:val="000129A6"/>
    <w:rPr>
      <w:b/>
      <w:bCs/>
      <w:caps/>
      <w:color w:val="1F3763" w:themeColor="accent1" w:themeShade="7F"/>
      <w:spacing w:val="10"/>
    </w:rPr>
  </w:style>
  <w:style w:type="character" w:styleId="Odwoaniedelikatne">
    <w:name w:val="Subtle Reference"/>
    <w:uiPriority w:val="31"/>
    <w:qFormat/>
    <w:rsid w:val="000129A6"/>
    <w:rPr>
      <w:b/>
      <w:bCs/>
      <w:color w:val="4472C4" w:themeColor="accent1"/>
    </w:rPr>
  </w:style>
  <w:style w:type="character" w:styleId="Odwoanieintensywne">
    <w:name w:val="Intense Reference"/>
    <w:uiPriority w:val="32"/>
    <w:qFormat/>
    <w:rsid w:val="000129A6"/>
    <w:rPr>
      <w:b/>
      <w:bCs/>
      <w:i/>
      <w:iCs/>
      <w:caps/>
      <w:color w:val="4472C4" w:themeColor="accent1"/>
    </w:rPr>
  </w:style>
  <w:style w:type="character" w:styleId="Tytuksiki">
    <w:name w:val="Book Title"/>
    <w:uiPriority w:val="33"/>
    <w:qFormat/>
    <w:rsid w:val="000129A6"/>
    <w:rPr>
      <w:b/>
      <w:bCs/>
      <w:i/>
      <w:iCs/>
      <w:spacing w:val="0"/>
    </w:rPr>
  </w:style>
  <w:style w:type="paragraph" w:styleId="Nagwekspisutreci">
    <w:name w:val="TOC Heading"/>
    <w:basedOn w:val="Nagwek1"/>
    <w:next w:val="Normalny"/>
    <w:uiPriority w:val="39"/>
    <w:semiHidden/>
    <w:unhideWhenUsed/>
    <w:qFormat/>
    <w:rsid w:val="000129A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366676">
      <w:bodyDiv w:val="1"/>
      <w:marLeft w:val="0"/>
      <w:marRight w:val="0"/>
      <w:marTop w:val="0"/>
      <w:marBottom w:val="0"/>
      <w:divBdr>
        <w:top w:val="none" w:sz="0" w:space="0" w:color="auto"/>
        <w:left w:val="none" w:sz="0" w:space="0" w:color="auto"/>
        <w:bottom w:val="none" w:sz="0" w:space="0" w:color="auto"/>
        <w:right w:val="none" w:sz="0" w:space="0" w:color="auto"/>
      </w:divBdr>
    </w:div>
    <w:div w:id="15345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8CE8-1131-41C5-9208-EBCDE68A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16238</Words>
  <Characters>97434</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Szabra, Monika</dc:creator>
  <cp:keywords/>
  <dc:description/>
  <cp:lastModifiedBy>Wieczorek, Magdalena</cp:lastModifiedBy>
  <cp:revision>2</cp:revision>
  <cp:lastPrinted>2024-09-12T11:57:00Z</cp:lastPrinted>
  <dcterms:created xsi:type="dcterms:W3CDTF">2024-09-27T11:59:00Z</dcterms:created>
  <dcterms:modified xsi:type="dcterms:W3CDTF">2024-09-27T11:59:00Z</dcterms:modified>
</cp:coreProperties>
</file>