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70" w:type="dxa"/>
        <w:tblInd w:w="-459" w:type="dxa"/>
        <w:tblLook w:val="00A0" w:firstRow="1" w:lastRow="0" w:firstColumn="1" w:lastColumn="0" w:noHBand="0" w:noVBand="0"/>
      </w:tblPr>
      <w:tblGrid>
        <w:gridCol w:w="10870"/>
      </w:tblGrid>
      <w:tr w:rsidR="001A21E8" w:rsidRPr="001A21E8" w14:paraId="29DAE8BC" w14:textId="77777777" w:rsidTr="00C32BBB">
        <w:trPr>
          <w:trHeight w:val="727"/>
        </w:trPr>
        <w:tc>
          <w:tcPr>
            <w:tcW w:w="10870" w:type="dxa"/>
          </w:tcPr>
          <w:p w14:paraId="38F1A886" w14:textId="61A5058C" w:rsidR="00100A9C" w:rsidRPr="001A21E8" w:rsidRDefault="00100A9C" w:rsidP="0071074A"/>
        </w:tc>
      </w:tr>
    </w:tbl>
    <w:p w14:paraId="2CCC4863" w14:textId="5722113B" w:rsidR="00305C7A" w:rsidRPr="009E06E0" w:rsidRDefault="009E06E0" w:rsidP="00A549C4">
      <w:pPr>
        <w:spacing w:line="276" w:lineRule="auto"/>
        <w:jc w:val="center"/>
        <w:rPr>
          <w:rFonts w:ascii="Tahoma" w:eastAsia="Tahoma" w:hAnsi="Tahoma" w:cs="Tahoma"/>
          <w:b/>
          <w:spacing w:val="-2"/>
          <w:sz w:val="28"/>
          <w:szCs w:val="28"/>
        </w:rPr>
      </w:pPr>
      <w:r w:rsidRPr="009E06E0">
        <w:rPr>
          <w:rFonts w:ascii="Tahoma" w:eastAsia="Tahoma" w:hAnsi="Tahoma" w:cs="Tahoma"/>
          <w:b/>
          <w:spacing w:val="-2"/>
          <w:sz w:val="28"/>
          <w:szCs w:val="28"/>
        </w:rPr>
        <w:t>Stawki jednostkowe</w:t>
      </w:r>
    </w:p>
    <w:p w14:paraId="74E86ADA" w14:textId="2A5BA0F4" w:rsidR="00BC1E79" w:rsidRPr="00BC1E79" w:rsidRDefault="001D76E7" w:rsidP="00AC0DC6">
      <w:pPr>
        <w:spacing w:line="276" w:lineRule="auto"/>
        <w:ind w:right="154" w:hanging="1"/>
        <w:jc w:val="center"/>
        <w:rPr>
          <w:rFonts w:ascii="Tahoma" w:eastAsia="Tahoma" w:hAnsi="Tahoma" w:cs="Tahoma"/>
          <w:b/>
          <w:sz w:val="28"/>
          <w:szCs w:val="28"/>
        </w:rPr>
      </w:pPr>
      <w:r>
        <w:rPr>
          <w:rFonts w:ascii="Tahoma" w:eastAsia="Tahoma" w:hAnsi="Tahoma" w:cs="Tahoma"/>
          <w:b/>
          <w:spacing w:val="-1"/>
          <w:sz w:val="28"/>
          <w:szCs w:val="28"/>
        </w:rPr>
        <w:t xml:space="preserve">Wzór </w:t>
      </w:r>
      <w:r w:rsidR="00366343" w:rsidRPr="001A21E8">
        <w:rPr>
          <w:rFonts w:ascii="Tahoma" w:eastAsia="Tahoma" w:hAnsi="Tahoma" w:cs="Tahoma"/>
          <w:b/>
          <w:spacing w:val="-1"/>
          <w:sz w:val="28"/>
          <w:szCs w:val="28"/>
        </w:rPr>
        <w:t>Decyzj</w:t>
      </w:r>
      <w:r>
        <w:rPr>
          <w:rFonts w:ascii="Tahoma" w:eastAsia="Tahoma" w:hAnsi="Tahoma" w:cs="Tahoma"/>
          <w:b/>
          <w:spacing w:val="-1"/>
          <w:sz w:val="28"/>
          <w:szCs w:val="28"/>
        </w:rPr>
        <w:t>i</w:t>
      </w:r>
      <w:r w:rsidR="00366343" w:rsidRPr="001A21E8">
        <w:rPr>
          <w:rFonts w:ascii="Tahoma" w:eastAsia="Tahoma" w:hAnsi="Tahoma" w:cs="Tahoma"/>
          <w:b/>
          <w:sz w:val="28"/>
          <w:szCs w:val="28"/>
        </w:rPr>
        <w:t xml:space="preserve"> </w:t>
      </w:r>
      <w:r w:rsidR="00280ADA" w:rsidRPr="001A21E8">
        <w:rPr>
          <w:rFonts w:ascii="Tahoma" w:eastAsia="Tahoma" w:hAnsi="Tahoma" w:cs="Tahoma"/>
          <w:b/>
          <w:sz w:val="28"/>
          <w:szCs w:val="28"/>
        </w:rPr>
        <w:t>o dof</w:t>
      </w:r>
      <w:r w:rsidR="00280ADA" w:rsidRPr="001A21E8">
        <w:rPr>
          <w:rFonts w:ascii="Tahoma" w:eastAsia="Tahoma" w:hAnsi="Tahoma" w:cs="Tahoma"/>
          <w:b/>
          <w:spacing w:val="-3"/>
          <w:sz w:val="28"/>
          <w:szCs w:val="28"/>
        </w:rPr>
        <w:t>i</w:t>
      </w:r>
      <w:r w:rsidR="00280ADA" w:rsidRPr="001A21E8">
        <w:rPr>
          <w:rFonts w:ascii="Tahoma" w:eastAsia="Tahoma" w:hAnsi="Tahoma" w:cs="Tahoma"/>
          <w:b/>
          <w:sz w:val="28"/>
          <w:szCs w:val="28"/>
        </w:rPr>
        <w:t>n</w:t>
      </w:r>
      <w:r w:rsidR="00280ADA" w:rsidRPr="001A21E8">
        <w:rPr>
          <w:rFonts w:ascii="Tahoma" w:eastAsia="Tahoma" w:hAnsi="Tahoma" w:cs="Tahoma"/>
          <w:b/>
          <w:spacing w:val="-2"/>
          <w:sz w:val="28"/>
          <w:szCs w:val="28"/>
        </w:rPr>
        <w:t>a</w:t>
      </w:r>
      <w:r w:rsidR="00280ADA" w:rsidRPr="001A21E8">
        <w:rPr>
          <w:rFonts w:ascii="Tahoma" w:eastAsia="Tahoma" w:hAnsi="Tahoma" w:cs="Tahoma"/>
          <w:b/>
          <w:sz w:val="28"/>
          <w:szCs w:val="28"/>
        </w:rPr>
        <w:t>nso</w:t>
      </w:r>
      <w:r w:rsidR="00280ADA" w:rsidRPr="001A21E8">
        <w:rPr>
          <w:rFonts w:ascii="Tahoma" w:eastAsia="Tahoma" w:hAnsi="Tahoma" w:cs="Tahoma"/>
          <w:b/>
          <w:spacing w:val="-1"/>
          <w:sz w:val="28"/>
          <w:szCs w:val="28"/>
        </w:rPr>
        <w:t>w</w:t>
      </w:r>
      <w:r w:rsidR="00280ADA" w:rsidRPr="001A21E8">
        <w:rPr>
          <w:rFonts w:ascii="Tahoma" w:eastAsia="Tahoma" w:hAnsi="Tahoma" w:cs="Tahoma"/>
          <w:b/>
          <w:sz w:val="28"/>
          <w:szCs w:val="28"/>
        </w:rPr>
        <w:t>anie</w:t>
      </w:r>
      <w:r w:rsidR="00280ADA" w:rsidRPr="001A21E8">
        <w:rPr>
          <w:rFonts w:ascii="Tahoma" w:eastAsia="Tahoma" w:hAnsi="Tahoma" w:cs="Tahoma"/>
          <w:b/>
          <w:spacing w:val="-1"/>
          <w:sz w:val="28"/>
          <w:szCs w:val="28"/>
        </w:rPr>
        <w:t xml:space="preserve"> </w:t>
      </w:r>
      <w:r w:rsidR="00280ADA" w:rsidRPr="001A21E8">
        <w:rPr>
          <w:rFonts w:ascii="Tahoma" w:eastAsia="Tahoma" w:hAnsi="Tahoma" w:cs="Tahoma"/>
          <w:b/>
          <w:sz w:val="28"/>
          <w:szCs w:val="28"/>
        </w:rPr>
        <w:t>proj</w:t>
      </w:r>
      <w:r w:rsidR="00280ADA" w:rsidRPr="001A21E8">
        <w:rPr>
          <w:rFonts w:ascii="Tahoma" w:eastAsia="Tahoma" w:hAnsi="Tahoma" w:cs="Tahoma"/>
          <w:b/>
          <w:spacing w:val="-2"/>
          <w:sz w:val="28"/>
          <w:szCs w:val="28"/>
        </w:rPr>
        <w:t>e</w:t>
      </w:r>
      <w:r w:rsidR="00280ADA" w:rsidRPr="001A21E8">
        <w:rPr>
          <w:rFonts w:ascii="Tahoma" w:eastAsia="Tahoma" w:hAnsi="Tahoma" w:cs="Tahoma"/>
          <w:b/>
          <w:spacing w:val="-1"/>
          <w:sz w:val="28"/>
          <w:szCs w:val="28"/>
        </w:rPr>
        <w:t>k</w:t>
      </w:r>
      <w:r w:rsidR="00280ADA" w:rsidRPr="001A21E8">
        <w:rPr>
          <w:rFonts w:ascii="Tahoma" w:eastAsia="Tahoma" w:hAnsi="Tahoma" w:cs="Tahoma"/>
          <w:b/>
          <w:spacing w:val="-2"/>
          <w:sz w:val="28"/>
          <w:szCs w:val="28"/>
        </w:rPr>
        <w:t>t</w:t>
      </w:r>
      <w:r w:rsidR="00280ADA" w:rsidRPr="001A21E8">
        <w:rPr>
          <w:rFonts w:ascii="Tahoma" w:eastAsia="Tahoma" w:hAnsi="Tahoma" w:cs="Tahoma"/>
          <w:b/>
          <w:sz w:val="28"/>
          <w:szCs w:val="28"/>
        </w:rPr>
        <w:t xml:space="preserve">u w </w:t>
      </w:r>
      <w:r w:rsidR="00280ADA" w:rsidRPr="001A21E8">
        <w:rPr>
          <w:rFonts w:ascii="Tahoma" w:eastAsia="Tahoma" w:hAnsi="Tahoma" w:cs="Tahoma"/>
          <w:b/>
          <w:spacing w:val="-2"/>
          <w:sz w:val="28"/>
          <w:szCs w:val="28"/>
        </w:rPr>
        <w:t>r</w:t>
      </w:r>
      <w:r w:rsidR="00280ADA" w:rsidRPr="001A21E8">
        <w:rPr>
          <w:rFonts w:ascii="Tahoma" w:eastAsia="Tahoma" w:hAnsi="Tahoma" w:cs="Tahoma"/>
          <w:b/>
          <w:sz w:val="28"/>
          <w:szCs w:val="28"/>
        </w:rPr>
        <w:t>am</w:t>
      </w:r>
      <w:r w:rsidR="00280ADA" w:rsidRPr="001A21E8">
        <w:rPr>
          <w:rFonts w:ascii="Tahoma" w:eastAsia="Tahoma" w:hAnsi="Tahoma" w:cs="Tahoma"/>
          <w:b/>
          <w:spacing w:val="-2"/>
          <w:sz w:val="28"/>
          <w:szCs w:val="28"/>
        </w:rPr>
        <w:t>a</w:t>
      </w:r>
      <w:r w:rsidR="00280ADA" w:rsidRPr="001A21E8">
        <w:rPr>
          <w:rFonts w:ascii="Tahoma" w:eastAsia="Tahoma" w:hAnsi="Tahoma" w:cs="Tahoma"/>
          <w:b/>
          <w:sz w:val="28"/>
          <w:szCs w:val="28"/>
        </w:rPr>
        <w:t>ch R</w:t>
      </w:r>
      <w:r w:rsidR="00280ADA" w:rsidRPr="001A21E8">
        <w:rPr>
          <w:rFonts w:ascii="Tahoma" w:eastAsia="Tahoma" w:hAnsi="Tahoma" w:cs="Tahoma"/>
          <w:b/>
          <w:spacing w:val="-1"/>
          <w:sz w:val="28"/>
          <w:szCs w:val="28"/>
        </w:rPr>
        <w:t>e</w:t>
      </w:r>
      <w:r w:rsidR="00280ADA" w:rsidRPr="001A21E8">
        <w:rPr>
          <w:rFonts w:ascii="Tahoma" w:eastAsia="Tahoma" w:hAnsi="Tahoma" w:cs="Tahoma"/>
          <w:b/>
          <w:spacing w:val="1"/>
          <w:sz w:val="28"/>
          <w:szCs w:val="28"/>
        </w:rPr>
        <w:t>g</w:t>
      </w:r>
      <w:r w:rsidR="00280ADA" w:rsidRPr="001A21E8">
        <w:rPr>
          <w:rFonts w:ascii="Tahoma" w:eastAsia="Tahoma" w:hAnsi="Tahoma" w:cs="Tahoma"/>
          <w:b/>
          <w:sz w:val="28"/>
          <w:szCs w:val="28"/>
        </w:rPr>
        <w:t>i</w:t>
      </w:r>
      <w:r w:rsidR="00280ADA" w:rsidRPr="001A21E8">
        <w:rPr>
          <w:rFonts w:ascii="Tahoma" w:eastAsia="Tahoma" w:hAnsi="Tahoma" w:cs="Tahoma"/>
          <w:b/>
          <w:spacing w:val="-1"/>
          <w:sz w:val="28"/>
          <w:szCs w:val="28"/>
        </w:rPr>
        <w:t>o</w:t>
      </w:r>
      <w:r w:rsidR="00280ADA" w:rsidRPr="001A21E8">
        <w:rPr>
          <w:rFonts w:ascii="Tahoma" w:eastAsia="Tahoma" w:hAnsi="Tahoma" w:cs="Tahoma"/>
          <w:b/>
          <w:sz w:val="28"/>
          <w:szCs w:val="28"/>
        </w:rPr>
        <w:t>naln</w:t>
      </w:r>
      <w:r w:rsidR="00280ADA" w:rsidRPr="001A21E8">
        <w:rPr>
          <w:rFonts w:ascii="Tahoma" w:eastAsia="Tahoma" w:hAnsi="Tahoma" w:cs="Tahoma"/>
          <w:b/>
          <w:spacing w:val="-2"/>
          <w:sz w:val="28"/>
          <w:szCs w:val="28"/>
        </w:rPr>
        <w:t>e</w:t>
      </w:r>
      <w:r w:rsidR="00280ADA" w:rsidRPr="001A21E8">
        <w:rPr>
          <w:rFonts w:ascii="Tahoma" w:eastAsia="Tahoma" w:hAnsi="Tahoma" w:cs="Tahoma"/>
          <w:b/>
          <w:spacing w:val="1"/>
          <w:sz w:val="28"/>
          <w:szCs w:val="28"/>
        </w:rPr>
        <w:t>g</w:t>
      </w:r>
      <w:r w:rsidR="00280ADA" w:rsidRPr="001A21E8">
        <w:rPr>
          <w:rFonts w:ascii="Tahoma" w:eastAsia="Tahoma" w:hAnsi="Tahoma" w:cs="Tahoma"/>
          <w:b/>
          <w:sz w:val="28"/>
          <w:szCs w:val="28"/>
        </w:rPr>
        <w:t xml:space="preserve">o </w:t>
      </w:r>
      <w:r w:rsidR="00280ADA" w:rsidRPr="001A21E8">
        <w:rPr>
          <w:rFonts w:ascii="Tahoma" w:eastAsia="Tahoma" w:hAnsi="Tahoma" w:cs="Tahoma"/>
          <w:b/>
          <w:spacing w:val="-2"/>
          <w:sz w:val="28"/>
          <w:szCs w:val="28"/>
        </w:rPr>
        <w:t>Pr</w:t>
      </w:r>
      <w:r w:rsidR="00280ADA" w:rsidRPr="001A21E8">
        <w:rPr>
          <w:rFonts w:ascii="Tahoma" w:eastAsia="Tahoma" w:hAnsi="Tahoma" w:cs="Tahoma"/>
          <w:b/>
          <w:sz w:val="28"/>
          <w:szCs w:val="28"/>
        </w:rPr>
        <w:t>og</w:t>
      </w:r>
      <w:r w:rsidR="00280ADA" w:rsidRPr="001A21E8">
        <w:rPr>
          <w:rFonts w:ascii="Tahoma" w:eastAsia="Tahoma" w:hAnsi="Tahoma" w:cs="Tahoma"/>
          <w:b/>
          <w:spacing w:val="1"/>
          <w:sz w:val="28"/>
          <w:szCs w:val="28"/>
        </w:rPr>
        <w:t>r</w:t>
      </w:r>
      <w:r w:rsidR="00280ADA" w:rsidRPr="001A21E8">
        <w:rPr>
          <w:rFonts w:ascii="Tahoma" w:eastAsia="Tahoma" w:hAnsi="Tahoma" w:cs="Tahoma"/>
          <w:b/>
          <w:spacing w:val="-3"/>
          <w:sz w:val="28"/>
          <w:szCs w:val="28"/>
        </w:rPr>
        <w:t>a</w:t>
      </w:r>
      <w:r w:rsidR="00280ADA" w:rsidRPr="001A21E8">
        <w:rPr>
          <w:rFonts w:ascii="Tahoma" w:eastAsia="Tahoma" w:hAnsi="Tahoma" w:cs="Tahoma"/>
          <w:b/>
          <w:spacing w:val="1"/>
          <w:sz w:val="28"/>
          <w:szCs w:val="28"/>
        </w:rPr>
        <w:t>m</w:t>
      </w:r>
      <w:r w:rsidR="00280ADA" w:rsidRPr="001A21E8">
        <w:rPr>
          <w:rFonts w:ascii="Tahoma" w:eastAsia="Tahoma" w:hAnsi="Tahoma" w:cs="Tahoma"/>
          <w:b/>
          <w:sz w:val="28"/>
          <w:szCs w:val="28"/>
        </w:rPr>
        <w:t xml:space="preserve">u </w:t>
      </w:r>
      <w:r w:rsidR="00280ADA" w:rsidRPr="001A21E8">
        <w:rPr>
          <w:rFonts w:ascii="Tahoma" w:eastAsia="Tahoma" w:hAnsi="Tahoma" w:cs="Tahoma"/>
          <w:b/>
          <w:spacing w:val="-3"/>
          <w:sz w:val="28"/>
          <w:szCs w:val="28"/>
        </w:rPr>
        <w:t>O</w:t>
      </w:r>
      <w:r w:rsidR="00280ADA" w:rsidRPr="001A21E8">
        <w:rPr>
          <w:rFonts w:ascii="Tahoma" w:eastAsia="Tahoma" w:hAnsi="Tahoma" w:cs="Tahoma"/>
          <w:b/>
          <w:spacing w:val="1"/>
          <w:sz w:val="28"/>
          <w:szCs w:val="28"/>
        </w:rPr>
        <w:t>p</w:t>
      </w:r>
      <w:r w:rsidR="00280ADA" w:rsidRPr="001A21E8">
        <w:rPr>
          <w:rFonts w:ascii="Tahoma" w:eastAsia="Tahoma" w:hAnsi="Tahoma" w:cs="Tahoma"/>
          <w:b/>
          <w:spacing w:val="-1"/>
          <w:sz w:val="28"/>
          <w:szCs w:val="28"/>
        </w:rPr>
        <w:t>e</w:t>
      </w:r>
      <w:r w:rsidR="00280ADA" w:rsidRPr="001A21E8">
        <w:rPr>
          <w:rFonts w:ascii="Tahoma" w:eastAsia="Tahoma" w:hAnsi="Tahoma" w:cs="Tahoma"/>
          <w:b/>
          <w:sz w:val="28"/>
          <w:szCs w:val="28"/>
        </w:rPr>
        <w:t>ra</w:t>
      </w:r>
      <w:r w:rsidR="00280ADA" w:rsidRPr="001A21E8">
        <w:rPr>
          <w:rFonts w:ascii="Tahoma" w:eastAsia="Tahoma" w:hAnsi="Tahoma" w:cs="Tahoma"/>
          <w:b/>
          <w:spacing w:val="1"/>
          <w:sz w:val="28"/>
          <w:szCs w:val="28"/>
        </w:rPr>
        <w:t>c</w:t>
      </w:r>
      <w:r w:rsidR="00280ADA" w:rsidRPr="001A21E8">
        <w:rPr>
          <w:rFonts w:ascii="Tahoma" w:eastAsia="Tahoma" w:hAnsi="Tahoma" w:cs="Tahoma"/>
          <w:b/>
          <w:spacing w:val="-1"/>
          <w:sz w:val="28"/>
          <w:szCs w:val="28"/>
        </w:rPr>
        <w:t>y</w:t>
      </w:r>
      <w:r w:rsidR="00280ADA" w:rsidRPr="001A21E8">
        <w:rPr>
          <w:rFonts w:ascii="Tahoma" w:eastAsia="Tahoma" w:hAnsi="Tahoma" w:cs="Tahoma"/>
          <w:b/>
          <w:spacing w:val="-4"/>
          <w:sz w:val="28"/>
          <w:szCs w:val="28"/>
        </w:rPr>
        <w:t>j</w:t>
      </w:r>
      <w:r w:rsidR="00280ADA" w:rsidRPr="001A21E8">
        <w:rPr>
          <w:rFonts w:ascii="Tahoma" w:eastAsia="Tahoma" w:hAnsi="Tahoma" w:cs="Tahoma"/>
          <w:b/>
          <w:sz w:val="28"/>
          <w:szCs w:val="28"/>
        </w:rPr>
        <w:t>n</w:t>
      </w:r>
      <w:r w:rsidR="00280ADA" w:rsidRPr="001A21E8">
        <w:rPr>
          <w:rFonts w:ascii="Tahoma" w:eastAsia="Tahoma" w:hAnsi="Tahoma" w:cs="Tahoma"/>
          <w:b/>
          <w:spacing w:val="-1"/>
          <w:sz w:val="28"/>
          <w:szCs w:val="28"/>
        </w:rPr>
        <w:t>e</w:t>
      </w:r>
      <w:r w:rsidR="00280ADA" w:rsidRPr="001A21E8">
        <w:rPr>
          <w:rFonts w:ascii="Tahoma" w:eastAsia="Tahoma" w:hAnsi="Tahoma" w:cs="Tahoma"/>
          <w:b/>
          <w:spacing w:val="1"/>
          <w:sz w:val="28"/>
          <w:szCs w:val="28"/>
        </w:rPr>
        <w:t>g</w:t>
      </w:r>
      <w:r w:rsidR="00280ADA" w:rsidRPr="001A21E8">
        <w:rPr>
          <w:rFonts w:ascii="Tahoma" w:eastAsia="Tahoma" w:hAnsi="Tahoma" w:cs="Tahoma"/>
          <w:b/>
          <w:sz w:val="28"/>
          <w:szCs w:val="28"/>
        </w:rPr>
        <w:t>o W</w:t>
      </w:r>
      <w:r w:rsidR="00280ADA" w:rsidRPr="001A21E8">
        <w:rPr>
          <w:rFonts w:ascii="Tahoma" w:eastAsia="Tahoma" w:hAnsi="Tahoma" w:cs="Tahoma"/>
          <w:b/>
          <w:spacing w:val="-1"/>
          <w:sz w:val="28"/>
          <w:szCs w:val="28"/>
        </w:rPr>
        <w:t>oje</w:t>
      </w:r>
      <w:r w:rsidR="00280ADA" w:rsidRPr="001A21E8">
        <w:rPr>
          <w:rFonts w:ascii="Tahoma" w:eastAsia="Tahoma" w:hAnsi="Tahoma" w:cs="Tahoma"/>
          <w:b/>
          <w:sz w:val="28"/>
          <w:szCs w:val="28"/>
        </w:rPr>
        <w:t>wód</w:t>
      </w:r>
      <w:r w:rsidR="00280ADA" w:rsidRPr="001A21E8">
        <w:rPr>
          <w:rFonts w:ascii="Tahoma" w:eastAsia="Tahoma" w:hAnsi="Tahoma" w:cs="Tahoma"/>
          <w:b/>
          <w:spacing w:val="2"/>
          <w:sz w:val="28"/>
          <w:szCs w:val="28"/>
        </w:rPr>
        <w:t>z</w:t>
      </w:r>
      <w:r w:rsidR="00280ADA" w:rsidRPr="001A21E8">
        <w:rPr>
          <w:rFonts w:ascii="Tahoma" w:eastAsia="Tahoma" w:hAnsi="Tahoma" w:cs="Tahoma"/>
          <w:b/>
          <w:spacing w:val="-2"/>
          <w:sz w:val="28"/>
          <w:szCs w:val="28"/>
        </w:rPr>
        <w:t>t</w:t>
      </w:r>
      <w:r w:rsidR="00280ADA" w:rsidRPr="001A21E8">
        <w:rPr>
          <w:rFonts w:ascii="Tahoma" w:eastAsia="Tahoma" w:hAnsi="Tahoma" w:cs="Tahoma"/>
          <w:b/>
          <w:sz w:val="28"/>
          <w:szCs w:val="28"/>
        </w:rPr>
        <w:t xml:space="preserve">wa </w:t>
      </w:r>
      <w:r w:rsidR="00CC5572" w:rsidRPr="001A21E8">
        <w:rPr>
          <w:rFonts w:ascii="Tahoma" w:eastAsia="Tahoma" w:hAnsi="Tahoma" w:cs="Tahoma"/>
          <w:b/>
          <w:sz w:val="28"/>
          <w:szCs w:val="28"/>
        </w:rPr>
        <w:t>Świętokrzyskiego</w:t>
      </w:r>
      <w:r w:rsidR="00280ADA" w:rsidRPr="001A21E8">
        <w:rPr>
          <w:rFonts w:ascii="Tahoma" w:eastAsia="Tahoma" w:hAnsi="Tahoma" w:cs="Tahoma"/>
          <w:b/>
          <w:sz w:val="28"/>
          <w:szCs w:val="28"/>
        </w:rPr>
        <w:t xml:space="preserve"> na </w:t>
      </w:r>
      <w:r w:rsidR="00280ADA" w:rsidRPr="001A21E8">
        <w:rPr>
          <w:rFonts w:ascii="Tahoma" w:eastAsia="Tahoma" w:hAnsi="Tahoma" w:cs="Tahoma"/>
          <w:b/>
          <w:spacing w:val="-1"/>
          <w:sz w:val="28"/>
          <w:szCs w:val="28"/>
        </w:rPr>
        <w:t>l</w:t>
      </w:r>
      <w:r w:rsidR="00280ADA" w:rsidRPr="001A21E8">
        <w:rPr>
          <w:rFonts w:ascii="Tahoma" w:eastAsia="Tahoma" w:hAnsi="Tahoma" w:cs="Tahoma"/>
          <w:b/>
          <w:sz w:val="28"/>
          <w:szCs w:val="28"/>
        </w:rPr>
        <w:t>ata</w:t>
      </w:r>
      <w:r w:rsidR="00280ADA" w:rsidRPr="001A21E8">
        <w:rPr>
          <w:rFonts w:ascii="Tahoma" w:eastAsia="Tahoma" w:hAnsi="Tahoma" w:cs="Tahoma"/>
          <w:b/>
          <w:spacing w:val="1"/>
          <w:sz w:val="28"/>
          <w:szCs w:val="28"/>
        </w:rPr>
        <w:t xml:space="preserve"> </w:t>
      </w:r>
      <w:r w:rsidR="00280ADA" w:rsidRPr="001A21E8">
        <w:rPr>
          <w:rFonts w:ascii="Tahoma" w:eastAsia="Tahoma" w:hAnsi="Tahoma" w:cs="Tahoma"/>
          <w:b/>
          <w:spacing w:val="-2"/>
          <w:sz w:val="28"/>
          <w:szCs w:val="28"/>
        </w:rPr>
        <w:t>2</w:t>
      </w:r>
      <w:r w:rsidR="00280ADA" w:rsidRPr="001A21E8">
        <w:rPr>
          <w:rFonts w:ascii="Tahoma" w:eastAsia="Tahoma" w:hAnsi="Tahoma" w:cs="Tahoma"/>
          <w:b/>
          <w:spacing w:val="-1"/>
          <w:sz w:val="28"/>
          <w:szCs w:val="28"/>
        </w:rPr>
        <w:t>01</w:t>
      </w:r>
      <w:r w:rsidR="00280ADA" w:rsidRPr="001A21E8">
        <w:rPr>
          <w:rFonts w:ascii="Tahoma" w:eastAsia="Tahoma" w:hAnsi="Tahoma" w:cs="Tahoma"/>
          <w:b/>
          <w:sz w:val="28"/>
          <w:szCs w:val="28"/>
        </w:rPr>
        <w:t>4</w:t>
      </w:r>
      <w:r w:rsidR="00280ADA" w:rsidRPr="001A21E8">
        <w:rPr>
          <w:rFonts w:ascii="Tahoma" w:eastAsia="Tahoma" w:hAnsi="Tahoma" w:cs="Tahoma"/>
          <w:b/>
          <w:spacing w:val="-1"/>
          <w:sz w:val="28"/>
          <w:szCs w:val="28"/>
        </w:rPr>
        <w:t>-2</w:t>
      </w:r>
      <w:r w:rsidR="00280ADA" w:rsidRPr="001A21E8">
        <w:rPr>
          <w:rFonts w:ascii="Tahoma" w:eastAsia="Tahoma" w:hAnsi="Tahoma" w:cs="Tahoma"/>
          <w:b/>
          <w:spacing w:val="1"/>
          <w:sz w:val="28"/>
          <w:szCs w:val="28"/>
        </w:rPr>
        <w:t>02</w:t>
      </w:r>
      <w:r w:rsidR="00280ADA" w:rsidRPr="001A21E8">
        <w:rPr>
          <w:rFonts w:ascii="Tahoma" w:eastAsia="Tahoma" w:hAnsi="Tahoma" w:cs="Tahoma"/>
          <w:b/>
          <w:sz w:val="28"/>
          <w:szCs w:val="28"/>
        </w:rPr>
        <w:t>0</w:t>
      </w:r>
    </w:p>
    <w:p w14:paraId="42B00ED0" w14:textId="77777777" w:rsidR="00942F4E" w:rsidRPr="001A21E8" w:rsidRDefault="00942F4E" w:rsidP="00AC0DC6">
      <w:pPr>
        <w:spacing w:line="276" w:lineRule="auto"/>
        <w:jc w:val="both"/>
        <w:rPr>
          <w:sz w:val="16"/>
          <w:szCs w:val="16"/>
        </w:rPr>
      </w:pPr>
    </w:p>
    <w:p w14:paraId="77352776" w14:textId="77777777" w:rsidR="00942F4E" w:rsidRPr="001A21E8" w:rsidRDefault="00942F4E" w:rsidP="00AC0DC6">
      <w:pPr>
        <w:spacing w:line="276" w:lineRule="auto"/>
        <w:jc w:val="both"/>
      </w:pPr>
    </w:p>
    <w:p w14:paraId="72E3B437" w14:textId="138FD8F2" w:rsidR="00942F4E" w:rsidRPr="001A21E8" w:rsidRDefault="00366343" w:rsidP="00F10027">
      <w:pPr>
        <w:spacing w:line="276" w:lineRule="auto"/>
        <w:ind w:right="14"/>
        <w:jc w:val="both"/>
        <w:rPr>
          <w:rFonts w:ascii="Tahoma" w:eastAsia="Tahoma" w:hAnsi="Tahoma" w:cs="Tahoma"/>
        </w:rPr>
      </w:pPr>
      <w:r w:rsidRPr="001A21E8">
        <w:rPr>
          <w:rFonts w:ascii="Tahoma" w:eastAsia="Tahoma" w:hAnsi="Tahoma" w:cs="Tahoma"/>
          <w:spacing w:val="-1"/>
        </w:rPr>
        <w:t>Decyzja</w:t>
      </w:r>
      <w:r w:rsidR="001D76E7">
        <w:rPr>
          <w:rFonts w:ascii="Tahoma" w:eastAsia="Tahoma" w:hAnsi="Tahoma" w:cs="Tahoma"/>
          <w:spacing w:val="-1"/>
        </w:rPr>
        <w:t xml:space="preserve"> nr……………….. Zarządu Województwa Świętokrzyskiego pełniącego rolę Instytucji Zarządzającej Regionalnym Programem Operacyjnym Województwa Świętokrzyskiego na lata 2014-2020 </w:t>
      </w:r>
      <w:r w:rsidR="001D76E7">
        <w:rPr>
          <w:rFonts w:ascii="Tahoma" w:eastAsia="Tahoma" w:hAnsi="Tahoma" w:cs="Tahoma"/>
          <w:spacing w:val="-1"/>
        </w:rPr>
        <w:br/>
        <w:t>z dnia………………………………. w sprawie dofinansowania projektu</w:t>
      </w:r>
      <w:r w:rsidR="001D76E7">
        <w:rPr>
          <w:rFonts w:ascii="Tahoma" w:eastAsia="Tahoma" w:hAnsi="Tahoma" w:cs="Tahoma"/>
          <w:spacing w:val="10"/>
        </w:rPr>
        <w:t xml:space="preserve"> pt.</w:t>
      </w:r>
      <w:r w:rsidR="00280ADA" w:rsidRPr="001A21E8">
        <w:rPr>
          <w:rFonts w:ascii="Tahoma" w:eastAsia="Tahoma" w:hAnsi="Tahoma" w:cs="Tahoma"/>
        </w:rPr>
        <w:t>:</w:t>
      </w:r>
      <w:r w:rsidR="00280ADA" w:rsidRPr="001A21E8">
        <w:rPr>
          <w:rFonts w:ascii="Tahoma" w:eastAsia="Tahoma" w:hAnsi="Tahoma" w:cs="Tahoma"/>
          <w:spacing w:val="9"/>
        </w:rPr>
        <w:t xml:space="preserve"> </w:t>
      </w:r>
      <w:r w:rsidR="00CC5572" w:rsidRPr="001A21E8">
        <w:rPr>
          <w:rFonts w:ascii="Tahoma" w:eastAsia="Tahoma" w:hAnsi="Tahoma" w:cs="Tahoma"/>
          <w:i/>
          <w:spacing w:val="9"/>
        </w:rPr>
        <w:t>"t</w:t>
      </w:r>
      <w:r w:rsidR="00CC5572" w:rsidRPr="001A21E8">
        <w:rPr>
          <w:rFonts w:ascii="Tahoma" w:eastAsia="Tahoma" w:hAnsi="Tahoma" w:cs="Tahoma"/>
          <w:i/>
          <w:sz w:val="21"/>
          <w:szCs w:val="21"/>
        </w:rPr>
        <w:t>ytuł projektu"</w:t>
      </w:r>
      <w:r w:rsidR="00280ADA" w:rsidRPr="001A21E8">
        <w:rPr>
          <w:rFonts w:ascii="Tahoma" w:eastAsia="Tahoma" w:hAnsi="Tahoma" w:cs="Tahoma"/>
          <w:spacing w:val="28"/>
          <w:w w:val="94"/>
          <w:sz w:val="21"/>
          <w:szCs w:val="21"/>
        </w:rPr>
        <w:t xml:space="preserve"> </w:t>
      </w:r>
      <w:r w:rsidR="00280ADA" w:rsidRPr="001A21E8">
        <w:rPr>
          <w:rFonts w:ascii="Tahoma" w:eastAsia="Tahoma" w:hAnsi="Tahoma" w:cs="Tahoma"/>
        </w:rPr>
        <w:t>w</w:t>
      </w:r>
      <w:r w:rsidR="00280ADA" w:rsidRPr="001A21E8">
        <w:rPr>
          <w:rFonts w:ascii="Tahoma" w:eastAsia="Tahoma" w:hAnsi="Tahoma" w:cs="Tahoma"/>
          <w:spacing w:val="16"/>
        </w:rPr>
        <w:t xml:space="preserve"> </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rPr>
        <w:t>m</w:t>
      </w:r>
      <w:r w:rsidR="00280ADA" w:rsidRPr="001A21E8">
        <w:rPr>
          <w:rFonts w:ascii="Tahoma" w:eastAsia="Tahoma" w:hAnsi="Tahoma" w:cs="Tahoma"/>
          <w:spacing w:val="1"/>
        </w:rPr>
        <w:t>a</w:t>
      </w:r>
      <w:r w:rsidR="00280ADA" w:rsidRPr="001A21E8">
        <w:rPr>
          <w:rFonts w:ascii="Tahoma" w:eastAsia="Tahoma" w:hAnsi="Tahoma" w:cs="Tahoma"/>
          <w:spacing w:val="-1"/>
        </w:rPr>
        <w:t>c</w:t>
      </w:r>
      <w:r w:rsidR="00280ADA" w:rsidRPr="001A21E8">
        <w:rPr>
          <w:rFonts w:ascii="Tahoma" w:eastAsia="Tahoma" w:hAnsi="Tahoma" w:cs="Tahoma"/>
        </w:rPr>
        <w:t>h</w:t>
      </w:r>
      <w:r w:rsidR="00280ADA" w:rsidRPr="001A21E8">
        <w:rPr>
          <w:rFonts w:ascii="Tahoma" w:eastAsia="Tahoma" w:hAnsi="Tahoma" w:cs="Tahoma"/>
          <w:spacing w:val="9"/>
        </w:rPr>
        <w:t xml:space="preserve"> </w:t>
      </w:r>
      <w:r w:rsidR="00280ADA" w:rsidRPr="001A21E8">
        <w:rPr>
          <w:rFonts w:ascii="Tahoma" w:eastAsia="Tahoma" w:hAnsi="Tahoma" w:cs="Tahoma"/>
          <w:spacing w:val="-4"/>
        </w:rPr>
        <w:t>R</w:t>
      </w:r>
      <w:r w:rsidR="00280ADA" w:rsidRPr="001A21E8">
        <w:rPr>
          <w:rFonts w:ascii="Tahoma" w:eastAsia="Tahoma" w:hAnsi="Tahoma" w:cs="Tahoma"/>
          <w:spacing w:val="1"/>
        </w:rPr>
        <w:t>e</w:t>
      </w:r>
      <w:r w:rsidR="00280ADA" w:rsidRPr="001A21E8">
        <w:rPr>
          <w:rFonts w:ascii="Tahoma" w:eastAsia="Tahoma" w:hAnsi="Tahoma" w:cs="Tahoma"/>
        </w:rPr>
        <w:t>gion</w:t>
      </w:r>
      <w:r w:rsidR="00280ADA" w:rsidRPr="001A21E8">
        <w:rPr>
          <w:rFonts w:ascii="Tahoma" w:eastAsia="Tahoma" w:hAnsi="Tahoma" w:cs="Tahoma"/>
          <w:spacing w:val="1"/>
        </w:rPr>
        <w:t>a</w:t>
      </w:r>
      <w:r w:rsidR="00280ADA" w:rsidRPr="001A21E8">
        <w:rPr>
          <w:rFonts w:ascii="Tahoma" w:eastAsia="Tahoma" w:hAnsi="Tahoma" w:cs="Tahoma"/>
        </w:rPr>
        <w:t>l</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2"/>
        </w:rPr>
        <w:t>g</w:t>
      </w:r>
      <w:r w:rsidR="00280ADA" w:rsidRPr="001A21E8">
        <w:rPr>
          <w:rFonts w:ascii="Tahoma" w:eastAsia="Tahoma" w:hAnsi="Tahoma" w:cs="Tahoma"/>
        </w:rPr>
        <w:t>o</w:t>
      </w:r>
      <w:r w:rsidR="00280ADA" w:rsidRPr="001A21E8">
        <w:rPr>
          <w:rFonts w:ascii="Tahoma" w:eastAsia="Tahoma" w:hAnsi="Tahoma" w:cs="Tahoma"/>
          <w:spacing w:val="4"/>
        </w:rPr>
        <w:t xml:space="preserve"> </w:t>
      </w:r>
      <w:r w:rsidR="00280ADA" w:rsidRPr="001A21E8">
        <w:rPr>
          <w:rFonts w:ascii="Tahoma" w:eastAsia="Tahoma" w:hAnsi="Tahoma" w:cs="Tahoma"/>
        </w:rPr>
        <w:t>Prog</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rPr>
        <w:t>mu</w:t>
      </w:r>
      <w:r w:rsidR="00280ADA" w:rsidRPr="001A21E8">
        <w:rPr>
          <w:rFonts w:ascii="Tahoma" w:eastAsia="Tahoma" w:hAnsi="Tahoma" w:cs="Tahoma"/>
          <w:spacing w:val="7"/>
        </w:rPr>
        <w:t xml:space="preserve"> </w:t>
      </w:r>
      <w:r w:rsidR="00280ADA" w:rsidRPr="001A21E8">
        <w:rPr>
          <w:rFonts w:ascii="Tahoma" w:eastAsia="Tahoma" w:hAnsi="Tahoma" w:cs="Tahoma"/>
        </w:rPr>
        <w:t>O</w:t>
      </w:r>
      <w:r w:rsidR="00280ADA" w:rsidRPr="001A21E8">
        <w:rPr>
          <w:rFonts w:ascii="Tahoma" w:eastAsia="Tahoma" w:hAnsi="Tahoma" w:cs="Tahoma"/>
          <w:spacing w:val="1"/>
        </w:rPr>
        <w:t>pe</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spacing w:val="-1"/>
        </w:rPr>
        <w:t>cyjn</w:t>
      </w:r>
      <w:r w:rsidR="00280ADA" w:rsidRPr="001A21E8">
        <w:rPr>
          <w:rFonts w:ascii="Tahoma" w:eastAsia="Tahoma" w:hAnsi="Tahoma" w:cs="Tahoma"/>
          <w:spacing w:val="1"/>
        </w:rPr>
        <w:t>e</w:t>
      </w:r>
      <w:r w:rsidR="00280ADA" w:rsidRPr="001A21E8">
        <w:rPr>
          <w:rFonts w:ascii="Tahoma" w:eastAsia="Tahoma" w:hAnsi="Tahoma" w:cs="Tahoma"/>
          <w:spacing w:val="2"/>
        </w:rPr>
        <w:t>g</w:t>
      </w:r>
      <w:r w:rsidR="00280ADA" w:rsidRPr="001A21E8">
        <w:rPr>
          <w:rFonts w:ascii="Tahoma" w:eastAsia="Tahoma" w:hAnsi="Tahoma" w:cs="Tahoma"/>
        </w:rPr>
        <w:t xml:space="preserve">o </w:t>
      </w:r>
      <w:r w:rsidR="00280ADA" w:rsidRPr="001A21E8">
        <w:rPr>
          <w:rFonts w:ascii="Tahoma" w:eastAsia="Tahoma" w:hAnsi="Tahoma" w:cs="Tahoma"/>
          <w:spacing w:val="-7"/>
        </w:rPr>
        <w:t>W</w:t>
      </w:r>
      <w:r w:rsidR="00280ADA" w:rsidRPr="001A21E8">
        <w:rPr>
          <w:rFonts w:ascii="Tahoma" w:eastAsia="Tahoma" w:hAnsi="Tahoma" w:cs="Tahoma"/>
        </w:rPr>
        <w:t>o</w:t>
      </w:r>
      <w:r w:rsidR="00280ADA" w:rsidRPr="001A21E8">
        <w:rPr>
          <w:rFonts w:ascii="Tahoma" w:eastAsia="Tahoma" w:hAnsi="Tahoma" w:cs="Tahoma"/>
          <w:spacing w:val="-1"/>
        </w:rPr>
        <w:t>j</w:t>
      </w:r>
      <w:r w:rsidR="00280ADA" w:rsidRPr="001A21E8">
        <w:rPr>
          <w:rFonts w:ascii="Tahoma" w:eastAsia="Tahoma" w:hAnsi="Tahoma" w:cs="Tahoma"/>
          <w:spacing w:val="1"/>
        </w:rPr>
        <w:t>ew</w:t>
      </w:r>
      <w:r w:rsidR="00280ADA" w:rsidRPr="001A21E8">
        <w:rPr>
          <w:rFonts w:ascii="Tahoma" w:eastAsia="Tahoma" w:hAnsi="Tahoma" w:cs="Tahoma"/>
        </w:rPr>
        <w:t>ódz</w:t>
      </w:r>
      <w:r w:rsidR="00280ADA" w:rsidRPr="001A21E8">
        <w:rPr>
          <w:rFonts w:ascii="Tahoma" w:eastAsia="Tahoma" w:hAnsi="Tahoma" w:cs="Tahoma"/>
          <w:spacing w:val="1"/>
        </w:rPr>
        <w:t>t</w:t>
      </w:r>
      <w:r w:rsidR="00280ADA" w:rsidRPr="001A21E8">
        <w:rPr>
          <w:rFonts w:ascii="Tahoma" w:eastAsia="Tahoma" w:hAnsi="Tahoma" w:cs="Tahoma"/>
          <w:spacing w:val="-1"/>
        </w:rPr>
        <w:t>w</w:t>
      </w:r>
      <w:r w:rsidR="00280ADA" w:rsidRPr="001A21E8">
        <w:rPr>
          <w:rFonts w:ascii="Tahoma" w:eastAsia="Tahoma" w:hAnsi="Tahoma" w:cs="Tahoma"/>
        </w:rPr>
        <w:t>a</w:t>
      </w:r>
      <w:r w:rsidR="00280ADA" w:rsidRPr="001A21E8">
        <w:rPr>
          <w:rFonts w:ascii="Tahoma" w:eastAsia="Tahoma" w:hAnsi="Tahoma" w:cs="Tahoma"/>
          <w:spacing w:val="5"/>
        </w:rPr>
        <w:t xml:space="preserve"> </w:t>
      </w:r>
      <w:r w:rsidR="00CC5572" w:rsidRPr="001A21E8">
        <w:rPr>
          <w:rFonts w:ascii="Tahoma" w:eastAsia="Tahoma" w:hAnsi="Tahoma" w:cs="Tahoma"/>
        </w:rPr>
        <w:t>Świętokrzyskiego</w:t>
      </w:r>
      <w:r w:rsidR="00280ADA" w:rsidRPr="001A21E8">
        <w:rPr>
          <w:rFonts w:ascii="Tahoma" w:eastAsia="Tahoma" w:hAnsi="Tahoma" w:cs="Tahoma"/>
          <w:spacing w:val="8"/>
        </w:rPr>
        <w:t xml:space="preserve"> </w:t>
      </w:r>
      <w:r w:rsidR="00280ADA" w:rsidRPr="001A21E8">
        <w:rPr>
          <w:rFonts w:ascii="Tahoma" w:eastAsia="Tahoma" w:hAnsi="Tahoma" w:cs="Tahoma"/>
          <w:spacing w:val="-1"/>
        </w:rPr>
        <w:t>n</w:t>
      </w:r>
      <w:r w:rsidR="00280ADA" w:rsidRPr="001A21E8">
        <w:rPr>
          <w:rFonts w:ascii="Tahoma" w:eastAsia="Tahoma" w:hAnsi="Tahoma" w:cs="Tahoma"/>
        </w:rPr>
        <w:t>a</w:t>
      </w:r>
      <w:r w:rsidR="00280ADA" w:rsidRPr="001A21E8">
        <w:rPr>
          <w:rFonts w:ascii="Tahoma" w:eastAsia="Tahoma" w:hAnsi="Tahoma" w:cs="Tahoma"/>
          <w:spacing w:val="18"/>
        </w:rPr>
        <w:t xml:space="preserve"> </w:t>
      </w:r>
      <w:r w:rsidR="00280ADA" w:rsidRPr="001A21E8">
        <w:rPr>
          <w:rFonts w:ascii="Tahoma" w:eastAsia="Tahoma" w:hAnsi="Tahoma" w:cs="Tahoma"/>
        </w:rPr>
        <w:t>l</w:t>
      </w:r>
      <w:r w:rsidR="00280ADA" w:rsidRPr="001A21E8">
        <w:rPr>
          <w:rFonts w:ascii="Tahoma" w:eastAsia="Tahoma" w:hAnsi="Tahoma" w:cs="Tahoma"/>
          <w:spacing w:val="1"/>
        </w:rPr>
        <w:t>a</w:t>
      </w:r>
      <w:r w:rsidR="00280ADA" w:rsidRPr="001A21E8">
        <w:rPr>
          <w:rFonts w:ascii="Tahoma" w:eastAsia="Tahoma" w:hAnsi="Tahoma" w:cs="Tahoma"/>
        </w:rPr>
        <w:t>ta</w:t>
      </w:r>
      <w:r w:rsidR="00280ADA" w:rsidRPr="001A21E8">
        <w:rPr>
          <w:rFonts w:ascii="Tahoma" w:eastAsia="Tahoma" w:hAnsi="Tahoma" w:cs="Tahoma"/>
          <w:spacing w:val="14"/>
        </w:rPr>
        <w:t xml:space="preserve"> </w:t>
      </w:r>
      <w:r w:rsidR="00280ADA" w:rsidRPr="001A21E8">
        <w:rPr>
          <w:rFonts w:ascii="Tahoma" w:eastAsia="Tahoma" w:hAnsi="Tahoma" w:cs="Tahoma"/>
          <w:spacing w:val="-1"/>
        </w:rPr>
        <w:t>201</w:t>
      </w:r>
      <w:r w:rsidR="00280ADA" w:rsidRPr="001A21E8">
        <w:rPr>
          <w:rFonts w:ascii="Tahoma" w:eastAsia="Tahoma" w:hAnsi="Tahoma" w:cs="Tahoma"/>
          <w:spacing w:val="2"/>
        </w:rPr>
        <w:t>4-</w:t>
      </w:r>
      <w:r w:rsidR="00280ADA" w:rsidRPr="001A21E8">
        <w:rPr>
          <w:rFonts w:ascii="Tahoma" w:eastAsia="Tahoma" w:hAnsi="Tahoma" w:cs="Tahoma"/>
          <w:spacing w:val="-1"/>
        </w:rPr>
        <w:t>2</w:t>
      </w:r>
      <w:r w:rsidR="00280ADA" w:rsidRPr="001A21E8">
        <w:rPr>
          <w:rFonts w:ascii="Tahoma" w:eastAsia="Tahoma" w:hAnsi="Tahoma" w:cs="Tahoma"/>
          <w:spacing w:val="1"/>
        </w:rPr>
        <w:t>0</w:t>
      </w:r>
      <w:r w:rsidR="00280ADA" w:rsidRPr="001A21E8">
        <w:rPr>
          <w:rFonts w:ascii="Tahoma" w:eastAsia="Tahoma" w:hAnsi="Tahoma" w:cs="Tahoma"/>
          <w:spacing w:val="-1"/>
        </w:rPr>
        <w:t>2</w:t>
      </w:r>
      <w:r w:rsidR="00280ADA" w:rsidRPr="001A21E8">
        <w:rPr>
          <w:rFonts w:ascii="Tahoma" w:eastAsia="Tahoma" w:hAnsi="Tahoma" w:cs="Tahoma"/>
        </w:rPr>
        <w:t>0</w:t>
      </w:r>
      <w:r w:rsidR="00280ADA" w:rsidRPr="001A21E8">
        <w:rPr>
          <w:rFonts w:ascii="Tahoma" w:eastAsia="Tahoma" w:hAnsi="Tahoma" w:cs="Tahoma"/>
          <w:spacing w:val="7"/>
        </w:rPr>
        <w:t xml:space="preserve"> </w:t>
      </w:r>
      <w:r w:rsidR="00280ADA" w:rsidRPr="001A21E8">
        <w:rPr>
          <w:rFonts w:ascii="Tahoma" w:eastAsia="Tahoma" w:hAnsi="Tahoma" w:cs="Tahoma"/>
          <w:spacing w:val="1"/>
        </w:rPr>
        <w:t>w</w:t>
      </w:r>
      <w:r w:rsidR="00280ADA" w:rsidRPr="001A21E8">
        <w:rPr>
          <w:rFonts w:ascii="Tahoma" w:eastAsia="Tahoma" w:hAnsi="Tahoma" w:cs="Tahoma"/>
        </w:rPr>
        <w:t>spó</w:t>
      </w:r>
      <w:r w:rsidR="00280ADA" w:rsidRPr="001A21E8">
        <w:rPr>
          <w:rFonts w:ascii="Tahoma" w:eastAsia="Tahoma" w:hAnsi="Tahoma" w:cs="Tahoma"/>
          <w:spacing w:val="3"/>
        </w:rPr>
        <w:t>ł</w:t>
      </w:r>
      <w:r w:rsidR="00280ADA" w:rsidRPr="001A21E8">
        <w:rPr>
          <w:rFonts w:ascii="Tahoma" w:eastAsia="Tahoma" w:hAnsi="Tahoma" w:cs="Tahoma"/>
          <w:spacing w:val="-1"/>
        </w:rPr>
        <w:t>f</w:t>
      </w:r>
      <w:r w:rsidR="00280ADA" w:rsidRPr="001A21E8">
        <w:rPr>
          <w:rFonts w:ascii="Tahoma" w:eastAsia="Tahoma" w:hAnsi="Tahoma" w:cs="Tahoma"/>
        </w:rPr>
        <w:t>i</w:t>
      </w:r>
      <w:r w:rsidR="00280ADA" w:rsidRPr="001A21E8">
        <w:rPr>
          <w:rFonts w:ascii="Tahoma" w:eastAsia="Tahoma" w:hAnsi="Tahoma" w:cs="Tahoma"/>
          <w:spacing w:val="-1"/>
        </w:rPr>
        <w:t>n</w:t>
      </w:r>
      <w:r w:rsidR="00280ADA" w:rsidRPr="001A21E8">
        <w:rPr>
          <w:rFonts w:ascii="Tahoma" w:eastAsia="Tahoma" w:hAnsi="Tahoma" w:cs="Tahoma"/>
          <w:spacing w:val="1"/>
        </w:rPr>
        <w:t>an</w:t>
      </w:r>
      <w:r w:rsidR="00280ADA" w:rsidRPr="001A21E8">
        <w:rPr>
          <w:rFonts w:ascii="Tahoma" w:eastAsia="Tahoma" w:hAnsi="Tahoma" w:cs="Tahoma"/>
        </w:rPr>
        <w:t>so</w:t>
      </w:r>
      <w:r w:rsidR="00280ADA" w:rsidRPr="001A21E8">
        <w:rPr>
          <w:rFonts w:ascii="Tahoma" w:eastAsia="Tahoma" w:hAnsi="Tahoma" w:cs="Tahoma"/>
          <w:spacing w:val="-2"/>
        </w:rPr>
        <w:t>w</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rPr>
        <w:t>go</w:t>
      </w:r>
      <w:r w:rsidR="00280ADA" w:rsidRPr="001A21E8">
        <w:rPr>
          <w:rFonts w:ascii="Tahoma" w:eastAsia="Tahoma" w:hAnsi="Tahoma" w:cs="Tahoma"/>
          <w:spacing w:val="-1"/>
        </w:rPr>
        <w:t xml:space="preserve"> </w:t>
      </w:r>
      <w:r w:rsidR="00280ADA" w:rsidRPr="001A21E8">
        <w:rPr>
          <w:rFonts w:ascii="Tahoma" w:eastAsia="Tahoma" w:hAnsi="Tahoma" w:cs="Tahoma"/>
        </w:rPr>
        <w:t>ze</w:t>
      </w:r>
      <w:r w:rsidR="00280ADA" w:rsidRPr="001A21E8">
        <w:rPr>
          <w:rFonts w:ascii="Tahoma" w:eastAsia="Tahoma" w:hAnsi="Tahoma" w:cs="Tahoma"/>
          <w:spacing w:val="16"/>
        </w:rPr>
        <w:t xml:space="preserve"> </w:t>
      </w:r>
      <w:r w:rsidR="00280ADA" w:rsidRPr="001A21E8">
        <w:rPr>
          <w:rFonts w:ascii="Tahoma" w:eastAsia="Tahoma" w:hAnsi="Tahoma" w:cs="Tahoma"/>
        </w:rPr>
        <w:t>środk</w:t>
      </w:r>
      <w:r w:rsidR="00280ADA" w:rsidRPr="001A21E8">
        <w:rPr>
          <w:rFonts w:ascii="Tahoma" w:eastAsia="Tahoma" w:hAnsi="Tahoma" w:cs="Tahoma"/>
          <w:spacing w:val="-1"/>
        </w:rPr>
        <w:t>ó</w:t>
      </w:r>
      <w:r w:rsidR="00280ADA" w:rsidRPr="001A21E8">
        <w:rPr>
          <w:rFonts w:ascii="Tahoma" w:eastAsia="Tahoma" w:hAnsi="Tahoma" w:cs="Tahoma"/>
        </w:rPr>
        <w:t>w</w:t>
      </w:r>
      <w:r w:rsidR="00280ADA" w:rsidRPr="001A21E8">
        <w:rPr>
          <w:rFonts w:ascii="Tahoma" w:eastAsia="Tahoma" w:hAnsi="Tahoma" w:cs="Tahoma"/>
          <w:spacing w:val="10"/>
        </w:rPr>
        <w:t xml:space="preserve"> </w:t>
      </w:r>
      <w:r w:rsidR="00280ADA" w:rsidRPr="001A21E8">
        <w:rPr>
          <w:rFonts w:ascii="Tahoma" w:eastAsia="Tahoma" w:hAnsi="Tahoma" w:cs="Tahoma"/>
          <w:spacing w:val="1"/>
        </w:rPr>
        <w:t>E</w:t>
      </w:r>
      <w:r w:rsidR="00280ADA" w:rsidRPr="001A21E8">
        <w:rPr>
          <w:rFonts w:ascii="Tahoma" w:eastAsia="Tahoma" w:hAnsi="Tahoma" w:cs="Tahoma"/>
          <w:spacing w:val="-1"/>
        </w:rPr>
        <w:t>u</w:t>
      </w:r>
      <w:r w:rsidR="00280ADA" w:rsidRPr="001A21E8">
        <w:rPr>
          <w:rFonts w:ascii="Tahoma" w:eastAsia="Tahoma" w:hAnsi="Tahoma" w:cs="Tahoma"/>
        </w:rPr>
        <w:t>r</w:t>
      </w:r>
      <w:r w:rsidR="00280ADA" w:rsidRPr="001A21E8">
        <w:rPr>
          <w:rFonts w:ascii="Tahoma" w:eastAsia="Tahoma" w:hAnsi="Tahoma" w:cs="Tahoma"/>
          <w:spacing w:val="2"/>
        </w:rPr>
        <w:t>o</w:t>
      </w:r>
      <w:r w:rsidR="00280ADA" w:rsidRPr="001A21E8">
        <w:rPr>
          <w:rFonts w:ascii="Tahoma" w:eastAsia="Tahoma" w:hAnsi="Tahoma" w:cs="Tahoma"/>
        </w:rPr>
        <w:t>p</w:t>
      </w:r>
      <w:r w:rsidR="00280ADA" w:rsidRPr="001A21E8">
        <w:rPr>
          <w:rFonts w:ascii="Tahoma" w:eastAsia="Tahoma" w:hAnsi="Tahoma" w:cs="Tahoma"/>
          <w:spacing w:val="1"/>
        </w:rPr>
        <w:t>e</w:t>
      </w:r>
      <w:r w:rsidR="00280ADA" w:rsidRPr="001A21E8">
        <w:rPr>
          <w:rFonts w:ascii="Tahoma" w:eastAsia="Tahoma" w:hAnsi="Tahoma" w:cs="Tahoma"/>
          <w:spacing w:val="-1"/>
        </w:rPr>
        <w:t>j</w:t>
      </w:r>
      <w:r w:rsidR="00280ADA" w:rsidRPr="001A21E8">
        <w:rPr>
          <w:rFonts w:ascii="Tahoma" w:eastAsia="Tahoma" w:hAnsi="Tahoma" w:cs="Tahoma"/>
        </w:rPr>
        <w:t>s</w:t>
      </w:r>
      <w:r w:rsidR="00280ADA" w:rsidRPr="001A21E8">
        <w:rPr>
          <w:rFonts w:ascii="Tahoma" w:eastAsia="Tahoma" w:hAnsi="Tahoma" w:cs="Tahoma"/>
          <w:spacing w:val="-1"/>
        </w:rPr>
        <w:t>k</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go</w:t>
      </w:r>
      <w:r w:rsidR="00280ADA" w:rsidRPr="001A21E8">
        <w:rPr>
          <w:rFonts w:ascii="Tahoma" w:eastAsia="Tahoma" w:hAnsi="Tahoma" w:cs="Tahoma"/>
          <w:spacing w:val="7"/>
        </w:rPr>
        <w:t xml:space="preserve"> </w:t>
      </w:r>
      <w:r w:rsidR="00280ADA" w:rsidRPr="001A21E8">
        <w:rPr>
          <w:rFonts w:ascii="Tahoma" w:eastAsia="Tahoma" w:hAnsi="Tahoma" w:cs="Tahoma"/>
        </w:rPr>
        <w:t>F</w:t>
      </w:r>
      <w:r w:rsidR="00280ADA" w:rsidRPr="001A21E8">
        <w:rPr>
          <w:rFonts w:ascii="Tahoma" w:eastAsia="Tahoma" w:hAnsi="Tahoma" w:cs="Tahoma"/>
          <w:spacing w:val="1"/>
        </w:rPr>
        <w:t>u</w:t>
      </w:r>
      <w:r w:rsidR="00280ADA" w:rsidRPr="001A21E8">
        <w:rPr>
          <w:rFonts w:ascii="Tahoma" w:eastAsia="Tahoma" w:hAnsi="Tahoma" w:cs="Tahoma"/>
          <w:spacing w:val="-1"/>
        </w:rPr>
        <w:t>n</w:t>
      </w:r>
      <w:r w:rsidR="00280ADA" w:rsidRPr="001A21E8">
        <w:rPr>
          <w:rFonts w:ascii="Tahoma" w:eastAsia="Tahoma" w:hAnsi="Tahoma" w:cs="Tahoma"/>
        </w:rPr>
        <w:t>dus</w:t>
      </w:r>
      <w:r w:rsidR="00280ADA" w:rsidRPr="001A21E8">
        <w:rPr>
          <w:rFonts w:ascii="Tahoma" w:eastAsia="Tahoma" w:hAnsi="Tahoma" w:cs="Tahoma"/>
          <w:spacing w:val="2"/>
        </w:rPr>
        <w:t>z</w:t>
      </w:r>
      <w:r w:rsidR="00280ADA" w:rsidRPr="001A21E8">
        <w:rPr>
          <w:rFonts w:ascii="Tahoma" w:eastAsia="Tahoma" w:hAnsi="Tahoma" w:cs="Tahoma"/>
        </w:rPr>
        <w:t>u Społ</w:t>
      </w:r>
      <w:r w:rsidR="00280ADA" w:rsidRPr="001A21E8">
        <w:rPr>
          <w:rFonts w:ascii="Tahoma" w:eastAsia="Tahoma" w:hAnsi="Tahoma" w:cs="Tahoma"/>
          <w:spacing w:val="1"/>
        </w:rPr>
        <w:t>e</w:t>
      </w:r>
      <w:r w:rsidR="00280ADA" w:rsidRPr="001A21E8">
        <w:rPr>
          <w:rFonts w:ascii="Tahoma" w:eastAsia="Tahoma" w:hAnsi="Tahoma" w:cs="Tahoma"/>
          <w:spacing w:val="-1"/>
        </w:rPr>
        <w:t>c</w:t>
      </w:r>
      <w:r w:rsidR="00280ADA" w:rsidRPr="001A21E8">
        <w:rPr>
          <w:rFonts w:ascii="Tahoma" w:eastAsia="Tahoma" w:hAnsi="Tahoma" w:cs="Tahoma"/>
        </w:rPr>
        <w:t>znego</w:t>
      </w:r>
      <w:r w:rsidR="001D76E7">
        <w:rPr>
          <w:rFonts w:ascii="Tahoma" w:eastAsia="Tahoma" w:hAnsi="Tahoma" w:cs="Tahoma"/>
        </w:rPr>
        <w:t>.</w:t>
      </w:r>
    </w:p>
    <w:p w14:paraId="24858D21" w14:textId="77777777" w:rsidR="00942F4E" w:rsidRPr="001A21E8" w:rsidRDefault="00942F4E" w:rsidP="00F10027">
      <w:pPr>
        <w:spacing w:line="276" w:lineRule="auto"/>
        <w:ind w:left="426" w:right="14" w:hanging="426"/>
        <w:jc w:val="both"/>
      </w:pPr>
    </w:p>
    <w:p w14:paraId="3283FB3D" w14:textId="3388E8E4" w:rsidR="00942F4E" w:rsidRDefault="005651E3" w:rsidP="00F10027">
      <w:pPr>
        <w:spacing w:line="276" w:lineRule="auto"/>
        <w:ind w:right="14"/>
        <w:jc w:val="both"/>
        <w:rPr>
          <w:rFonts w:ascii="Tahoma" w:hAnsi="Tahoma" w:cs="Tahoma"/>
        </w:rPr>
      </w:pPr>
      <w:r w:rsidRPr="005651E3">
        <w:rPr>
          <w:rFonts w:ascii="Tahoma" w:hAnsi="Tahoma" w:cs="Tahoma"/>
        </w:rPr>
        <w:t xml:space="preserve">Za realizację Projektu odpowiedzialny(a) jest ...................................................................... </w:t>
      </w:r>
      <w:r w:rsidR="007D5D6B">
        <w:rPr>
          <w:rFonts w:ascii="Tahoma" w:hAnsi="Tahoma" w:cs="Tahoma"/>
        </w:rPr>
        <w:br/>
      </w:r>
      <w:r w:rsidRPr="005651E3">
        <w:rPr>
          <w:rFonts w:ascii="Tahoma" w:hAnsi="Tahoma" w:cs="Tahoma"/>
        </w:rPr>
        <w:t>z siedzibą ...............................................................................................................</w:t>
      </w:r>
      <w:r w:rsidR="001D76E7">
        <w:rPr>
          <w:rFonts w:ascii="Tahoma" w:hAnsi="Tahoma" w:cs="Tahoma"/>
        </w:rPr>
        <w:t>NIP……………………………….REGON………………………………..zwany(a) dalej Beneficjentem.</w:t>
      </w:r>
    </w:p>
    <w:p w14:paraId="0C4A1B3F" w14:textId="77777777" w:rsidR="005651E3" w:rsidRPr="005651E3" w:rsidRDefault="005651E3" w:rsidP="00F10027">
      <w:pPr>
        <w:spacing w:line="276" w:lineRule="auto"/>
        <w:ind w:left="426" w:right="14" w:hanging="426"/>
        <w:jc w:val="both"/>
        <w:rPr>
          <w:rFonts w:ascii="Tahoma" w:hAnsi="Tahoma" w:cs="Tahoma"/>
        </w:rPr>
      </w:pPr>
    </w:p>
    <w:p w14:paraId="1203E953" w14:textId="77777777" w:rsidR="00942F4E" w:rsidRPr="001A21E8" w:rsidRDefault="00280ADA" w:rsidP="00F10027">
      <w:pPr>
        <w:spacing w:line="276" w:lineRule="auto"/>
        <w:ind w:left="426" w:right="14" w:hanging="426"/>
        <w:jc w:val="both"/>
        <w:rPr>
          <w:rFonts w:ascii="Tahoma" w:eastAsia="Tahoma" w:hAnsi="Tahoma" w:cs="Tahoma"/>
        </w:rPr>
      </w:pPr>
      <w:r w:rsidRPr="001A21E8">
        <w:rPr>
          <w:rFonts w:ascii="Tahoma" w:eastAsia="Tahoma" w:hAnsi="Tahoma" w:cs="Tahoma"/>
          <w:spacing w:val="-1"/>
        </w:rPr>
        <w:t>D</w:t>
      </w:r>
      <w:r w:rsidRPr="001A21E8">
        <w:rPr>
          <w:rFonts w:ascii="Tahoma" w:eastAsia="Tahoma" w:hAnsi="Tahoma" w:cs="Tahoma"/>
        </w:rPr>
        <w:t>zi</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rPr>
        <w:t>c</w:t>
      </w:r>
      <w:r w:rsidRPr="001A21E8">
        <w:rPr>
          <w:rFonts w:ascii="Tahoma" w:eastAsia="Tahoma" w:hAnsi="Tahoma" w:cs="Tahoma"/>
          <w:spacing w:val="-8"/>
        </w:rPr>
        <w:t xml:space="preserve"> </w:t>
      </w:r>
      <w:r w:rsidRPr="001A21E8">
        <w:rPr>
          <w:rFonts w:ascii="Tahoma" w:eastAsia="Tahoma" w:hAnsi="Tahoma" w:cs="Tahoma"/>
        </w:rPr>
        <w:t>w 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rPr>
        <w:t>pods</w:t>
      </w:r>
      <w:r w:rsidRPr="001A21E8">
        <w:rPr>
          <w:rFonts w:ascii="Tahoma" w:eastAsia="Tahoma" w:hAnsi="Tahoma" w:cs="Tahoma"/>
          <w:spacing w:val="1"/>
        </w:rPr>
        <w:t>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p>
    <w:p w14:paraId="3B1AD9CA" w14:textId="534AC7D0" w:rsidR="00942F4E" w:rsidRPr="001A21E8" w:rsidRDefault="00280ADA" w:rsidP="005100BA">
      <w:pPr>
        <w:pStyle w:val="Akapitzlist"/>
        <w:numPr>
          <w:ilvl w:val="0"/>
          <w:numId w:val="2"/>
        </w:numPr>
        <w:spacing w:line="276" w:lineRule="auto"/>
        <w:ind w:left="426" w:right="14" w:hanging="426"/>
        <w:jc w:val="both"/>
        <w:rPr>
          <w:rFonts w:ascii="Tahoma" w:eastAsia="Tahoma" w:hAnsi="Tahoma" w:cs="Tahoma"/>
        </w:rPr>
      </w:pP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tu</w:t>
      </w:r>
      <w:r w:rsidRPr="001A21E8">
        <w:rPr>
          <w:rFonts w:ascii="Tahoma" w:eastAsia="Tahoma" w:hAnsi="Tahoma" w:cs="Tahoma"/>
          <w:spacing w:val="-8"/>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spacing w:val="-1"/>
        </w:rPr>
        <w:t>cj</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12"/>
        </w:rPr>
        <w:t xml:space="preserve"> </w:t>
      </w:r>
      <w:r w:rsidRPr="001A21E8">
        <w:rPr>
          <w:rFonts w:ascii="Tahoma" w:eastAsia="Tahoma" w:hAnsi="Tahoma" w:cs="Tahoma"/>
          <w:spacing w:val="-1"/>
        </w:rPr>
        <w:t>Un</w:t>
      </w:r>
      <w:r w:rsidRPr="001A21E8">
        <w:rPr>
          <w:rFonts w:ascii="Tahoma" w:eastAsia="Tahoma" w:hAnsi="Tahoma" w:cs="Tahoma"/>
        </w:rPr>
        <w:t>ii</w:t>
      </w:r>
      <w:r w:rsidRPr="001A21E8">
        <w:rPr>
          <w:rFonts w:ascii="Tahoma" w:eastAsia="Tahoma" w:hAnsi="Tahoma" w:cs="Tahoma"/>
          <w:spacing w:val="-3"/>
        </w:rPr>
        <w:t xml:space="preserve"> </w:t>
      </w:r>
      <w:r w:rsidRPr="001A21E8">
        <w:rPr>
          <w:rFonts w:ascii="Tahoma" w:eastAsia="Tahoma" w:hAnsi="Tahoma" w:cs="Tahoma"/>
          <w:spacing w:val="3"/>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2"/>
        </w:rPr>
        <w:t xml:space="preserve"> </w:t>
      </w:r>
      <w:r w:rsidRPr="001A21E8">
        <w:rPr>
          <w:rFonts w:ascii="Tahoma" w:eastAsia="Tahoma" w:hAnsi="Tahoma" w:cs="Tahoma"/>
          <w:spacing w:val="5"/>
        </w:rPr>
        <w:t>(</w:t>
      </w:r>
      <w:r w:rsidRPr="001A21E8">
        <w:rPr>
          <w:rFonts w:ascii="Tahoma" w:eastAsia="Tahoma" w:hAnsi="Tahoma" w:cs="Tahoma"/>
          <w:spacing w:val="-1"/>
        </w:rPr>
        <w:t>D</w:t>
      </w:r>
      <w:r w:rsidRPr="001A21E8">
        <w:rPr>
          <w:rFonts w:ascii="Tahoma" w:eastAsia="Tahoma" w:hAnsi="Tahoma" w:cs="Tahoma"/>
          <w:spacing w:val="3"/>
        </w:rPr>
        <w:t>z</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spacing w:val="-1"/>
        </w:rPr>
        <w:t>U</w:t>
      </w:r>
      <w:r w:rsidRPr="001A21E8">
        <w:rPr>
          <w:rFonts w:ascii="Tahoma" w:eastAsia="Tahoma" w:hAnsi="Tahoma" w:cs="Tahoma"/>
        </w:rPr>
        <w:t>r</w:t>
      </w:r>
      <w:r w:rsidRPr="001A21E8">
        <w:rPr>
          <w:rFonts w:ascii="Tahoma" w:eastAsia="Tahoma" w:hAnsi="Tahoma" w:cs="Tahoma"/>
          <w:spacing w:val="3"/>
        </w:rPr>
        <w:t>z</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C</w:t>
      </w:r>
      <w:r w:rsidRPr="001A21E8">
        <w:rPr>
          <w:rFonts w:ascii="Tahoma" w:eastAsia="Tahoma" w:hAnsi="Tahoma" w:cs="Tahoma"/>
          <w:spacing w:val="-1"/>
        </w:rPr>
        <w:t xml:space="preserve"> </w:t>
      </w:r>
      <w:r w:rsidR="00C5630F">
        <w:rPr>
          <w:rFonts w:ascii="Tahoma" w:eastAsia="Tahoma" w:hAnsi="Tahoma" w:cs="Tahoma"/>
          <w:spacing w:val="-1"/>
        </w:rPr>
        <w:t xml:space="preserve">2012 Nr 326 poz. 47) </w:t>
      </w:r>
    </w:p>
    <w:p w14:paraId="1021DC8C" w14:textId="1A107F2B" w:rsidR="00942F4E" w:rsidRPr="00B63A83" w:rsidRDefault="00280ADA" w:rsidP="005100BA">
      <w:pPr>
        <w:pStyle w:val="Akapitzlist"/>
        <w:numPr>
          <w:ilvl w:val="0"/>
          <w:numId w:val="2"/>
        </w:numPr>
        <w:spacing w:line="276" w:lineRule="auto"/>
        <w:ind w:left="426" w:right="14" w:hanging="426"/>
        <w:jc w:val="both"/>
        <w:rPr>
          <w:rFonts w:ascii="Tahoma" w:eastAsia="Tahoma" w:hAnsi="Tahoma" w:cs="Tahoma"/>
        </w:rPr>
      </w:pPr>
      <w:r w:rsidRPr="00B63A83">
        <w:rPr>
          <w:rFonts w:ascii="Tahoma" w:eastAsia="Tahoma" w:hAnsi="Tahoma" w:cs="Tahoma"/>
          <w:spacing w:val="-4"/>
        </w:rPr>
        <w:t>R</w:t>
      </w:r>
      <w:r w:rsidRPr="00B63A83">
        <w:rPr>
          <w:rFonts w:ascii="Tahoma" w:eastAsia="Tahoma" w:hAnsi="Tahoma" w:cs="Tahoma"/>
        </w:rPr>
        <w:t>ozpor</w:t>
      </w:r>
      <w:r w:rsidRPr="00B63A83">
        <w:rPr>
          <w:rFonts w:ascii="Tahoma" w:eastAsia="Tahoma" w:hAnsi="Tahoma" w:cs="Tahoma"/>
          <w:spacing w:val="1"/>
        </w:rPr>
        <w:t>zą</w:t>
      </w:r>
      <w:r w:rsidRPr="00B63A83">
        <w:rPr>
          <w:rFonts w:ascii="Tahoma" w:eastAsia="Tahoma" w:hAnsi="Tahoma" w:cs="Tahoma"/>
        </w:rPr>
        <w:t>dz</w:t>
      </w:r>
      <w:r w:rsidRPr="00B63A83">
        <w:rPr>
          <w:rFonts w:ascii="Tahoma" w:eastAsia="Tahoma" w:hAnsi="Tahoma" w:cs="Tahoma"/>
          <w:spacing w:val="1"/>
        </w:rPr>
        <w:t>e</w:t>
      </w:r>
      <w:r w:rsidRPr="00B63A83">
        <w:rPr>
          <w:rFonts w:ascii="Tahoma" w:eastAsia="Tahoma" w:hAnsi="Tahoma" w:cs="Tahoma"/>
          <w:spacing w:val="-1"/>
        </w:rPr>
        <w:t>n</w:t>
      </w:r>
      <w:r w:rsidRPr="00B63A83">
        <w:rPr>
          <w:rFonts w:ascii="Tahoma" w:eastAsia="Tahoma" w:hAnsi="Tahoma" w:cs="Tahoma"/>
        </w:rPr>
        <w:t>ia</w:t>
      </w:r>
      <w:r w:rsidRPr="00B63A83">
        <w:rPr>
          <w:rFonts w:ascii="Tahoma" w:eastAsia="Tahoma" w:hAnsi="Tahoma" w:cs="Tahoma"/>
          <w:spacing w:val="1"/>
        </w:rPr>
        <w:t xml:space="preserve"> </w:t>
      </w:r>
      <w:r w:rsidRPr="00B63A83">
        <w:rPr>
          <w:rFonts w:ascii="Tahoma" w:eastAsia="Tahoma" w:hAnsi="Tahoma" w:cs="Tahoma"/>
          <w:spacing w:val="-4"/>
        </w:rPr>
        <w:t>P</w:t>
      </w:r>
      <w:r w:rsidRPr="00B63A83">
        <w:rPr>
          <w:rFonts w:ascii="Tahoma" w:eastAsia="Tahoma" w:hAnsi="Tahoma" w:cs="Tahoma"/>
          <w:spacing w:val="1"/>
        </w:rPr>
        <w:t>a</w:t>
      </w:r>
      <w:r w:rsidRPr="00B63A83">
        <w:rPr>
          <w:rFonts w:ascii="Tahoma" w:eastAsia="Tahoma" w:hAnsi="Tahoma" w:cs="Tahoma"/>
        </w:rPr>
        <w:t>rl</w:t>
      </w:r>
      <w:r w:rsidRPr="00B63A83">
        <w:rPr>
          <w:rFonts w:ascii="Tahoma" w:eastAsia="Tahoma" w:hAnsi="Tahoma" w:cs="Tahoma"/>
          <w:spacing w:val="1"/>
        </w:rPr>
        <w:t>a</w:t>
      </w:r>
      <w:r w:rsidRPr="00B63A83">
        <w:rPr>
          <w:rFonts w:ascii="Tahoma" w:eastAsia="Tahoma" w:hAnsi="Tahoma" w:cs="Tahoma"/>
        </w:rPr>
        <w:t>m</w:t>
      </w:r>
      <w:r w:rsidRPr="00B63A83">
        <w:rPr>
          <w:rFonts w:ascii="Tahoma" w:eastAsia="Tahoma" w:hAnsi="Tahoma" w:cs="Tahoma"/>
          <w:spacing w:val="1"/>
        </w:rPr>
        <w:t>e</w:t>
      </w:r>
      <w:r w:rsidRPr="00B63A83">
        <w:rPr>
          <w:rFonts w:ascii="Tahoma" w:eastAsia="Tahoma" w:hAnsi="Tahoma" w:cs="Tahoma"/>
          <w:spacing w:val="-1"/>
        </w:rPr>
        <w:t>n</w:t>
      </w:r>
      <w:r w:rsidRPr="00B63A83">
        <w:rPr>
          <w:rFonts w:ascii="Tahoma" w:eastAsia="Tahoma" w:hAnsi="Tahoma" w:cs="Tahoma"/>
        </w:rPr>
        <w:t>tu</w:t>
      </w:r>
      <w:r w:rsidRPr="00B63A83">
        <w:rPr>
          <w:rFonts w:ascii="Tahoma" w:eastAsia="Tahoma" w:hAnsi="Tahoma" w:cs="Tahoma"/>
          <w:spacing w:val="2"/>
        </w:rPr>
        <w:t xml:space="preserve">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 i</w:t>
      </w:r>
      <w:r w:rsidRPr="00B63A83">
        <w:rPr>
          <w:rFonts w:ascii="Tahoma" w:eastAsia="Tahoma" w:hAnsi="Tahoma" w:cs="Tahoma"/>
          <w:spacing w:val="13"/>
        </w:rPr>
        <w:t xml:space="preserve"> </w:t>
      </w:r>
      <w:r w:rsidRPr="00B63A83">
        <w:rPr>
          <w:rFonts w:ascii="Tahoma" w:eastAsia="Tahoma" w:hAnsi="Tahoma" w:cs="Tahoma"/>
          <w:spacing w:val="-1"/>
        </w:rPr>
        <w:t>R</w:t>
      </w:r>
      <w:r w:rsidRPr="00B63A83">
        <w:rPr>
          <w:rFonts w:ascii="Tahoma" w:eastAsia="Tahoma" w:hAnsi="Tahoma" w:cs="Tahoma"/>
          <w:spacing w:val="1"/>
        </w:rPr>
        <w:t>a</w:t>
      </w:r>
      <w:r w:rsidRPr="00B63A83">
        <w:rPr>
          <w:rFonts w:ascii="Tahoma" w:eastAsia="Tahoma" w:hAnsi="Tahoma" w:cs="Tahoma"/>
          <w:spacing w:val="2"/>
        </w:rPr>
        <w:t>d</w:t>
      </w:r>
      <w:r w:rsidRPr="00B63A83">
        <w:rPr>
          <w:rFonts w:ascii="Tahoma" w:eastAsia="Tahoma" w:hAnsi="Tahoma" w:cs="Tahoma"/>
        </w:rPr>
        <w:t>y</w:t>
      </w:r>
      <w:r w:rsidRPr="00B63A83">
        <w:rPr>
          <w:rFonts w:ascii="Tahoma" w:eastAsia="Tahoma" w:hAnsi="Tahoma" w:cs="Tahoma"/>
          <w:spacing w:val="8"/>
        </w:rPr>
        <w:t xml:space="preserve"> </w:t>
      </w:r>
      <w:r w:rsidRPr="00B63A83">
        <w:rPr>
          <w:rFonts w:ascii="Tahoma" w:eastAsia="Tahoma" w:hAnsi="Tahoma" w:cs="Tahoma"/>
        </w:rPr>
        <w:t>(</w:t>
      </w:r>
      <w:r w:rsidRPr="00B63A83">
        <w:rPr>
          <w:rFonts w:ascii="Tahoma" w:eastAsia="Tahoma" w:hAnsi="Tahoma" w:cs="Tahoma"/>
          <w:spacing w:val="2"/>
        </w:rPr>
        <w:t>U</w:t>
      </w:r>
      <w:r w:rsidRPr="00B63A83">
        <w:rPr>
          <w:rFonts w:ascii="Tahoma" w:eastAsia="Tahoma" w:hAnsi="Tahoma" w:cs="Tahoma"/>
          <w:spacing w:val="1"/>
        </w:rPr>
        <w:t>E</w:t>
      </w:r>
      <w:r w:rsidRPr="00B63A83">
        <w:rPr>
          <w:rFonts w:ascii="Tahoma" w:eastAsia="Tahoma" w:hAnsi="Tahoma" w:cs="Tahoma"/>
        </w:rPr>
        <w:t>)</w:t>
      </w:r>
      <w:r w:rsidRPr="00B63A83">
        <w:rPr>
          <w:rFonts w:ascii="Tahoma" w:eastAsia="Tahoma" w:hAnsi="Tahoma" w:cs="Tahoma"/>
          <w:spacing w:val="9"/>
        </w:rPr>
        <w:t xml:space="preserve"> </w:t>
      </w:r>
      <w:r w:rsidRPr="00B63A83">
        <w:rPr>
          <w:rFonts w:ascii="Tahoma" w:eastAsia="Tahoma" w:hAnsi="Tahoma" w:cs="Tahoma"/>
          <w:spacing w:val="-1"/>
        </w:rPr>
        <w:t>n</w:t>
      </w:r>
      <w:r w:rsidRPr="00B63A83">
        <w:rPr>
          <w:rFonts w:ascii="Tahoma" w:eastAsia="Tahoma" w:hAnsi="Tahoma" w:cs="Tahoma"/>
        </w:rPr>
        <w:t>r</w:t>
      </w:r>
      <w:r w:rsidRPr="00B63A83">
        <w:rPr>
          <w:rFonts w:ascii="Tahoma" w:eastAsia="Tahoma" w:hAnsi="Tahoma" w:cs="Tahoma"/>
          <w:spacing w:val="12"/>
        </w:rPr>
        <w:t xml:space="preserve"> </w:t>
      </w:r>
      <w:r w:rsidRPr="00B63A83">
        <w:rPr>
          <w:rFonts w:ascii="Tahoma" w:eastAsia="Tahoma" w:hAnsi="Tahoma" w:cs="Tahoma"/>
          <w:spacing w:val="-1"/>
        </w:rPr>
        <w:t>1</w:t>
      </w:r>
      <w:r w:rsidRPr="00B63A83">
        <w:rPr>
          <w:rFonts w:ascii="Tahoma" w:eastAsia="Tahoma" w:hAnsi="Tahoma" w:cs="Tahoma"/>
          <w:spacing w:val="1"/>
        </w:rPr>
        <w:t>3</w:t>
      </w:r>
      <w:r w:rsidRPr="00B63A83">
        <w:rPr>
          <w:rFonts w:ascii="Tahoma" w:eastAsia="Tahoma" w:hAnsi="Tahoma" w:cs="Tahoma"/>
          <w:spacing w:val="-1"/>
        </w:rPr>
        <w:t>03</w:t>
      </w:r>
      <w:r w:rsidRPr="00B63A83">
        <w:rPr>
          <w:rFonts w:ascii="Tahoma" w:eastAsia="Tahoma" w:hAnsi="Tahoma" w:cs="Tahoma"/>
          <w:spacing w:val="3"/>
        </w:rPr>
        <w:t>/</w:t>
      </w:r>
      <w:r w:rsidRPr="00B63A83">
        <w:rPr>
          <w:rFonts w:ascii="Tahoma" w:eastAsia="Tahoma" w:hAnsi="Tahoma" w:cs="Tahoma"/>
          <w:spacing w:val="-1"/>
        </w:rPr>
        <w:t>2</w:t>
      </w:r>
      <w:r w:rsidRPr="00B63A83">
        <w:rPr>
          <w:rFonts w:ascii="Tahoma" w:eastAsia="Tahoma" w:hAnsi="Tahoma" w:cs="Tahoma"/>
          <w:spacing w:val="1"/>
        </w:rPr>
        <w:t>0</w:t>
      </w:r>
      <w:r w:rsidRPr="00B63A83">
        <w:rPr>
          <w:rFonts w:ascii="Tahoma" w:eastAsia="Tahoma" w:hAnsi="Tahoma" w:cs="Tahoma"/>
          <w:spacing w:val="-1"/>
        </w:rPr>
        <w:t>1</w:t>
      </w:r>
      <w:r w:rsidRPr="00B63A83">
        <w:rPr>
          <w:rFonts w:ascii="Tahoma" w:eastAsia="Tahoma" w:hAnsi="Tahoma" w:cs="Tahoma"/>
        </w:rPr>
        <w:t>3</w:t>
      </w:r>
      <w:r w:rsidRPr="00B63A83">
        <w:rPr>
          <w:rFonts w:ascii="Tahoma" w:eastAsia="Tahoma" w:hAnsi="Tahoma" w:cs="Tahoma"/>
          <w:spacing w:val="3"/>
        </w:rPr>
        <w:t xml:space="preserve"> </w:t>
      </w:r>
      <w:r w:rsidRPr="00B63A83">
        <w:rPr>
          <w:rFonts w:ascii="Tahoma" w:eastAsia="Tahoma" w:hAnsi="Tahoma" w:cs="Tahoma"/>
        </w:rPr>
        <w:t>z</w:t>
      </w:r>
      <w:r w:rsidRPr="00B63A83">
        <w:rPr>
          <w:rFonts w:ascii="Tahoma" w:eastAsia="Tahoma" w:hAnsi="Tahoma" w:cs="Tahoma"/>
          <w:spacing w:val="14"/>
        </w:rPr>
        <w:t xml:space="preserve"> </w:t>
      </w:r>
      <w:r w:rsidRPr="00B63A83">
        <w:rPr>
          <w:rFonts w:ascii="Tahoma" w:eastAsia="Tahoma" w:hAnsi="Tahoma" w:cs="Tahoma"/>
        </w:rPr>
        <w:t>dnia</w:t>
      </w:r>
      <w:r w:rsidRPr="00B63A83">
        <w:rPr>
          <w:rFonts w:ascii="Tahoma" w:eastAsia="Tahoma" w:hAnsi="Tahoma" w:cs="Tahoma"/>
          <w:spacing w:val="12"/>
        </w:rPr>
        <w:t xml:space="preserve"> </w:t>
      </w:r>
      <w:r w:rsidRPr="00B63A83">
        <w:rPr>
          <w:rFonts w:ascii="Tahoma" w:eastAsia="Tahoma" w:hAnsi="Tahoma" w:cs="Tahoma"/>
          <w:spacing w:val="1"/>
        </w:rPr>
        <w:t>1</w:t>
      </w:r>
      <w:r w:rsidRPr="00B63A83">
        <w:rPr>
          <w:rFonts w:ascii="Tahoma" w:eastAsia="Tahoma" w:hAnsi="Tahoma" w:cs="Tahoma"/>
        </w:rPr>
        <w:t>7</w:t>
      </w:r>
      <w:r w:rsidRPr="00B63A83">
        <w:rPr>
          <w:rFonts w:ascii="Tahoma" w:eastAsia="Tahoma" w:hAnsi="Tahoma" w:cs="Tahoma"/>
          <w:spacing w:val="10"/>
        </w:rPr>
        <w:t xml:space="preserve"> </w:t>
      </w:r>
      <w:r w:rsidRPr="00B63A83">
        <w:rPr>
          <w:rFonts w:ascii="Tahoma" w:eastAsia="Tahoma" w:hAnsi="Tahoma" w:cs="Tahoma"/>
        </w:rPr>
        <w:t>gru</w:t>
      </w:r>
      <w:r w:rsidRPr="00B63A83">
        <w:rPr>
          <w:rFonts w:ascii="Tahoma" w:eastAsia="Tahoma" w:hAnsi="Tahoma" w:cs="Tahoma"/>
          <w:spacing w:val="2"/>
        </w:rPr>
        <w:t>d</w:t>
      </w:r>
      <w:r w:rsidRPr="00B63A83">
        <w:rPr>
          <w:rFonts w:ascii="Tahoma" w:eastAsia="Tahoma" w:hAnsi="Tahoma" w:cs="Tahoma"/>
          <w:spacing w:val="-1"/>
        </w:rPr>
        <w:t>n</w:t>
      </w:r>
      <w:r w:rsidRPr="00B63A83">
        <w:rPr>
          <w:rFonts w:ascii="Tahoma" w:eastAsia="Tahoma" w:hAnsi="Tahoma" w:cs="Tahoma"/>
        </w:rPr>
        <w:t>ia</w:t>
      </w:r>
      <w:r w:rsidRPr="00B63A83">
        <w:rPr>
          <w:rFonts w:ascii="Tahoma" w:eastAsia="Tahoma" w:hAnsi="Tahoma" w:cs="Tahoma"/>
          <w:spacing w:val="7"/>
        </w:rPr>
        <w:t xml:space="preserve"> </w:t>
      </w:r>
      <w:r w:rsidRPr="00B63A83">
        <w:rPr>
          <w:rFonts w:ascii="Tahoma" w:eastAsia="Tahoma" w:hAnsi="Tahoma" w:cs="Tahoma"/>
          <w:spacing w:val="1"/>
        </w:rPr>
        <w:t>2</w:t>
      </w:r>
      <w:r w:rsidRPr="00B63A83">
        <w:rPr>
          <w:rFonts w:ascii="Tahoma" w:eastAsia="Tahoma" w:hAnsi="Tahoma" w:cs="Tahoma"/>
          <w:spacing w:val="-1"/>
        </w:rPr>
        <w:t>0</w:t>
      </w:r>
      <w:r w:rsidRPr="00B63A83">
        <w:rPr>
          <w:rFonts w:ascii="Tahoma" w:eastAsia="Tahoma" w:hAnsi="Tahoma" w:cs="Tahoma"/>
          <w:spacing w:val="1"/>
        </w:rPr>
        <w:t>1</w:t>
      </w:r>
      <w:r w:rsidRPr="00B63A83">
        <w:rPr>
          <w:rFonts w:ascii="Tahoma" w:eastAsia="Tahoma" w:hAnsi="Tahoma" w:cs="Tahoma"/>
        </w:rPr>
        <w:t>3</w:t>
      </w:r>
      <w:r w:rsidRPr="00B63A83">
        <w:rPr>
          <w:rFonts w:ascii="Tahoma" w:eastAsia="Tahoma" w:hAnsi="Tahoma" w:cs="Tahoma"/>
          <w:spacing w:val="8"/>
        </w:rPr>
        <w:t xml:space="preserve"> </w:t>
      </w:r>
      <w:proofErr w:type="spellStart"/>
      <w:r w:rsidRPr="00B63A83">
        <w:rPr>
          <w:rFonts w:ascii="Tahoma" w:eastAsia="Tahoma" w:hAnsi="Tahoma" w:cs="Tahoma"/>
          <w:spacing w:val="-26"/>
        </w:rPr>
        <w:t>r</w:t>
      </w:r>
      <w:r w:rsidRPr="00B63A83">
        <w:rPr>
          <w:rFonts w:ascii="Tahoma" w:eastAsia="Tahoma" w:hAnsi="Tahoma" w:cs="Tahoma"/>
        </w:rPr>
        <w:t>.</w:t>
      </w:r>
      <w:r w:rsidRPr="00B63A83">
        <w:rPr>
          <w:rFonts w:ascii="Tahoma" w:eastAsia="Tahoma" w:hAnsi="Tahoma" w:cs="Tahoma"/>
          <w:spacing w:val="-1"/>
        </w:rPr>
        <w:t>u</w:t>
      </w:r>
      <w:r w:rsidRPr="00B63A83">
        <w:rPr>
          <w:rFonts w:ascii="Tahoma" w:eastAsia="Tahoma" w:hAnsi="Tahoma" w:cs="Tahoma"/>
        </w:rPr>
        <w:t>st</w:t>
      </w:r>
      <w:r w:rsidRPr="00B63A83">
        <w:rPr>
          <w:rFonts w:ascii="Tahoma" w:eastAsia="Tahoma" w:hAnsi="Tahoma" w:cs="Tahoma"/>
          <w:spacing w:val="1"/>
        </w:rPr>
        <w:t>a</w:t>
      </w:r>
      <w:r w:rsidRPr="00B63A83">
        <w:rPr>
          <w:rFonts w:ascii="Tahoma" w:eastAsia="Tahoma" w:hAnsi="Tahoma" w:cs="Tahoma"/>
          <w:spacing w:val="-1"/>
        </w:rPr>
        <w:t>n</w:t>
      </w:r>
      <w:r w:rsidRPr="00B63A83">
        <w:rPr>
          <w:rFonts w:ascii="Tahoma" w:eastAsia="Tahoma" w:hAnsi="Tahoma" w:cs="Tahoma"/>
          <w:spacing w:val="1"/>
        </w:rPr>
        <w:t>aw</w:t>
      </w:r>
      <w:r w:rsidRPr="00B63A83">
        <w:rPr>
          <w:rFonts w:ascii="Tahoma" w:eastAsia="Tahoma" w:hAnsi="Tahoma" w:cs="Tahoma"/>
        </w:rPr>
        <w:t>i</w:t>
      </w:r>
      <w:r w:rsidRPr="00B63A83">
        <w:rPr>
          <w:rFonts w:ascii="Tahoma" w:eastAsia="Tahoma" w:hAnsi="Tahoma" w:cs="Tahoma"/>
          <w:spacing w:val="1"/>
        </w:rPr>
        <w:t>a</w:t>
      </w:r>
      <w:r w:rsidRPr="00B63A83">
        <w:rPr>
          <w:rFonts w:ascii="Tahoma" w:eastAsia="Tahoma" w:hAnsi="Tahoma" w:cs="Tahoma"/>
          <w:spacing w:val="-1"/>
        </w:rPr>
        <w:t>j</w:t>
      </w:r>
      <w:r w:rsidRPr="00B63A83">
        <w:rPr>
          <w:rFonts w:ascii="Tahoma" w:eastAsia="Tahoma" w:hAnsi="Tahoma" w:cs="Tahoma"/>
          <w:spacing w:val="1"/>
        </w:rPr>
        <w:t>ą</w:t>
      </w:r>
      <w:r w:rsidRPr="00B63A83">
        <w:rPr>
          <w:rFonts w:ascii="Tahoma" w:eastAsia="Tahoma" w:hAnsi="Tahoma" w:cs="Tahoma"/>
          <w:spacing w:val="-1"/>
        </w:rPr>
        <w:t>c</w:t>
      </w:r>
      <w:r w:rsidRPr="00B63A83">
        <w:rPr>
          <w:rFonts w:ascii="Tahoma" w:eastAsia="Tahoma" w:hAnsi="Tahoma" w:cs="Tahoma"/>
          <w:spacing w:val="2"/>
        </w:rPr>
        <w:t>e</w:t>
      </w:r>
      <w:r w:rsidRPr="00B63A83">
        <w:rPr>
          <w:rFonts w:ascii="Tahoma" w:eastAsia="Tahoma" w:hAnsi="Tahoma" w:cs="Tahoma"/>
        </w:rPr>
        <w:t>go</w:t>
      </w:r>
      <w:proofErr w:type="spellEnd"/>
      <w:r w:rsidRPr="00B63A83">
        <w:rPr>
          <w:rFonts w:ascii="Tahoma" w:eastAsia="Tahoma" w:hAnsi="Tahoma" w:cs="Tahoma"/>
          <w:spacing w:val="57"/>
        </w:rPr>
        <w:t xml:space="preserve"> </w:t>
      </w:r>
      <w:r w:rsidRPr="00B63A83">
        <w:rPr>
          <w:rFonts w:ascii="Tahoma" w:eastAsia="Tahoma" w:hAnsi="Tahoma" w:cs="Tahoma"/>
          <w:spacing w:val="1"/>
        </w:rPr>
        <w:t>w</w:t>
      </w:r>
      <w:r w:rsidRPr="00B63A83">
        <w:rPr>
          <w:rFonts w:ascii="Tahoma" w:eastAsia="Tahoma" w:hAnsi="Tahoma" w:cs="Tahoma"/>
        </w:rPr>
        <w:t>spól</w:t>
      </w:r>
      <w:r w:rsidRPr="00B63A83">
        <w:rPr>
          <w:rFonts w:ascii="Tahoma" w:eastAsia="Tahoma" w:hAnsi="Tahoma" w:cs="Tahoma"/>
          <w:spacing w:val="-1"/>
        </w:rPr>
        <w:t>n</w:t>
      </w:r>
      <w:r w:rsidRPr="00B63A83">
        <w:rPr>
          <w:rFonts w:ascii="Tahoma" w:eastAsia="Tahoma" w:hAnsi="Tahoma" w:cs="Tahoma"/>
        </w:rPr>
        <w:t>e pr</w:t>
      </w:r>
      <w:r w:rsidRPr="00B63A83">
        <w:rPr>
          <w:rFonts w:ascii="Tahoma" w:eastAsia="Tahoma" w:hAnsi="Tahoma" w:cs="Tahoma"/>
          <w:spacing w:val="1"/>
        </w:rPr>
        <w:t>ze</w:t>
      </w:r>
      <w:r w:rsidRPr="00B63A83">
        <w:rPr>
          <w:rFonts w:ascii="Tahoma" w:eastAsia="Tahoma" w:hAnsi="Tahoma" w:cs="Tahoma"/>
        </w:rPr>
        <w:t>pisy do</w:t>
      </w:r>
      <w:r w:rsidRPr="00B63A83">
        <w:rPr>
          <w:rFonts w:ascii="Tahoma" w:eastAsia="Tahoma" w:hAnsi="Tahoma" w:cs="Tahoma"/>
          <w:spacing w:val="-2"/>
        </w:rPr>
        <w:t>t</w:t>
      </w:r>
      <w:r w:rsidRPr="00B63A83">
        <w:rPr>
          <w:rFonts w:ascii="Tahoma" w:eastAsia="Tahoma" w:hAnsi="Tahoma" w:cs="Tahoma"/>
          <w:spacing w:val="-3"/>
        </w:rPr>
        <w:t>y</w:t>
      </w:r>
      <w:r w:rsidRPr="00B63A83">
        <w:rPr>
          <w:rFonts w:ascii="Tahoma" w:eastAsia="Tahoma" w:hAnsi="Tahoma" w:cs="Tahoma"/>
          <w:spacing w:val="-1"/>
        </w:rPr>
        <w:t>c</w:t>
      </w:r>
      <w:r w:rsidRPr="00B63A83">
        <w:rPr>
          <w:rFonts w:ascii="Tahoma" w:eastAsia="Tahoma" w:hAnsi="Tahoma" w:cs="Tahoma"/>
        </w:rPr>
        <w:t>z</w:t>
      </w:r>
      <w:r w:rsidRPr="00B63A83">
        <w:rPr>
          <w:rFonts w:ascii="Tahoma" w:eastAsia="Tahoma" w:hAnsi="Tahoma" w:cs="Tahoma"/>
          <w:spacing w:val="4"/>
        </w:rPr>
        <w:t>ą</w:t>
      </w:r>
      <w:r w:rsidRPr="00B63A83">
        <w:rPr>
          <w:rFonts w:ascii="Tahoma" w:eastAsia="Tahoma" w:hAnsi="Tahoma" w:cs="Tahoma"/>
          <w:spacing w:val="-1"/>
        </w:rPr>
        <w:t>c</w:t>
      </w:r>
      <w:r w:rsidRPr="00B63A83">
        <w:rPr>
          <w:rFonts w:ascii="Tahoma" w:eastAsia="Tahoma" w:hAnsi="Tahoma" w:cs="Tahoma"/>
        </w:rPr>
        <w:t>e</w:t>
      </w:r>
      <w:r w:rsidRPr="00B63A83">
        <w:rPr>
          <w:rFonts w:ascii="Tahoma" w:eastAsia="Tahoma" w:hAnsi="Tahoma" w:cs="Tahoma"/>
          <w:spacing w:val="1"/>
        </w:rPr>
        <w:t xml:space="preserve"> 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59"/>
        </w:rPr>
        <w:t xml:space="preserve"> </w:t>
      </w:r>
      <w:r w:rsidRPr="00B63A83">
        <w:rPr>
          <w:rFonts w:ascii="Tahoma" w:eastAsia="Tahoma" w:hAnsi="Tahoma" w:cs="Tahoma"/>
          <w:spacing w:val="2"/>
        </w:rPr>
        <w:t>F</w:t>
      </w:r>
      <w:r w:rsidRPr="00B63A83">
        <w:rPr>
          <w:rFonts w:ascii="Tahoma" w:eastAsia="Tahoma" w:hAnsi="Tahoma" w:cs="Tahoma"/>
          <w:spacing w:val="-1"/>
        </w:rPr>
        <w:t>un</w:t>
      </w:r>
      <w:r w:rsidRPr="00B63A83">
        <w:rPr>
          <w:rFonts w:ascii="Tahoma" w:eastAsia="Tahoma" w:hAnsi="Tahoma" w:cs="Tahoma"/>
          <w:spacing w:val="2"/>
        </w:rPr>
        <w:t>d</w:t>
      </w:r>
      <w:r w:rsidRPr="00B63A83">
        <w:rPr>
          <w:rFonts w:ascii="Tahoma" w:eastAsia="Tahoma" w:hAnsi="Tahoma" w:cs="Tahoma"/>
          <w:spacing w:val="-1"/>
        </w:rPr>
        <w:t>u</w:t>
      </w:r>
      <w:r w:rsidRPr="00B63A83">
        <w:rPr>
          <w:rFonts w:ascii="Tahoma" w:eastAsia="Tahoma" w:hAnsi="Tahoma" w:cs="Tahoma"/>
        </w:rPr>
        <w:t>s</w:t>
      </w:r>
      <w:r w:rsidRPr="00B63A83">
        <w:rPr>
          <w:rFonts w:ascii="Tahoma" w:eastAsia="Tahoma" w:hAnsi="Tahoma" w:cs="Tahoma"/>
          <w:spacing w:val="3"/>
        </w:rPr>
        <w:t>z</w:t>
      </w:r>
      <w:r w:rsidRPr="00B63A83">
        <w:rPr>
          <w:rFonts w:ascii="Tahoma" w:eastAsia="Tahoma" w:hAnsi="Tahoma" w:cs="Tahoma"/>
        </w:rPr>
        <w:t xml:space="preserve">u </w:t>
      </w:r>
      <w:r w:rsidRPr="00B63A83">
        <w:rPr>
          <w:rFonts w:ascii="Tahoma" w:eastAsia="Tahoma" w:hAnsi="Tahoma" w:cs="Tahoma"/>
          <w:spacing w:val="-4"/>
        </w:rPr>
        <w:t>R</w:t>
      </w:r>
      <w:r w:rsidRPr="00B63A83">
        <w:rPr>
          <w:rFonts w:ascii="Tahoma" w:eastAsia="Tahoma" w:hAnsi="Tahoma" w:cs="Tahoma"/>
        </w:rPr>
        <w:t>oz</w:t>
      </w:r>
      <w:r w:rsidRPr="00B63A83">
        <w:rPr>
          <w:rFonts w:ascii="Tahoma" w:eastAsia="Tahoma" w:hAnsi="Tahoma" w:cs="Tahoma"/>
          <w:spacing w:val="3"/>
        </w:rPr>
        <w:t>w</w:t>
      </w:r>
      <w:r w:rsidRPr="00B63A83">
        <w:rPr>
          <w:rFonts w:ascii="Tahoma" w:eastAsia="Tahoma" w:hAnsi="Tahoma" w:cs="Tahoma"/>
        </w:rPr>
        <w:t>o</w:t>
      </w:r>
      <w:r w:rsidRPr="00B63A83">
        <w:rPr>
          <w:rFonts w:ascii="Tahoma" w:eastAsia="Tahoma" w:hAnsi="Tahoma" w:cs="Tahoma"/>
          <w:spacing w:val="-1"/>
        </w:rPr>
        <w:t>j</w:t>
      </w:r>
      <w:r w:rsidRPr="00B63A83">
        <w:rPr>
          <w:rFonts w:ascii="Tahoma" w:eastAsia="Tahoma" w:hAnsi="Tahoma" w:cs="Tahoma"/>
        </w:rPr>
        <w:t xml:space="preserve">u </w:t>
      </w:r>
      <w:r w:rsidRPr="00B63A83">
        <w:rPr>
          <w:rFonts w:ascii="Tahoma" w:eastAsia="Tahoma" w:hAnsi="Tahoma" w:cs="Tahoma"/>
          <w:spacing w:val="-4"/>
        </w:rPr>
        <w:t>R</w:t>
      </w:r>
      <w:r w:rsidRPr="00B63A83">
        <w:rPr>
          <w:rFonts w:ascii="Tahoma" w:eastAsia="Tahoma" w:hAnsi="Tahoma" w:cs="Tahoma"/>
          <w:spacing w:val="1"/>
        </w:rPr>
        <w:t>e</w:t>
      </w:r>
      <w:r w:rsidRPr="00B63A83">
        <w:rPr>
          <w:rFonts w:ascii="Tahoma" w:eastAsia="Tahoma" w:hAnsi="Tahoma" w:cs="Tahoma"/>
        </w:rPr>
        <w:t>gi</w:t>
      </w:r>
      <w:r w:rsidRPr="00B63A83">
        <w:rPr>
          <w:rFonts w:ascii="Tahoma" w:eastAsia="Tahoma" w:hAnsi="Tahoma" w:cs="Tahoma"/>
          <w:spacing w:val="2"/>
        </w:rPr>
        <w:t>o</w:t>
      </w:r>
      <w:r w:rsidRPr="00B63A83">
        <w:rPr>
          <w:rFonts w:ascii="Tahoma" w:eastAsia="Tahoma" w:hAnsi="Tahoma" w:cs="Tahoma"/>
          <w:spacing w:val="-1"/>
        </w:rPr>
        <w:t>n</w:t>
      </w:r>
      <w:r w:rsidRPr="00B63A83">
        <w:rPr>
          <w:rFonts w:ascii="Tahoma" w:eastAsia="Tahoma" w:hAnsi="Tahoma" w:cs="Tahoma"/>
          <w:spacing w:val="1"/>
        </w:rPr>
        <w:t>a</w:t>
      </w:r>
      <w:r w:rsidRPr="00B63A83">
        <w:rPr>
          <w:rFonts w:ascii="Tahoma" w:eastAsia="Tahoma" w:hAnsi="Tahoma" w:cs="Tahoma"/>
        </w:rPr>
        <w:t>l</w:t>
      </w:r>
      <w:r w:rsidRPr="00B63A83">
        <w:rPr>
          <w:rFonts w:ascii="Tahoma" w:eastAsia="Tahoma" w:hAnsi="Tahoma" w:cs="Tahoma"/>
          <w:spacing w:val="-1"/>
        </w:rPr>
        <w:t>n</w:t>
      </w:r>
      <w:r w:rsidRPr="00B63A83">
        <w:rPr>
          <w:rFonts w:ascii="Tahoma" w:eastAsia="Tahoma" w:hAnsi="Tahoma" w:cs="Tahoma"/>
          <w:spacing w:val="1"/>
        </w:rPr>
        <w:t>e</w:t>
      </w:r>
      <w:r w:rsidRPr="00B63A83">
        <w:rPr>
          <w:rFonts w:ascii="Tahoma" w:eastAsia="Tahoma" w:hAnsi="Tahoma" w:cs="Tahoma"/>
        </w:rPr>
        <w:t>g</w:t>
      </w:r>
      <w:r w:rsidRPr="00B63A83">
        <w:rPr>
          <w:rFonts w:ascii="Tahoma" w:eastAsia="Tahoma" w:hAnsi="Tahoma" w:cs="Tahoma"/>
          <w:spacing w:val="-2"/>
        </w:rPr>
        <w:t>o</w:t>
      </w:r>
      <w:r w:rsidRPr="00B63A83">
        <w:rPr>
          <w:rFonts w:ascii="Tahoma" w:eastAsia="Tahoma" w:hAnsi="Tahoma" w:cs="Tahoma"/>
        </w:rPr>
        <w:t>,</w:t>
      </w:r>
      <w:r w:rsidR="00B63A83" w:rsidRPr="00B63A83">
        <w:rPr>
          <w:rFonts w:ascii="Tahoma" w:eastAsia="Tahoma" w:hAnsi="Tahoma" w:cs="Tahoma"/>
        </w:rPr>
        <w:t xml:space="preserve">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 xml:space="preserve">go </w:t>
      </w:r>
      <w:r w:rsidRPr="00B63A83">
        <w:rPr>
          <w:rFonts w:ascii="Tahoma" w:eastAsia="Tahoma" w:hAnsi="Tahoma" w:cs="Tahoma"/>
          <w:spacing w:val="2"/>
        </w:rPr>
        <w:t>F</w:t>
      </w:r>
      <w:r w:rsidRPr="00B63A83">
        <w:rPr>
          <w:rFonts w:ascii="Tahoma" w:eastAsia="Tahoma" w:hAnsi="Tahoma" w:cs="Tahoma"/>
          <w:spacing w:val="-1"/>
        </w:rPr>
        <w:t>un</w:t>
      </w:r>
      <w:r w:rsidRPr="00B63A83">
        <w:rPr>
          <w:rFonts w:ascii="Tahoma" w:eastAsia="Tahoma" w:hAnsi="Tahoma" w:cs="Tahoma"/>
          <w:spacing w:val="2"/>
        </w:rPr>
        <w:t>d</w:t>
      </w:r>
      <w:r w:rsidRPr="00B63A83">
        <w:rPr>
          <w:rFonts w:ascii="Tahoma" w:eastAsia="Tahoma" w:hAnsi="Tahoma" w:cs="Tahoma"/>
          <w:spacing w:val="-1"/>
        </w:rPr>
        <w:t>u</w:t>
      </w:r>
      <w:r w:rsidRPr="00B63A83">
        <w:rPr>
          <w:rFonts w:ascii="Tahoma" w:eastAsia="Tahoma" w:hAnsi="Tahoma" w:cs="Tahoma"/>
        </w:rPr>
        <w:t>szu Społ</w:t>
      </w:r>
      <w:r w:rsidRPr="00B63A83">
        <w:rPr>
          <w:rFonts w:ascii="Tahoma" w:eastAsia="Tahoma" w:hAnsi="Tahoma" w:cs="Tahoma"/>
          <w:spacing w:val="1"/>
        </w:rPr>
        <w:t>e</w:t>
      </w:r>
      <w:r w:rsidRPr="00B63A83">
        <w:rPr>
          <w:rFonts w:ascii="Tahoma" w:eastAsia="Tahoma" w:hAnsi="Tahoma" w:cs="Tahoma"/>
          <w:spacing w:val="-1"/>
        </w:rPr>
        <w:t>c</w:t>
      </w:r>
      <w:r w:rsidR="00B63A83" w:rsidRPr="00B63A83">
        <w:rPr>
          <w:rFonts w:ascii="Tahoma" w:eastAsia="Tahoma" w:hAnsi="Tahoma" w:cs="Tahoma"/>
        </w:rPr>
        <w:t xml:space="preserve">znego, </w:t>
      </w:r>
      <w:r w:rsidRPr="00B63A83">
        <w:rPr>
          <w:rFonts w:ascii="Tahoma" w:eastAsia="Tahoma" w:hAnsi="Tahoma" w:cs="Tahoma"/>
          <w:spacing w:val="2"/>
        </w:rPr>
        <w:t>F</w:t>
      </w:r>
      <w:r w:rsidRPr="00B63A83">
        <w:rPr>
          <w:rFonts w:ascii="Tahoma" w:eastAsia="Tahoma" w:hAnsi="Tahoma" w:cs="Tahoma"/>
          <w:spacing w:val="-1"/>
        </w:rPr>
        <w:t>un</w:t>
      </w:r>
      <w:r w:rsidRPr="00B63A83">
        <w:rPr>
          <w:rFonts w:ascii="Tahoma" w:eastAsia="Tahoma" w:hAnsi="Tahoma" w:cs="Tahoma"/>
          <w:spacing w:val="2"/>
        </w:rPr>
        <w:t>d</w:t>
      </w:r>
      <w:r w:rsidRPr="00B63A83">
        <w:rPr>
          <w:rFonts w:ascii="Tahoma" w:eastAsia="Tahoma" w:hAnsi="Tahoma" w:cs="Tahoma"/>
          <w:spacing w:val="-1"/>
        </w:rPr>
        <w:t>u</w:t>
      </w:r>
      <w:r w:rsidRPr="00B63A83">
        <w:rPr>
          <w:rFonts w:ascii="Tahoma" w:eastAsia="Tahoma" w:hAnsi="Tahoma" w:cs="Tahoma"/>
        </w:rPr>
        <w:t>s</w:t>
      </w:r>
      <w:r w:rsidRPr="00B63A83">
        <w:rPr>
          <w:rFonts w:ascii="Tahoma" w:eastAsia="Tahoma" w:hAnsi="Tahoma" w:cs="Tahoma"/>
          <w:spacing w:val="3"/>
        </w:rPr>
        <w:t>z</w:t>
      </w:r>
      <w:r w:rsidRPr="00B63A83">
        <w:rPr>
          <w:rFonts w:ascii="Tahoma" w:eastAsia="Tahoma" w:hAnsi="Tahoma" w:cs="Tahoma"/>
        </w:rPr>
        <w:t xml:space="preserve">u </w:t>
      </w:r>
      <w:r w:rsidRPr="00B63A83">
        <w:rPr>
          <w:rFonts w:ascii="Tahoma" w:eastAsia="Tahoma" w:hAnsi="Tahoma" w:cs="Tahoma"/>
          <w:spacing w:val="2"/>
        </w:rPr>
        <w:t>S</w:t>
      </w:r>
      <w:r w:rsidRPr="00B63A83">
        <w:rPr>
          <w:rFonts w:ascii="Tahoma" w:eastAsia="Tahoma" w:hAnsi="Tahoma" w:cs="Tahoma"/>
        </w:rPr>
        <w:t>pó</w:t>
      </w:r>
      <w:r w:rsidRPr="00B63A83">
        <w:rPr>
          <w:rFonts w:ascii="Tahoma" w:eastAsia="Tahoma" w:hAnsi="Tahoma" w:cs="Tahoma"/>
          <w:spacing w:val="-1"/>
        </w:rPr>
        <w:t>j</w:t>
      </w:r>
      <w:r w:rsidRPr="00B63A83">
        <w:rPr>
          <w:rFonts w:ascii="Tahoma" w:eastAsia="Tahoma" w:hAnsi="Tahoma" w:cs="Tahoma"/>
          <w:spacing w:val="1"/>
        </w:rPr>
        <w:t>n</w:t>
      </w:r>
      <w:r w:rsidRPr="00B63A83">
        <w:rPr>
          <w:rFonts w:ascii="Tahoma" w:eastAsia="Tahoma" w:hAnsi="Tahoma" w:cs="Tahoma"/>
        </w:rPr>
        <w:t>oś</w:t>
      </w:r>
      <w:r w:rsidRPr="00B63A83">
        <w:rPr>
          <w:rFonts w:ascii="Tahoma" w:eastAsia="Tahoma" w:hAnsi="Tahoma" w:cs="Tahoma"/>
          <w:spacing w:val="-1"/>
        </w:rPr>
        <w:t>c</w:t>
      </w:r>
      <w:r w:rsidRPr="00B63A83">
        <w:rPr>
          <w:rFonts w:ascii="Tahoma" w:eastAsia="Tahoma" w:hAnsi="Tahoma" w:cs="Tahoma"/>
        </w:rPr>
        <w:t xml:space="preserve">i,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 xml:space="preserve">go </w:t>
      </w:r>
      <w:r w:rsidRPr="00B63A83">
        <w:rPr>
          <w:rFonts w:ascii="Tahoma" w:eastAsia="Tahoma" w:hAnsi="Tahoma" w:cs="Tahoma"/>
          <w:spacing w:val="2"/>
        </w:rPr>
        <w:t>F</w:t>
      </w:r>
      <w:r w:rsidRPr="00B63A83">
        <w:rPr>
          <w:rFonts w:ascii="Tahoma" w:eastAsia="Tahoma" w:hAnsi="Tahoma" w:cs="Tahoma"/>
          <w:spacing w:val="-1"/>
        </w:rPr>
        <w:t>un</w:t>
      </w:r>
      <w:r w:rsidRPr="00B63A83">
        <w:rPr>
          <w:rFonts w:ascii="Tahoma" w:eastAsia="Tahoma" w:hAnsi="Tahoma" w:cs="Tahoma"/>
        </w:rPr>
        <w:t>d</w:t>
      </w:r>
      <w:r w:rsidRPr="00B63A83">
        <w:rPr>
          <w:rFonts w:ascii="Tahoma" w:eastAsia="Tahoma" w:hAnsi="Tahoma" w:cs="Tahoma"/>
          <w:spacing w:val="2"/>
        </w:rPr>
        <w:t>u</w:t>
      </w:r>
      <w:r w:rsidRPr="00B63A83">
        <w:rPr>
          <w:rFonts w:ascii="Tahoma" w:eastAsia="Tahoma" w:hAnsi="Tahoma" w:cs="Tahoma"/>
        </w:rPr>
        <w:t xml:space="preserve">szu </w:t>
      </w:r>
      <w:r w:rsidRPr="00B63A83">
        <w:rPr>
          <w:rFonts w:ascii="Tahoma" w:eastAsia="Tahoma" w:hAnsi="Tahoma" w:cs="Tahoma"/>
          <w:spacing w:val="-4"/>
        </w:rPr>
        <w:t>R</w:t>
      </w:r>
      <w:r w:rsidRPr="00B63A83">
        <w:rPr>
          <w:rFonts w:ascii="Tahoma" w:eastAsia="Tahoma" w:hAnsi="Tahoma" w:cs="Tahoma"/>
        </w:rPr>
        <w:t>ol</w:t>
      </w:r>
      <w:r w:rsidRPr="00B63A83">
        <w:rPr>
          <w:rFonts w:ascii="Tahoma" w:eastAsia="Tahoma" w:hAnsi="Tahoma" w:cs="Tahoma"/>
          <w:spacing w:val="-1"/>
        </w:rPr>
        <w:t>n</w:t>
      </w:r>
      <w:r w:rsidRPr="00B63A83">
        <w:rPr>
          <w:rFonts w:ascii="Tahoma" w:eastAsia="Tahoma" w:hAnsi="Tahoma" w:cs="Tahoma"/>
          <w:spacing w:val="1"/>
        </w:rPr>
        <w:t>e</w:t>
      </w:r>
      <w:r w:rsidRPr="00B63A83">
        <w:rPr>
          <w:rFonts w:ascii="Tahoma" w:eastAsia="Tahoma" w:hAnsi="Tahoma" w:cs="Tahoma"/>
          <w:spacing w:val="2"/>
        </w:rPr>
        <w:t>g</w:t>
      </w:r>
      <w:r w:rsidRPr="00B63A83">
        <w:rPr>
          <w:rFonts w:ascii="Tahoma" w:eastAsia="Tahoma" w:hAnsi="Tahoma" w:cs="Tahoma"/>
        </w:rPr>
        <w:t>o</w:t>
      </w:r>
      <w:r w:rsidR="00B63A83" w:rsidRPr="00B63A83">
        <w:rPr>
          <w:rFonts w:ascii="Tahoma" w:eastAsia="Tahoma" w:hAnsi="Tahoma" w:cs="Tahoma"/>
        </w:rPr>
        <w:t xml:space="preserve"> </w:t>
      </w:r>
      <w:r w:rsidRPr="00B63A83">
        <w:rPr>
          <w:rFonts w:ascii="Tahoma" w:eastAsia="Tahoma" w:hAnsi="Tahoma" w:cs="Tahoma"/>
          <w:spacing w:val="-1"/>
        </w:rPr>
        <w:t>n</w:t>
      </w:r>
      <w:r w:rsidRPr="00B63A83">
        <w:rPr>
          <w:rFonts w:ascii="Tahoma" w:eastAsia="Tahoma" w:hAnsi="Tahoma" w:cs="Tahoma"/>
        </w:rPr>
        <w:t>a</w:t>
      </w:r>
      <w:r w:rsidRPr="00B63A83">
        <w:rPr>
          <w:rFonts w:ascii="Tahoma" w:eastAsia="Tahoma" w:hAnsi="Tahoma" w:cs="Tahoma"/>
          <w:spacing w:val="8"/>
        </w:rPr>
        <w:t xml:space="preserve"> </w:t>
      </w:r>
      <w:r w:rsidRPr="00B63A83">
        <w:rPr>
          <w:rFonts w:ascii="Tahoma" w:eastAsia="Tahoma" w:hAnsi="Tahoma" w:cs="Tahoma"/>
        </w:rPr>
        <w:t>rz</w:t>
      </w:r>
      <w:r w:rsidRPr="00B63A83">
        <w:rPr>
          <w:rFonts w:ascii="Tahoma" w:eastAsia="Tahoma" w:hAnsi="Tahoma" w:cs="Tahoma"/>
          <w:spacing w:val="1"/>
        </w:rPr>
        <w:t>e</w:t>
      </w:r>
      <w:r w:rsidRPr="00B63A83">
        <w:rPr>
          <w:rFonts w:ascii="Tahoma" w:eastAsia="Tahoma" w:hAnsi="Tahoma" w:cs="Tahoma"/>
          <w:spacing w:val="-1"/>
        </w:rPr>
        <w:t>c</w:t>
      </w:r>
      <w:r w:rsidRPr="00B63A83">
        <w:rPr>
          <w:rFonts w:ascii="Tahoma" w:eastAsia="Tahoma" w:hAnsi="Tahoma" w:cs="Tahoma"/>
        </w:rPr>
        <w:t>z</w:t>
      </w:r>
      <w:r w:rsidRPr="00B63A83">
        <w:rPr>
          <w:rFonts w:ascii="Tahoma" w:eastAsia="Tahoma" w:hAnsi="Tahoma" w:cs="Tahoma"/>
          <w:spacing w:val="8"/>
        </w:rPr>
        <w:t xml:space="preserve"> </w:t>
      </w:r>
      <w:r w:rsidRPr="00B63A83">
        <w:rPr>
          <w:rFonts w:ascii="Tahoma" w:eastAsia="Tahoma" w:hAnsi="Tahoma" w:cs="Tahoma"/>
          <w:spacing w:val="-4"/>
        </w:rPr>
        <w:t>R</w:t>
      </w:r>
      <w:r w:rsidRPr="00B63A83">
        <w:rPr>
          <w:rFonts w:ascii="Tahoma" w:eastAsia="Tahoma" w:hAnsi="Tahoma" w:cs="Tahoma"/>
        </w:rPr>
        <w:t>oz</w:t>
      </w:r>
      <w:r w:rsidRPr="00B63A83">
        <w:rPr>
          <w:rFonts w:ascii="Tahoma" w:eastAsia="Tahoma" w:hAnsi="Tahoma" w:cs="Tahoma"/>
          <w:spacing w:val="1"/>
        </w:rPr>
        <w:t>w</w:t>
      </w:r>
      <w:r w:rsidRPr="00B63A83">
        <w:rPr>
          <w:rFonts w:ascii="Tahoma" w:eastAsia="Tahoma" w:hAnsi="Tahoma" w:cs="Tahoma"/>
        </w:rPr>
        <w:t>o</w:t>
      </w:r>
      <w:r w:rsidRPr="00B63A83">
        <w:rPr>
          <w:rFonts w:ascii="Tahoma" w:eastAsia="Tahoma" w:hAnsi="Tahoma" w:cs="Tahoma"/>
          <w:spacing w:val="1"/>
        </w:rPr>
        <w:t>j</w:t>
      </w:r>
      <w:r w:rsidRPr="00B63A83">
        <w:rPr>
          <w:rFonts w:ascii="Tahoma" w:eastAsia="Tahoma" w:hAnsi="Tahoma" w:cs="Tahoma"/>
        </w:rPr>
        <w:t>u</w:t>
      </w:r>
      <w:r w:rsidRPr="00B63A83">
        <w:rPr>
          <w:rFonts w:ascii="Tahoma" w:eastAsia="Tahoma" w:hAnsi="Tahoma" w:cs="Tahoma"/>
          <w:spacing w:val="2"/>
        </w:rPr>
        <w:t xml:space="preserve"> </w:t>
      </w:r>
      <w:r w:rsidRPr="00B63A83">
        <w:rPr>
          <w:rFonts w:ascii="Tahoma" w:eastAsia="Tahoma" w:hAnsi="Tahoma" w:cs="Tahoma"/>
        </w:rPr>
        <w:t>O</w:t>
      </w:r>
      <w:r w:rsidRPr="00B63A83">
        <w:rPr>
          <w:rFonts w:ascii="Tahoma" w:eastAsia="Tahoma" w:hAnsi="Tahoma" w:cs="Tahoma"/>
          <w:spacing w:val="3"/>
        </w:rPr>
        <w:t>b</w:t>
      </w:r>
      <w:r w:rsidRPr="00B63A83">
        <w:rPr>
          <w:rFonts w:ascii="Tahoma" w:eastAsia="Tahoma" w:hAnsi="Tahoma" w:cs="Tahoma"/>
        </w:rPr>
        <w:t>sz</w:t>
      </w:r>
      <w:r w:rsidRPr="00B63A83">
        <w:rPr>
          <w:rFonts w:ascii="Tahoma" w:eastAsia="Tahoma" w:hAnsi="Tahoma" w:cs="Tahoma"/>
          <w:spacing w:val="1"/>
        </w:rPr>
        <w:t>a</w:t>
      </w:r>
      <w:r w:rsidRPr="00B63A83">
        <w:rPr>
          <w:rFonts w:ascii="Tahoma" w:eastAsia="Tahoma" w:hAnsi="Tahoma" w:cs="Tahoma"/>
        </w:rPr>
        <w:t>r</w:t>
      </w:r>
      <w:r w:rsidRPr="00B63A83">
        <w:rPr>
          <w:rFonts w:ascii="Tahoma" w:eastAsia="Tahoma" w:hAnsi="Tahoma" w:cs="Tahoma"/>
          <w:spacing w:val="2"/>
        </w:rPr>
        <w:t>ó</w:t>
      </w:r>
      <w:r w:rsidRPr="00B63A83">
        <w:rPr>
          <w:rFonts w:ascii="Tahoma" w:eastAsia="Tahoma" w:hAnsi="Tahoma" w:cs="Tahoma"/>
        </w:rPr>
        <w:t>w</w:t>
      </w:r>
      <w:r w:rsidRPr="00B63A83">
        <w:rPr>
          <w:rFonts w:ascii="Tahoma" w:eastAsia="Tahoma" w:hAnsi="Tahoma" w:cs="Tahoma"/>
          <w:spacing w:val="2"/>
        </w:rPr>
        <w:t xml:space="preserve"> </w:t>
      </w:r>
      <w:r w:rsidRPr="00B63A83">
        <w:rPr>
          <w:rFonts w:ascii="Tahoma" w:eastAsia="Tahoma" w:hAnsi="Tahoma" w:cs="Tahoma"/>
        </w:rPr>
        <w:t>Wi</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2"/>
        </w:rPr>
        <w:t>c</w:t>
      </w:r>
      <w:r w:rsidRPr="00B63A83">
        <w:rPr>
          <w:rFonts w:ascii="Tahoma" w:eastAsia="Tahoma" w:hAnsi="Tahoma" w:cs="Tahoma"/>
        </w:rPr>
        <w:t>h</w:t>
      </w:r>
      <w:r w:rsidRPr="00B63A83">
        <w:rPr>
          <w:rFonts w:ascii="Tahoma" w:eastAsia="Tahoma" w:hAnsi="Tahoma" w:cs="Tahoma"/>
          <w:spacing w:val="1"/>
        </w:rPr>
        <w:t xml:space="preserve"> </w:t>
      </w:r>
      <w:r w:rsidRPr="00B63A83">
        <w:rPr>
          <w:rFonts w:ascii="Tahoma" w:eastAsia="Tahoma" w:hAnsi="Tahoma" w:cs="Tahoma"/>
        </w:rPr>
        <w:t>o</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rPr>
        <w:t>z</w:t>
      </w:r>
      <w:r w:rsidRPr="00B63A83">
        <w:rPr>
          <w:rFonts w:ascii="Tahoma" w:eastAsia="Tahoma" w:hAnsi="Tahoma" w:cs="Tahoma"/>
          <w:spacing w:val="7"/>
        </w:rPr>
        <w:t xml:space="preserve"> </w:t>
      </w:r>
      <w:r w:rsidRPr="00B63A83">
        <w:rPr>
          <w:rFonts w:ascii="Tahoma" w:eastAsia="Tahoma" w:hAnsi="Tahoma" w:cs="Tahoma"/>
          <w:spacing w:val="3"/>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 F</w:t>
      </w:r>
      <w:r w:rsidRPr="00B63A83">
        <w:rPr>
          <w:rFonts w:ascii="Tahoma" w:eastAsia="Tahoma" w:hAnsi="Tahoma" w:cs="Tahoma"/>
          <w:spacing w:val="1"/>
        </w:rPr>
        <w:t>u</w:t>
      </w:r>
      <w:r w:rsidRPr="00B63A83">
        <w:rPr>
          <w:rFonts w:ascii="Tahoma" w:eastAsia="Tahoma" w:hAnsi="Tahoma" w:cs="Tahoma"/>
          <w:spacing w:val="-1"/>
        </w:rPr>
        <w:t>n</w:t>
      </w:r>
      <w:r w:rsidRPr="00B63A83">
        <w:rPr>
          <w:rFonts w:ascii="Tahoma" w:eastAsia="Tahoma" w:hAnsi="Tahoma" w:cs="Tahoma"/>
        </w:rPr>
        <w:t>dus</w:t>
      </w:r>
      <w:r w:rsidRPr="00B63A83">
        <w:rPr>
          <w:rFonts w:ascii="Tahoma" w:eastAsia="Tahoma" w:hAnsi="Tahoma" w:cs="Tahoma"/>
          <w:spacing w:val="2"/>
        </w:rPr>
        <w:t>z</w:t>
      </w:r>
      <w:r w:rsidRPr="00B63A83">
        <w:rPr>
          <w:rFonts w:ascii="Tahoma" w:eastAsia="Tahoma" w:hAnsi="Tahoma" w:cs="Tahoma"/>
        </w:rPr>
        <w:t>u</w:t>
      </w:r>
      <w:r w:rsidRPr="00B63A83">
        <w:rPr>
          <w:rFonts w:ascii="Tahoma" w:eastAsia="Tahoma" w:hAnsi="Tahoma" w:cs="Tahoma"/>
          <w:spacing w:val="3"/>
        </w:rPr>
        <w:t xml:space="preserve"> </w:t>
      </w:r>
      <w:r w:rsidRPr="00B63A83">
        <w:rPr>
          <w:rFonts w:ascii="Tahoma" w:eastAsia="Tahoma" w:hAnsi="Tahoma" w:cs="Tahoma"/>
        </w:rPr>
        <w:t>Mor</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3"/>
        </w:rPr>
        <w:t xml:space="preserve"> </w:t>
      </w:r>
      <w:r w:rsidRPr="00B63A83">
        <w:rPr>
          <w:rFonts w:ascii="Tahoma" w:eastAsia="Tahoma" w:hAnsi="Tahoma" w:cs="Tahoma"/>
        </w:rPr>
        <w:t>i</w:t>
      </w:r>
      <w:r w:rsidRPr="00B63A83">
        <w:rPr>
          <w:rFonts w:ascii="Tahoma" w:eastAsia="Tahoma" w:hAnsi="Tahoma" w:cs="Tahoma"/>
          <w:spacing w:val="9"/>
        </w:rPr>
        <w:t xml:space="preserve"> </w:t>
      </w:r>
      <w:r w:rsidRPr="00B63A83">
        <w:rPr>
          <w:rFonts w:ascii="Tahoma" w:eastAsia="Tahoma" w:hAnsi="Tahoma" w:cs="Tahoma"/>
          <w:spacing w:val="-4"/>
        </w:rPr>
        <w:t>R</w:t>
      </w:r>
      <w:r w:rsidRPr="00B63A83">
        <w:rPr>
          <w:rFonts w:ascii="Tahoma" w:eastAsia="Tahoma" w:hAnsi="Tahoma" w:cs="Tahoma"/>
          <w:spacing w:val="-1"/>
        </w:rPr>
        <w:t>y</w:t>
      </w:r>
      <w:r w:rsidRPr="00B63A83">
        <w:rPr>
          <w:rFonts w:ascii="Tahoma" w:eastAsia="Tahoma" w:hAnsi="Tahoma" w:cs="Tahoma"/>
        </w:rPr>
        <w:t>b</w:t>
      </w:r>
      <w:r w:rsidRPr="00B63A83">
        <w:rPr>
          <w:rFonts w:ascii="Tahoma" w:eastAsia="Tahoma" w:hAnsi="Tahoma" w:cs="Tahoma"/>
          <w:spacing w:val="3"/>
        </w:rPr>
        <w:t>a</w:t>
      </w:r>
      <w:r w:rsidRPr="00B63A83">
        <w:rPr>
          <w:rFonts w:ascii="Tahoma" w:eastAsia="Tahoma" w:hAnsi="Tahoma" w:cs="Tahoma"/>
          <w:spacing w:val="-1"/>
        </w:rPr>
        <w:t>ck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2"/>
        </w:rPr>
        <w:t xml:space="preserve"> </w:t>
      </w:r>
      <w:r w:rsidRPr="00B63A83">
        <w:rPr>
          <w:rFonts w:ascii="Tahoma" w:eastAsia="Tahoma" w:hAnsi="Tahoma" w:cs="Tahoma"/>
        </w:rPr>
        <w:t>o</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rPr>
        <w:t>z</w:t>
      </w:r>
      <w:r w:rsidR="00015697" w:rsidRPr="00B63A83">
        <w:rPr>
          <w:rFonts w:ascii="Tahoma" w:eastAsia="Tahoma" w:hAnsi="Tahoma" w:cs="Tahoma"/>
        </w:rPr>
        <w:t xml:space="preserve"> </w:t>
      </w:r>
      <w:r w:rsidRPr="00B63A83">
        <w:rPr>
          <w:rFonts w:ascii="Tahoma" w:eastAsia="Tahoma" w:hAnsi="Tahoma" w:cs="Tahoma"/>
          <w:spacing w:val="-1"/>
        </w:rPr>
        <w:t>u</w:t>
      </w:r>
      <w:r w:rsidRPr="00B63A83">
        <w:rPr>
          <w:rFonts w:ascii="Tahoma" w:eastAsia="Tahoma" w:hAnsi="Tahoma" w:cs="Tahoma"/>
        </w:rPr>
        <w:t>s</w:t>
      </w:r>
      <w:r w:rsidRPr="00B63A83">
        <w:rPr>
          <w:rFonts w:ascii="Tahoma" w:eastAsia="Tahoma" w:hAnsi="Tahoma" w:cs="Tahoma"/>
          <w:spacing w:val="1"/>
        </w:rPr>
        <w:t>ta</w:t>
      </w:r>
      <w:r w:rsidRPr="00B63A83">
        <w:rPr>
          <w:rFonts w:ascii="Tahoma" w:eastAsia="Tahoma" w:hAnsi="Tahoma" w:cs="Tahoma"/>
          <w:spacing w:val="-1"/>
        </w:rPr>
        <w:t>n</w:t>
      </w:r>
      <w:r w:rsidRPr="00B63A83">
        <w:rPr>
          <w:rFonts w:ascii="Tahoma" w:eastAsia="Tahoma" w:hAnsi="Tahoma" w:cs="Tahoma"/>
          <w:spacing w:val="1"/>
        </w:rPr>
        <w:t>aw</w:t>
      </w:r>
      <w:r w:rsidRPr="00B63A83">
        <w:rPr>
          <w:rFonts w:ascii="Tahoma" w:eastAsia="Tahoma" w:hAnsi="Tahoma" w:cs="Tahoma"/>
        </w:rPr>
        <w:t>i</w:t>
      </w:r>
      <w:r w:rsidRPr="00B63A83">
        <w:rPr>
          <w:rFonts w:ascii="Tahoma" w:eastAsia="Tahoma" w:hAnsi="Tahoma" w:cs="Tahoma"/>
          <w:spacing w:val="1"/>
        </w:rPr>
        <w:t>a</w:t>
      </w:r>
      <w:r w:rsidRPr="00B63A83">
        <w:rPr>
          <w:rFonts w:ascii="Tahoma" w:eastAsia="Tahoma" w:hAnsi="Tahoma" w:cs="Tahoma"/>
          <w:spacing w:val="-1"/>
        </w:rPr>
        <w:t>j</w:t>
      </w:r>
      <w:r w:rsidRPr="00B63A83">
        <w:rPr>
          <w:rFonts w:ascii="Tahoma" w:eastAsia="Tahoma" w:hAnsi="Tahoma" w:cs="Tahoma"/>
          <w:spacing w:val="1"/>
        </w:rPr>
        <w:t>ą</w:t>
      </w:r>
      <w:r w:rsidRPr="00B63A83">
        <w:rPr>
          <w:rFonts w:ascii="Tahoma" w:eastAsia="Tahoma" w:hAnsi="Tahoma" w:cs="Tahoma"/>
          <w:spacing w:val="-1"/>
        </w:rPr>
        <w:t>c</w:t>
      </w:r>
      <w:r w:rsidRPr="00B63A83">
        <w:rPr>
          <w:rFonts w:ascii="Tahoma" w:eastAsia="Tahoma" w:hAnsi="Tahoma" w:cs="Tahoma"/>
          <w:spacing w:val="2"/>
        </w:rPr>
        <w:t>e</w:t>
      </w:r>
      <w:r w:rsidRPr="00B63A83">
        <w:rPr>
          <w:rFonts w:ascii="Tahoma" w:eastAsia="Tahoma" w:hAnsi="Tahoma" w:cs="Tahoma"/>
        </w:rPr>
        <w:t>go pr</w:t>
      </w:r>
      <w:r w:rsidRPr="00B63A83">
        <w:rPr>
          <w:rFonts w:ascii="Tahoma" w:eastAsia="Tahoma" w:hAnsi="Tahoma" w:cs="Tahoma"/>
          <w:spacing w:val="1"/>
        </w:rPr>
        <w:t>ze</w:t>
      </w:r>
      <w:r w:rsidRPr="00B63A83">
        <w:rPr>
          <w:rFonts w:ascii="Tahoma" w:eastAsia="Tahoma" w:hAnsi="Tahoma" w:cs="Tahoma"/>
        </w:rPr>
        <w:t>pisy</w:t>
      </w:r>
      <w:r w:rsidRPr="00B63A83">
        <w:rPr>
          <w:rFonts w:ascii="Tahoma" w:eastAsia="Tahoma" w:hAnsi="Tahoma" w:cs="Tahoma"/>
          <w:spacing w:val="8"/>
        </w:rPr>
        <w:t xml:space="preserve"> </w:t>
      </w:r>
      <w:r w:rsidRPr="00B63A83">
        <w:rPr>
          <w:rFonts w:ascii="Tahoma" w:eastAsia="Tahoma" w:hAnsi="Tahoma" w:cs="Tahoma"/>
        </w:rPr>
        <w:t>ogól</w:t>
      </w:r>
      <w:r w:rsidRPr="00B63A83">
        <w:rPr>
          <w:rFonts w:ascii="Tahoma" w:eastAsia="Tahoma" w:hAnsi="Tahoma" w:cs="Tahoma"/>
          <w:spacing w:val="-1"/>
        </w:rPr>
        <w:t>n</w:t>
      </w:r>
      <w:r w:rsidRPr="00B63A83">
        <w:rPr>
          <w:rFonts w:ascii="Tahoma" w:eastAsia="Tahoma" w:hAnsi="Tahoma" w:cs="Tahoma"/>
        </w:rPr>
        <w:t>e</w:t>
      </w:r>
      <w:r w:rsidRPr="00B63A83">
        <w:rPr>
          <w:rFonts w:ascii="Tahoma" w:eastAsia="Tahoma" w:hAnsi="Tahoma" w:cs="Tahoma"/>
          <w:spacing w:val="11"/>
        </w:rPr>
        <w:t xml:space="preserve"> </w:t>
      </w:r>
      <w:r w:rsidRPr="00B63A83">
        <w:rPr>
          <w:rFonts w:ascii="Tahoma" w:eastAsia="Tahoma" w:hAnsi="Tahoma" w:cs="Tahoma"/>
        </w:rPr>
        <w:t>do</w:t>
      </w:r>
      <w:r w:rsidRPr="00B63A83">
        <w:rPr>
          <w:rFonts w:ascii="Tahoma" w:eastAsia="Tahoma" w:hAnsi="Tahoma" w:cs="Tahoma"/>
          <w:spacing w:val="1"/>
        </w:rPr>
        <w:t>t</w:t>
      </w:r>
      <w:r w:rsidRPr="00B63A83">
        <w:rPr>
          <w:rFonts w:ascii="Tahoma" w:eastAsia="Tahoma" w:hAnsi="Tahoma" w:cs="Tahoma"/>
          <w:spacing w:val="-3"/>
        </w:rPr>
        <w:t>y</w:t>
      </w:r>
      <w:r w:rsidRPr="00B63A83">
        <w:rPr>
          <w:rFonts w:ascii="Tahoma" w:eastAsia="Tahoma" w:hAnsi="Tahoma" w:cs="Tahoma"/>
          <w:spacing w:val="-1"/>
        </w:rPr>
        <w:t>c</w:t>
      </w:r>
      <w:r w:rsidRPr="00B63A83">
        <w:rPr>
          <w:rFonts w:ascii="Tahoma" w:eastAsia="Tahoma" w:hAnsi="Tahoma" w:cs="Tahoma"/>
        </w:rPr>
        <w:t>z</w:t>
      </w:r>
      <w:r w:rsidRPr="00B63A83">
        <w:rPr>
          <w:rFonts w:ascii="Tahoma" w:eastAsia="Tahoma" w:hAnsi="Tahoma" w:cs="Tahoma"/>
          <w:spacing w:val="4"/>
        </w:rPr>
        <w:t>ą</w:t>
      </w:r>
      <w:r w:rsidRPr="00B63A83">
        <w:rPr>
          <w:rFonts w:ascii="Tahoma" w:eastAsia="Tahoma" w:hAnsi="Tahoma" w:cs="Tahoma"/>
          <w:spacing w:val="-1"/>
        </w:rPr>
        <w:t>c</w:t>
      </w:r>
      <w:r w:rsidRPr="00B63A83">
        <w:rPr>
          <w:rFonts w:ascii="Tahoma" w:eastAsia="Tahoma" w:hAnsi="Tahoma" w:cs="Tahoma"/>
        </w:rPr>
        <w:t>e</w:t>
      </w:r>
      <w:r w:rsidRPr="00B63A83">
        <w:rPr>
          <w:rFonts w:ascii="Tahoma" w:eastAsia="Tahoma" w:hAnsi="Tahoma" w:cs="Tahoma"/>
          <w:spacing w:val="6"/>
        </w:rPr>
        <w:t xml:space="preserve">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w:t>
      </w:r>
      <w:r w:rsidRPr="00B63A83">
        <w:rPr>
          <w:rFonts w:ascii="Tahoma" w:eastAsia="Tahoma" w:hAnsi="Tahoma" w:cs="Tahoma"/>
          <w:spacing w:val="3"/>
        </w:rPr>
        <w:t>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4"/>
        </w:rPr>
        <w:t xml:space="preserve"> </w:t>
      </w:r>
      <w:r w:rsidRPr="00B63A83">
        <w:rPr>
          <w:rFonts w:ascii="Tahoma" w:eastAsia="Tahoma" w:hAnsi="Tahoma" w:cs="Tahoma"/>
          <w:spacing w:val="2"/>
        </w:rPr>
        <w:t>F</w:t>
      </w:r>
      <w:r w:rsidRPr="00B63A83">
        <w:rPr>
          <w:rFonts w:ascii="Tahoma" w:eastAsia="Tahoma" w:hAnsi="Tahoma" w:cs="Tahoma"/>
          <w:spacing w:val="-1"/>
        </w:rPr>
        <w:t>un</w:t>
      </w:r>
      <w:r w:rsidRPr="00B63A83">
        <w:rPr>
          <w:rFonts w:ascii="Tahoma" w:eastAsia="Tahoma" w:hAnsi="Tahoma" w:cs="Tahoma"/>
          <w:spacing w:val="2"/>
        </w:rPr>
        <w:t>d</w:t>
      </w:r>
      <w:r w:rsidRPr="00B63A83">
        <w:rPr>
          <w:rFonts w:ascii="Tahoma" w:eastAsia="Tahoma" w:hAnsi="Tahoma" w:cs="Tahoma"/>
          <w:spacing w:val="-1"/>
        </w:rPr>
        <w:t>u</w:t>
      </w:r>
      <w:r w:rsidRPr="00B63A83">
        <w:rPr>
          <w:rFonts w:ascii="Tahoma" w:eastAsia="Tahoma" w:hAnsi="Tahoma" w:cs="Tahoma"/>
        </w:rPr>
        <w:t>szu</w:t>
      </w:r>
      <w:r w:rsidRPr="00B63A83">
        <w:rPr>
          <w:rFonts w:ascii="Tahoma" w:eastAsia="Tahoma" w:hAnsi="Tahoma" w:cs="Tahoma"/>
          <w:spacing w:val="7"/>
        </w:rPr>
        <w:t xml:space="preserve"> </w:t>
      </w:r>
      <w:r w:rsidRPr="00B63A83">
        <w:rPr>
          <w:rFonts w:ascii="Tahoma" w:eastAsia="Tahoma" w:hAnsi="Tahoma" w:cs="Tahoma"/>
          <w:spacing w:val="-4"/>
        </w:rPr>
        <w:t>R</w:t>
      </w:r>
      <w:r w:rsidRPr="00B63A83">
        <w:rPr>
          <w:rFonts w:ascii="Tahoma" w:eastAsia="Tahoma" w:hAnsi="Tahoma" w:cs="Tahoma"/>
        </w:rPr>
        <w:t>oz</w:t>
      </w:r>
      <w:r w:rsidRPr="00B63A83">
        <w:rPr>
          <w:rFonts w:ascii="Tahoma" w:eastAsia="Tahoma" w:hAnsi="Tahoma" w:cs="Tahoma"/>
          <w:spacing w:val="1"/>
        </w:rPr>
        <w:t>w</w:t>
      </w:r>
      <w:r w:rsidRPr="00B63A83">
        <w:rPr>
          <w:rFonts w:ascii="Tahoma" w:eastAsia="Tahoma" w:hAnsi="Tahoma" w:cs="Tahoma"/>
          <w:spacing w:val="2"/>
        </w:rPr>
        <w:t>o</w:t>
      </w:r>
      <w:r w:rsidRPr="00B63A83">
        <w:rPr>
          <w:rFonts w:ascii="Tahoma" w:eastAsia="Tahoma" w:hAnsi="Tahoma" w:cs="Tahoma"/>
          <w:spacing w:val="-1"/>
        </w:rPr>
        <w:t>j</w:t>
      </w:r>
      <w:r w:rsidRPr="00B63A83">
        <w:rPr>
          <w:rFonts w:ascii="Tahoma" w:eastAsia="Tahoma" w:hAnsi="Tahoma" w:cs="Tahoma"/>
        </w:rPr>
        <w:t>u</w:t>
      </w:r>
      <w:r w:rsidRPr="00B63A83">
        <w:rPr>
          <w:rFonts w:ascii="Tahoma" w:eastAsia="Tahoma" w:hAnsi="Tahoma" w:cs="Tahoma"/>
          <w:spacing w:val="8"/>
        </w:rPr>
        <w:t xml:space="preserve"> </w:t>
      </w:r>
      <w:r w:rsidRPr="00B63A83">
        <w:rPr>
          <w:rFonts w:ascii="Tahoma" w:eastAsia="Tahoma" w:hAnsi="Tahoma" w:cs="Tahoma"/>
          <w:spacing w:val="-4"/>
        </w:rPr>
        <w:t>R</w:t>
      </w:r>
      <w:r w:rsidRPr="00B63A83">
        <w:rPr>
          <w:rFonts w:ascii="Tahoma" w:eastAsia="Tahoma" w:hAnsi="Tahoma" w:cs="Tahoma"/>
          <w:spacing w:val="1"/>
        </w:rPr>
        <w:t>e</w:t>
      </w:r>
      <w:r w:rsidRPr="00B63A83">
        <w:rPr>
          <w:rFonts w:ascii="Tahoma" w:eastAsia="Tahoma" w:hAnsi="Tahoma" w:cs="Tahoma"/>
        </w:rPr>
        <w:t>gio</w:t>
      </w:r>
      <w:r w:rsidRPr="00B63A83">
        <w:rPr>
          <w:rFonts w:ascii="Tahoma" w:eastAsia="Tahoma" w:hAnsi="Tahoma" w:cs="Tahoma"/>
          <w:spacing w:val="-1"/>
        </w:rPr>
        <w:t>n</w:t>
      </w:r>
      <w:r w:rsidRPr="00B63A83">
        <w:rPr>
          <w:rFonts w:ascii="Tahoma" w:eastAsia="Tahoma" w:hAnsi="Tahoma" w:cs="Tahoma"/>
          <w:spacing w:val="1"/>
        </w:rPr>
        <w:t>a</w:t>
      </w:r>
      <w:r w:rsidRPr="00B63A83">
        <w:rPr>
          <w:rFonts w:ascii="Tahoma" w:eastAsia="Tahoma" w:hAnsi="Tahoma" w:cs="Tahoma"/>
        </w:rPr>
        <w:t>l</w:t>
      </w:r>
      <w:r w:rsidRPr="00B63A83">
        <w:rPr>
          <w:rFonts w:ascii="Tahoma" w:eastAsia="Tahoma" w:hAnsi="Tahoma" w:cs="Tahoma"/>
          <w:spacing w:val="-1"/>
        </w:rPr>
        <w:t>n</w:t>
      </w:r>
      <w:r w:rsidRPr="00B63A83">
        <w:rPr>
          <w:rFonts w:ascii="Tahoma" w:eastAsia="Tahoma" w:hAnsi="Tahoma" w:cs="Tahoma"/>
          <w:spacing w:val="1"/>
        </w:rPr>
        <w:t>e</w:t>
      </w:r>
      <w:r w:rsidR="00B63A83" w:rsidRPr="00B63A83">
        <w:rPr>
          <w:rFonts w:ascii="Tahoma" w:eastAsia="Tahoma" w:hAnsi="Tahoma" w:cs="Tahoma"/>
        </w:rPr>
        <w:t xml:space="preserve">go,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36"/>
        </w:rPr>
        <w:t xml:space="preserve"> </w:t>
      </w:r>
      <w:r w:rsidRPr="00B63A83">
        <w:rPr>
          <w:rFonts w:ascii="Tahoma" w:eastAsia="Tahoma" w:hAnsi="Tahoma" w:cs="Tahoma"/>
        </w:rPr>
        <w:t>F</w:t>
      </w:r>
      <w:r w:rsidRPr="00B63A83">
        <w:rPr>
          <w:rFonts w:ascii="Tahoma" w:eastAsia="Tahoma" w:hAnsi="Tahoma" w:cs="Tahoma"/>
          <w:spacing w:val="1"/>
        </w:rPr>
        <w:t>u</w:t>
      </w:r>
      <w:r w:rsidRPr="00B63A83">
        <w:rPr>
          <w:rFonts w:ascii="Tahoma" w:eastAsia="Tahoma" w:hAnsi="Tahoma" w:cs="Tahoma"/>
          <w:spacing w:val="-1"/>
        </w:rPr>
        <w:t>n</w:t>
      </w:r>
      <w:r w:rsidRPr="00B63A83">
        <w:rPr>
          <w:rFonts w:ascii="Tahoma" w:eastAsia="Tahoma" w:hAnsi="Tahoma" w:cs="Tahoma"/>
        </w:rPr>
        <w:t>dus</w:t>
      </w:r>
      <w:r w:rsidRPr="00B63A83">
        <w:rPr>
          <w:rFonts w:ascii="Tahoma" w:eastAsia="Tahoma" w:hAnsi="Tahoma" w:cs="Tahoma"/>
          <w:spacing w:val="2"/>
        </w:rPr>
        <w:t>z</w:t>
      </w:r>
      <w:r w:rsidRPr="00B63A83">
        <w:rPr>
          <w:rFonts w:ascii="Tahoma" w:eastAsia="Tahoma" w:hAnsi="Tahoma" w:cs="Tahoma"/>
        </w:rPr>
        <w:t>u</w:t>
      </w:r>
      <w:r w:rsidRPr="00B63A83">
        <w:rPr>
          <w:rFonts w:ascii="Tahoma" w:eastAsia="Tahoma" w:hAnsi="Tahoma" w:cs="Tahoma"/>
          <w:spacing w:val="36"/>
        </w:rPr>
        <w:t xml:space="preserve"> </w:t>
      </w:r>
      <w:r w:rsidRPr="00B63A83">
        <w:rPr>
          <w:rFonts w:ascii="Tahoma" w:eastAsia="Tahoma" w:hAnsi="Tahoma" w:cs="Tahoma"/>
          <w:spacing w:val="2"/>
        </w:rPr>
        <w:t>S</w:t>
      </w:r>
      <w:r w:rsidRPr="00B63A83">
        <w:rPr>
          <w:rFonts w:ascii="Tahoma" w:eastAsia="Tahoma" w:hAnsi="Tahoma" w:cs="Tahoma"/>
        </w:rPr>
        <w:t>poł</w:t>
      </w:r>
      <w:r w:rsidRPr="00B63A83">
        <w:rPr>
          <w:rFonts w:ascii="Tahoma" w:eastAsia="Tahoma" w:hAnsi="Tahoma" w:cs="Tahoma"/>
          <w:spacing w:val="1"/>
        </w:rPr>
        <w:t>e</w:t>
      </w:r>
      <w:r w:rsidRPr="00B63A83">
        <w:rPr>
          <w:rFonts w:ascii="Tahoma" w:eastAsia="Tahoma" w:hAnsi="Tahoma" w:cs="Tahoma"/>
          <w:spacing w:val="-1"/>
        </w:rPr>
        <w:t>c</w:t>
      </w:r>
      <w:r w:rsidRPr="00B63A83">
        <w:rPr>
          <w:rFonts w:ascii="Tahoma" w:eastAsia="Tahoma" w:hAnsi="Tahoma" w:cs="Tahoma"/>
        </w:rPr>
        <w:t>zneg</w:t>
      </w:r>
      <w:r w:rsidRPr="00B63A83">
        <w:rPr>
          <w:rFonts w:ascii="Tahoma" w:eastAsia="Tahoma" w:hAnsi="Tahoma" w:cs="Tahoma"/>
          <w:spacing w:val="-3"/>
        </w:rPr>
        <w:t>o</w:t>
      </w:r>
      <w:r w:rsidRPr="00B63A83">
        <w:rPr>
          <w:rFonts w:ascii="Tahoma" w:eastAsia="Tahoma" w:hAnsi="Tahoma" w:cs="Tahoma"/>
        </w:rPr>
        <w:t>,</w:t>
      </w:r>
      <w:r w:rsidRPr="00B63A83">
        <w:rPr>
          <w:rFonts w:ascii="Tahoma" w:eastAsia="Tahoma" w:hAnsi="Tahoma" w:cs="Tahoma"/>
          <w:spacing w:val="36"/>
        </w:rPr>
        <w:t xml:space="preserve"> </w:t>
      </w:r>
      <w:r w:rsidRPr="00B63A83">
        <w:rPr>
          <w:rFonts w:ascii="Tahoma" w:eastAsia="Tahoma" w:hAnsi="Tahoma" w:cs="Tahoma"/>
        </w:rPr>
        <w:t>F</w:t>
      </w:r>
      <w:r w:rsidRPr="00B63A83">
        <w:rPr>
          <w:rFonts w:ascii="Tahoma" w:eastAsia="Tahoma" w:hAnsi="Tahoma" w:cs="Tahoma"/>
          <w:spacing w:val="-1"/>
        </w:rPr>
        <w:t>u</w:t>
      </w:r>
      <w:r w:rsidRPr="00B63A83">
        <w:rPr>
          <w:rFonts w:ascii="Tahoma" w:eastAsia="Tahoma" w:hAnsi="Tahoma" w:cs="Tahoma"/>
          <w:spacing w:val="1"/>
        </w:rPr>
        <w:t>n</w:t>
      </w:r>
      <w:r w:rsidRPr="00B63A83">
        <w:rPr>
          <w:rFonts w:ascii="Tahoma" w:eastAsia="Tahoma" w:hAnsi="Tahoma" w:cs="Tahoma"/>
        </w:rPr>
        <w:t>dus</w:t>
      </w:r>
      <w:r w:rsidRPr="00B63A83">
        <w:rPr>
          <w:rFonts w:ascii="Tahoma" w:eastAsia="Tahoma" w:hAnsi="Tahoma" w:cs="Tahoma"/>
          <w:spacing w:val="2"/>
        </w:rPr>
        <w:t>z</w:t>
      </w:r>
      <w:r w:rsidRPr="00B63A83">
        <w:rPr>
          <w:rFonts w:ascii="Tahoma" w:eastAsia="Tahoma" w:hAnsi="Tahoma" w:cs="Tahoma"/>
        </w:rPr>
        <w:t>u</w:t>
      </w:r>
      <w:r w:rsidRPr="00B63A83">
        <w:rPr>
          <w:rFonts w:ascii="Tahoma" w:eastAsia="Tahoma" w:hAnsi="Tahoma" w:cs="Tahoma"/>
          <w:spacing w:val="36"/>
        </w:rPr>
        <w:t xml:space="preserve"> </w:t>
      </w:r>
      <w:r w:rsidRPr="00B63A83">
        <w:rPr>
          <w:rFonts w:ascii="Tahoma" w:eastAsia="Tahoma" w:hAnsi="Tahoma" w:cs="Tahoma"/>
        </w:rPr>
        <w:t>Sp</w:t>
      </w:r>
      <w:r w:rsidRPr="00B63A83">
        <w:rPr>
          <w:rFonts w:ascii="Tahoma" w:eastAsia="Tahoma" w:hAnsi="Tahoma" w:cs="Tahoma"/>
          <w:spacing w:val="2"/>
        </w:rPr>
        <w:t>ó</w:t>
      </w:r>
      <w:r w:rsidRPr="00B63A83">
        <w:rPr>
          <w:rFonts w:ascii="Tahoma" w:eastAsia="Tahoma" w:hAnsi="Tahoma" w:cs="Tahoma"/>
          <w:spacing w:val="-1"/>
        </w:rPr>
        <w:t>jn</w:t>
      </w:r>
      <w:r w:rsidRPr="00B63A83">
        <w:rPr>
          <w:rFonts w:ascii="Tahoma" w:eastAsia="Tahoma" w:hAnsi="Tahoma" w:cs="Tahoma"/>
        </w:rPr>
        <w:t>o</w:t>
      </w:r>
      <w:r w:rsidRPr="00B63A83">
        <w:rPr>
          <w:rFonts w:ascii="Tahoma" w:eastAsia="Tahoma" w:hAnsi="Tahoma" w:cs="Tahoma"/>
          <w:spacing w:val="2"/>
        </w:rPr>
        <w:t>ś</w:t>
      </w:r>
      <w:r w:rsidRPr="00B63A83">
        <w:rPr>
          <w:rFonts w:ascii="Tahoma" w:eastAsia="Tahoma" w:hAnsi="Tahoma" w:cs="Tahoma"/>
          <w:spacing w:val="-1"/>
        </w:rPr>
        <w:t>c</w:t>
      </w:r>
      <w:r w:rsidRPr="00B63A83">
        <w:rPr>
          <w:rFonts w:ascii="Tahoma" w:eastAsia="Tahoma" w:hAnsi="Tahoma" w:cs="Tahoma"/>
        </w:rPr>
        <w:t>i</w:t>
      </w:r>
      <w:r w:rsidRPr="00B63A83">
        <w:rPr>
          <w:rFonts w:ascii="Tahoma" w:eastAsia="Tahoma" w:hAnsi="Tahoma" w:cs="Tahoma"/>
          <w:spacing w:val="38"/>
        </w:rPr>
        <w:t xml:space="preserve"> </w:t>
      </w:r>
      <w:r w:rsidRPr="00B63A83">
        <w:rPr>
          <w:rFonts w:ascii="Tahoma" w:eastAsia="Tahoma" w:hAnsi="Tahoma" w:cs="Tahoma"/>
        </w:rPr>
        <w:t>i</w:t>
      </w:r>
      <w:r w:rsidRPr="00B63A83">
        <w:rPr>
          <w:rFonts w:ascii="Tahoma" w:eastAsia="Tahoma" w:hAnsi="Tahoma" w:cs="Tahoma"/>
          <w:spacing w:val="45"/>
        </w:rPr>
        <w:t xml:space="preserve">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33"/>
        </w:rPr>
        <w:t xml:space="preserve"> </w:t>
      </w:r>
      <w:r w:rsidRPr="00B63A83">
        <w:rPr>
          <w:rFonts w:ascii="Tahoma" w:eastAsia="Tahoma" w:hAnsi="Tahoma" w:cs="Tahoma"/>
          <w:spacing w:val="2"/>
        </w:rPr>
        <w:t>F</w:t>
      </w:r>
      <w:r w:rsidRPr="00B63A83">
        <w:rPr>
          <w:rFonts w:ascii="Tahoma" w:eastAsia="Tahoma" w:hAnsi="Tahoma" w:cs="Tahoma"/>
          <w:spacing w:val="-1"/>
        </w:rPr>
        <w:t>u</w:t>
      </w:r>
      <w:r w:rsidRPr="00B63A83">
        <w:rPr>
          <w:rFonts w:ascii="Tahoma" w:eastAsia="Tahoma" w:hAnsi="Tahoma" w:cs="Tahoma"/>
          <w:spacing w:val="1"/>
        </w:rPr>
        <w:t>n</w:t>
      </w:r>
      <w:r w:rsidRPr="00B63A83">
        <w:rPr>
          <w:rFonts w:ascii="Tahoma" w:eastAsia="Tahoma" w:hAnsi="Tahoma" w:cs="Tahoma"/>
        </w:rPr>
        <w:t>duszu</w:t>
      </w:r>
      <w:r w:rsidRPr="00B63A83">
        <w:rPr>
          <w:rFonts w:ascii="Tahoma" w:eastAsia="Tahoma" w:hAnsi="Tahoma" w:cs="Tahoma"/>
          <w:spacing w:val="36"/>
        </w:rPr>
        <w:t xml:space="preserve"> </w:t>
      </w:r>
      <w:r w:rsidRPr="00B63A83">
        <w:rPr>
          <w:rFonts w:ascii="Tahoma" w:eastAsia="Tahoma" w:hAnsi="Tahoma" w:cs="Tahoma"/>
          <w:spacing w:val="2"/>
        </w:rPr>
        <w:t>M</w:t>
      </w:r>
      <w:r w:rsidRPr="00B63A83">
        <w:rPr>
          <w:rFonts w:ascii="Tahoma" w:eastAsia="Tahoma" w:hAnsi="Tahoma" w:cs="Tahoma"/>
        </w:rPr>
        <w:t>ors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00B63A83">
        <w:rPr>
          <w:rFonts w:ascii="Tahoma" w:eastAsia="Tahoma" w:hAnsi="Tahoma" w:cs="Tahoma"/>
        </w:rPr>
        <w:br/>
      </w:r>
      <w:r w:rsidRPr="00B63A83">
        <w:rPr>
          <w:rFonts w:ascii="Tahoma" w:eastAsia="Tahoma" w:hAnsi="Tahoma" w:cs="Tahoma"/>
        </w:rPr>
        <w:t>i</w:t>
      </w:r>
      <w:r w:rsidRPr="00B63A83">
        <w:rPr>
          <w:rFonts w:ascii="Tahoma" w:eastAsia="Tahoma" w:hAnsi="Tahoma" w:cs="Tahoma"/>
          <w:spacing w:val="52"/>
        </w:rPr>
        <w:t xml:space="preserve"> </w:t>
      </w:r>
      <w:r w:rsidRPr="00B63A83">
        <w:rPr>
          <w:rFonts w:ascii="Tahoma" w:eastAsia="Tahoma" w:hAnsi="Tahoma" w:cs="Tahoma"/>
          <w:spacing w:val="-4"/>
        </w:rPr>
        <w:t>R</w:t>
      </w:r>
      <w:r w:rsidRPr="00B63A83">
        <w:rPr>
          <w:rFonts w:ascii="Tahoma" w:eastAsia="Tahoma" w:hAnsi="Tahoma" w:cs="Tahoma"/>
          <w:spacing w:val="-1"/>
        </w:rPr>
        <w:t>y</w:t>
      </w:r>
      <w:r w:rsidRPr="00B63A83">
        <w:rPr>
          <w:rFonts w:ascii="Tahoma" w:eastAsia="Tahoma" w:hAnsi="Tahoma" w:cs="Tahoma"/>
        </w:rPr>
        <w:t>b</w:t>
      </w:r>
      <w:r w:rsidRPr="00B63A83">
        <w:rPr>
          <w:rFonts w:ascii="Tahoma" w:eastAsia="Tahoma" w:hAnsi="Tahoma" w:cs="Tahoma"/>
          <w:spacing w:val="1"/>
        </w:rPr>
        <w:t>a</w:t>
      </w:r>
      <w:r w:rsidRPr="00B63A83">
        <w:rPr>
          <w:rFonts w:ascii="Tahoma" w:eastAsia="Tahoma" w:hAnsi="Tahoma" w:cs="Tahoma"/>
          <w:spacing w:val="2"/>
        </w:rPr>
        <w:t>c</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42"/>
        </w:rPr>
        <w:t xml:space="preserve"> </w:t>
      </w:r>
      <w:r w:rsidRPr="00B63A83">
        <w:rPr>
          <w:rFonts w:ascii="Tahoma" w:eastAsia="Tahoma" w:hAnsi="Tahoma" w:cs="Tahoma"/>
        </w:rPr>
        <w:t>o</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rPr>
        <w:t>z</w:t>
      </w:r>
      <w:r w:rsidRPr="00B63A83">
        <w:rPr>
          <w:rFonts w:ascii="Tahoma" w:eastAsia="Tahoma" w:hAnsi="Tahoma" w:cs="Tahoma"/>
          <w:spacing w:val="52"/>
        </w:rPr>
        <w:t xml:space="preserve"> </w:t>
      </w:r>
      <w:r w:rsidRPr="00B63A83">
        <w:rPr>
          <w:rFonts w:ascii="Tahoma" w:eastAsia="Tahoma" w:hAnsi="Tahoma" w:cs="Tahoma"/>
          <w:spacing w:val="-1"/>
        </w:rPr>
        <w:t>u</w:t>
      </w:r>
      <w:r w:rsidRPr="00B63A83">
        <w:rPr>
          <w:rFonts w:ascii="Tahoma" w:eastAsia="Tahoma" w:hAnsi="Tahoma" w:cs="Tahoma"/>
          <w:spacing w:val="2"/>
        </w:rPr>
        <w:t>c</w:t>
      </w:r>
      <w:r w:rsidRPr="00B63A83">
        <w:rPr>
          <w:rFonts w:ascii="Tahoma" w:eastAsia="Tahoma" w:hAnsi="Tahoma" w:cs="Tahoma"/>
          <w:spacing w:val="-3"/>
        </w:rPr>
        <w:t>h</w:t>
      </w:r>
      <w:r w:rsidRPr="00B63A83">
        <w:rPr>
          <w:rFonts w:ascii="Tahoma" w:eastAsia="Tahoma" w:hAnsi="Tahoma" w:cs="Tahoma"/>
          <w:spacing w:val="-1"/>
        </w:rPr>
        <w:t>y</w:t>
      </w:r>
      <w:r w:rsidRPr="00B63A83">
        <w:rPr>
          <w:rFonts w:ascii="Tahoma" w:eastAsia="Tahoma" w:hAnsi="Tahoma" w:cs="Tahoma"/>
        </w:rPr>
        <w:t>l</w:t>
      </w:r>
      <w:r w:rsidRPr="00B63A83">
        <w:rPr>
          <w:rFonts w:ascii="Tahoma" w:eastAsia="Tahoma" w:hAnsi="Tahoma" w:cs="Tahoma"/>
          <w:spacing w:val="3"/>
        </w:rPr>
        <w:t>a</w:t>
      </w:r>
      <w:r w:rsidRPr="00B63A83">
        <w:rPr>
          <w:rFonts w:ascii="Tahoma" w:eastAsia="Tahoma" w:hAnsi="Tahoma" w:cs="Tahoma"/>
          <w:spacing w:val="1"/>
        </w:rPr>
        <w:t>ją</w:t>
      </w:r>
      <w:r w:rsidRPr="00B63A83">
        <w:rPr>
          <w:rFonts w:ascii="Tahoma" w:eastAsia="Tahoma" w:hAnsi="Tahoma" w:cs="Tahoma"/>
          <w:spacing w:val="-1"/>
        </w:rPr>
        <w:t>c</w:t>
      </w:r>
      <w:r w:rsidRPr="00B63A83">
        <w:rPr>
          <w:rFonts w:ascii="Tahoma" w:eastAsia="Tahoma" w:hAnsi="Tahoma" w:cs="Tahoma"/>
          <w:spacing w:val="4"/>
        </w:rPr>
        <w:t>e</w:t>
      </w:r>
      <w:r w:rsidRPr="00B63A83">
        <w:rPr>
          <w:rFonts w:ascii="Tahoma" w:eastAsia="Tahoma" w:hAnsi="Tahoma" w:cs="Tahoma"/>
        </w:rPr>
        <w:t>go</w:t>
      </w:r>
      <w:r w:rsidRPr="00B63A83">
        <w:rPr>
          <w:rFonts w:ascii="Tahoma" w:eastAsia="Tahoma" w:hAnsi="Tahoma" w:cs="Tahoma"/>
          <w:spacing w:val="41"/>
        </w:rPr>
        <w:t xml:space="preserve"> </w:t>
      </w:r>
      <w:r w:rsidRPr="00B63A83">
        <w:rPr>
          <w:rFonts w:ascii="Tahoma" w:eastAsia="Tahoma" w:hAnsi="Tahoma" w:cs="Tahoma"/>
        </w:rPr>
        <w:t>roz</w:t>
      </w:r>
      <w:r w:rsidRPr="00B63A83">
        <w:rPr>
          <w:rFonts w:ascii="Tahoma" w:eastAsia="Tahoma" w:hAnsi="Tahoma" w:cs="Tahoma"/>
          <w:spacing w:val="1"/>
        </w:rPr>
        <w:t>p</w:t>
      </w:r>
      <w:r w:rsidRPr="00B63A83">
        <w:rPr>
          <w:rFonts w:ascii="Tahoma" w:eastAsia="Tahoma" w:hAnsi="Tahoma" w:cs="Tahoma"/>
        </w:rPr>
        <w:t>orz</w:t>
      </w:r>
      <w:r w:rsidRPr="00B63A83">
        <w:rPr>
          <w:rFonts w:ascii="Tahoma" w:eastAsia="Tahoma" w:hAnsi="Tahoma" w:cs="Tahoma"/>
          <w:spacing w:val="1"/>
        </w:rPr>
        <w:t>ą</w:t>
      </w:r>
      <w:r w:rsidRPr="00B63A83">
        <w:rPr>
          <w:rFonts w:ascii="Tahoma" w:eastAsia="Tahoma" w:hAnsi="Tahoma" w:cs="Tahoma"/>
        </w:rPr>
        <w:t>dz</w:t>
      </w:r>
      <w:r w:rsidRPr="00B63A83">
        <w:rPr>
          <w:rFonts w:ascii="Tahoma" w:eastAsia="Tahoma" w:hAnsi="Tahoma" w:cs="Tahoma"/>
          <w:spacing w:val="1"/>
        </w:rPr>
        <w:t>e</w:t>
      </w:r>
      <w:r w:rsidRPr="00B63A83">
        <w:rPr>
          <w:rFonts w:ascii="Tahoma" w:eastAsia="Tahoma" w:hAnsi="Tahoma" w:cs="Tahoma"/>
          <w:spacing w:val="-1"/>
        </w:rPr>
        <w:t>n</w:t>
      </w:r>
      <w:r w:rsidRPr="00B63A83">
        <w:rPr>
          <w:rFonts w:ascii="Tahoma" w:eastAsia="Tahoma" w:hAnsi="Tahoma" w:cs="Tahoma"/>
        </w:rPr>
        <w:t>ie</w:t>
      </w:r>
      <w:r w:rsidRPr="00B63A83">
        <w:rPr>
          <w:rFonts w:ascii="Tahoma" w:eastAsia="Tahoma" w:hAnsi="Tahoma" w:cs="Tahoma"/>
          <w:spacing w:val="40"/>
        </w:rPr>
        <w:t xml:space="preserve"> </w:t>
      </w:r>
      <w:r w:rsidRPr="00B63A83">
        <w:rPr>
          <w:rFonts w:ascii="Tahoma" w:eastAsia="Tahoma" w:hAnsi="Tahoma" w:cs="Tahoma"/>
          <w:spacing w:val="-1"/>
        </w:rPr>
        <w:t>R</w:t>
      </w:r>
      <w:r w:rsidRPr="00B63A83">
        <w:rPr>
          <w:rFonts w:ascii="Tahoma" w:eastAsia="Tahoma" w:hAnsi="Tahoma" w:cs="Tahoma"/>
          <w:spacing w:val="1"/>
        </w:rPr>
        <w:t>a</w:t>
      </w:r>
      <w:r w:rsidRPr="00B63A83">
        <w:rPr>
          <w:rFonts w:ascii="Tahoma" w:eastAsia="Tahoma" w:hAnsi="Tahoma" w:cs="Tahoma"/>
          <w:spacing w:val="2"/>
        </w:rPr>
        <w:t>d</w:t>
      </w:r>
      <w:r w:rsidRPr="00B63A83">
        <w:rPr>
          <w:rFonts w:ascii="Tahoma" w:eastAsia="Tahoma" w:hAnsi="Tahoma" w:cs="Tahoma"/>
        </w:rPr>
        <w:t>y</w:t>
      </w:r>
      <w:r w:rsidRPr="00B63A83">
        <w:rPr>
          <w:rFonts w:ascii="Tahoma" w:eastAsia="Tahoma" w:hAnsi="Tahoma" w:cs="Tahoma"/>
          <w:spacing w:val="47"/>
        </w:rPr>
        <w:t xml:space="preserve"> </w:t>
      </w:r>
      <w:r w:rsidRPr="00B63A83">
        <w:rPr>
          <w:rFonts w:ascii="Tahoma" w:eastAsia="Tahoma" w:hAnsi="Tahoma" w:cs="Tahoma"/>
        </w:rPr>
        <w:t>(</w:t>
      </w:r>
      <w:r w:rsidRPr="00B63A83">
        <w:rPr>
          <w:rFonts w:ascii="Tahoma" w:eastAsia="Tahoma" w:hAnsi="Tahoma" w:cs="Tahoma"/>
          <w:spacing w:val="1"/>
        </w:rPr>
        <w:t>WE</w:t>
      </w:r>
      <w:r w:rsidRPr="00B63A83">
        <w:rPr>
          <w:rFonts w:ascii="Tahoma" w:eastAsia="Tahoma" w:hAnsi="Tahoma" w:cs="Tahoma"/>
        </w:rPr>
        <w:t>)</w:t>
      </w:r>
      <w:r w:rsidRPr="00B63A83">
        <w:rPr>
          <w:rFonts w:ascii="Tahoma" w:eastAsia="Tahoma" w:hAnsi="Tahoma" w:cs="Tahoma"/>
          <w:spacing w:val="49"/>
        </w:rPr>
        <w:t xml:space="preserve"> </w:t>
      </w:r>
      <w:r w:rsidRPr="00B63A83">
        <w:rPr>
          <w:rFonts w:ascii="Tahoma" w:eastAsia="Tahoma" w:hAnsi="Tahoma" w:cs="Tahoma"/>
          <w:spacing w:val="1"/>
        </w:rPr>
        <w:t>n</w:t>
      </w:r>
      <w:r w:rsidRPr="00B63A83">
        <w:rPr>
          <w:rFonts w:ascii="Tahoma" w:eastAsia="Tahoma" w:hAnsi="Tahoma" w:cs="Tahoma"/>
        </w:rPr>
        <w:t>r</w:t>
      </w:r>
      <w:r w:rsidRPr="00B63A83">
        <w:rPr>
          <w:rFonts w:ascii="Tahoma" w:eastAsia="Tahoma" w:hAnsi="Tahoma" w:cs="Tahoma"/>
          <w:spacing w:val="52"/>
        </w:rPr>
        <w:t xml:space="preserve"> </w:t>
      </w:r>
      <w:r w:rsidRPr="00B63A83">
        <w:rPr>
          <w:rFonts w:ascii="Tahoma" w:eastAsia="Tahoma" w:hAnsi="Tahoma" w:cs="Tahoma"/>
          <w:spacing w:val="1"/>
        </w:rPr>
        <w:t>1</w:t>
      </w:r>
      <w:r w:rsidRPr="00B63A83">
        <w:rPr>
          <w:rFonts w:ascii="Tahoma" w:eastAsia="Tahoma" w:hAnsi="Tahoma" w:cs="Tahoma"/>
          <w:spacing w:val="-1"/>
        </w:rPr>
        <w:t>0</w:t>
      </w:r>
      <w:r w:rsidRPr="00B63A83">
        <w:rPr>
          <w:rFonts w:ascii="Tahoma" w:eastAsia="Tahoma" w:hAnsi="Tahoma" w:cs="Tahoma"/>
          <w:spacing w:val="1"/>
        </w:rPr>
        <w:t>8</w:t>
      </w:r>
      <w:r w:rsidRPr="00B63A83">
        <w:rPr>
          <w:rFonts w:ascii="Tahoma" w:eastAsia="Tahoma" w:hAnsi="Tahoma" w:cs="Tahoma"/>
          <w:spacing w:val="-1"/>
        </w:rPr>
        <w:t>3</w:t>
      </w:r>
      <w:r w:rsidRPr="00B63A83">
        <w:rPr>
          <w:rFonts w:ascii="Tahoma" w:eastAsia="Tahoma" w:hAnsi="Tahoma" w:cs="Tahoma"/>
          <w:spacing w:val="1"/>
        </w:rPr>
        <w:t>/2</w:t>
      </w:r>
      <w:r w:rsidRPr="00B63A83">
        <w:rPr>
          <w:rFonts w:ascii="Tahoma" w:eastAsia="Tahoma" w:hAnsi="Tahoma" w:cs="Tahoma"/>
          <w:spacing w:val="-1"/>
        </w:rPr>
        <w:t>0</w:t>
      </w:r>
      <w:r w:rsidRPr="00B63A83">
        <w:rPr>
          <w:rFonts w:ascii="Tahoma" w:eastAsia="Tahoma" w:hAnsi="Tahoma" w:cs="Tahoma"/>
          <w:spacing w:val="1"/>
        </w:rPr>
        <w:t>0</w:t>
      </w:r>
      <w:r w:rsidRPr="00B63A83">
        <w:rPr>
          <w:rFonts w:ascii="Tahoma" w:eastAsia="Tahoma" w:hAnsi="Tahoma" w:cs="Tahoma"/>
        </w:rPr>
        <w:t>6</w:t>
      </w:r>
      <w:r w:rsidRPr="00B63A83">
        <w:rPr>
          <w:rFonts w:ascii="Tahoma" w:eastAsia="Tahoma" w:hAnsi="Tahoma" w:cs="Tahoma"/>
          <w:spacing w:val="42"/>
        </w:rPr>
        <w:t xml:space="preserve"> </w:t>
      </w:r>
      <w:r w:rsidRPr="00B63A83">
        <w:rPr>
          <w:rFonts w:ascii="Tahoma" w:eastAsia="Tahoma" w:hAnsi="Tahoma" w:cs="Tahoma"/>
          <w:spacing w:val="3"/>
        </w:rPr>
        <w:t>(</w:t>
      </w:r>
      <w:r w:rsidRPr="00B63A83">
        <w:rPr>
          <w:rFonts w:ascii="Tahoma" w:eastAsia="Tahoma" w:hAnsi="Tahoma" w:cs="Tahoma"/>
          <w:spacing w:val="-1"/>
        </w:rPr>
        <w:t>D</w:t>
      </w:r>
      <w:r w:rsidRPr="00B63A83">
        <w:rPr>
          <w:rFonts w:ascii="Tahoma" w:eastAsia="Tahoma" w:hAnsi="Tahoma" w:cs="Tahoma"/>
          <w:spacing w:val="3"/>
        </w:rPr>
        <w:t>z</w:t>
      </w:r>
      <w:r w:rsidRPr="00B63A83">
        <w:rPr>
          <w:rFonts w:ascii="Tahoma" w:eastAsia="Tahoma" w:hAnsi="Tahoma" w:cs="Tahoma"/>
        </w:rPr>
        <w:t>.</w:t>
      </w:r>
      <w:r w:rsidRPr="00B63A83">
        <w:rPr>
          <w:rFonts w:ascii="Tahoma" w:eastAsia="Tahoma" w:hAnsi="Tahoma" w:cs="Tahoma"/>
          <w:spacing w:val="55"/>
        </w:rPr>
        <w:t xml:space="preserve"> </w:t>
      </w:r>
      <w:r w:rsidRPr="00B63A83">
        <w:rPr>
          <w:rFonts w:ascii="Tahoma" w:eastAsia="Tahoma" w:hAnsi="Tahoma" w:cs="Tahoma"/>
          <w:spacing w:val="-1"/>
        </w:rPr>
        <w:t>U</w:t>
      </w:r>
      <w:r w:rsidRPr="00B63A83">
        <w:rPr>
          <w:rFonts w:ascii="Tahoma" w:eastAsia="Tahoma" w:hAnsi="Tahoma" w:cs="Tahoma"/>
        </w:rPr>
        <w:t>r</w:t>
      </w:r>
      <w:r w:rsidRPr="00B63A83">
        <w:rPr>
          <w:rFonts w:ascii="Tahoma" w:eastAsia="Tahoma" w:hAnsi="Tahoma" w:cs="Tahoma"/>
          <w:spacing w:val="3"/>
        </w:rPr>
        <w:t>z</w:t>
      </w:r>
      <w:r w:rsidRPr="00B63A83">
        <w:rPr>
          <w:rFonts w:ascii="Tahoma" w:eastAsia="Tahoma" w:hAnsi="Tahoma" w:cs="Tahoma"/>
        </w:rPr>
        <w:t>.</w:t>
      </w:r>
      <w:r w:rsidRPr="00B63A83">
        <w:rPr>
          <w:rFonts w:ascii="Tahoma" w:eastAsia="Tahoma" w:hAnsi="Tahoma" w:cs="Tahoma"/>
          <w:spacing w:val="51"/>
        </w:rPr>
        <w:t xml:space="preserve"> </w:t>
      </w:r>
      <w:r w:rsidRPr="00B63A83">
        <w:rPr>
          <w:rFonts w:ascii="Tahoma" w:eastAsia="Tahoma" w:hAnsi="Tahoma" w:cs="Tahoma"/>
          <w:spacing w:val="-1"/>
        </w:rPr>
        <w:t>U</w:t>
      </w:r>
      <w:r w:rsidRPr="00B63A83">
        <w:rPr>
          <w:rFonts w:ascii="Tahoma" w:eastAsia="Tahoma" w:hAnsi="Tahoma" w:cs="Tahoma"/>
        </w:rPr>
        <w:t>E</w:t>
      </w:r>
      <w:r w:rsidRPr="00B63A83">
        <w:rPr>
          <w:rFonts w:ascii="Tahoma" w:eastAsia="Tahoma" w:hAnsi="Tahoma" w:cs="Tahoma"/>
          <w:spacing w:val="51"/>
        </w:rPr>
        <w:t xml:space="preserve"> </w:t>
      </w:r>
      <w:r w:rsidRPr="00B63A83">
        <w:rPr>
          <w:rFonts w:ascii="Tahoma" w:eastAsia="Tahoma" w:hAnsi="Tahoma" w:cs="Tahoma"/>
        </w:rPr>
        <w:t>L</w:t>
      </w:r>
      <w:r w:rsidR="00240E72">
        <w:rPr>
          <w:rFonts w:ascii="Tahoma" w:eastAsia="Tahoma" w:hAnsi="Tahoma" w:cs="Tahoma"/>
        </w:rPr>
        <w:t xml:space="preserve"> z </w:t>
      </w:r>
      <w:r w:rsidRPr="00B63A83">
        <w:rPr>
          <w:rFonts w:ascii="Tahoma" w:eastAsia="Tahoma" w:hAnsi="Tahoma" w:cs="Tahoma"/>
          <w:spacing w:val="53"/>
        </w:rPr>
        <w:t xml:space="preserve"> </w:t>
      </w:r>
      <w:r w:rsidR="00C5630F">
        <w:rPr>
          <w:rFonts w:ascii="Tahoma" w:eastAsia="Tahoma" w:hAnsi="Tahoma" w:cs="Tahoma"/>
        </w:rPr>
        <w:t xml:space="preserve"> </w:t>
      </w:r>
      <w:r w:rsidR="00C5630F">
        <w:rPr>
          <w:rFonts w:ascii="Tahoma" w:eastAsia="Tahoma" w:hAnsi="Tahoma" w:cs="Tahoma"/>
          <w:spacing w:val="1"/>
        </w:rPr>
        <w:t>2013 Nr 347 poz. 320</w:t>
      </w:r>
      <w:r w:rsidRPr="00B63A83">
        <w:rPr>
          <w:rFonts w:ascii="Tahoma" w:eastAsia="Tahoma" w:hAnsi="Tahoma" w:cs="Tahoma"/>
        </w:rPr>
        <w:t>,</w:t>
      </w:r>
      <w:r w:rsidRPr="00B63A83">
        <w:rPr>
          <w:rFonts w:ascii="Tahoma" w:eastAsia="Tahoma" w:hAnsi="Tahoma" w:cs="Tahoma"/>
          <w:spacing w:val="-11"/>
        </w:rPr>
        <w:t xml:space="preserve"> </w:t>
      </w:r>
      <w:r w:rsidRPr="00B63A83">
        <w:rPr>
          <w:rFonts w:ascii="Tahoma" w:eastAsia="Tahoma" w:hAnsi="Tahoma" w:cs="Tahoma"/>
        </w:rPr>
        <w:t>st</w:t>
      </w:r>
      <w:r w:rsidRPr="00B63A83">
        <w:rPr>
          <w:rFonts w:ascii="Tahoma" w:eastAsia="Tahoma" w:hAnsi="Tahoma" w:cs="Tahoma"/>
          <w:spacing w:val="-26"/>
        </w:rPr>
        <w:t>r</w:t>
      </w:r>
      <w:r w:rsidRPr="00B63A83">
        <w:rPr>
          <w:rFonts w:ascii="Tahoma" w:eastAsia="Tahoma" w:hAnsi="Tahoma" w:cs="Tahoma"/>
        </w:rPr>
        <w:t>.</w:t>
      </w:r>
      <w:r w:rsidRPr="00B63A83">
        <w:rPr>
          <w:rFonts w:ascii="Tahoma" w:eastAsia="Tahoma" w:hAnsi="Tahoma" w:cs="Tahoma"/>
          <w:spacing w:val="-2"/>
        </w:rPr>
        <w:t xml:space="preserve"> </w:t>
      </w:r>
      <w:r w:rsidRPr="00B63A83">
        <w:rPr>
          <w:rFonts w:ascii="Tahoma" w:eastAsia="Tahoma" w:hAnsi="Tahoma" w:cs="Tahoma"/>
          <w:spacing w:val="1"/>
        </w:rPr>
        <w:t>3</w:t>
      </w:r>
      <w:r w:rsidRPr="00B63A83">
        <w:rPr>
          <w:rFonts w:ascii="Tahoma" w:eastAsia="Tahoma" w:hAnsi="Tahoma" w:cs="Tahoma"/>
          <w:spacing w:val="-1"/>
        </w:rPr>
        <w:t>20</w:t>
      </w:r>
      <w:r w:rsidRPr="00B63A83">
        <w:rPr>
          <w:rFonts w:ascii="Tahoma" w:eastAsia="Tahoma" w:hAnsi="Tahoma" w:cs="Tahoma"/>
        </w:rPr>
        <w:t>)</w:t>
      </w:r>
      <w:r w:rsidRPr="00B63A83">
        <w:rPr>
          <w:rFonts w:ascii="Tahoma" w:eastAsia="Tahoma" w:hAnsi="Tahoma" w:cs="Tahoma"/>
          <w:spacing w:val="-1"/>
        </w:rPr>
        <w:t xml:space="preserve"> </w:t>
      </w:r>
      <w:r w:rsidRPr="00B63A83">
        <w:rPr>
          <w:rFonts w:ascii="Tahoma" w:eastAsia="Tahoma" w:hAnsi="Tahoma" w:cs="Tahoma"/>
        </w:rPr>
        <w:t>-</w:t>
      </w:r>
      <w:r w:rsidRPr="00B63A83">
        <w:rPr>
          <w:rFonts w:ascii="Tahoma" w:eastAsia="Tahoma" w:hAnsi="Tahoma" w:cs="Tahoma"/>
          <w:spacing w:val="-1"/>
        </w:rPr>
        <w:t xml:space="preserve"> </w:t>
      </w:r>
      <w:r w:rsidRPr="00B63A83">
        <w:rPr>
          <w:rFonts w:ascii="Tahoma" w:eastAsia="Tahoma" w:hAnsi="Tahoma" w:cs="Tahoma"/>
        </w:rPr>
        <w:t>z</w:t>
      </w:r>
      <w:r w:rsidRPr="00B63A83">
        <w:rPr>
          <w:rFonts w:ascii="Tahoma" w:eastAsia="Tahoma" w:hAnsi="Tahoma" w:cs="Tahoma"/>
          <w:spacing w:val="1"/>
        </w:rPr>
        <w:t>wa</w:t>
      </w:r>
      <w:r w:rsidRPr="00B63A83">
        <w:rPr>
          <w:rFonts w:ascii="Tahoma" w:eastAsia="Tahoma" w:hAnsi="Tahoma" w:cs="Tahoma"/>
          <w:spacing w:val="-1"/>
        </w:rPr>
        <w:t>n</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8"/>
        </w:rPr>
        <w:t xml:space="preserve"> </w:t>
      </w:r>
      <w:r w:rsidRPr="00B63A83">
        <w:rPr>
          <w:rFonts w:ascii="Tahoma" w:eastAsia="Tahoma" w:hAnsi="Tahoma" w:cs="Tahoma"/>
        </w:rPr>
        <w:t>d</w:t>
      </w:r>
      <w:r w:rsidRPr="00B63A83">
        <w:rPr>
          <w:rFonts w:ascii="Tahoma" w:eastAsia="Tahoma" w:hAnsi="Tahoma" w:cs="Tahoma"/>
          <w:spacing w:val="1"/>
        </w:rPr>
        <w:t>a</w:t>
      </w:r>
      <w:r w:rsidRPr="00B63A83">
        <w:rPr>
          <w:rFonts w:ascii="Tahoma" w:eastAsia="Tahoma" w:hAnsi="Tahoma" w:cs="Tahoma"/>
        </w:rPr>
        <w:t>l</w:t>
      </w:r>
      <w:r w:rsidRPr="00B63A83">
        <w:rPr>
          <w:rFonts w:ascii="Tahoma" w:eastAsia="Tahoma" w:hAnsi="Tahoma" w:cs="Tahoma"/>
          <w:spacing w:val="1"/>
        </w:rPr>
        <w:t>e</w:t>
      </w:r>
      <w:r w:rsidRPr="00B63A83">
        <w:rPr>
          <w:rFonts w:ascii="Tahoma" w:eastAsia="Tahoma" w:hAnsi="Tahoma" w:cs="Tahoma"/>
        </w:rPr>
        <w:t>j</w:t>
      </w:r>
      <w:r w:rsidRPr="00B63A83">
        <w:rPr>
          <w:rFonts w:ascii="Tahoma" w:eastAsia="Tahoma" w:hAnsi="Tahoma" w:cs="Tahoma"/>
          <w:spacing w:val="-5"/>
        </w:rPr>
        <w:t xml:space="preserve"> </w:t>
      </w:r>
      <w:r w:rsidRPr="00B63A83">
        <w:rPr>
          <w:rFonts w:ascii="Tahoma" w:eastAsia="Tahoma" w:hAnsi="Tahoma" w:cs="Tahoma"/>
          <w:b/>
        </w:rPr>
        <w:t>roz</w:t>
      </w:r>
      <w:r w:rsidRPr="00B63A83">
        <w:rPr>
          <w:rFonts w:ascii="Tahoma" w:eastAsia="Tahoma" w:hAnsi="Tahoma" w:cs="Tahoma"/>
          <w:b/>
          <w:spacing w:val="1"/>
        </w:rPr>
        <w:t>p</w:t>
      </w:r>
      <w:r w:rsidRPr="00B63A83">
        <w:rPr>
          <w:rFonts w:ascii="Tahoma" w:eastAsia="Tahoma" w:hAnsi="Tahoma" w:cs="Tahoma"/>
          <w:b/>
        </w:rPr>
        <w:t>orz</w:t>
      </w:r>
      <w:r w:rsidRPr="00B63A83">
        <w:rPr>
          <w:rFonts w:ascii="Tahoma" w:eastAsia="Tahoma" w:hAnsi="Tahoma" w:cs="Tahoma"/>
          <w:b/>
          <w:spacing w:val="1"/>
        </w:rPr>
        <w:t>ą</w:t>
      </w:r>
      <w:r w:rsidRPr="00B63A83">
        <w:rPr>
          <w:rFonts w:ascii="Tahoma" w:eastAsia="Tahoma" w:hAnsi="Tahoma" w:cs="Tahoma"/>
          <w:b/>
        </w:rPr>
        <w:t>dz</w:t>
      </w:r>
      <w:r w:rsidRPr="00B63A83">
        <w:rPr>
          <w:rFonts w:ascii="Tahoma" w:eastAsia="Tahoma" w:hAnsi="Tahoma" w:cs="Tahoma"/>
          <w:b/>
          <w:spacing w:val="1"/>
        </w:rPr>
        <w:t>e</w:t>
      </w:r>
      <w:r w:rsidRPr="00B63A83">
        <w:rPr>
          <w:rFonts w:ascii="Tahoma" w:eastAsia="Tahoma" w:hAnsi="Tahoma" w:cs="Tahoma"/>
          <w:b/>
          <w:spacing w:val="-1"/>
        </w:rPr>
        <w:t>n</w:t>
      </w:r>
      <w:r w:rsidRPr="00B63A83">
        <w:rPr>
          <w:rFonts w:ascii="Tahoma" w:eastAsia="Tahoma" w:hAnsi="Tahoma" w:cs="Tahoma"/>
          <w:b/>
        </w:rPr>
        <w:t>i</w:t>
      </w:r>
      <w:r w:rsidRPr="00B63A83">
        <w:rPr>
          <w:rFonts w:ascii="Tahoma" w:eastAsia="Tahoma" w:hAnsi="Tahoma" w:cs="Tahoma"/>
          <w:b/>
          <w:spacing w:val="3"/>
        </w:rPr>
        <w:t>e</w:t>
      </w:r>
      <w:r w:rsidRPr="00B63A83">
        <w:rPr>
          <w:rFonts w:ascii="Tahoma" w:eastAsia="Tahoma" w:hAnsi="Tahoma" w:cs="Tahoma"/>
          <w:b/>
        </w:rPr>
        <w:t>m</w:t>
      </w:r>
      <w:r w:rsidRPr="00B63A83">
        <w:rPr>
          <w:rFonts w:ascii="Tahoma" w:eastAsia="Tahoma" w:hAnsi="Tahoma" w:cs="Tahoma"/>
          <w:b/>
          <w:spacing w:val="-15"/>
        </w:rPr>
        <w:t xml:space="preserve"> </w:t>
      </w:r>
      <w:r w:rsidRPr="00B63A83">
        <w:rPr>
          <w:rFonts w:ascii="Tahoma" w:eastAsia="Tahoma" w:hAnsi="Tahoma" w:cs="Tahoma"/>
          <w:b/>
        </w:rPr>
        <w:t>ogól</w:t>
      </w:r>
      <w:r w:rsidRPr="00B63A83">
        <w:rPr>
          <w:rFonts w:ascii="Tahoma" w:eastAsia="Tahoma" w:hAnsi="Tahoma" w:cs="Tahoma"/>
          <w:b/>
          <w:spacing w:val="-1"/>
        </w:rPr>
        <w:t>ny</w:t>
      </w:r>
      <w:r w:rsidRPr="00B63A83">
        <w:rPr>
          <w:rFonts w:ascii="Tahoma" w:eastAsia="Tahoma" w:hAnsi="Tahoma" w:cs="Tahoma"/>
          <w:b/>
        </w:rPr>
        <w:t>m</w:t>
      </w:r>
      <w:r w:rsidRPr="00B63A83">
        <w:rPr>
          <w:rFonts w:ascii="Tahoma" w:eastAsia="Tahoma" w:hAnsi="Tahoma" w:cs="Tahoma"/>
        </w:rPr>
        <w:t>;</w:t>
      </w:r>
    </w:p>
    <w:p w14:paraId="7E16A93E" w14:textId="2BBDAD59" w:rsidR="00942F4E" w:rsidRPr="001A21E8" w:rsidRDefault="00280ADA" w:rsidP="005100BA">
      <w:pPr>
        <w:pStyle w:val="Akapitzlist"/>
        <w:numPr>
          <w:ilvl w:val="0"/>
          <w:numId w:val="2"/>
        </w:numPr>
        <w:spacing w:line="276" w:lineRule="auto"/>
        <w:ind w:left="426" w:right="14" w:hanging="426"/>
        <w:jc w:val="both"/>
        <w:rPr>
          <w:rFonts w:ascii="Tahoma" w:eastAsia="Tahoma" w:hAnsi="Tahoma" w:cs="Tahoma"/>
        </w:rPr>
      </w:pPr>
      <w:r w:rsidRPr="001A21E8">
        <w:rPr>
          <w:rFonts w:ascii="Tahoma" w:eastAsia="Tahoma" w:hAnsi="Tahoma" w:cs="Tahoma"/>
          <w:spacing w:val="-4"/>
        </w:rPr>
        <w:t>R</w:t>
      </w:r>
      <w:r w:rsidRPr="001A21E8">
        <w:rPr>
          <w:rFonts w:ascii="Tahoma" w:eastAsia="Tahoma" w:hAnsi="Tahoma" w:cs="Tahoma"/>
        </w:rPr>
        <w:t>ozpor</w:t>
      </w:r>
      <w:r w:rsidRPr="001A21E8">
        <w:rPr>
          <w:rFonts w:ascii="Tahoma" w:eastAsia="Tahoma" w:hAnsi="Tahoma" w:cs="Tahoma"/>
          <w:spacing w:val="1"/>
        </w:rPr>
        <w:t>zą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4"/>
        </w:rPr>
        <w:t xml:space="preserve">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rl</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tu</w:t>
      </w:r>
      <w:r w:rsidRPr="001A21E8">
        <w:rPr>
          <w:rFonts w:ascii="Tahoma" w:eastAsia="Tahoma" w:hAnsi="Tahoma" w:cs="Tahoma"/>
          <w:spacing w:val="25"/>
        </w:rPr>
        <w:t xml:space="preserv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23"/>
        </w:rPr>
        <w:t xml:space="preserve"> </w:t>
      </w:r>
      <w:r w:rsidRPr="001A21E8">
        <w:rPr>
          <w:rFonts w:ascii="Tahoma" w:eastAsia="Tahoma" w:hAnsi="Tahoma" w:cs="Tahoma"/>
        </w:rPr>
        <w:t>i</w:t>
      </w:r>
      <w:r w:rsidRPr="001A21E8">
        <w:rPr>
          <w:rFonts w:ascii="Tahoma" w:eastAsia="Tahoma" w:hAnsi="Tahoma" w:cs="Tahoma"/>
          <w:spacing w:val="36"/>
        </w:rPr>
        <w:t xml:space="preserve"> </w:t>
      </w:r>
      <w:r w:rsidRPr="001A21E8">
        <w:rPr>
          <w:rFonts w:ascii="Tahoma" w:eastAsia="Tahoma" w:hAnsi="Tahoma" w:cs="Tahoma"/>
          <w:spacing w:val="-1"/>
        </w:rPr>
        <w:t>R</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rPr>
        <w:t>y</w:t>
      </w:r>
      <w:r w:rsidRPr="001A21E8">
        <w:rPr>
          <w:rFonts w:ascii="Tahoma" w:eastAsia="Tahoma" w:hAnsi="Tahoma" w:cs="Tahoma"/>
          <w:spacing w:val="31"/>
        </w:rPr>
        <w:t xml:space="preserve"> </w:t>
      </w:r>
      <w:r w:rsidRPr="001A21E8">
        <w:rPr>
          <w:rFonts w:ascii="Tahoma" w:eastAsia="Tahoma" w:hAnsi="Tahoma" w:cs="Tahoma"/>
        </w:rPr>
        <w:t>(</w:t>
      </w:r>
      <w:r w:rsidRPr="001A21E8">
        <w:rPr>
          <w:rFonts w:ascii="Tahoma" w:eastAsia="Tahoma" w:hAnsi="Tahoma" w:cs="Tahoma"/>
          <w:spacing w:val="2"/>
        </w:rPr>
        <w:t>U</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32"/>
        </w:rPr>
        <w:t xml:space="preserve"> </w:t>
      </w:r>
      <w:r w:rsidRPr="001A21E8">
        <w:rPr>
          <w:rFonts w:ascii="Tahoma" w:eastAsia="Tahoma" w:hAnsi="Tahoma" w:cs="Tahoma"/>
          <w:spacing w:val="-1"/>
        </w:rPr>
        <w:t>n</w:t>
      </w:r>
      <w:r w:rsidRPr="001A21E8">
        <w:rPr>
          <w:rFonts w:ascii="Tahoma" w:eastAsia="Tahoma" w:hAnsi="Tahoma" w:cs="Tahoma"/>
        </w:rPr>
        <w:t>r</w:t>
      </w:r>
      <w:r w:rsidRPr="001A21E8">
        <w:rPr>
          <w:rFonts w:ascii="Tahoma" w:eastAsia="Tahoma" w:hAnsi="Tahoma" w:cs="Tahoma"/>
          <w:spacing w:val="35"/>
        </w:rPr>
        <w:t xml:space="preserve"> </w:t>
      </w:r>
      <w:r w:rsidRPr="001A21E8">
        <w:rPr>
          <w:rFonts w:ascii="Tahoma" w:eastAsia="Tahoma" w:hAnsi="Tahoma" w:cs="Tahoma"/>
          <w:spacing w:val="-1"/>
        </w:rPr>
        <w:t>1</w:t>
      </w:r>
      <w:r w:rsidRPr="001A21E8">
        <w:rPr>
          <w:rFonts w:ascii="Tahoma" w:eastAsia="Tahoma" w:hAnsi="Tahoma" w:cs="Tahoma"/>
          <w:spacing w:val="1"/>
        </w:rPr>
        <w:t>3</w:t>
      </w:r>
      <w:r w:rsidRPr="001A21E8">
        <w:rPr>
          <w:rFonts w:ascii="Tahoma" w:eastAsia="Tahoma" w:hAnsi="Tahoma" w:cs="Tahoma"/>
          <w:spacing w:val="-1"/>
        </w:rPr>
        <w:t>04</w:t>
      </w:r>
      <w:r w:rsidRPr="001A21E8">
        <w:rPr>
          <w:rFonts w:ascii="Tahoma" w:eastAsia="Tahoma" w:hAnsi="Tahoma" w:cs="Tahoma"/>
          <w:spacing w:val="3"/>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rPr>
        <w:t>3</w:t>
      </w:r>
      <w:r w:rsidRPr="001A21E8">
        <w:rPr>
          <w:rFonts w:ascii="Tahoma" w:eastAsia="Tahoma" w:hAnsi="Tahoma" w:cs="Tahoma"/>
          <w:spacing w:val="26"/>
        </w:rPr>
        <w:t xml:space="preserve"> </w:t>
      </w:r>
      <w:r w:rsidRPr="001A21E8">
        <w:rPr>
          <w:rFonts w:ascii="Tahoma" w:eastAsia="Tahoma" w:hAnsi="Tahoma" w:cs="Tahoma"/>
        </w:rPr>
        <w:t>z</w:t>
      </w:r>
      <w:r w:rsidRPr="001A21E8">
        <w:rPr>
          <w:rFonts w:ascii="Tahoma" w:eastAsia="Tahoma" w:hAnsi="Tahoma" w:cs="Tahoma"/>
          <w:spacing w:val="38"/>
        </w:rPr>
        <w:t xml:space="preserve"> </w:t>
      </w:r>
      <w:r w:rsidRPr="001A21E8">
        <w:rPr>
          <w:rFonts w:ascii="Tahoma" w:eastAsia="Tahoma" w:hAnsi="Tahoma" w:cs="Tahoma"/>
        </w:rPr>
        <w:t>dnia</w:t>
      </w:r>
      <w:r w:rsidRPr="001A21E8">
        <w:rPr>
          <w:rFonts w:ascii="Tahoma" w:eastAsia="Tahoma" w:hAnsi="Tahoma" w:cs="Tahoma"/>
          <w:spacing w:val="35"/>
        </w:rPr>
        <w:t xml:space="preserve"> </w:t>
      </w:r>
      <w:r w:rsidRPr="001A21E8">
        <w:rPr>
          <w:rFonts w:ascii="Tahoma" w:eastAsia="Tahoma" w:hAnsi="Tahoma" w:cs="Tahoma"/>
          <w:spacing w:val="1"/>
        </w:rPr>
        <w:t>1</w:t>
      </w:r>
      <w:r w:rsidRPr="001A21E8">
        <w:rPr>
          <w:rFonts w:ascii="Tahoma" w:eastAsia="Tahoma" w:hAnsi="Tahoma" w:cs="Tahoma"/>
        </w:rPr>
        <w:t>7</w:t>
      </w:r>
      <w:r w:rsidRPr="001A21E8">
        <w:rPr>
          <w:rFonts w:ascii="Tahoma" w:eastAsia="Tahoma" w:hAnsi="Tahoma" w:cs="Tahoma"/>
          <w:spacing w:val="33"/>
        </w:rPr>
        <w:t xml:space="preserve"> </w:t>
      </w:r>
      <w:r w:rsidRPr="001A21E8">
        <w:rPr>
          <w:rFonts w:ascii="Tahoma" w:eastAsia="Tahoma" w:hAnsi="Tahoma" w:cs="Tahoma"/>
        </w:rPr>
        <w:t>gru</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0"/>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rPr>
        <w:t>3</w:t>
      </w:r>
      <w:r w:rsidRPr="001A21E8">
        <w:rPr>
          <w:rFonts w:ascii="Tahoma" w:eastAsia="Tahoma" w:hAnsi="Tahoma" w:cs="Tahoma"/>
          <w:spacing w:val="31"/>
        </w:rPr>
        <w:t xml:space="preserve"> </w:t>
      </w:r>
      <w:r w:rsidRPr="001A21E8">
        <w:rPr>
          <w:rFonts w:ascii="Tahoma" w:eastAsia="Tahoma" w:hAnsi="Tahoma" w:cs="Tahoma"/>
          <w:spacing w:val="-26"/>
        </w:rPr>
        <w:t>r</w:t>
      </w:r>
      <w:r w:rsidRPr="001A21E8">
        <w:rPr>
          <w:rFonts w:ascii="Tahoma" w:eastAsia="Tahoma" w:hAnsi="Tahoma" w:cs="Tahoma"/>
        </w:rPr>
        <w:t>.</w:t>
      </w:r>
      <w:r w:rsidR="00B63A83">
        <w:rPr>
          <w:rFonts w:ascii="Tahoma" w:eastAsia="Tahoma" w:hAnsi="Tahoma" w:cs="Tahoma"/>
        </w:rPr>
        <w:t xml:space="preserve"> </w:t>
      </w:r>
      <w:r w:rsidRPr="001A21E8">
        <w:rPr>
          <w:rFonts w:ascii="Tahoma" w:eastAsia="Tahoma" w:hAnsi="Tahoma" w:cs="Tahoma"/>
        </w:rPr>
        <w:t>w</w:t>
      </w:r>
      <w:r w:rsidRPr="001A21E8">
        <w:rPr>
          <w:rFonts w:ascii="Tahoma" w:eastAsia="Tahoma" w:hAnsi="Tahoma" w:cs="Tahoma"/>
          <w:spacing w:val="28"/>
        </w:rPr>
        <w:t xml:space="preserve"> </w:t>
      </w:r>
      <w:r w:rsidRPr="001A21E8">
        <w:rPr>
          <w:rFonts w:ascii="Tahoma" w:eastAsia="Tahoma" w:hAnsi="Tahoma" w:cs="Tahoma"/>
        </w:rPr>
        <w:t>sp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 xml:space="preserve">ie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 F</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2"/>
        </w:rPr>
        <w:t>u</w:t>
      </w:r>
      <w:r w:rsidRPr="001A21E8">
        <w:rPr>
          <w:rFonts w:ascii="Tahoma" w:eastAsia="Tahoma" w:hAnsi="Tahoma" w:cs="Tahoma"/>
        </w:rPr>
        <w:t>szu Społ</w:t>
      </w:r>
      <w:r w:rsidRPr="001A21E8">
        <w:rPr>
          <w:rFonts w:ascii="Tahoma" w:eastAsia="Tahoma" w:hAnsi="Tahoma" w:cs="Tahoma"/>
          <w:spacing w:val="3"/>
        </w:rPr>
        <w:t>e</w:t>
      </w:r>
      <w:r w:rsidRPr="001A21E8">
        <w:rPr>
          <w:rFonts w:ascii="Tahoma" w:eastAsia="Tahoma" w:hAnsi="Tahoma" w:cs="Tahoma"/>
          <w:spacing w:val="-1"/>
        </w:rPr>
        <w:t>c</w:t>
      </w:r>
      <w:r w:rsidRPr="001A21E8">
        <w:rPr>
          <w:rFonts w:ascii="Tahoma" w:eastAsia="Tahoma" w:hAnsi="Tahoma" w:cs="Tahoma"/>
        </w:rPr>
        <w:t xml:space="preserve">znego i </w:t>
      </w:r>
      <w:r w:rsidRPr="001A21E8">
        <w:rPr>
          <w:rFonts w:ascii="Tahoma" w:eastAsia="Tahoma" w:hAnsi="Tahoma" w:cs="Tahoma"/>
          <w:spacing w:val="-1"/>
        </w:rPr>
        <w:t>u</w:t>
      </w:r>
      <w:r w:rsidRPr="001A21E8">
        <w:rPr>
          <w:rFonts w:ascii="Tahoma" w:eastAsia="Tahoma" w:hAnsi="Tahoma" w:cs="Tahoma"/>
          <w:spacing w:val="2"/>
        </w:rPr>
        <w:t>c</w:t>
      </w:r>
      <w:r w:rsidRPr="001A21E8">
        <w:rPr>
          <w:rFonts w:ascii="Tahoma" w:eastAsia="Tahoma" w:hAnsi="Tahoma" w:cs="Tahoma"/>
          <w:spacing w:val="-1"/>
        </w:rPr>
        <w:t>hy</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7"/>
        </w:rPr>
        <w:t>e</w:t>
      </w:r>
      <w:r w:rsidRPr="001A21E8">
        <w:rPr>
          <w:rFonts w:ascii="Tahoma" w:eastAsia="Tahoma" w:hAnsi="Tahoma" w:cs="Tahoma"/>
        </w:rPr>
        <w:t>go roz</w:t>
      </w:r>
      <w:r w:rsidRPr="001A21E8">
        <w:rPr>
          <w:rFonts w:ascii="Tahoma" w:eastAsia="Tahoma" w:hAnsi="Tahoma" w:cs="Tahoma"/>
          <w:spacing w:val="1"/>
        </w:rPr>
        <w:t>p</w:t>
      </w:r>
      <w:r w:rsidRPr="001A21E8">
        <w:rPr>
          <w:rFonts w:ascii="Tahoma" w:eastAsia="Tahoma" w:hAnsi="Tahoma" w:cs="Tahoma"/>
        </w:rPr>
        <w:t>orz</w:t>
      </w:r>
      <w:r w:rsidRPr="001A21E8">
        <w:rPr>
          <w:rFonts w:ascii="Tahoma" w:eastAsia="Tahoma" w:hAnsi="Tahoma" w:cs="Tahoma"/>
          <w:spacing w:val="1"/>
        </w:rPr>
        <w:t>ą</w:t>
      </w:r>
      <w:r w:rsidRPr="001A21E8">
        <w:rPr>
          <w:rFonts w:ascii="Tahoma" w:eastAsia="Tahoma" w:hAnsi="Tahoma" w:cs="Tahoma"/>
        </w:rPr>
        <w:t>d</w:t>
      </w:r>
      <w:r w:rsidRPr="001A21E8">
        <w:rPr>
          <w:rFonts w:ascii="Tahoma" w:eastAsia="Tahoma" w:hAnsi="Tahoma" w:cs="Tahoma"/>
          <w:spacing w:val="3"/>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R</w:t>
      </w:r>
      <w:r w:rsidRPr="001A21E8">
        <w:rPr>
          <w:rFonts w:ascii="Tahoma" w:eastAsia="Tahoma" w:hAnsi="Tahoma" w:cs="Tahoma"/>
          <w:spacing w:val="1"/>
        </w:rPr>
        <w:t>a</w:t>
      </w:r>
      <w:r w:rsidRPr="001A21E8">
        <w:rPr>
          <w:rFonts w:ascii="Tahoma" w:eastAsia="Tahoma" w:hAnsi="Tahoma" w:cs="Tahoma"/>
        </w:rPr>
        <w:t>dy (</w:t>
      </w:r>
      <w:r w:rsidRPr="001A21E8">
        <w:rPr>
          <w:rFonts w:ascii="Tahoma" w:eastAsia="Tahoma" w:hAnsi="Tahoma" w:cs="Tahoma"/>
          <w:spacing w:val="1"/>
        </w:rPr>
        <w:t>WE</w:t>
      </w:r>
      <w:r w:rsidRPr="001A21E8">
        <w:rPr>
          <w:rFonts w:ascii="Tahoma" w:eastAsia="Tahoma" w:hAnsi="Tahoma" w:cs="Tahoma"/>
        </w:rPr>
        <w:t>)</w:t>
      </w:r>
      <w:r w:rsidR="007F3779"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rPr>
        <w:t>r</w:t>
      </w:r>
      <w:r w:rsidRPr="001A21E8">
        <w:rPr>
          <w:rFonts w:ascii="Tahoma" w:eastAsia="Tahoma" w:hAnsi="Tahoma" w:cs="Tahoma"/>
          <w:spacing w:val="-2"/>
        </w:rPr>
        <w:t xml:space="preserve"> </w:t>
      </w:r>
      <w:r w:rsidRPr="001A21E8">
        <w:rPr>
          <w:rFonts w:ascii="Tahoma" w:eastAsia="Tahoma" w:hAnsi="Tahoma" w:cs="Tahoma"/>
          <w:spacing w:val="2"/>
        </w:rPr>
        <w:t>1</w:t>
      </w:r>
      <w:r w:rsidRPr="001A21E8">
        <w:rPr>
          <w:rFonts w:ascii="Tahoma" w:eastAsia="Tahoma" w:hAnsi="Tahoma" w:cs="Tahoma"/>
          <w:spacing w:val="-1"/>
        </w:rPr>
        <w:t>0</w:t>
      </w:r>
      <w:r w:rsidRPr="001A21E8">
        <w:rPr>
          <w:rFonts w:ascii="Tahoma" w:eastAsia="Tahoma" w:hAnsi="Tahoma" w:cs="Tahoma"/>
          <w:spacing w:val="1"/>
        </w:rPr>
        <w:t>8</w:t>
      </w:r>
      <w:r w:rsidRPr="001A21E8">
        <w:rPr>
          <w:rFonts w:ascii="Tahoma" w:eastAsia="Tahoma" w:hAnsi="Tahoma" w:cs="Tahoma"/>
          <w:spacing w:val="-1"/>
        </w:rPr>
        <w:t>1</w:t>
      </w:r>
      <w:r w:rsidRPr="001A21E8">
        <w:rPr>
          <w:rFonts w:ascii="Tahoma" w:eastAsia="Tahoma" w:hAnsi="Tahoma" w:cs="Tahoma"/>
          <w:spacing w:val="1"/>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0</w:t>
      </w:r>
      <w:r w:rsidRPr="001A21E8">
        <w:rPr>
          <w:rFonts w:ascii="Tahoma" w:eastAsia="Tahoma" w:hAnsi="Tahoma" w:cs="Tahoma"/>
        </w:rPr>
        <w:t>6</w:t>
      </w:r>
      <w:r w:rsidRPr="001A21E8">
        <w:rPr>
          <w:rFonts w:ascii="Tahoma" w:eastAsia="Tahoma" w:hAnsi="Tahoma" w:cs="Tahoma"/>
          <w:spacing w:val="-9"/>
        </w:rPr>
        <w:t xml:space="preserve"> </w:t>
      </w:r>
      <w:r w:rsidRPr="001A21E8">
        <w:rPr>
          <w:rFonts w:ascii="Tahoma" w:eastAsia="Tahoma" w:hAnsi="Tahoma" w:cs="Tahoma"/>
          <w:spacing w:val="3"/>
        </w:rPr>
        <w:t>(</w:t>
      </w:r>
      <w:r w:rsidRPr="001A21E8">
        <w:rPr>
          <w:rFonts w:ascii="Tahoma" w:eastAsia="Tahoma" w:hAnsi="Tahoma" w:cs="Tahoma"/>
          <w:spacing w:val="-1"/>
        </w:rPr>
        <w:t>D</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rz.</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L</w:t>
      </w:r>
      <w:r w:rsidR="00240E72">
        <w:rPr>
          <w:rFonts w:ascii="Tahoma" w:eastAsia="Tahoma" w:hAnsi="Tahoma" w:cs="Tahoma"/>
        </w:rPr>
        <w:t xml:space="preserve"> z </w:t>
      </w:r>
      <w:r w:rsidRPr="001A21E8">
        <w:rPr>
          <w:rFonts w:ascii="Tahoma" w:eastAsia="Tahoma" w:hAnsi="Tahoma" w:cs="Tahoma"/>
          <w:spacing w:val="-2"/>
        </w:rPr>
        <w:t xml:space="preserve"> </w:t>
      </w:r>
      <w:r w:rsidR="00C5630F">
        <w:rPr>
          <w:rFonts w:ascii="Tahoma" w:eastAsia="Tahoma" w:hAnsi="Tahoma" w:cs="Tahoma"/>
          <w:spacing w:val="-2"/>
        </w:rPr>
        <w:t>2013 Nr 347 poz. 470);</w:t>
      </w:r>
    </w:p>
    <w:p w14:paraId="126B88B8" w14:textId="3072DF26" w:rsidR="00942F4E" w:rsidRPr="00AC0DC6" w:rsidRDefault="00280ADA" w:rsidP="005100BA">
      <w:pPr>
        <w:pStyle w:val="Akapitzlist"/>
        <w:numPr>
          <w:ilvl w:val="0"/>
          <w:numId w:val="2"/>
        </w:numPr>
        <w:spacing w:line="276" w:lineRule="auto"/>
        <w:ind w:left="426" w:right="14" w:hanging="426"/>
        <w:jc w:val="both"/>
        <w:rPr>
          <w:rFonts w:ascii="Tahoma" w:eastAsia="Tahoma" w:hAnsi="Tahoma" w:cs="Tahoma"/>
        </w:rPr>
      </w:pPr>
      <w:r w:rsidRPr="00AC0DC6">
        <w:rPr>
          <w:rFonts w:ascii="Tahoma" w:eastAsia="Tahoma" w:hAnsi="Tahoma" w:cs="Tahoma"/>
          <w:spacing w:val="-4"/>
        </w:rPr>
        <w:t>R</w:t>
      </w:r>
      <w:r w:rsidRPr="00AC0DC6">
        <w:rPr>
          <w:rFonts w:ascii="Tahoma" w:eastAsia="Tahoma" w:hAnsi="Tahoma" w:cs="Tahoma"/>
        </w:rPr>
        <w:t>ozpor</w:t>
      </w:r>
      <w:r w:rsidRPr="00AC0DC6">
        <w:rPr>
          <w:rFonts w:ascii="Tahoma" w:eastAsia="Tahoma" w:hAnsi="Tahoma" w:cs="Tahoma"/>
          <w:spacing w:val="1"/>
        </w:rPr>
        <w:t>zą</w:t>
      </w:r>
      <w:r w:rsidRPr="00AC0DC6">
        <w:rPr>
          <w:rFonts w:ascii="Tahoma" w:eastAsia="Tahoma" w:hAnsi="Tahoma" w:cs="Tahoma"/>
        </w:rPr>
        <w:t>dz</w:t>
      </w:r>
      <w:r w:rsidRPr="00AC0DC6">
        <w:rPr>
          <w:rFonts w:ascii="Tahoma" w:eastAsia="Tahoma" w:hAnsi="Tahoma" w:cs="Tahoma"/>
          <w:spacing w:val="1"/>
        </w:rPr>
        <w:t>e</w:t>
      </w:r>
      <w:r w:rsidRPr="00AC0DC6">
        <w:rPr>
          <w:rFonts w:ascii="Tahoma" w:eastAsia="Tahoma" w:hAnsi="Tahoma" w:cs="Tahoma"/>
          <w:spacing w:val="-1"/>
        </w:rPr>
        <w:t>n</w:t>
      </w:r>
      <w:r w:rsidRPr="00AC0DC6">
        <w:rPr>
          <w:rFonts w:ascii="Tahoma" w:eastAsia="Tahoma" w:hAnsi="Tahoma" w:cs="Tahoma"/>
        </w:rPr>
        <w:t>ia</w:t>
      </w:r>
      <w:r w:rsidRPr="00AC0DC6">
        <w:rPr>
          <w:rFonts w:ascii="Tahoma" w:eastAsia="Tahoma" w:hAnsi="Tahoma" w:cs="Tahoma"/>
          <w:spacing w:val="45"/>
        </w:rPr>
        <w:t xml:space="preserve"> </w:t>
      </w:r>
      <w:r w:rsidRPr="00AC0DC6">
        <w:rPr>
          <w:rFonts w:ascii="Tahoma" w:eastAsia="Tahoma" w:hAnsi="Tahoma" w:cs="Tahoma"/>
          <w:spacing w:val="-4"/>
        </w:rPr>
        <w:t>K</w:t>
      </w:r>
      <w:r w:rsidRPr="00AC0DC6">
        <w:rPr>
          <w:rFonts w:ascii="Tahoma" w:eastAsia="Tahoma" w:hAnsi="Tahoma" w:cs="Tahoma"/>
        </w:rPr>
        <w:t>omi</w:t>
      </w:r>
      <w:r w:rsidRPr="00AC0DC6">
        <w:rPr>
          <w:rFonts w:ascii="Tahoma" w:eastAsia="Tahoma" w:hAnsi="Tahoma" w:cs="Tahoma"/>
          <w:spacing w:val="3"/>
        </w:rPr>
        <w:t>s</w:t>
      </w:r>
      <w:r w:rsidRPr="00AC0DC6">
        <w:rPr>
          <w:rFonts w:ascii="Tahoma" w:eastAsia="Tahoma" w:hAnsi="Tahoma" w:cs="Tahoma"/>
          <w:spacing w:val="-1"/>
        </w:rPr>
        <w:t>j</w:t>
      </w:r>
      <w:r w:rsidRPr="00AC0DC6">
        <w:rPr>
          <w:rFonts w:ascii="Tahoma" w:eastAsia="Tahoma" w:hAnsi="Tahoma" w:cs="Tahoma"/>
        </w:rPr>
        <w:t>i</w:t>
      </w:r>
      <w:r w:rsidRPr="00AC0DC6">
        <w:rPr>
          <w:rFonts w:ascii="Tahoma" w:eastAsia="Tahoma" w:hAnsi="Tahoma" w:cs="Tahoma"/>
          <w:spacing w:val="52"/>
        </w:rPr>
        <w:t xml:space="preserve"> </w:t>
      </w:r>
      <w:r w:rsidRPr="00AC0DC6">
        <w:rPr>
          <w:rFonts w:ascii="Tahoma" w:eastAsia="Tahoma" w:hAnsi="Tahoma" w:cs="Tahoma"/>
          <w:spacing w:val="3"/>
        </w:rPr>
        <w:t>(</w:t>
      </w:r>
      <w:r w:rsidRPr="00AC0DC6">
        <w:rPr>
          <w:rFonts w:ascii="Tahoma" w:eastAsia="Tahoma" w:hAnsi="Tahoma" w:cs="Tahoma"/>
          <w:spacing w:val="1"/>
        </w:rPr>
        <w:t>UE</w:t>
      </w:r>
      <w:r w:rsidRPr="00AC0DC6">
        <w:rPr>
          <w:rFonts w:ascii="Tahoma" w:eastAsia="Tahoma" w:hAnsi="Tahoma" w:cs="Tahoma"/>
        </w:rPr>
        <w:t>)</w:t>
      </w:r>
      <w:r w:rsidRPr="00AC0DC6">
        <w:rPr>
          <w:rFonts w:ascii="Tahoma" w:eastAsia="Tahoma" w:hAnsi="Tahoma" w:cs="Tahoma"/>
          <w:spacing w:val="54"/>
        </w:rPr>
        <w:t xml:space="preserve"> </w:t>
      </w:r>
      <w:r w:rsidRPr="00AC0DC6">
        <w:rPr>
          <w:rFonts w:ascii="Tahoma" w:eastAsia="Tahoma" w:hAnsi="Tahoma" w:cs="Tahoma"/>
          <w:spacing w:val="-1"/>
        </w:rPr>
        <w:t>n</w:t>
      </w:r>
      <w:r w:rsidRPr="00AC0DC6">
        <w:rPr>
          <w:rFonts w:ascii="Tahoma" w:eastAsia="Tahoma" w:hAnsi="Tahoma" w:cs="Tahoma"/>
        </w:rPr>
        <w:t>r</w:t>
      </w:r>
      <w:r w:rsidRPr="00AC0DC6">
        <w:rPr>
          <w:rFonts w:ascii="Tahoma" w:eastAsia="Tahoma" w:hAnsi="Tahoma" w:cs="Tahoma"/>
          <w:spacing w:val="59"/>
        </w:rPr>
        <w:t xml:space="preserve"> </w:t>
      </w:r>
      <w:r w:rsidRPr="00AC0DC6">
        <w:rPr>
          <w:rFonts w:ascii="Tahoma" w:eastAsia="Tahoma" w:hAnsi="Tahoma" w:cs="Tahoma"/>
          <w:spacing w:val="-1"/>
        </w:rPr>
        <w:t>1</w:t>
      </w:r>
      <w:r w:rsidRPr="00AC0DC6">
        <w:rPr>
          <w:rFonts w:ascii="Tahoma" w:eastAsia="Tahoma" w:hAnsi="Tahoma" w:cs="Tahoma"/>
          <w:spacing w:val="1"/>
        </w:rPr>
        <w:t>4</w:t>
      </w:r>
      <w:r w:rsidRPr="00AC0DC6">
        <w:rPr>
          <w:rFonts w:ascii="Tahoma" w:eastAsia="Tahoma" w:hAnsi="Tahoma" w:cs="Tahoma"/>
          <w:spacing w:val="-1"/>
        </w:rPr>
        <w:t>07</w:t>
      </w:r>
      <w:r w:rsidRPr="00AC0DC6">
        <w:rPr>
          <w:rFonts w:ascii="Tahoma" w:eastAsia="Tahoma" w:hAnsi="Tahoma" w:cs="Tahoma"/>
          <w:spacing w:val="3"/>
        </w:rPr>
        <w:t>/</w:t>
      </w:r>
      <w:r w:rsidRPr="00AC0DC6">
        <w:rPr>
          <w:rFonts w:ascii="Tahoma" w:eastAsia="Tahoma" w:hAnsi="Tahoma" w:cs="Tahoma"/>
          <w:spacing w:val="-1"/>
        </w:rPr>
        <w:t>20</w:t>
      </w:r>
      <w:r w:rsidRPr="00AC0DC6">
        <w:rPr>
          <w:rFonts w:ascii="Tahoma" w:eastAsia="Tahoma" w:hAnsi="Tahoma" w:cs="Tahoma"/>
          <w:spacing w:val="1"/>
        </w:rPr>
        <w:t>1</w:t>
      </w:r>
      <w:r w:rsidRPr="00AC0DC6">
        <w:rPr>
          <w:rFonts w:ascii="Tahoma" w:eastAsia="Tahoma" w:hAnsi="Tahoma" w:cs="Tahoma"/>
        </w:rPr>
        <w:t>3</w:t>
      </w:r>
      <w:r w:rsidRPr="00AC0DC6">
        <w:rPr>
          <w:rFonts w:ascii="Tahoma" w:eastAsia="Tahoma" w:hAnsi="Tahoma" w:cs="Tahoma"/>
          <w:spacing w:val="50"/>
        </w:rPr>
        <w:t xml:space="preserve"> </w:t>
      </w:r>
      <w:r w:rsidRPr="00AC0DC6">
        <w:rPr>
          <w:rFonts w:ascii="Tahoma" w:eastAsia="Tahoma" w:hAnsi="Tahoma" w:cs="Tahoma"/>
        </w:rPr>
        <w:t>z</w:t>
      </w:r>
      <w:r w:rsidRPr="00AC0DC6">
        <w:rPr>
          <w:rFonts w:ascii="Tahoma" w:eastAsia="Tahoma" w:hAnsi="Tahoma" w:cs="Tahoma"/>
          <w:spacing w:val="57"/>
        </w:rPr>
        <w:t xml:space="preserve"> </w:t>
      </w:r>
      <w:r w:rsidRPr="00AC0DC6">
        <w:rPr>
          <w:rFonts w:ascii="Tahoma" w:eastAsia="Tahoma" w:hAnsi="Tahoma" w:cs="Tahoma"/>
          <w:spacing w:val="2"/>
        </w:rPr>
        <w:t>d</w:t>
      </w:r>
      <w:r w:rsidRPr="00AC0DC6">
        <w:rPr>
          <w:rFonts w:ascii="Tahoma" w:eastAsia="Tahoma" w:hAnsi="Tahoma" w:cs="Tahoma"/>
          <w:spacing w:val="-1"/>
        </w:rPr>
        <w:t>n</w:t>
      </w:r>
      <w:r w:rsidRPr="00AC0DC6">
        <w:rPr>
          <w:rFonts w:ascii="Tahoma" w:eastAsia="Tahoma" w:hAnsi="Tahoma" w:cs="Tahoma"/>
        </w:rPr>
        <w:t>ia</w:t>
      </w:r>
      <w:r w:rsidRPr="00AC0DC6">
        <w:rPr>
          <w:rFonts w:ascii="Tahoma" w:eastAsia="Tahoma" w:hAnsi="Tahoma" w:cs="Tahoma"/>
          <w:spacing w:val="57"/>
        </w:rPr>
        <w:t xml:space="preserve"> </w:t>
      </w:r>
      <w:r w:rsidRPr="00AC0DC6">
        <w:rPr>
          <w:rFonts w:ascii="Tahoma" w:eastAsia="Tahoma" w:hAnsi="Tahoma" w:cs="Tahoma"/>
          <w:spacing w:val="-1"/>
        </w:rPr>
        <w:t>1</w:t>
      </w:r>
      <w:r w:rsidRPr="00AC0DC6">
        <w:rPr>
          <w:rFonts w:ascii="Tahoma" w:eastAsia="Tahoma" w:hAnsi="Tahoma" w:cs="Tahoma"/>
        </w:rPr>
        <w:t>8</w:t>
      </w:r>
      <w:r w:rsidRPr="00AC0DC6">
        <w:rPr>
          <w:rFonts w:ascii="Tahoma" w:eastAsia="Tahoma" w:hAnsi="Tahoma" w:cs="Tahoma"/>
          <w:spacing w:val="57"/>
        </w:rPr>
        <w:t xml:space="preserve"> </w:t>
      </w:r>
      <w:r w:rsidRPr="00AC0DC6">
        <w:rPr>
          <w:rFonts w:ascii="Tahoma" w:eastAsia="Tahoma" w:hAnsi="Tahoma" w:cs="Tahoma"/>
        </w:rPr>
        <w:t>gru</w:t>
      </w:r>
      <w:r w:rsidRPr="00AC0DC6">
        <w:rPr>
          <w:rFonts w:ascii="Tahoma" w:eastAsia="Tahoma" w:hAnsi="Tahoma" w:cs="Tahoma"/>
          <w:spacing w:val="2"/>
        </w:rPr>
        <w:t>d</w:t>
      </w:r>
      <w:r w:rsidRPr="00AC0DC6">
        <w:rPr>
          <w:rFonts w:ascii="Tahoma" w:eastAsia="Tahoma" w:hAnsi="Tahoma" w:cs="Tahoma"/>
          <w:spacing w:val="-1"/>
        </w:rPr>
        <w:t>n</w:t>
      </w:r>
      <w:r w:rsidRPr="00AC0DC6">
        <w:rPr>
          <w:rFonts w:ascii="Tahoma" w:eastAsia="Tahoma" w:hAnsi="Tahoma" w:cs="Tahoma"/>
        </w:rPr>
        <w:t>ia</w:t>
      </w:r>
      <w:r w:rsidRPr="00AC0DC6">
        <w:rPr>
          <w:rFonts w:ascii="Tahoma" w:eastAsia="Tahoma" w:hAnsi="Tahoma" w:cs="Tahoma"/>
          <w:spacing w:val="52"/>
        </w:rPr>
        <w:t xml:space="preserve"> </w:t>
      </w:r>
      <w:r w:rsidRPr="00AC0DC6">
        <w:rPr>
          <w:rFonts w:ascii="Tahoma" w:eastAsia="Tahoma" w:hAnsi="Tahoma" w:cs="Tahoma"/>
          <w:spacing w:val="1"/>
        </w:rPr>
        <w:t>2</w:t>
      </w:r>
      <w:r w:rsidRPr="00AC0DC6">
        <w:rPr>
          <w:rFonts w:ascii="Tahoma" w:eastAsia="Tahoma" w:hAnsi="Tahoma" w:cs="Tahoma"/>
          <w:spacing w:val="-1"/>
        </w:rPr>
        <w:t>0</w:t>
      </w:r>
      <w:r w:rsidRPr="00AC0DC6">
        <w:rPr>
          <w:rFonts w:ascii="Tahoma" w:eastAsia="Tahoma" w:hAnsi="Tahoma" w:cs="Tahoma"/>
          <w:spacing w:val="1"/>
        </w:rPr>
        <w:t>1</w:t>
      </w:r>
      <w:r w:rsidRPr="00AC0DC6">
        <w:rPr>
          <w:rFonts w:ascii="Tahoma" w:eastAsia="Tahoma" w:hAnsi="Tahoma" w:cs="Tahoma"/>
        </w:rPr>
        <w:t>3</w:t>
      </w:r>
      <w:r w:rsidRPr="00AC0DC6">
        <w:rPr>
          <w:rFonts w:ascii="Tahoma" w:eastAsia="Tahoma" w:hAnsi="Tahoma" w:cs="Tahoma"/>
          <w:spacing w:val="52"/>
        </w:rPr>
        <w:t xml:space="preserve"> </w:t>
      </w:r>
      <w:r w:rsidRPr="00AC0DC6">
        <w:rPr>
          <w:rFonts w:ascii="Tahoma" w:eastAsia="Tahoma" w:hAnsi="Tahoma" w:cs="Tahoma"/>
          <w:spacing w:val="-26"/>
        </w:rPr>
        <w:t>r</w:t>
      </w:r>
      <w:r w:rsidRPr="00AC0DC6">
        <w:rPr>
          <w:rFonts w:ascii="Tahoma" w:eastAsia="Tahoma" w:hAnsi="Tahoma" w:cs="Tahoma"/>
        </w:rPr>
        <w:t>.</w:t>
      </w:r>
      <w:r w:rsidRPr="00AC0DC6">
        <w:rPr>
          <w:rFonts w:ascii="Tahoma" w:eastAsia="Tahoma" w:hAnsi="Tahoma" w:cs="Tahoma"/>
          <w:spacing w:val="58"/>
        </w:rPr>
        <w:t xml:space="preserve"> </w:t>
      </w:r>
      <w:r w:rsidRPr="00AC0DC6">
        <w:rPr>
          <w:rFonts w:ascii="Tahoma" w:eastAsia="Tahoma" w:hAnsi="Tahoma" w:cs="Tahoma"/>
        </w:rPr>
        <w:t>w</w:t>
      </w:r>
      <w:r w:rsidRPr="00AC0DC6">
        <w:rPr>
          <w:rFonts w:ascii="Tahoma" w:eastAsia="Tahoma" w:hAnsi="Tahoma" w:cs="Tahoma"/>
          <w:spacing w:val="57"/>
        </w:rPr>
        <w:t xml:space="preserve"> </w:t>
      </w:r>
      <w:r w:rsidRPr="00AC0DC6">
        <w:rPr>
          <w:rFonts w:ascii="Tahoma" w:eastAsia="Tahoma" w:hAnsi="Tahoma" w:cs="Tahoma"/>
        </w:rPr>
        <w:t>spr</w:t>
      </w:r>
      <w:r w:rsidRPr="00AC0DC6">
        <w:rPr>
          <w:rFonts w:ascii="Tahoma" w:eastAsia="Tahoma" w:hAnsi="Tahoma" w:cs="Tahoma"/>
          <w:spacing w:val="1"/>
        </w:rPr>
        <w:t>aw</w:t>
      </w:r>
      <w:r w:rsidRPr="00AC0DC6">
        <w:rPr>
          <w:rFonts w:ascii="Tahoma" w:eastAsia="Tahoma" w:hAnsi="Tahoma" w:cs="Tahoma"/>
        </w:rPr>
        <w:t>ie</w:t>
      </w:r>
      <w:r w:rsidRPr="00AC0DC6">
        <w:rPr>
          <w:rFonts w:ascii="Tahoma" w:eastAsia="Tahoma" w:hAnsi="Tahoma" w:cs="Tahoma"/>
          <w:spacing w:val="52"/>
        </w:rPr>
        <w:t xml:space="preserve"> </w:t>
      </w:r>
      <w:r w:rsidRPr="00AC0DC6">
        <w:rPr>
          <w:rFonts w:ascii="Tahoma" w:eastAsia="Tahoma" w:hAnsi="Tahoma" w:cs="Tahoma"/>
        </w:rPr>
        <w:t>stoso</w:t>
      </w:r>
      <w:r w:rsidRPr="00AC0DC6">
        <w:rPr>
          <w:rFonts w:ascii="Tahoma" w:eastAsia="Tahoma" w:hAnsi="Tahoma" w:cs="Tahoma"/>
          <w:spacing w:val="-2"/>
        </w:rPr>
        <w:t>w</w:t>
      </w:r>
      <w:r w:rsidRPr="00AC0DC6">
        <w:rPr>
          <w:rFonts w:ascii="Tahoma" w:eastAsia="Tahoma" w:hAnsi="Tahoma" w:cs="Tahoma"/>
          <w:spacing w:val="1"/>
        </w:rPr>
        <w:t>a</w:t>
      </w:r>
      <w:r w:rsidRPr="00AC0DC6">
        <w:rPr>
          <w:rFonts w:ascii="Tahoma" w:eastAsia="Tahoma" w:hAnsi="Tahoma" w:cs="Tahoma"/>
          <w:spacing w:val="-1"/>
        </w:rPr>
        <w:t>n</w:t>
      </w:r>
      <w:r w:rsidRPr="00AC0DC6">
        <w:rPr>
          <w:rFonts w:ascii="Tahoma" w:eastAsia="Tahoma" w:hAnsi="Tahoma" w:cs="Tahoma"/>
        </w:rPr>
        <w:t>ia</w:t>
      </w:r>
      <w:r w:rsidR="002964B2" w:rsidRPr="00AC0DC6">
        <w:rPr>
          <w:rFonts w:ascii="Tahoma" w:eastAsia="Tahoma" w:hAnsi="Tahoma" w:cs="Tahoma"/>
          <w:spacing w:val="1"/>
          <w:position w:val="-1"/>
        </w:rPr>
        <w:t xml:space="preserve"> </w:t>
      </w:r>
      <w:r w:rsidRPr="00AC0DC6">
        <w:rPr>
          <w:rFonts w:ascii="Tahoma" w:eastAsia="Tahoma" w:hAnsi="Tahoma" w:cs="Tahoma"/>
          <w:spacing w:val="1"/>
          <w:position w:val="-1"/>
        </w:rPr>
        <w:t>a</w:t>
      </w:r>
      <w:r w:rsidRPr="00AC0DC6">
        <w:rPr>
          <w:rFonts w:ascii="Tahoma" w:eastAsia="Tahoma" w:hAnsi="Tahoma" w:cs="Tahoma"/>
          <w:position w:val="-1"/>
        </w:rPr>
        <w:t>r</w:t>
      </w:r>
      <w:r w:rsidRPr="00AC0DC6">
        <w:rPr>
          <w:rFonts w:ascii="Tahoma" w:eastAsia="Tahoma" w:hAnsi="Tahoma" w:cs="Tahoma"/>
          <w:spacing w:val="1"/>
          <w:position w:val="-1"/>
        </w:rPr>
        <w:t>t</w:t>
      </w:r>
      <w:r w:rsidRPr="00AC0DC6">
        <w:rPr>
          <w:rFonts w:ascii="Tahoma" w:eastAsia="Tahoma" w:hAnsi="Tahoma" w:cs="Tahoma"/>
          <w:position w:val="-1"/>
        </w:rPr>
        <w:t>.</w:t>
      </w:r>
      <w:r w:rsidRPr="00AC0DC6">
        <w:rPr>
          <w:rFonts w:ascii="Tahoma" w:eastAsia="Tahoma" w:hAnsi="Tahoma" w:cs="Tahoma"/>
          <w:spacing w:val="16"/>
          <w:position w:val="-1"/>
        </w:rPr>
        <w:t xml:space="preserve"> </w:t>
      </w:r>
      <w:r w:rsidRPr="00AC0DC6">
        <w:rPr>
          <w:rFonts w:ascii="Tahoma" w:eastAsia="Tahoma" w:hAnsi="Tahoma" w:cs="Tahoma"/>
          <w:spacing w:val="-1"/>
          <w:position w:val="-1"/>
        </w:rPr>
        <w:t>10</w:t>
      </w:r>
      <w:r w:rsidRPr="00AC0DC6">
        <w:rPr>
          <w:rFonts w:ascii="Tahoma" w:eastAsia="Tahoma" w:hAnsi="Tahoma" w:cs="Tahoma"/>
          <w:position w:val="-1"/>
        </w:rPr>
        <w:t>7</w:t>
      </w:r>
      <w:r w:rsidRPr="00AC0DC6">
        <w:rPr>
          <w:rFonts w:ascii="Tahoma" w:eastAsia="Tahoma" w:hAnsi="Tahoma" w:cs="Tahoma"/>
          <w:spacing w:val="17"/>
          <w:position w:val="-1"/>
        </w:rPr>
        <w:t xml:space="preserve"> </w:t>
      </w:r>
      <w:r w:rsidRPr="00AC0DC6">
        <w:rPr>
          <w:rFonts w:ascii="Tahoma" w:eastAsia="Tahoma" w:hAnsi="Tahoma" w:cs="Tahoma"/>
          <w:position w:val="-1"/>
        </w:rPr>
        <w:t>i</w:t>
      </w:r>
      <w:r w:rsidRPr="00AC0DC6">
        <w:rPr>
          <w:rFonts w:ascii="Tahoma" w:eastAsia="Tahoma" w:hAnsi="Tahoma" w:cs="Tahoma"/>
          <w:spacing w:val="19"/>
          <w:position w:val="-1"/>
        </w:rPr>
        <w:t xml:space="preserve"> </w:t>
      </w:r>
      <w:r w:rsidRPr="00AC0DC6">
        <w:rPr>
          <w:rFonts w:ascii="Tahoma" w:eastAsia="Tahoma" w:hAnsi="Tahoma" w:cs="Tahoma"/>
          <w:spacing w:val="1"/>
          <w:position w:val="-1"/>
        </w:rPr>
        <w:t>1</w:t>
      </w:r>
      <w:r w:rsidRPr="00AC0DC6">
        <w:rPr>
          <w:rFonts w:ascii="Tahoma" w:eastAsia="Tahoma" w:hAnsi="Tahoma" w:cs="Tahoma"/>
          <w:spacing w:val="-1"/>
          <w:position w:val="-1"/>
        </w:rPr>
        <w:t>0</w:t>
      </w:r>
      <w:r w:rsidRPr="00AC0DC6">
        <w:rPr>
          <w:rFonts w:ascii="Tahoma" w:eastAsia="Tahoma" w:hAnsi="Tahoma" w:cs="Tahoma"/>
          <w:position w:val="-1"/>
        </w:rPr>
        <w:t>8</w:t>
      </w:r>
      <w:r w:rsidRPr="00AC0DC6">
        <w:rPr>
          <w:rFonts w:ascii="Tahoma" w:eastAsia="Tahoma" w:hAnsi="Tahoma" w:cs="Tahoma"/>
          <w:spacing w:val="18"/>
          <w:position w:val="-1"/>
        </w:rPr>
        <w:t xml:space="preserve"> </w:t>
      </w:r>
      <w:r w:rsidRPr="00AC0DC6">
        <w:rPr>
          <w:rFonts w:ascii="Tahoma" w:eastAsia="Tahoma" w:hAnsi="Tahoma" w:cs="Tahoma"/>
          <w:spacing w:val="-20"/>
          <w:position w:val="-1"/>
        </w:rPr>
        <w:t>T</w:t>
      </w:r>
      <w:r w:rsidRPr="00AC0DC6">
        <w:rPr>
          <w:rFonts w:ascii="Tahoma" w:eastAsia="Tahoma" w:hAnsi="Tahoma" w:cs="Tahoma"/>
          <w:spacing w:val="-2"/>
          <w:position w:val="-1"/>
        </w:rPr>
        <w:t>r</w:t>
      </w:r>
      <w:r w:rsidRPr="00AC0DC6">
        <w:rPr>
          <w:rFonts w:ascii="Tahoma" w:eastAsia="Tahoma" w:hAnsi="Tahoma" w:cs="Tahoma"/>
          <w:spacing w:val="1"/>
          <w:position w:val="-1"/>
        </w:rPr>
        <w:t>a</w:t>
      </w:r>
      <w:r w:rsidRPr="00AC0DC6">
        <w:rPr>
          <w:rFonts w:ascii="Tahoma" w:eastAsia="Tahoma" w:hAnsi="Tahoma" w:cs="Tahoma"/>
          <w:spacing w:val="-1"/>
          <w:position w:val="-1"/>
        </w:rPr>
        <w:t>k</w:t>
      </w:r>
      <w:r w:rsidRPr="00AC0DC6">
        <w:rPr>
          <w:rFonts w:ascii="Tahoma" w:eastAsia="Tahoma" w:hAnsi="Tahoma" w:cs="Tahoma"/>
          <w:position w:val="-1"/>
        </w:rPr>
        <w:t>t</w:t>
      </w:r>
      <w:r w:rsidRPr="00AC0DC6">
        <w:rPr>
          <w:rFonts w:ascii="Tahoma" w:eastAsia="Tahoma" w:hAnsi="Tahoma" w:cs="Tahoma"/>
          <w:spacing w:val="1"/>
          <w:position w:val="-1"/>
        </w:rPr>
        <w:t>a</w:t>
      </w:r>
      <w:r w:rsidRPr="00AC0DC6">
        <w:rPr>
          <w:rFonts w:ascii="Tahoma" w:eastAsia="Tahoma" w:hAnsi="Tahoma" w:cs="Tahoma"/>
          <w:position w:val="-1"/>
        </w:rPr>
        <w:t>tu</w:t>
      </w:r>
      <w:r w:rsidRPr="00AC0DC6">
        <w:rPr>
          <w:rFonts w:ascii="Tahoma" w:eastAsia="Tahoma" w:hAnsi="Tahoma" w:cs="Tahoma"/>
          <w:spacing w:val="11"/>
          <w:position w:val="-1"/>
        </w:rPr>
        <w:t xml:space="preserve"> </w:t>
      </w:r>
      <w:r w:rsidRPr="00AC0DC6">
        <w:rPr>
          <w:rFonts w:ascii="Tahoma" w:eastAsia="Tahoma" w:hAnsi="Tahoma" w:cs="Tahoma"/>
          <w:position w:val="-1"/>
        </w:rPr>
        <w:t>o</w:t>
      </w:r>
      <w:r w:rsidRPr="00AC0DC6">
        <w:rPr>
          <w:rFonts w:ascii="Tahoma" w:eastAsia="Tahoma" w:hAnsi="Tahoma" w:cs="Tahoma"/>
          <w:spacing w:val="20"/>
          <w:position w:val="-1"/>
        </w:rPr>
        <w:t xml:space="preserve"> </w:t>
      </w:r>
      <w:r w:rsidRPr="00AC0DC6">
        <w:rPr>
          <w:rFonts w:ascii="Tahoma" w:eastAsia="Tahoma" w:hAnsi="Tahoma" w:cs="Tahoma"/>
          <w:spacing w:val="-1"/>
          <w:position w:val="-1"/>
        </w:rPr>
        <w:t>fun</w:t>
      </w:r>
      <w:r w:rsidRPr="00AC0DC6">
        <w:rPr>
          <w:rFonts w:ascii="Tahoma" w:eastAsia="Tahoma" w:hAnsi="Tahoma" w:cs="Tahoma"/>
          <w:spacing w:val="1"/>
          <w:position w:val="-1"/>
        </w:rPr>
        <w:t>k</w:t>
      </w:r>
      <w:r w:rsidRPr="00AC0DC6">
        <w:rPr>
          <w:rFonts w:ascii="Tahoma" w:eastAsia="Tahoma" w:hAnsi="Tahoma" w:cs="Tahoma"/>
          <w:spacing w:val="-1"/>
          <w:position w:val="-1"/>
        </w:rPr>
        <w:t>c</w:t>
      </w:r>
      <w:r w:rsidRPr="00AC0DC6">
        <w:rPr>
          <w:rFonts w:ascii="Tahoma" w:eastAsia="Tahoma" w:hAnsi="Tahoma" w:cs="Tahoma"/>
          <w:spacing w:val="1"/>
          <w:position w:val="-1"/>
        </w:rPr>
        <w:t>j</w:t>
      </w:r>
      <w:r w:rsidRPr="00AC0DC6">
        <w:rPr>
          <w:rFonts w:ascii="Tahoma" w:eastAsia="Tahoma" w:hAnsi="Tahoma" w:cs="Tahoma"/>
          <w:position w:val="-1"/>
        </w:rPr>
        <w:t>o</w:t>
      </w:r>
      <w:r w:rsidRPr="00AC0DC6">
        <w:rPr>
          <w:rFonts w:ascii="Tahoma" w:eastAsia="Tahoma" w:hAnsi="Tahoma" w:cs="Tahoma"/>
          <w:spacing w:val="-1"/>
          <w:position w:val="-1"/>
        </w:rPr>
        <w:t>n</w:t>
      </w:r>
      <w:r w:rsidRPr="00AC0DC6">
        <w:rPr>
          <w:rFonts w:ascii="Tahoma" w:eastAsia="Tahoma" w:hAnsi="Tahoma" w:cs="Tahoma"/>
          <w:position w:val="-1"/>
        </w:rPr>
        <w:t>o</w:t>
      </w:r>
      <w:r w:rsidRPr="00AC0DC6">
        <w:rPr>
          <w:rFonts w:ascii="Tahoma" w:eastAsia="Tahoma" w:hAnsi="Tahoma" w:cs="Tahoma"/>
          <w:spacing w:val="-2"/>
          <w:position w:val="-1"/>
        </w:rPr>
        <w:t>w</w:t>
      </w:r>
      <w:r w:rsidRPr="00AC0DC6">
        <w:rPr>
          <w:rFonts w:ascii="Tahoma" w:eastAsia="Tahoma" w:hAnsi="Tahoma" w:cs="Tahoma"/>
          <w:spacing w:val="3"/>
          <w:position w:val="-1"/>
        </w:rPr>
        <w:t>a</w:t>
      </w:r>
      <w:r w:rsidRPr="00AC0DC6">
        <w:rPr>
          <w:rFonts w:ascii="Tahoma" w:eastAsia="Tahoma" w:hAnsi="Tahoma" w:cs="Tahoma"/>
          <w:spacing w:val="-1"/>
          <w:position w:val="-1"/>
        </w:rPr>
        <w:t>n</w:t>
      </w:r>
      <w:r w:rsidRPr="00AC0DC6">
        <w:rPr>
          <w:rFonts w:ascii="Tahoma" w:eastAsia="Tahoma" w:hAnsi="Tahoma" w:cs="Tahoma"/>
          <w:position w:val="-1"/>
        </w:rPr>
        <w:t>iu</w:t>
      </w:r>
      <w:r w:rsidRPr="00AC0DC6">
        <w:rPr>
          <w:rFonts w:ascii="Tahoma" w:eastAsia="Tahoma" w:hAnsi="Tahoma" w:cs="Tahoma"/>
          <w:spacing w:val="7"/>
          <w:position w:val="-1"/>
        </w:rPr>
        <w:t xml:space="preserve"> </w:t>
      </w:r>
      <w:r w:rsidRPr="00AC0DC6">
        <w:rPr>
          <w:rFonts w:ascii="Tahoma" w:eastAsia="Tahoma" w:hAnsi="Tahoma" w:cs="Tahoma"/>
          <w:spacing w:val="-1"/>
          <w:position w:val="-1"/>
        </w:rPr>
        <w:t>U</w:t>
      </w:r>
      <w:r w:rsidRPr="00AC0DC6">
        <w:rPr>
          <w:rFonts w:ascii="Tahoma" w:eastAsia="Tahoma" w:hAnsi="Tahoma" w:cs="Tahoma"/>
          <w:spacing w:val="1"/>
          <w:position w:val="-1"/>
        </w:rPr>
        <w:t>n</w:t>
      </w:r>
      <w:r w:rsidRPr="00AC0DC6">
        <w:rPr>
          <w:rFonts w:ascii="Tahoma" w:eastAsia="Tahoma" w:hAnsi="Tahoma" w:cs="Tahoma"/>
          <w:position w:val="-1"/>
        </w:rPr>
        <w:t>ii</w:t>
      </w:r>
      <w:r w:rsidRPr="00AC0DC6">
        <w:rPr>
          <w:rFonts w:ascii="Tahoma" w:eastAsia="Tahoma" w:hAnsi="Tahoma" w:cs="Tahoma"/>
          <w:spacing w:val="16"/>
          <w:position w:val="-1"/>
        </w:rPr>
        <w:t xml:space="preserve"> </w:t>
      </w:r>
      <w:r w:rsidRPr="00AC0DC6">
        <w:rPr>
          <w:rFonts w:ascii="Tahoma" w:eastAsia="Tahoma" w:hAnsi="Tahoma" w:cs="Tahoma"/>
          <w:spacing w:val="1"/>
          <w:position w:val="-1"/>
        </w:rPr>
        <w:t>E</w:t>
      </w:r>
      <w:r w:rsidRPr="00AC0DC6">
        <w:rPr>
          <w:rFonts w:ascii="Tahoma" w:eastAsia="Tahoma" w:hAnsi="Tahoma" w:cs="Tahoma"/>
          <w:spacing w:val="-1"/>
          <w:position w:val="-1"/>
        </w:rPr>
        <w:t>u</w:t>
      </w:r>
      <w:r w:rsidRPr="00AC0DC6">
        <w:rPr>
          <w:rFonts w:ascii="Tahoma" w:eastAsia="Tahoma" w:hAnsi="Tahoma" w:cs="Tahoma"/>
          <w:position w:val="-1"/>
        </w:rPr>
        <w:t>rop</w:t>
      </w:r>
      <w:r w:rsidRPr="00AC0DC6">
        <w:rPr>
          <w:rFonts w:ascii="Tahoma" w:eastAsia="Tahoma" w:hAnsi="Tahoma" w:cs="Tahoma"/>
          <w:spacing w:val="3"/>
          <w:position w:val="-1"/>
        </w:rPr>
        <w:t>e</w:t>
      </w:r>
      <w:r w:rsidRPr="00AC0DC6">
        <w:rPr>
          <w:rFonts w:ascii="Tahoma" w:eastAsia="Tahoma" w:hAnsi="Tahoma" w:cs="Tahoma"/>
          <w:spacing w:val="-1"/>
          <w:position w:val="-1"/>
        </w:rPr>
        <w:t>j</w:t>
      </w:r>
      <w:r w:rsidRPr="00AC0DC6">
        <w:rPr>
          <w:rFonts w:ascii="Tahoma" w:eastAsia="Tahoma" w:hAnsi="Tahoma" w:cs="Tahoma"/>
          <w:position w:val="-1"/>
        </w:rPr>
        <w:t>s</w:t>
      </w:r>
      <w:r w:rsidRPr="00AC0DC6">
        <w:rPr>
          <w:rFonts w:ascii="Tahoma" w:eastAsia="Tahoma" w:hAnsi="Tahoma" w:cs="Tahoma"/>
          <w:spacing w:val="-1"/>
          <w:position w:val="-1"/>
        </w:rPr>
        <w:t>k</w:t>
      </w:r>
      <w:r w:rsidRPr="00AC0DC6">
        <w:rPr>
          <w:rFonts w:ascii="Tahoma" w:eastAsia="Tahoma" w:hAnsi="Tahoma" w:cs="Tahoma"/>
          <w:position w:val="-1"/>
        </w:rPr>
        <w:t>i</w:t>
      </w:r>
      <w:r w:rsidRPr="00AC0DC6">
        <w:rPr>
          <w:rFonts w:ascii="Tahoma" w:eastAsia="Tahoma" w:hAnsi="Tahoma" w:cs="Tahoma"/>
          <w:spacing w:val="3"/>
          <w:position w:val="-1"/>
        </w:rPr>
        <w:t>e</w:t>
      </w:r>
      <w:r w:rsidRPr="00AC0DC6">
        <w:rPr>
          <w:rFonts w:ascii="Tahoma" w:eastAsia="Tahoma" w:hAnsi="Tahoma" w:cs="Tahoma"/>
          <w:position w:val="-1"/>
        </w:rPr>
        <w:t>j</w:t>
      </w:r>
      <w:r w:rsidRPr="00AC0DC6">
        <w:rPr>
          <w:rFonts w:ascii="Tahoma" w:eastAsia="Tahoma" w:hAnsi="Tahoma" w:cs="Tahoma"/>
          <w:spacing w:val="7"/>
          <w:position w:val="-1"/>
        </w:rPr>
        <w:t xml:space="preserve"> </w:t>
      </w:r>
      <w:r w:rsidRPr="00AC0DC6">
        <w:rPr>
          <w:rFonts w:ascii="Tahoma" w:eastAsia="Tahoma" w:hAnsi="Tahoma" w:cs="Tahoma"/>
          <w:position w:val="-1"/>
        </w:rPr>
        <w:t>do</w:t>
      </w:r>
      <w:r w:rsidRPr="00AC0DC6">
        <w:rPr>
          <w:rFonts w:ascii="Tahoma" w:eastAsia="Tahoma" w:hAnsi="Tahoma" w:cs="Tahoma"/>
          <w:spacing w:val="17"/>
          <w:position w:val="-1"/>
        </w:rPr>
        <w:t xml:space="preserve"> </w:t>
      </w:r>
      <w:r w:rsidRPr="00AC0DC6">
        <w:rPr>
          <w:rFonts w:ascii="Tahoma" w:eastAsia="Tahoma" w:hAnsi="Tahoma" w:cs="Tahoma"/>
          <w:position w:val="-1"/>
        </w:rPr>
        <w:t>po</w:t>
      </w:r>
      <w:r w:rsidRPr="00AC0DC6">
        <w:rPr>
          <w:rFonts w:ascii="Tahoma" w:eastAsia="Tahoma" w:hAnsi="Tahoma" w:cs="Tahoma"/>
          <w:spacing w:val="3"/>
          <w:position w:val="-1"/>
        </w:rPr>
        <w:t>m</w:t>
      </w:r>
      <w:r w:rsidRPr="00AC0DC6">
        <w:rPr>
          <w:rFonts w:ascii="Tahoma" w:eastAsia="Tahoma" w:hAnsi="Tahoma" w:cs="Tahoma"/>
          <w:position w:val="-1"/>
        </w:rPr>
        <w:t>o</w:t>
      </w:r>
      <w:r w:rsidRPr="00AC0DC6">
        <w:rPr>
          <w:rFonts w:ascii="Tahoma" w:eastAsia="Tahoma" w:hAnsi="Tahoma" w:cs="Tahoma"/>
          <w:spacing w:val="1"/>
          <w:position w:val="-1"/>
        </w:rPr>
        <w:t>c</w:t>
      </w:r>
      <w:r w:rsidRPr="00AC0DC6">
        <w:rPr>
          <w:rFonts w:ascii="Tahoma" w:eastAsia="Tahoma" w:hAnsi="Tahoma" w:cs="Tahoma"/>
          <w:position w:val="-1"/>
        </w:rPr>
        <w:t>y</w:t>
      </w:r>
      <w:r w:rsidRPr="00AC0DC6">
        <w:rPr>
          <w:rFonts w:ascii="Tahoma" w:eastAsia="Tahoma" w:hAnsi="Tahoma" w:cs="Tahoma"/>
          <w:spacing w:val="11"/>
          <w:position w:val="-1"/>
        </w:rPr>
        <w:t xml:space="preserve"> </w:t>
      </w:r>
      <w:r w:rsidRPr="00AC0DC6">
        <w:rPr>
          <w:rFonts w:ascii="Tahoma" w:eastAsia="Tahoma" w:hAnsi="Tahoma" w:cs="Tahoma"/>
          <w:position w:val="-1"/>
        </w:rPr>
        <w:t>de</w:t>
      </w:r>
      <w:r w:rsidRPr="00AC0DC6">
        <w:rPr>
          <w:rFonts w:ascii="Tahoma" w:eastAsia="Tahoma" w:hAnsi="Tahoma" w:cs="Tahoma"/>
          <w:spacing w:val="18"/>
          <w:position w:val="-1"/>
        </w:rPr>
        <w:t xml:space="preserve"> </w:t>
      </w:r>
      <w:proofErr w:type="spellStart"/>
      <w:r w:rsidRPr="00AC0DC6">
        <w:rPr>
          <w:rFonts w:ascii="Tahoma" w:eastAsia="Tahoma" w:hAnsi="Tahoma" w:cs="Tahoma"/>
          <w:position w:val="-1"/>
        </w:rPr>
        <w:t>mi</w:t>
      </w:r>
      <w:r w:rsidRPr="00AC0DC6">
        <w:rPr>
          <w:rFonts w:ascii="Tahoma" w:eastAsia="Tahoma" w:hAnsi="Tahoma" w:cs="Tahoma"/>
          <w:spacing w:val="-1"/>
          <w:position w:val="-1"/>
        </w:rPr>
        <w:t>n</w:t>
      </w:r>
      <w:r w:rsidRPr="00AC0DC6">
        <w:rPr>
          <w:rFonts w:ascii="Tahoma" w:eastAsia="Tahoma" w:hAnsi="Tahoma" w:cs="Tahoma"/>
          <w:position w:val="-1"/>
        </w:rPr>
        <w:t>i</w:t>
      </w:r>
      <w:r w:rsidRPr="00AC0DC6">
        <w:rPr>
          <w:rFonts w:ascii="Tahoma" w:eastAsia="Tahoma" w:hAnsi="Tahoma" w:cs="Tahoma"/>
          <w:spacing w:val="3"/>
          <w:position w:val="-1"/>
        </w:rPr>
        <w:t>m</w:t>
      </w:r>
      <w:r w:rsidRPr="00AC0DC6">
        <w:rPr>
          <w:rFonts w:ascii="Tahoma" w:eastAsia="Tahoma" w:hAnsi="Tahoma" w:cs="Tahoma"/>
          <w:position w:val="-1"/>
        </w:rPr>
        <w:t>is</w:t>
      </w:r>
      <w:proofErr w:type="spellEnd"/>
      <w:r w:rsidRPr="00AC0DC6">
        <w:rPr>
          <w:rFonts w:ascii="Tahoma" w:eastAsia="Tahoma" w:hAnsi="Tahoma" w:cs="Tahoma"/>
          <w:spacing w:val="12"/>
          <w:position w:val="-1"/>
        </w:rPr>
        <w:t xml:space="preserve"> </w:t>
      </w:r>
      <w:r w:rsidRPr="00AC0DC6">
        <w:rPr>
          <w:rFonts w:ascii="Tahoma" w:eastAsia="Tahoma" w:hAnsi="Tahoma" w:cs="Tahoma"/>
          <w:position w:val="-1"/>
        </w:rPr>
        <w:t>(Dz.</w:t>
      </w:r>
      <w:r w:rsidRPr="00AC0DC6">
        <w:rPr>
          <w:rFonts w:ascii="Tahoma" w:eastAsia="Tahoma" w:hAnsi="Tahoma" w:cs="Tahoma"/>
          <w:spacing w:val="17"/>
          <w:position w:val="-1"/>
        </w:rPr>
        <w:t xml:space="preserve"> </w:t>
      </w:r>
      <w:r w:rsidRPr="00AC0DC6">
        <w:rPr>
          <w:rFonts w:ascii="Tahoma" w:eastAsia="Tahoma" w:hAnsi="Tahoma" w:cs="Tahoma"/>
          <w:spacing w:val="-1"/>
          <w:position w:val="-1"/>
        </w:rPr>
        <w:t>U</w:t>
      </w:r>
      <w:r w:rsidRPr="00AC0DC6">
        <w:rPr>
          <w:rFonts w:ascii="Tahoma" w:eastAsia="Tahoma" w:hAnsi="Tahoma" w:cs="Tahoma"/>
          <w:position w:val="-1"/>
        </w:rPr>
        <w:t>rz.</w:t>
      </w:r>
      <w:r w:rsidRPr="00AC0DC6">
        <w:rPr>
          <w:rFonts w:ascii="Tahoma" w:eastAsia="Tahoma" w:hAnsi="Tahoma" w:cs="Tahoma"/>
          <w:spacing w:val="17"/>
          <w:position w:val="-1"/>
        </w:rPr>
        <w:t xml:space="preserve"> </w:t>
      </w:r>
      <w:r w:rsidRPr="00AC0DC6">
        <w:rPr>
          <w:rFonts w:ascii="Tahoma" w:eastAsia="Tahoma" w:hAnsi="Tahoma" w:cs="Tahoma"/>
          <w:spacing w:val="-1"/>
          <w:position w:val="-1"/>
        </w:rPr>
        <w:t>U</w:t>
      </w:r>
      <w:r w:rsidRPr="00AC0DC6">
        <w:rPr>
          <w:rFonts w:ascii="Tahoma" w:eastAsia="Tahoma" w:hAnsi="Tahoma" w:cs="Tahoma"/>
          <w:position w:val="-1"/>
        </w:rPr>
        <w:t>E</w:t>
      </w:r>
      <w:r w:rsidRPr="00AC0DC6">
        <w:rPr>
          <w:rFonts w:ascii="Tahoma" w:eastAsia="Tahoma" w:hAnsi="Tahoma" w:cs="Tahoma"/>
          <w:spacing w:val="27"/>
          <w:position w:val="-1"/>
        </w:rPr>
        <w:t xml:space="preserve"> </w:t>
      </w:r>
      <w:r w:rsidRPr="00AC0DC6">
        <w:rPr>
          <w:rFonts w:ascii="Tahoma" w:eastAsia="Tahoma" w:hAnsi="Tahoma" w:cs="Tahoma"/>
          <w:position w:val="-1"/>
        </w:rPr>
        <w:t>L</w:t>
      </w:r>
      <w:r w:rsidR="00AC0DC6">
        <w:rPr>
          <w:rFonts w:ascii="Tahoma" w:eastAsia="Tahoma" w:hAnsi="Tahoma" w:cs="Tahoma"/>
          <w:position w:val="-1"/>
        </w:rPr>
        <w:t xml:space="preserve"> </w:t>
      </w:r>
      <w:r w:rsidRPr="00AC0DC6">
        <w:rPr>
          <w:rFonts w:ascii="Tahoma" w:eastAsia="Tahoma" w:hAnsi="Tahoma" w:cs="Tahoma"/>
          <w:spacing w:val="-2"/>
        </w:rPr>
        <w:t xml:space="preserve"> </w:t>
      </w:r>
      <w:r w:rsidRPr="00AC0DC6">
        <w:rPr>
          <w:rFonts w:ascii="Tahoma" w:eastAsia="Tahoma" w:hAnsi="Tahoma" w:cs="Tahoma"/>
        </w:rPr>
        <w:t>z</w:t>
      </w:r>
      <w:r w:rsidRPr="00AC0DC6">
        <w:rPr>
          <w:rFonts w:ascii="Tahoma" w:eastAsia="Tahoma" w:hAnsi="Tahoma" w:cs="Tahoma"/>
          <w:spacing w:val="-1"/>
        </w:rPr>
        <w:t xml:space="preserve"> </w:t>
      </w:r>
      <w:r w:rsidR="00C5630F">
        <w:rPr>
          <w:rFonts w:ascii="Tahoma" w:eastAsia="Tahoma" w:hAnsi="Tahoma" w:cs="Tahoma"/>
          <w:spacing w:val="2"/>
        </w:rPr>
        <w:t>2013 Nr 352 poz. 1);</w:t>
      </w:r>
    </w:p>
    <w:p w14:paraId="4EA81269" w14:textId="69BA343C" w:rsidR="00B70E45" w:rsidRPr="00B70E45" w:rsidRDefault="00280ADA" w:rsidP="00B70E45">
      <w:pPr>
        <w:pStyle w:val="Akapitzlist"/>
        <w:numPr>
          <w:ilvl w:val="0"/>
          <w:numId w:val="2"/>
        </w:numPr>
        <w:spacing w:line="276" w:lineRule="auto"/>
        <w:ind w:left="426" w:right="14" w:hanging="426"/>
        <w:jc w:val="both"/>
        <w:rPr>
          <w:rFonts w:ascii="Tahoma" w:eastAsia="Tahoma" w:hAnsi="Tahoma" w:cs="Tahoma"/>
        </w:rPr>
      </w:pPr>
      <w:r w:rsidRPr="00B63A83">
        <w:rPr>
          <w:rFonts w:ascii="Tahoma" w:eastAsia="Tahoma" w:hAnsi="Tahoma" w:cs="Tahoma"/>
          <w:spacing w:val="-4"/>
        </w:rPr>
        <w:t>R</w:t>
      </w:r>
      <w:r w:rsidRPr="00B63A83">
        <w:rPr>
          <w:rFonts w:ascii="Tahoma" w:eastAsia="Tahoma" w:hAnsi="Tahoma" w:cs="Tahoma"/>
        </w:rPr>
        <w:t>ozpor</w:t>
      </w:r>
      <w:r w:rsidRPr="00B63A83">
        <w:rPr>
          <w:rFonts w:ascii="Tahoma" w:eastAsia="Tahoma" w:hAnsi="Tahoma" w:cs="Tahoma"/>
          <w:spacing w:val="1"/>
        </w:rPr>
        <w:t>zą</w:t>
      </w:r>
      <w:r w:rsidRPr="00B63A83">
        <w:rPr>
          <w:rFonts w:ascii="Tahoma" w:eastAsia="Tahoma" w:hAnsi="Tahoma" w:cs="Tahoma"/>
        </w:rPr>
        <w:t>dz</w:t>
      </w:r>
      <w:r w:rsidRPr="00B63A83">
        <w:rPr>
          <w:rFonts w:ascii="Tahoma" w:eastAsia="Tahoma" w:hAnsi="Tahoma" w:cs="Tahoma"/>
          <w:spacing w:val="1"/>
        </w:rPr>
        <w:t>e</w:t>
      </w:r>
      <w:r w:rsidRPr="00B63A83">
        <w:rPr>
          <w:rFonts w:ascii="Tahoma" w:eastAsia="Tahoma" w:hAnsi="Tahoma" w:cs="Tahoma"/>
          <w:spacing w:val="-1"/>
        </w:rPr>
        <w:t>n</w:t>
      </w:r>
      <w:r w:rsidRPr="00B63A83">
        <w:rPr>
          <w:rFonts w:ascii="Tahoma" w:eastAsia="Tahoma" w:hAnsi="Tahoma" w:cs="Tahoma"/>
        </w:rPr>
        <w:t xml:space="preserve">ia </w:t>
      </w:r>
      <w:r w:rsidRPr="00B63A83">
        <w:rPr>
          <w:rFonts w:ascii="Tahoma" w:eastAsia="Tahoma" w:hAnsi="Tahoma" w:cs="Tahoma"/>
          <w:spacing w:val="-4"/>
        </w:rPr>
        <w:t>K</w:t>
      </w:r>
      <w:r w:rsidRPr="00B63A83">
        <w:rPr>
          <w:rFonts w:ascii="Tahoma" w:eastAsia="Tahoma" w:hAnsi="Tahoma" w:cs="Tahoma"/>
        </w:rPr>
        <w:t>omisji</w:t>
      </w:r>
      <w:r w:rsidRPr="00B63A83">
        <w:rPr>
          <w:rFonts w:ascii="Tahoma" w:eastAsia="Tahoma" w:hAnsi="Tahoma" w:cs="Tahoma"/>
          <w:spacing w:val="5"/>
        </w:rPr>
        <w:t xml:space="preserve"> </w:t>
      </w:r>
      <w:r w:rsidRPr="00B63A83">
        <w:rPr>
          <w:rFonts w:ascii="Tahoma" w:eastAsia="Tahoma" w:hAnsi="Tahoma" w:cs="Tahoma"/>
          <w:spacing w:val="3"/>
        </w:rPr>
        <w:t>(</w:t>
      </w:r>
      <w:r w:rsidRPr="00B63A83">
        <w:rPr>
          <w:rFonts w:ascii="Tahoma" w:eastAsia="Tahoma" w:hAnsi="Tahoma" w:cs="Tahoma"/>
          <w:spacing w:val="1"/>
        </w:rPr>
        <w:t>UE</w:t>
      </w:r>
      <w:r w:rsidRPr="00B63A83">
        <w:rPr>
          <w:rFonts w:ascii="Tahoma" w:eastAsia="Tahoma" w:hAnsi="Tahoma" w:cs="Tahoma"/>
        </w:rPr>
        <w:t>)</w:t>
      </w:r>
      <w:r w:rsidRPr="00B63A83">
        <w:rPr>
          <w:rFonts w:ascii="Tahoma" w:eastAsia="Tahoma" w:hAnsi="Tahoma" w:cs="Tahoma"/>
          <w:spacing w:val="9"/>
        </w:rPr>
        <w:t xml:space="preserve"> </w:t>
      </w:r>
      <w:r w:rsidRPr="00B63A83">
        <w:rPr>
          <w:rFonts w:ascii="Tahoma" w:eastAsia="Tahoma" w:hAnsi="Tahoma" w:cs="Tahoma"/>
          <w:spacing w:val="-1"/>
        </w:rPr>
        <w:t>n</w:t>
      </w:r>
      <w:r w:rsidRPr="00B63A83">
        <w:rPr>
          <w:rFonts w:ascii="Tahoma" w:eastAsia="Tahoma" w:hAnsi="Tahoma" w:cs="Tahoma"/>
        </w:rPr>
        <w:t>r</w:t>
      </w:r>
      <w:r w:rsidRPr="00B63A83">
        <w:rPr>
          <w:rFonts w:ascii="Tahoma" w:eastAsia="Tahoma" w:hAnsi="Tahoma" w:cs="Tahoma"/>
          <w:spacing w:val="14"/>
        </w:rPr>
        <w:t xml:space="preserve"> </w:t>
      </w:r>
      <w:r w:rsidRPr="00B63A83">
        <w:rPr>
          <w:rFonts w:ascii="Tahoma" w:eastAsia="Tahoma" w:hAnsi="Tahoma" w:cs="Tahoma"/>
          <w:spacing w:val="-1"/>
        </w:rPr>
        <w:t>6</w:t>
      </w:r>
      <w:r w:rsidRPr="00B63A83">
        <w:rPr>
          <w:rFonts w:ascii="Tahoma" w:eastAsia="Tahoma" w:hAnsi="Tahoma" w:cs="Tahoma"/>
          <w:spacing w:val="1"/>
        </w:rPr>
        <w:t>5</w:t>
      </w:r>
      <w:r w:rsidRPr="00B63A83">
        <w:rPr>
          <w:rFonts w:ascii="Tahoma" w:eastAsia="Tahoma" w:hAnsi="Tahoma" w:cs="Tahoma"/>
          <w:spacing w:val="-1"/>
        </w:rPr>
        <w:t>1</w:t>
      </w:r>
      <w:r w:rsidRPr="00B63A83">
        <w:rPr>
          <w:rFonts w:ascii="Tahoma" w:eastAsia="Tahoma" w:hAnsi="Tahoma" w:cs="Tahoma"/>
          <w:spacing w:val="1"/>
        </w:rPr>
        <w:t>/</w:t>
      </w:r>
      <w:r w:rsidRPr="00B63A83">
        <w:rPr>
          <w:rFonts w:ascii="Tahoma" w:eastAsia="Tahoma" w:hAnsi="Tahoma" w:cs="Tahoma"/>
          <w:spacing w:val="-1"/>
        </w:rPr>
        <w:t>2</w:t>
      </w:r>
      <w:r w:rsidRPr="00B63A83">
        <w:rPr>
          <w:rFonts w:ascii="Tahoma" w:eastAsia="Tahoma" w:hAnsi="Tahoma" w:cs="Tahoma"/>
          <w:spacing w:val="1"/>
        </w:rPr>
        <w:t>0</w:t>
      </w:r>
      <w:r w:rsidRPr="00B63A83">
        <w:rPr>
          <w:rFonts w:ascii="Tahoma" w:eastAsia="Tahoma" w:hAnsi="Tahoma" w:cs="Tahoma"/>
          <w:spacing w:val="-1"/>
        </w:rPr>
        <w:t>1</w:t>
      </w:r>
      <w:r w:rsidRPr="00B63A83">
        <w:rPr>
          <w:rFonts w:ascii="Tahoma" w:eastAsia="Tahoma" w:hAnsi="Tahoma" w:cs="Tahoma"/>
        </w:rPr>
        <w:t>4</w:t>
      </w:r>
      <w:r w:rsidRPr="00B63A83">
        <w:rPr>
          <w:rFonts w:ascii="Tahoma" w:eastAsia="Tahoma" w:hAnsi="Tahoma" w:cs="Tahoma"/>
          <w:spacing w:val="3"/>
        </w:rPr>
        <w:t xml:space="preserve"> </w:t>
      </w:r>
      <w:r w:rsidRPr="00B63A83">
        <w:rPr>
          <w:rFonts w:ascii="Tahoma" w:eastAsia="Tahoma" w:hAnsi="Tahoma" w:cs="Tahoma"/>
        </w:rPr>
        <w:t>z</w:t>
      </w:r>
      <w:r w:rsidRPr="00B63A83">
        <w:rPr>
          <w:rFonts w:ascii="Tahoma" w:eastAsia="Tahoma" w:hAnsi="Tahoma" w:cs="Tahoma"/>
          <w:spacing w:val="15"/>
        </w:rPr>
        <w:t xml:space="preserve"> </w:t>
      </w:r>
      <w:r w:rsidRPr="00B63A83">
        <w:rPr>
          <w:rFonts w:ascii="Tahoma" w:eastAsia="Tahoma" w:hAnsi="Tahoma" w:cs="Tahoma"/>
        </w:rPr>
        <w:t>dnia</w:t>
      </w:r>
      <w:r w:rsidRPr="00B63A83">
        <w:rPr>
          <w:rFonts w:ascii="Tahoma" w:eastAsia="Tahoma" w:hAnsi="Tahoma" w:cs="Tahoma"/>
          <w:spacing w:val="9"/>
        </w:rPr>
        <w:t xml:space="preserve"> </w:t>
      </w:r>
      <w:r w:rsidRPr="00B63A83">
        <w:rPr>
          <w:rFonts w:ascii="Tahoma" w:eastAsia="Tahoma" w:hAnsi="Tahoma" w:cs="Tahoma"/>
          <w:spacing w:val="1"/>
        </w:rPr>
        <w:t>1</w:t>
      </w:r>
      <w:r w:rsidRPr="00B63A83">
        <w:rPr>
          <w:rFonts w:ascii="Tahoma" w:eastAsia="Tahoma" w:hAnsi="Tahoma" w:cs="Tahoma"/>
        </w:rPr>
        <w:t>7</w:t>
      </w:r>
      <w:r w:rsidRPr="00B63A83">
        <w:rPr>
          <w:rFonts w:ascii="Tahoma" w:eastAsia="Tahoma" w:hAnsi="Tahoma" w:cs="Tahoma"/>
          <w:spacing w:val="12"/>
        </w:rPr>
        <w:t xml:space="preserve"> </w:t>
      </w:r>
      <w:r w:rsidRPr="00B63A83">
        <w:rPr>
          <w:rFonts w:ascii="Tahoma" w:eastAsia="Tahoma" w:hAnsi="Tahoma" w:cs="Tahoma"/>
          <w:spacing w:val="-1"/>
        </w:rPr>
        <w:t>c</w:t>
      </w:r>
      <w:r w:rsidRPr="00B63A83">
        <w:rPr>
          <w:rFonts w:ascii="Tahoma" w:eastAsia="Tahoma" w:hAnsi="Tahoma" w:cs="Tahoma"/>
        </w:rPr>
        <w:t>z</w:t>
      </w:r>
      <w:r w:rsidRPr="00B63A83">
        <w:rPr>
          <w:rFonts w:ascii="Tahoma" w:eastAsia="Tahoma" w:hAnsi="Tahoma" w:cs="Tahoma"/>
          <w:spacing w:val="1"/>
        </w:rPr>
        <w:t>e</w:t>
      </w:r>
      <w:r w:rsidRPr="00B63A83">
        <w:rPr>
          <w:rFonts w:ascii="Tahoma" w:eastAsia="Tahoma" w:hAnsi="Tahoma" w:cs="Tahoma"/>
        </w:rPr>
        <w:t>r</w:t>
      </w:r>
      <w:r w:rsidRPr="00B63A83">
        <w:rPr>
          <w:rFonts w:ascii="Tahoma" w:eastAsia="Tahoma" w:hAnsi="Tahoma" w:cs="Tahoma"/>
          <w:spacing w:val="1"/>
        </w:rPr>
        <w:t>w</w:t>
      </w:r>
      <w:r w:rsidRPr="00B63A83">
        <w:rPr>
          <w:rFonts w:ascii="Tahoma" w:eastAsia="Tahoma" w:hAnsi="Tahoma" w:cs="Tahoma"/>
          <w:spacing w:val="-1"/>
        </w:rPr>
        <w:t>c</w:t>
      </w:r>
      <w:r w:rsidRPr="00B63A83">
        <w:rPr>
          <w:rFonts w:ascii="Tahoma" w:eastAsia="Tahoma" w:hAnsi="Tahoma" w:cs="Tahoma"/>
        </w:rPr>
        <w:t>a</w:t>
      </w:r>
      <w:r w:rsidRPr="00B63A83">
        <w:rPr>
          <w:rFonts w:ascii="Tahoma" w:eastAsia="Tahoma" w:hAnsi="Tahoma" w:cs="Tahoma"/>
          <w:spacing w:val="7"/>
        </w:rPr>
        <w:t xml:space="preserve"> </w:t>
      </w:r>
      <w:r w:rsidRPr="00B63A83">
        <w:rPr>
          <w:rFonts w:ascii="Tahoma" w:eastAsia="Tahoma" w:hAnsi="Tahoma" w:cs="Tahoma"/>
          <w:spacing w:val="-1"/>
        </w:rPr>
        <w:t>20</w:t>
      </w:r>
      <w:r w:rsidRPr="00B63A83">
        <w:rPr>
          <w:rFonts w:ascii="Tahoma" w:eastAsia="Tahoma" w:hAnsi="Tahoma" w:cs="Tahoma"/>
          <w:spacing w:val="1"/>
        </w:rPr>
        <w:t>1</w:t>
      </w:r>
      <w:r w:rsidRPr="00B63A83">
        <w:rPr>
          <w:rFonts w:ascii="Tahoma" w:eastAsia="Tahoma" w:hAnsi="Tahoma" w:cs="Tahoma"/>
        </w:rPr>
        <w:t>4</w:t>
      </w:r>
      <w:r w:rsidRPr="00B63A83">
        <w:rPr>
          <w:rFonts w:ascii="Tahoma" w:eastAsia="Tahoma" w:hAnsi="Tahoma" w:cs="Tahoma"/>
          <w:spacing w:val="7"/>
        </w:rPr>
        <w:t xml:space="preserve"> </w:t>
      </w:r>
      <w:r w:rsidRPr="00B63A83">
        <w:rPr>
          <w:rFonts w:ascii="Tahoma" w:eastAsia="Tahoma" w:hAnsi="Tahoma" w:cs="Tahoma"/>
          <w:spacing w:val="-26"/>
        </w:rPr>
        <w:t>r</w:t>
      </w:r>
      <w:r w:rsidRPr="00B63A83">
        <w:rPr>
          <w:rFonts w:ascii="Tahoma" w:eastAsia="Tahoma" w:hAnsi="Tahoma" w:cs="Tahoma"/>
        </w:rPr>
        <w:t>.</w:t>
      </w:r>
      <w:r w:rsidRPr="00B63A83">
        <w:rPr>
          <w:rFonts w:ascii="Tahoma" w:eastAsia="Tahoma" w:hAnsi="Tahoma" w:cs="Tahoma"/>
          <w:spacing w:val="10"/>
        </w:rPr>
        <w:t xml:space="preserve"> </w:t>
      </w:r>
      <w:r w:rsidRPr="00B63A83">
        <w:rPr>
          <w:rFonts w:ascii="Tahoma" w:eastAsia="Tahoma" w:hAnsi="Tahoma" w:cs="Tahoma"/>
          <w:spacing w:val="-1"/>
        </w:rPr>
        <w:t>u</w:t>
      </w:r>
      <w:r w:rsidRPr="00B63A83">
        <w:rPr>
          <w:rFonts w:ascii="Tahoma" w:eastAsia="Tahoma" w:hAnsi="Tahoma" w:cs="Tahoma"/>
          <w:spacing w:val="3"/>
        </w:rPr>
        <w:t>z</w:t>
      </w:r>
      <w:r w:rsidRPr="00B63A83">
        <w:rPr>
          <w:rFonts w:ascii="Tahoma" w:eastAsia="Tahoma" w:hAnsi="Tahoma" w:cs="Tahoma"/>
          <w:spacing w:val="-1"/>
        </w:rPr>
        <w:t>n</w:t>
      </w:r>
      <w:r w:rsidRPr="00B63A83">
        <w:rPr>
          <w:rFonts w:ascii="Tahoma" w:eastAsia="Tahoma" w:hAnsi="Tahoma" w:cs="Tahoma"/>
          <w:spacing w:val="1"/>
        </w:rPr>
        <w:t>a</w:t>
      </w:r>
      <w:r w:rsidRPr="00B63A83">
        <w:rPr>
          <w:rFonts w:ascii="Tahoma" w:eastAsia="Tahoma" w:hAnsi="Tahoma" w:cs="Tahoma"/>
          <w:spacing w:val="-1"/>
        </w:rPr>
        <w:t>j</w:t>
      </w:r>
      <w:r w:rsidRPr="00B63A83">
        <w:rPr>
          <w:rFonts w:ascii="Tahoma" w:eastAsia="Tahoma" w:hAnsi="Tahoma" w:cs="Tahoma"/>
          <w:spacing w:val="1"/>
        </w:rPr>
        <w:t>ą</w:t>
      </w:r>
      <w:r w:rsidRPr="00B63A83">
        <w:rPr>
          <w:rFonts w:ascii="Tahoma" w:eastAsia="Tahoma" w:hAnsi="Tahoma" w:cs="Tahoma"/>
          <w:spacing w:val="-1"/>
        </w:rPr>
        <w:t>c</w:t>
      </w:r>
      <w:r w:rsidRPr="00B63A83">
        <w:rPr>
          <w:rFonts w:ascii="Tahoma" w:eastAsia="Tahoma" w:hAnsi="Tahoma" w:cs="Tahoma"/>
        </w:rPr>
        <w:t>e</w:t>
      </w:r>
      <w:r w:rsidRPr="00B63A83">
        <w:rPr>
          <w:rFonts w:ascii="Tahoma" w:eastAsia="Tahoma" w:hAnsi="Tahoma" w:cs="Tahoma"/>
          <w:spacing w:val="8"/>
        </w:rPr>
        <w:t xml:space="preserve"> </w:t>
      </w:r>
      <w:r w:rsidRPr="00B63A83">
        <w:rPr>
          <w:rFonts w:ascii="Tahoma" w:eastAsia="Tahoma" w:hAnsi="Tahoma" w:cs="Tahoma"/>
          <w:spacing w:val="-1"/>
        </w:rPr>
        <w:t>n</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spacing w:val="-1"/>
        </w:rPr>
        <w:t>k</w:t>
      </w:r>
      <w:r w:rsidRPr="00B63A83">
        <w:rPr>
          <w:rFonts w:ascii="Tahoma" w:eastAsia="Tahoma" w:hAnsi="Tahoma" w:cs="Tahoma"/>
        </w:rPr>
        <w:t>tóre</w:t>
      </w:r>
      <w:r w:rsidRPr="00B63A83">
        <w:rPr>
          <w:rFonts w:ascii="Tahoma" w:eastAsia="Tahoma" w:hAnsi="Tahoma" w:cs="Tahoma"/>
          <w:spacing w:val="7"/>
        </w:rPr>
        <w:t xml:space="preserve"> </w:t>
      </w:r>
      <w:r w:rsidRPr="00B63A83">
        <w:rPr>
          <w:rFonts w:ascii="Tahoma" w:eastAsia="Tahoma" w:hAnsi="Tahoma" w:cs="Tahoma"/>
        </w:rPr>
        <w:t>rod</w:t>
      </w:r>
      <w:r w:rsidRPr="00B63A83">
        <w:rPr>
          <w:rFonts w:ascii="Tahoma" w:eastAsia="Tahoma" w:hAnsi="Tahoma" w:cs="Tahoma"/>
          <w:spacing w:val="1"/>
        </w:rPr>
        <w:t>za</w:t>
      </w:r>
      <w:r w:rsidRPr="00B63A83">
        <w:rPr>
          <w:rFonts w:ascii="Tahoma" w:eastAsia="Tahoma" w:hAnsi="Tahoma" w:cs="Tahoma"/>
          <w:spacing w:val="-1"/>
        </w:rPr>
        <w:t>j</w:t>
      </w:r>
      <w:r w:rsidRPr="00B63A83">
        <w:rPr>
          <w:rFonts w:ascii="Tahoma" w:eastAsia="Tahoma" w:hAnsi="Tahoma" w:cs="Tahoma"/>
        </w:rPr>
        <w:t>e</w:t>
      </w:r>
      <w:r w:rsidR="00B63A83" w:rsidRPr="00B63A83">
        <w:rPr>
          <w:rFonts w:ascii="Tahoma" w:eastAsia="Tahoma" w:hAnsi="Tahoma" w:cs="Tahoma"/>
        </w:rPr>
        <w:t xml:space="preserve"> </w:t>
      </w:r>
      <w:r w:rsidRPr="00B63A83">
        <w:rPr>
          <w:rFonts w:ascii="Tahoma" w:eastAsia="Tahoma" w:hAnsi="Tahoma" w:cs="Tahoma"/>
        </w:rPr>
        <w:t>po</w:t>
      </w:r>
      <w:r w:rsidRPr="00B63A83">
        <w:rPr>
          <w:rFonts w:ascii="Tahoma" w:eastAsia="Tahoma" w:hAnsi="Tahoma" w:cs="Tahoma"/>
          <w:spacing w:val="1"/>
        </w:rPr>
        <w:t>m</w:t>
      </w:r>
      <w:r w:rsidRPr="00B63A83">
        <w:rPr>
          <w:rFonts w:ascii="Tahoma" w:eastAsia="Tahoma" w:hAnsi="Tahoma" w:cs="Tahoma"/>
        </w:rPr>
        <w:t>o</w:t>
      </w:r>
      <w:r w:rsidRPr="00B63A83">
        <w:rPr>
          <w:rFonts w:ascii="Tahoma" w:eastAsia="Tahoma" w:hAnsi="Tahoma" w:cs="Tahoma"/>
          <w:spacing w:val="1"/>
        </w:rPr>
        <w:t>c</w:t>
      </w:r>
      <w:r w:rsidRPr="00B63A83">
        <w:rPr>
          <w:rFonts w:ascii="Tahoma" w:eastAsia="Tahoma" w:hAnsi="Tahoma" w:cs="Tahoma"/>
        </w:rPr>
        <w:t>y</w:t>
      </w:r>
      <w:r w:rsidRPr="00B63A83">
        <w:rPr>
          <w:rFonts w:ascii="Tahoma" w:eastAsia="Tahoma" w:hAnsi="Tahoma" w:cs="Tahoma"/>
          <w:spacing w:val="2"/>
        </w:rPr>
        <w:t xml:space="preserve"> </w:t>
      </w:r>
      <w:r w:rsidRPr="00B63A83">
        <w:rPr>
          <w:rFonts w:ascii="Tahoma" w:eastAsia="Tahoma" w:hAnsi="Tahoma" w:cs="Tahoma"/>
        </w:rPr>
        <w:t>za</w:t>
      </w:r>
      <w:r w:rsidRPr="00B63A83">
        <w:rPr>
          <w:rFonts w:ascii="Tahoma" w:eastAsia="Tahoma" w:hAnsi="Tahoma" w:cs="Tahoma"/>
          <w:spacing w:val="9"/>
        </w:rPr>
        <w:t xml:space="preserve"> </w:t>
      </w:r>
      <w:r w:rsidRPr="00B63A83">
        <w:rPr>
          <w:rFonts w:ascii="Tahoma" w:eastAsia="Tahoma" w:hAnsi="Tahoma" w:cs="Tahoma"/>
        </w:rPr>
        <w:t>zgod</w:t>
      </w:r>
      <w:r w:rsidRPr="00B63A83">
        <w:rPr>
          <w:rFonts w:ascii="Tahoma" w:eastAsia="Tahoma" w:hAnsi="Tahoma" w:cs="Tahoma"/>
          <w:spacing w:val="-1"/>
        </w:rPr>
        <w:t>n</w:t>
      </w:r>
      <w:r w:rsidRPr="00B63A83">
        <w:rPr>
          <w:rFonts w:ascii="Tahoma" w:eastAsia="Tahoma" w:hAnsi="Tahoma" w:cs="Tahoma"/>
        </w:rPr>
        <w:t>e</w:t>
      </w:r>
      <w:r w:rsidRPr="00B63A83">
        <w:rPr>
          <w:rFonts w:ascii="Tahoma" w:eastAsia="Tahoma" w:hAnsi="Tahoma" w:cs="Tahoma"/>
          <w:spacing w:val="4"/>
        </w:rPr>
        <w:t xml:space="preserve"> </w:t>
      </w:r>
      <w:r w:rsidRPr="00B63A83">
        <w:rPr>
          <w:rFonts w:ascii="Tahoma" w:eastAsia="Tahoma" w:hAnsi="Tahoma" w:cs="Tahoma"/>
        </w:rPr>
        <w:t>z</w:t>
      </w:r>
      <w:r w:rsidRPr="00B63A83">
        <w:rPr>
          <w:rFonts w:ascii="Tahoma" w:eastAsia="Tahoma" w:hAnsi="Tahoma" w:cs="Tahoma"/>
          <w:spacing w:val="9"/>
        </w:rPr>
        <w:t xml:space="preserve"> </w:t>
      </w:r>
      <w:r w:rsidRPr="00B63A83">
        <w:rPr>
          <w:rFonts w:ascii="Tahoma" w:eastAsia="Tahoma" w:hAnsi="Tahoma" w:cs="Tahoma"/>
        </w:rPr>
        <w:t>ry</w:t>
      </w:r>
      <w:r w:rsidRPr="00B63A83">
        <w:rPr>
          <w:rFonts w:ascii="Tahoma" w:eastAsia="Tahoma" w:hAnsi="Tahoma" w:cs="Tahoma"/>
          <w:spacing w:val="1"/>
        </w:rPr>
        <w:t>n</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m</w:t>
      </w:r>
      <w:r w:rsidRPr="00B63A83">
        <w:rPr>
          <w:rFonts w:ascii="Tahoma" w:eastAsia="Tahoma" w:hAnsi="Tahoma" w:cs="Tahoma"/>
          <w:spacing w:val="3"/>
        </w:rPr>
        <w:t xml:space="preserve"> </w:t>
      </w:r>
      <w:r w:rsidRPr="00B63A83">
        <w:rPr>
          <w:rFonts w:ascii="Tahoma" w:eastAsia="Tahoma" w:hAnsi="Tahoma" w:cs="Tahoma"/>
          <w:spacing w:val="1"/>
        </w:rPr>
        <w:t>wew</w:t>
      </w:r>
      <w:r w:rsidRPr="00B63A83">
        <w:rPr>
          <w:rFonts w:ascii="Tahoma" w:eastAsia="Tahoma" w:hAnsi="Tahoma" w:cs="Tahoma"/>
          <w:spacing w:val="-1"/>
        </w:rPr>
        <w:t>n</w:t>
      </w:r>
      <w:r w:rsidRPr="00B63A83">
        <w:rPr>
          <w:rFonts w:ascii="Tahoma" w:eastAsia="Tahoma" w:hAnsi="Tahoma" w:cs="Tahoma"/>
          <w:spacing w:val="1"/>
        </w:rPr>
        <w:t>ę</w:t>
      </w:r>
      <w:r w:rsidRPr="00B63A83">
        <w:rPr>
          <w:rFonts w:ascii="Tahoma" w:eastAsia="Tahoma" w:hAnsi="Tahoma" w:cs="Tahoma"/>
        </w:rPr>
        <w:t>trz</w:t>
      </w:r>
      <w:r w:rsidRPr="00B63A83">
        <w:rPr>
          <w:rFonts w:ascii="Tahoma" w:eastAsia="Tahoma" w:hAnsi="Tahoma" w:cs="Tahoma"/>
          <w:spacing w:val="-3"/>
        </w:rPr>
        <w:t>n</w:t>
      </w:r>
      <w:r w:rsidRPr="00B63A83">
        <w:rPr>
          <w:rFonts w:ascii="Tahoma" w:eastAsia="Tahoma" w:hAnsi="Tahoma" w:cs="Tahoma"/>
          <w:spacing w:val="-1"/>
        </w:rPr>
        <w:t>y</w:t>
      </w:r>
      <w:r w:rsidRPr="00B63A83">
        <w:rPr>
          <w:rFonts w:ascii="Tahoma" w:eastAsia="Tahoma" w:hAnsi="Tahoma" w:cs="Tahoma"/>
        </w:rPr>
        <w:t>m</w:t>
      </w:r>
      <w:r w:rsidRPr="00B63A83">
        <w:rPr>
          <w:rFonts w:ascii="Tahoma" w:eastAsia="Tahoma" w:hAnsi="Tahoma" w:cs="Tahoma"/>
          <w:spacing w:val="-2"/>
        </w:rPr>
        <w:t xml:space="preserve"> </w:t>
      </w:r>
      <w:r w:rsidRPr="00B63A83">
        <w:rPr>
          <w:rFonts w:ascii="Tahoma" w:eastAsia="Tahoma" w:hAnsi="Tahoma" w:cs="Tahoma"/>
        </w:rPr>
        <w:t>w</w:t>
      </w:r>
      <w:r w:rsidRPr="00B63A83">
        <w:rPr>
          <w:rFonts w:ascii="Tahoma" w:eastAsia="Tahoma" w:hAnsi="Tahoma" w:cs="Tahoma"/>
          <w:spacing w:val="9"/>
        </w:rPr>
        <w:t xml:space="preserve"> </w:t>
      </w:r>
      <w:r w:rsidRPr="00B63A83">
        <w:rPr>
          <w:rFonts w:ascii="Tahoma" w:eastAsia="Tahoma" w:hAnsi="Tahoma" w:cs="Tahoma"/>
        </w:rPr>
        <w:t>z</w:t>
      </w:r>
      <w:r w:rsidRPr="00B63A83">
        <w:rPr>
          <w:rFonts w:ascii="Tahoma" w:eastAsia="Tahoma" w:hAnsi="Tahoma" w:cs="Tahoma"/>
          <w:spacing w:val="1"/>
        </w:rPr>
        <w:t>a</w:t>
      </w:r>
      <w:r w:rsidRPr="00B63A83">
        <w:rPr>
          <w:rFonts w:ascii="Tahoma" w:eastAsia="Tahoma" w:hAnsi="Tahoma" w:cs="Tahoma"/>
        </w:rPr>
        <w:t>stos</w:t>
      </w:r>
      <w:r w:rsidRPr="00B63A83">
        <w:rPr>
          <w:rFonts w:ascii="Tahoma" w:eastAsia="Tahoma" w:hAnsi="Tahoma" w:cs="Tahoma"/>
          <w:spacing w:val="2"/>
        </w:rPr>
        <w:t>o</w:t>
      </w:r>
      <w:r w:rsidRPr="00B63A83">
        <w:rPr>
          <w:rFonts w:ascii="Tahoma" w:eastAsia="Tahoma" w:hAnsi="Tahoma" w:cs="Tahoma"/>
          <w:spacing w:val="-1"/>
        </w:rPr>
        <w:t>w</w:t>
      </w:r>
      <w:r w:rsidRPr="00B63A83">
        <w:rPr>
          <w:rFonts w:ascii="Tahoma" w:eastAsia="Tahoma" w:hAnsi="Tahoma" w:cs="Tahoma"/>
          <w:spacing w:val="1"/>
        </w:rPr>
        <w:t>a</w:t>
      </w:r>
      <w:r w:rsidRPr="00B63A83">
        <w:rPr>
          <w:rFonts w:ascii="Tahoma" w:eastAsia="Tahoma" w:hAnsi="Tahoma" w:cs="Tahoma"/>
          <w:spacing w:val="-1"/>
        </w:rPr>
        <w:t>n</w:t>
      </w:r>
      <w:r w:rsidRPr="00B63A83">
        <w:rPr>
          <w:rFonts w:ascii="Tahoma" w:eastAsia="Tahoma" w:hAnsi="Tahoma" w:cs="Tahoma"/>
        </w:rPr>
        <w:t>iu</w:t>
      </w:r>
      <w:r w:rsidRPr="00B63A83">
        <w:rPr>
          <w:rFonts w:ascii="Tahoma" w:eastAsia="Tahoma" w:hAnsi="Tahoma" w:cs="Tahoma"/>
          <w:spacing w:val="-3"/>
        </w:rPr>
        <w:t xml:space="preserve"> </w:t>
      </w:r>
      <w:r w:rsidRPr="00B63A83">
        <w:rPr>
          <w:rFonts w:ascii="Tahoma" w:eastAsia="Tahoma" w:hAnsi="Tahoma" w:cs="Tahoma"/>
          <w:spacing w:val="1"/>
        </w:rPr>
        <w:t>a</w:t>
      </w:r>
      <w:r w:rsidRPr="00B63A83">
        <w:rPr>
          <w:rFonts w:ascii="Tahoma" w:eastAsia="Tahoma" w:hAnsi="Tahoma" w:cs="Tahoma"/>
        </w:rPr>
        <w:t>r</w:t>
      </w:r>
      <w:r w:rsidRPr="00B63A83">
        <w:rPr>
          <w:rFonts w:ascii="Tahoma" w:eastAsia="Tahoma" w:hAnsi="Tahoma" w:cs="Tahoma"/>
          <w:spacing w:val="1"/>
        </w:rPr>
        <w:t>t</w:t>
      </w:r>
      <w:r w:rsidRPr="00B63A83">
        <w:rPr>
          <w:rFonts w:ascii="Tahoma" w:eastAsia="Tahoma" w:hAnsi="Tahoma" w:cs="Tahoma"/>
        </w:rPr>
        <w:t>.</w:t>
      </w:r>
      <w:r w:rsidRPr="00B63A83">
        <w:rPr>
          <w:rFonts w:ascii="Tahoma" w:eastAsia="Tahoma" w:hAnsi="Tahoma" w:cs="Tahoma"/>
          <w:spacing w:val="6"/>
        </w:rPr>
        <w:t xml:space="preserve"> </w:t>
      </w:r>
      <w:r w:rsidRPr="00B63A83">
        <w:rPr>
          <w:rFonts w:ascii="Tahoma" w:eastAsia="Tahoma" w:hAnsi="Tahoma" w:cs="Tahoma"/>
          <w:spacing w:val="-1"/>
        </w:rPr>
        <w:t>1</w:t>
      </w:r>
      <w:r w:rsidRPr="00B63A83">
        <w:rPr>
          <w:rFonts w:ascii="Tahoma" w:eastAsia="Tahoma" w:hAnsi="Tahoma" w:cs="Tahoma"/>
          <w:spacing w:val="1"/>
        </w:rPr>
        <w:t>0</w:t>
      </w:r>
      <w:r w:rsidRPr="00B63A83">
        <w:rPr>
          <w:rFonts w:ascii="Tahoma" w:eastAsia="Tahoma" w:hAnsi="Tahoma" w:cs="Tahoma"/>
        </w:rPr>
        <w:t>7</w:t>
      </w:r>
      <w:r w:rsidRPr="00B63A83">
        <w:rPr>
          <w:rFonts w:ascii="Tahoma" w:eastAsia="Tahoma" w:hAnsi="Tahoma" w:cs="Tahoma"/>
          <w:spacing w:val="6"/>
        </w:rPr>
        <w:t xml:space="preserve"> </w:t>
      </w:r>
      <w:r w:rsidRPr="00B63A83">
        <w:rPr>
          <w:rFonts w:ascii="Tahoma" w:eastAsia="Tahoma" w:hAnsi="Tahoma" w:cs="Tahoma"/>
        </w:rPr>
        <w:t>i</w:t>
      </w:r>
      <w:r w:rsidRPr="00B63A83">
        <w:rPr>
          <w:rFonts w:ascii="Tahoma" w:eastAsia="Tahoma" w:hAnsi="Tahoma" w:cs="Tahoma"/>
          <w:spacing w:val="9"/>
        </w:rPr>
        <w:t xml:space="preserve"> </w:t>
      </w:r>
      <w:r w:rsidRPr="00B63A83">
        <w:rPr>
          <w:rFonts w:ascii="Tahoma" w:eastAsia="Tahoma" w:hAnsi="Tahoma" w:cs="Tahoma"/>
          <w:spacing w:val="1"/>
        </w:rPr>
        <w:t>1</w:t>
      </w:r>
      <w:r w:rsidRPr="00B63A83">
        <w:rPr>
          <w:rFonts w:ascii="Tahoma" w:eastAsia="Tahoma" w:hAnsi="Tahoma" w:cs="Tahoma"/>
          <w:spacing w:val="-1"/>
        </w:rPr>
        <w:t>0</w:t>
      </w:r>
      <w:r w:rsidRPr="00B63A83">
        <w:rPr>
          <w:rFonts w:ascii="Tahoma" w:eastAsia="Tahoma" w:hAnsi="Tahoma" w:cs="Tahoma"/>
        </w:rPr>
        <w:t>8</w:t>
      </w:r>
      <w:r w:rsidRPr="00B63A83">
        <w:rPr>
          <w:rFonts w:ascii="Tahoma" w:eastAsia="Tahoma" w:hAnsi="Tahoma" w:cs="Tahoma"/>
          <w:spacing w:val="8"/>
        </w:rPr>
        <w:t xml:space="preserve"> </w:t>
      </w:r>
      <w:r w:rsidRPr="00B63A83">
        <w:rPr>
          <w:rFonts w:ascii="Tahoma" w:eastAsia="Tahoma" w:hAnsi="Tahoma" w:cs="Tahoma"/>
          <w:spacing w:val="-20"/>
        </w:rPr>
        <w:t>T</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spacing w:val="-1"/>
        </w:rPr>
        <w:t>k</w:t>
      </w:r>
      <w:r w:rsidRPr="00B63A83">
        <w:rPr>
          <w:rFonts w:ascii="Tahoma" w:eastAsia="Tahoma" w:hAnsi="Tahoma" w:cs="Tahoma"/>
        </w:rPr>
        <w:t>t</w:t>
      </w:r>
      <w:r w:rsidRPr="00B63A83">
        <w:rPr>
          <w:rFonts w:ascii="Tahoma" w:eastAsia="Tahoma" w:hAnsi="Tahoma" w:cs="Tahoma"/>
          <w:spacing w:val="1"/>
        </w:rPr>
        <w:t>a</w:t>
      </w:r>
      <w:r w:rsidRPr="00B63A83">
        <w:rPr>
          <w:rFonts w:ascii="Tahoma" w:eastAsia="Tahoma" w:hAnsi="Tahoma" w:cs="Tahoma"/>
          <w:spacing w:val="12"/>
        </w:rPr>
        <w:t>t</w:t>
      </w:r>
      <w:r w:rsidRPr="00B63A83">
        <w:rPr>
          <w:rFonts w:ascii="Tahoma" w:eastAsia="Tahoma" w:hAnsi="Tahoma" w:cs="Tahoma"/>
        </w:rPr>
        <w:t>u</w:t>
      </w:r>
      <w:r w:rsidRPr="00B63A83">
        <w:rPr>
          <w:rFonts w:ascii="Tahoma" w:eastAsia="Tahoma" w:hAnsi="Tahoma" w:cs="Tahoma"/>
          <w:spacing w:val="2"/>
        </w:rPr>
        <w:t xml:space="preserve"> </w:t>
      </w:r>
      <w:r w:rsidRPr="00B63A83">
        <w:rPr>
          <w:rFonts w:ascii="Tahoma" w:eastAsia="Tahoma" w:hAnsi="Tahoma" w:cs="Tahoma"/>
        </w:rPr>
        <w:t>(Dz.</w:t>
      </w:r>
      <w:r w:rsidRPr="00B63A83">
        <w:rPr>
          <w:rFonts w:ascii="Tahoma" w:eastAsia="Tahoma" w:hAnsi="Tahoma" w:cs="Tahoma"/>
          <w:spacing w:val="5"/>
        </w:rPr>
        <w:t xml:space="preserve"> </w:t>
      </w:r>
      <w:r w:rsidRPr="00B63A83">
        <w:rPr>
          <w:rFonts w:ascii="Tahoma" w:eastAsia="Tahoma" w:hAnsi="Tahoma" w:cs="Tahoma"/>
          <w:spacing w:val="-1"/>
        </w:rPr>
        <w:t>U</w:t>
      </w:r>
      <w:r w:rsidRPr="00B63A83">
        <w:rPr>
          <w:rFonts w:ascii="Tahoma" w:eastAsia="Tahoma" w:hAnsi="Tahoma" w:cs="Tahoma"/>
        </w:rPr>
        <w:t>r</w:t>
      </w:r>
      <w:r w:rsidRPr="00B63A83">
        <w:rPr>
          <w:rFonts w:ascii="Tahoma" w:eastAsia="Tahoma" w:hAnsi="Tahoma" w:cs="Tahoma"/>
          <w:spacing w:val="3"/>
        </w:rPr>
        <w:t>z</w:t>
      </w:r>
      <w:r w:rsidRPr="00B63A83">
        <w:rPr>
          <w:rFonts w:ascii="Tahoma" w:eastAsia="Tahoma" w:hAnsi="Tahoma" w:cs="Tahoma"/>
        </w:rPr>
        <w:t>.</w:t>
      </w:r>
      <w:r w:rsidRPr="00B63A83">
        <w:rPr>
          <w:rFonts w:ascii="Tahoma" w:eastAsia="Tahoma" w:hAnsi="Tahoma" w:cs="Tahoma"/>
          <w:spacing w:val="5"/>
        </w:rPr>
        <w:t xml:space="preserve"> </w:t>
      </w:r>
      <w:r w:rsidRPr="00B63A83">
        <w:rPr>
          <w:rFonts w:ascii="Tahoma" w:eastAsia="Tahoma" w:hAnsi="Tahoma" w:cs="Tahoma"/>
          <w:spacing w:val="-1"/>
        </w:rPr>
        <w:t>U</w:t>
      </w:r>
      <w:r w:rsidRPr="00B63A83">
        <w:rPr>
          <w:rFonts w:ascii="Tahoma" w:eastAsia="Tahoma" w:hAnsi="Tahoma" w:cs="Tahoma"/>
        </w:rPr>
        <w:t>E</w:t>
      </w:r>
      <w:r w:rsidRPr="00B63A83">
        <w:rPr>
          <w:rFonts w:ascii="Tahoma" w:eastAsia="Tahoma" w:hAnsi="Tahoma" w:cs="Tahoma"/>
          <w:spacing w:val="10"/>
        </w:rPr>
        <w:t xml:space="preserve"> </w:t>
      </w:r>
      <w:r w:rsidRPr="00B63A83">
        <w:rPr>
          <w:rFonts w:ascii="Tahoma" w:eastAsia="Tahoma" w:hAnsi="Tahoma" w:cs="Tahoma"/>
        </w:rPr>
        <w:t>L</w:t>
      </w:r>
      <w:r w:rsidR="00B63A83">
        <w:rPr>
          <w:rFonts w:ascii="Tahoma" w:eastAsia="Tahoma" w:hAnsi="Tahoma" w:cs="Tahoma"/>
        </w:rPr>
        <w:t xml:space="preserve"> </w:t>
      </w:r>
      <w:r w:rsidR="00240E72">
        <w:rPr>
          <w:rFonts w:ascii="Tahoma" w:eastAsia="Tahoma" w:hAnsi="Tahoma" w:cs="Tahoma"/>
        </w:rPr>
        <w:t xml:space="preserve">z </w:t>
      </w:r>
      <w:r w:rsidRPr="00B63A83">
        <w:rPr>
          <w:rFonts w:ascii="Tahoma" w:eastAsia="Tahoma" w:hAnsi="Tahoma" w:cs="Tahoma"/>
          <w:spacing w:val="-2"/>
        </w:rPr>
        <w:t xml:space="preserve"> </w:t>
      </w:r>
      <w:r w:rsidR="00C5630F">
        <w:rPr>
          <w:rFonts w:ascii="Tahoma" w:eastAsia="Tahoma" w:hAnsi="Tahoma" w:cs="Tahoma"/>
          <w:spacing w:val="1"/>
        </w:rPr>
        <w:t>2014 Nr 187 poz. 1);</w:t>
      </w:r>
    </w:p>
    <w:p w14:paraId="42501150" w14:textId="47D30BE2" w:rsidR="00B70E45" w:rsidRPr="00B70E45" w:rsidRDefault="00B70E45" w:rsidP="0071074A">
      <w:pPr>
        <w:pStyle w:val="Akapitzlist"/>
        <w:numPr>
          <w:ilvl w:val="0"/>
          <w:numId w:val="2"/>
        </w:numPr>
        <w:spacing w:line="276" w:lineRule="auto"/>
        <w:ind w:left="426" w:right="14" w:hanging="426"/>
        <w:jc w:val="both"/>
        <w:rPr>
          <w:rFonts w:ascii="Tahoma" w:eastAsia="Tahoma" w:hAnsi="Tahoma" w:cs="Tahoma"/>
        </w:rPr>
      </w:pPr>
      <w:r w:rsidRPr="00B70E45">
        <w:rPr>
          <w:rFonts w:ascii="Tahoma" w:eastAsia="Tahoma" w:hAnsi="Tahoma" w:cs="Tahoma"/>
        </w:rPr>
        <w:t xml:space="preserve">Rozporządzenie Parlamentu Europejskiego i Rady (UE) 2016/679 z dnia 27 kwietnia 2016 r. </w:t>
      </w:r>
      <w:r>
        <w:rPr>
          <w:rFonts w:ascii="Tahoma" w:eastAsia="Tahoma" w:hAnsi="Tahoma" w:cs="Tahoma"/>
        </w:rPr>
        <w:br/>
      </w:r>
      <w:r w:rsidRPr="00B70E45">
        <w:rPr>
          <w:rFonts w:ascii="Tahoma" w:eastAsia="Tahoma" w:hAnsi="Tahoma" w:cs="Tahoma"/>
        </w:rPr>
        <w:t xml:space="preserve">w sprawie ochrony osób fizycznych w związku z przetwarzaniem danych osobowych i w sprawie swobodnego przepływu takich danych oraz uchylenia dyrektywy 95/46/WE (ogólne rozporządzenie o ochronie danych) </w:t>
      </w:r>
      <w:r w:rsidR="006F414E" w:rsidRPr="006F414E">
        <w:rPr>
          <w:rFonts w:ascii="Tahoma" w:eastAsia="Tahoma" w:hAnsi="Tahoma" w:cs="Tahoma"/>
        </w:rPr>
        <w:t xml:space="preserve">( Dz. U.UE.L </w:t>
      </w:r>
      <w:r w:rsidR="00240E72">
        <w:rPr>
          <w:rFonts w:ascii="Tahoma" w:eastAsia="Tahoma" w:hAnsi="Tahoma" w:cs="Tahoma"/>
        </w:rPr>
        <w:t xml:space="preserve">z </w:t>
      </w:r>
      <w:r w:rsidR="006F414E" w:rsidRPr="006F414E">
        <w:rPr>
          <w:rFonts w:ascii="Tahoma" w:eastAsia="Tahoma" w:hAnsi="Tahoma" w:cs="Tahoma"/>
        </w:rPr>
        <w:t>2016 Nr 119 poz. 1</w:t>
      </w:r>
      <w:r w:rsidR="006F414E">
        <w:rPr>
          <w:rFonts w:ascii="Tahoma" w:eastAsia="Tahoma" w:hAnsi="Tahoma" w:cs="Tahoma"/>
        </w:rPr>
        <w:t xml:space="preserve">) </w:t>
      </w:r>
      <w:r w:rsidRPr="00B70E45">
        <w:rPr>
          <w:rFonts w:ascii="Tahoma" w:eastAsia="Tahoma" w:hAnsi="Tahoma" w:cs="Tahoma"/>
        </w:rPr>
        <w:t>dalej RODO.</w:t>
      </w:r>
    </w:p>
    <w:p w14:paraId="43EEBD3B" w14:textId="64744221" w:rsidR="00942F4E" w:rsidRPr="00B63A83" w:rsidRDefault="00280ADA" w:rsidP="005100BA">
      <w:pPr>
        <w:pStyle w:val="Akapitzlist"/>
        <w:numPr>
          <w:ilvl w:val="0"/>
          <w:numId w:val="2"/>
        </w:numPr>
        <w:spacing w:line="276" w:lineRule="auto"/>
        <w:ind w:left="426" w:right="14" w:hanging="426"/>
        <w:jc w:val="both"/>
        <w:rPr>
          <w:rFonts w:ascii="Tahoma" w:eastAsia="Tahoma" w:hAnsi="Tahoma" w:cs="Tahoma"/>
        </w:rPr>
      </w:pPr>
      <w:r w:rsidRPr="00B63A83">
        <w:rPr>
          <w:rFonts w:ascii="Tahoma" w:eastAsia="Tahoma" w:hAnsi="Tahoma" w:cs="Tahoma"/>
          <w:spacing w:val="-1"/>
        </w:rPr>
        <w:t>U</w:t>
      </w:r>
      <w:r w:rsidRPr="00B63A83">
        <w:rPr>
          <w:rFonts w:ascii="Tahoma" w:eastAsia="Tahoma" w:hAnsi="Tahoma" w:cs="Tahoma"/>
        </w:rPr>
        <w:t>st</w:t>
      </w:r>
      <w:r w:rsidRPr="00B63A83">
        <w:rPr>
          <w:rFonts w:ascii="Tahoma" w:eastAsia="Tahoma" w:hAnsi="Tahoma" w:cs="Tahoma"/>
          <w:spacing w:val="1"/>
        </w:rPr>
        <w:t>aw</w:t>
      </w:r>
      <w:r w:rsidRPr="00B63A83">
        <w:rPr>
          <w:rFonts w:ascii="Tahoma" w:eastAsia="Tahoma" w:hAnsi="Tahoma" w:cs="Tahoma"/>
        </w:rPr>
        <w:t>y</w:t>
      </w:r>
      <w:r w:rsidRPr="00B63A83">
        <w:rPr>
          <w:rFonts w:ascii="Tahoma" w:eastAsia="Tahoma" w:hAnsi="Tahoma" w:cs="Tahoma"/>
          <w:spacing w:val="41"/>
        </w:rPr>
        <w:t xml:space="preserve"> </w:t>
      </w:r>
      <w:r w:rsidRPr="00B63A83">
        <w:rPr>
          <w:rFonts w:ascii="Tahoma" w:eastAsia="Tahoma" w:hAnsi="Tahoma" w:cs="Tahoma"/>
        </w:rPr>
        <w:t>z</w:t>
      </w:r>
      <w:r w:rsidRPr="00B63A83">
        <w:rPr>
          <w:rFonts w:ascii="Tahoma" w:eastAsia="Tahoma" w:hAnsi="Tahoma" w:cs="Tahoma"/>
          <w:spacing w:val="50"/>
        </w:rPr>
        <w:t xml:space="preserve"> </w:t>
      </w:r>
      <w:r w:rsidRPr="00B63A83">
        <w:rPr>
          <w:rFonts w:ascii="Tahoma" w:eastAsia="Tahoma" w:hAnsi="Tahoma" w:cs="Tahoma"/>
        </w:rPr>
        <w:t>dnia</w:t>
      </w:r>
      <w:r w:rsidRPr="00B63A83">
        <w:rPr>
          <w:rFonts w:ascii="Tahoma" w:eastAsia="Tahoma" w:hAnsi="Tahoma" w:cs="Tahoma"/>
          <w:spacing w:val="48"/>
        </w:rPr>
        <w:t xml:space="preserve"> </w:t>
      </w:r>
      <w:r w:rsidRPr="00B63A83">
        <w:rPr>
          <w:rFonts w:ascii="Tahoma" w:eastAsia="Tahoma" w:hAnsi="Tahoma" w:cs="Tahoma"/>
          <w:spacing w:val="-1"/>
        </w:rPr>
        <w:t>1</w:t>
      </w:r>
      <w:r w:rsidRPr="00B63A83">
        <w:rPr>
          <w:rFonts w:ascii="Tahoma" w:eastAsia="Tahoma" w:hAnsi="Tahoma" w:cs="Tahoma"/>
        </w:rPr>
        <w:t>1</w:t>
      </w:r>
      <w:r w:rsidRPr="00B63A83">
        <w:rPr>
          <w:rFonts w:ascii="Tahoma" w:eastAsia="Tahoma" w:hAnsi="Tahoma" w:cs="Tahoma"/>
          <w:spacing w:val="47"/>
        </w:rPr>
        <w:t xml:space="preserve"> </w:t>
      </w:r>
      <w:r w:rsidRPr="00B63A83">
        <w:rPr>
          <w:rFonts w:ascii="Tahoma" w:eastAsia="Tahoma" w:hAnsi="Tahoma" w:cs="Tahoma"/>
        </w:rPr>
        <w:t>lipca</w:t>
      </w:r>
      <w:r w:rsidRPr="00B63A83">
        <w:rPr>
          <w:rFonts w:ascii="Tahoma" w:eastAsia="Tahoma" w:hAnsi="Tahoma" w:cs="Tahoma"/>
          <w:spacing w:val="46"/>
        </w:rPr>
        <w:t xml:space="preserve"> </w:t>
      </w:r>
      <w:r w:rsidRPr="00B63A83">
        <w:rPr>
          <w:rFonts w:ascii="Tahoma" w:eastAsia="Tahoma" w:hAnsi="Tahoma" w:cs="Tahoma"/>
          <w:spacing w:val="-1"/>
        </w:rPr>
        <w:t>2</w:t>
      </w:r>
      <w:r w:rsidRPr="00B63A83">
        <w:rPr>
          <w:rFonts w:ascii="Tahoma" w:eastAsia="Tahoma" w:hAnsi="Tahoma" w:cs="Tahoma"/>
          <w:spacing w:val="1"/>
        </w:rPr>
        <w:t>0</w:t>
      </w:r>
      <w:r w:rsidRPr="00B63A83">
        <w:rPr>
          <w:rFonts w:ascii="Tahoma" w:eastAsia="Tahoma" w:hAnsi="Tahoma" w:cs="Tahoma"/>
          <w:spacing w:val="-1"/>
        </w:rPr>
        <w:t>1</w:t>
      </w:r>
      <w:r w:rsidRPr="00B63A83">
        <w:rPr>
          <w:rFonts w:ascii="Tahoma" w:eastAsia="Tahoma" w:hAnsi="Tahoma" w:cs="Tahoma"/>
        </w:rPr>
        <w:t>4</w:t>
      </w:r>
      <w:r w:rsidRPr="00B63A83">
        <w:rPr>
          <w:rFonts w:ascii="Tahoma" w:eastAsia="Tahoma" w:hAnsi="Tahoma" w:cs="Tahoma"/>
          <w:spacing w:val="45"/>
        </w:rPr>
        <w:t xml:space="preserve"> </w:t>
      </w:r>
      <w:r w:rsidRPr="00B63A83">
        <w:rPr>
          <w:rFonts w:ascii="Tahoma" w:eastAsia="Tahoma" w:hAnsi="Tahoma" w:cs="Tahoma"/>
          <w:spacing w:val="-26"/>
        </w:rPr>
        <w:t>r</w:t>
      </w:r>
      <w:r w:rsidRPr="00B63A83">
        <w:rPr>
          <w:rFonts w:ascii="Tahoma" w:eastAsia="Tahoma" w:hAnsi="Tahoma" w:cs="Tahoma"/>
        </w:rPr>
        <w:t>.</w:t>
      </w:r>
      <w:r w:rsidRPr="00B63A83">
        <w:rPr>
          <w:rFonts w:ascii="Tahoma" w:eastAsia="Tahoma" w:hAnsi="Tahoma" w:cs="Tahoma"/>
          <w:spacing w:val="48"/>
        </w:rPr>
        <w:t xml:space="preserve"> </w:t>
      </w:r>
      <w:r w:rsidRPr="00B63A83">
        <w:rPr>
          <w:rFonts w:ascii="Tahoma" w:eastAsia="Tahoma" w:hAnsi="Tahoma" w:cs="Tahoma"/>
        </w:rPr>
        <w:t>o</w:t>
      </w:r>
      <w:r w:rsidRPr="00B63A83">
        <w:rPr>
          <w:rFonts w:ascii="Tahoma" w:eastAsia="Tahoma" w:hAnsi="Tahoma" w:cs="Tahoma"/>
          <w:spacing w:val="46"/>
        </w:rPr>
        <w:t xml:space="preserve"> </w:t>
      </w:r>
      <w:r w:rsidRPr="00B63A83">
        <w:rPr>
          <w:rFonts w:ascii="Tahoma" w:eastAsia="Tahoma" w:hAnsi="Tahoma" w:cs="Tahoma"/>
        </w:rPr>
        <w:t>z</w:t>
      </w:r>
      <w:r w:rsidRPr="00B63A83">
        <w:rPr>
          <w:rFonts w:ascii="Tahoma" w:eastAsia="Tahoma" w:hAnsi="Tahoma" w:cs="Tahoma"/>
          <w:spacing w:val="1"/>
        </w:rPr>
        <w:t>a</w:t>
      </w:r>
      <w:r w:rsidRPr="00B63A83">
        <w:rPr>
          <w:rFonts w:ascii="Tahoma" w:eastAsia="Tahoma" w:hAnsi="Tahoma" w:cs="Tahoma"/>
        </w:rPr>
        <w:t>s</w:t>
      </w:r>
      <w:r w:rsidRPr="00B63A83">
        <w:rPr>
          <w:rFonts w:ascii="Tahoma" w:eastAsia="Tahoma" w:hAnsi="Tahoma" w:cs="Tahoma"/>
          <w:spacing w:val="1"/>
        </w:rPr>
        <w:t>a</w:t>
      </w:r>
      <w:r w:rsidRPr="00B63A83">
        <w:rPr>
          <w:rFonts w:ascii="Tahoma" w:eastAsia="Tahoma" w:hAnsi="Tahoma" w:cs="Tahoma"/>
        </w:rPr>
        <w:t>d</w:t>
      </w:r>
      <w:r w:rsidRPr="00B63A83">
        <w:rPr>
          <w:rFonts w:ascii="Tahoma" w:eastAsia="Tahoma" w:hAnsi="Tahoma" w:cs="Tahoma"/>
          <w:spacing w:val="1"/>
        </w:rPr>
        <w:t>a</w:t>
      </w:r>
      <w:r w:rsidRPr="00B63A83">
        <w:rPr>
          <w:rFonts w:ascii="Tahoma" w:eastAsia="Tahoma" w:hAnsi="Tahoma" w:cs="Tahoma"/>
          <w:spacing w:val="-1"/>
        </w:rPr>
        <w:t>c</w:t>
      </w:r>
      <w:r w:rsidRPr="00B63A83">
        <w:rPr>
          <w:rFonts w:ascii="Tahoma" w:eastAsia="Tahoma" w:hAnsi="Tahoma" w:cs="Tahoma"/>
        </w:rPr>
        <w:t>h</w:t>
      </w:r>
      <w:r w:rsidRPr="00B63A83">
        <w:rPr>
          <w:rFonts w:ascii="Tahoma" w:eastAsia="Tahoma" w:hAnsi="Tahoma" w:cs="Tahoma"/>
          <w:spacing w:val="41"/>
        </w:rPr>
        <w:t xml:space="preserve"> </w:t>
      </w:r>
      <w:r w:rsidRPr="00B63A83">
        <w:rPr>
          <w:rFonts w:ascii="Tahoma" w:eastAsia="Tahoma" w:hAnsi="Tahoma" w:cs="Tahoma"/>
        </w:rPr>
        <w:t>r</w:t>
      </w:r>
      <w:r w:rsidRPr="00B63A83">
        <w:rPr>
          <w:rFonts w:ascii="Tahoma" w:eastAsia="Tahoma" w:hAnsi="Tahoma" w:cs="Tahoma"/>
          <w:spacing w:val="6"/>
        </w:rPr>
        <w:t>e</w:t>
      </w:r>
      <w:r w:rsidRPr="00B63A83">
        <w:rPr>
          <w:rFonts w:ascii="Tahoma" w:eastAsia="Tahoma" w:hAnsi="Tahoma" w:cs="Tahoma"/>
          <w:spacing w:val="1"/>
        </w:rPr>
        <w:t>a</w:t>
      </w:r>
      <w:r w:rsidRPr="00B63A83">
        <w:rPr>
          <w:rFonts w:ascii="Tahoma" w:eastAsia="Tahoma" w:hAnsi="Tahoma" w:cs="Tahoma"/>
        </w:rPr>
        <w:t>liz</w:t>
      </w:r>
      <w:r w:rsidRPr="00B63A83">
        <w:rPr>
          <w:rFonts w:ascii="Tahoma" w:eastAsia="Tahoma" w:hAnsi="Tahoma" w:cs="Tahoma"/>
          <w:spacing w:val="1"/>
        </w:rPr>
        <w:t>a</w:t>
      </w:r>
      <w:r w:rsidRPr="00B63A83">
        <w:rPr>
          <w:rFonts w:ascii="Tahoma" w:eastAsia="Tahoma" w:hAnsi="Tahoma" w:cs="Tahoma"/>
          <w:spacing w:val="-1"/>
        </w:rPr>
        <w:t>cj</w:t>
      </w:r>
      <w:r w:rsidRPr="00B63A83">
        <w:rPr>
          <w:rFonts w:ascii="Tahoma" w:eastAsia="Tahoma" w:hAnsi="Tahoma" w:cs="Tahoma"/>
        </w:rPr>
        <w:t>i</w:t>
      </w:r>
      <w:r w:rsidRPr="00B63A83">
        <w:rPr>
          <w:rFonts w:ascii="Tahoma" w:eastAsia="Tahoma" w:hAnsi="Tahoma" w:cs="Tahoma"/>
          <w:spacing w:val="40"/>
        </w:rPr>
        <w:t xml:space="preserve"> </w:t>
      </w:r>
      <w:r w:rsidRPr="00B63A83">
        <w:rPr>
          <w:rFonts w:ascii="Tahoma" w:eastAsia="Tahoma" w:hAnsi="Tahoma" w:cs="Tahoma"/>
        </w:rPr>
        <w:t>prog</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rPr>
        <w:t>mów</w:t>
      </w:r>
      <w:r w:rsidRPr="00B63A83">
        <w:rPr>
          <w:rFonts w:ascii="Tahoma" w:eastAsia="Tahoma" w:hAnsi="Tahoma" w:cs="Tahoma"/>
          <w:spacing w:val="38"/>
        </w:rPr>
        <w:t xml:space="preserve"> </w:t>
      </w:r>
      <w:r w:rsidRPr="00B63A83">
        <w:rPr>
          <w:rFonts w:ascii="Tahoma" w:eastAsia="Tahoma" w:hAnsi="Tahoma" w:cs="Tahoma"/>
        </w:rPr>
        <w:t>w</w:t>
      </w:r>
      <w:r w:rsidRPr="00B63A83">
        <w:rPr>
          <w:rFonts w:ascii="Tahoma" w:eastAsia="Tahoma" w:hAnsi="Tahoma" w:cs="Tahoma"/>
          <w:spacing w:val="47"/>
        </w:rPr>
        <w:t xml:space="preserve"> </w:t>
      </w:r>
      <w:r w:rsidRPr="00B63A83">
        <w:rPr>
          <w:rFonts w:ascii="Tahoma" w:eastAsia="Tahoma" w:hAnsi="Tahoma" w:cs="Tahoma"/>
        </w:rPr>
        <w:t>z</w:t>
      </w:r>
      <w:r w:rsidRPr="00B63A83">
        <w:rPr>
          <w:rFonts w:ascii="Tahoma" w:eastAsia="Tahoma" w:hAnsi="Tahoma" w:cs="Tahoma"/>
          <w:spacing w:val="4"/>
        </w:rPr>
        <w:t>a</w:t>
      </w:r>
      <w:r w:rsidRPr="00B63A83">
        <w:rPr>
          <w:rFonts w:ascii="Tahoma" w:eastAsia="Tahoma" w:hAnsi="Tahoma" w:cs="Tahoma"/>
          <w:spacing w:val="-1"/>
        </w:rPr>
        <w:t>k</w:t>
      </w:r>
      <w:r w:rsidRPr="00B63A83">
        <w:rPr>
          <w:rFonts w:ascii="Tahoma" w:eastAsia="Tahoma" w:hAnsi="Tahoma" w:cs="Tahoma"/>
        </w:rPr>
        <w:t>r</w:t>
      </w:r>
      <w:r w:rsidRPr="00B63A83">
        <w:rPr>
          <w:rFonts w:ascii="Tahoma" w:eastAsia="Tahoma" w:hAnsi="Tahoma" w:cs="Tahoma"/>
          <w:spacing w:val="1"/>
        </w:rPr>
        <w:t>e</w:t>
      </w:r>
      <w:r w:rsidRPr="00B63A83">
        <w:rPr>
          <w:rFonts w:ascii="Tahoma" w:eastAsia="Tahoma" w:hAnsi="Tahoma" w:cs="Tahoma"/>
        </w:rPr>
        <w:t>sie</w:t>
      </w:r>
      <w:r w:rsidRPr="00B63A83">
        <w:rPr>
          <w:rFonts w:ascii="Tahoma" w:eastAsia="Tahoma" w:hAnsi="Tahoma" w:cs="Tahoma"/>
          <w:spacing w:val="41"/>
        </w:rPr>
        <w:t xml:space="preserve"> </w:t>
      </w:r>
      <w:r w:rsidRPr="00B63A83">
        <w:rPr>
          <w:rFonts w:ascii="Tahoma" w:eastAsia="Tahoma" w:hAnsi="Tahoma" w:cs="Tahoma"/>
        </w:rPr>
        <w:t>poli</w:t>
      </w:r>
      <w:r w:rsidRPr="00B63A83">
        <w:rPr>
          <w:rFonts w:ascii="Tahoma" w:eastAsia="Tahoma" w:hAnsi="Tahoma" w:cs="Tahoma"/>
          <w:spacing w:val="1"/>
        </w:rPr>
        <w:t>t</w:t>
      </w:r>
      <w:r w:rsidRPr="00B63A83">
        <w:rPr>
          <w:rFonts w:ascii="Tahoma" w:eastAsia="Tahoma" w:hAnsi="Tahoma" w:cs="Tahoma"/>
          <w:spacing w:val="-1"/>
        </w:rPr>
        <w:t>yk</w:t>
      </w:r>
      <w:r w:rsidRPr="00B63A83">
        <w:rPr>
          <w:rFonts w:ascii="Tahoma" w:eastAsia="Tahoma" w:hAnsi="Tahoma" w:cs="Tahoma"/>
        </w:rPr>
        <w:t>i</w:t>
      </w:r>
      <w:r w:rsidRPr="00B63A83">
        <w:rPr>
          <w:rFonts w:ascii="Tahoma" w:eastAsia="Tahoma" w:hAnsi="Tahoma" w:cs="Tahoma"/>
          <w:spacing w:val="45"/>
        </w:rPr>
        <w:t xml:space="preserve"> </w:t>
      </w:r>
      <w:r w:rsidRPr="00B63A83">
        <w:rPr>
          <w:rFonts w:ascii="Tahoma" w:eastAsia="Tahoma" w:hAnsi="Tahoma" w:cs="Tahoma"/>
        </w:rPr>
        <w:t>sp</w:t>
      </w:r>
      <w:r w:rsidRPr="00B63A83">
        <w:rPr>
          <w:rFonts w:ascii="Tahoma" w:eastAsia="Tahoma" w:hAnsi="Tahoma" w:cs="Tahoma"/>
          <w:spacing w:val="2"/>
        </w:rPr>
        <w:t>ó</w:t>
      </w:r>
      <w:r w:rsidRPr="00B63A83">
        <w:rPr>
          <w:rFonts w:ascii="Tahoma" w:eastAsia="Tahoma" w:hAnsi="Tahoma" w:cs="Tahoma"/>
          <w:spacing w:val="-1"/>
        </w:rPr>
        <w:t>jn</w:t>
      </w:r>
      <w:r w:rsidRPr="00B63A83">
        <w:rPr>
          <w:rFonts w:ascii="Tahoma" w:eastAsia="Tahoma" w:hAnsi="Tahoma" w:cs="Tahoma"/>
        </w:rPr>
        <w:t>o</w:t>
      </w:r>
      <w:r w:rsidRPr="00B63A83">
        <w:rPr>
          <w:rFonts w:ascii="Tahoma" w:eastAsia="Tahoma" w:hAnsi="Tahoma" w:cs="Tahoma"/>
          <w:spacing w:val="2"/>
        </w:rPr>
        <w:t>ś</w:t>
      </w:r>
      <w:r w:rsidRPr="00B63A83">
        <w:rPr>
          <w:rFonts w:ascii="Tahoma" w:eastAsia="Tahoma" w:hAnsi="Tahoma" w:cs="Tahoma"/>
          <w:spacing w:val="-1"/>
        </w:rPr>
        <w:t>c</w:t>
      </w:r>
      <w:r w:rsidRPr="00B63A83">
        <w:rPr>
          <w:rFonts w:ascii="Tahoma" w:eastAsia="Tahoma" w:hAnsi="Tahoma" w:cs="Tahoma"/>
        </w:rPr>
        <w:t>i</w:t>
      </w:r>
      <w:r w:rsidR="00B63A83">
        <w:rPr>
          <w:rFonts w:ascii="Tahoma" w:eastAsia="Tahoma" w:hAnsi="Tahoma" w:cs="Tahoma"/>
        </w:rPr>
        <w:t xml:space="preserve"> </w:t>
      </w:r>
      <w:r w:rsidRPr="00B63A83">
        <w:rPr>
          <w:rFonts w:ascii="Tahoma" w:eastAsia="Tahoma" w:hAnsi="Tahoma" w:cs="Tahoma"/>
          <w:spacing w:val="-1"/>
          <w:position w:val="-1"/>
        </w:rPr>
        <w:t>f</w:t>
      </w:r>
      <w:r w:rsidRPr="00B63A83">
        <w:rPr>
          <w:rFonts w:ascii="Tahoma" w:eastAsia="Tahoma" w:hAnsi="Tahoma" w:cs="Tahoma"/>
          <w:position w:val="-1"/>
        </w:rPr>
        <w:t>i</w:t>
      </w:r>
      <w:r w:rsidRPr="00B63A83">
        <w:rPr>
          <w:rFonts w:ascii="Tahoma" w:eastAsia="Tahoma" w:hAnsi="Tahoma" w:cs="Tahoma"/>
          <w:spacing w:val="-1"/>
          <w:position w:val="-1"/>
        </w:rPr>
        <w:t>n</w:t>
      </w:r>
      <w:r w:rsidRPr="00B63A83">
        <w:rPr>
          <w:rFonts w:ascii="Tahoma" w:eastAsia="Tahoma" w:hAnsi="Tahoma" w:cs="Tahoma"/>
          <w:spacing w:val="1"/>
          <w:position w:val="-1"/>
        </w:rPr>
        <w:t>a</w:t>
      </w:r>
      <w:r w:rsidRPr="00B63A83">
        <w:rPr>
          <w:rFonts w:ascii="Tahoma" w:eastAsia="Tahoma" w:hAnsi="Tahoma" w:cs="Tahoma"/>
          <w:spacing w:val="-1"/>
          <w:position w:val="-1"/>
        </w:rPr>
        <w:t>n</w:t>
      </w:r>
      <w:r w:rsidRPr="00B63A83">
        <w:rPr>
          <w:rFonts w:ascii="Tahoma" w:eastAsia="Tahoma" w:hAnsi="Tahoma" w:cs="Tahoma"/>
          <w:spacing w:val="2"/>
          <w:position w:val="-1"/>
        </w:rPr>
        <w:t>s</w:t>
      </w:r>
      <w:r w:rsidRPr="00B63A83">
        <w:rPr>
          <w:rFonts w:ascii="Tahoma" w:eastAsia="Tahoma" w:hAnsi="Tahoma" w:cs="Tahoma"/>
          <w:position w:val="-1"/>
        </w:rPr>
        <w:t>o</w:t>
      </w:r>
      <w:r w:rsidRPr="00B63A83">
        <w:rPr>
          <w:rFonts w:ascii="Tahoma" w:eastAsia="Tahoma" w:hAnsi="Tahoma" w:cs="Tahoma"/>
          <w:spacing w:val="-2"/>
          <w:position w:val="-1"/>
        </w:rPr>
        <w:t>w</w:t>
      </w:r>
      <w:r w:rsidRPr="00B63A83">
        <w:rPr>
          <w:rFonts w:ascii="Tahoma" w:eastAsia="Tahoma" w:hAnsi="Tahoma" w:cs="Tahoma"/>
          <w:spacing w:val="1"/>
          <w:position w:val="-1"/>
        </w:rPr>
        <w:t>a</w:t>
      </w:r>
      <w:r w:rsidRPr="00B63A83">
        <w:rPr>
          <w:rFonts w:ascii="Tahoma" w:eastAsia="Tahoma" w:hAnsi="Tahoma" w:cs="Tahoma"/>
          <w:spacing w:val="-1"/>
          <w:position w:val="-1"/>
        </w:rPr>
        <w:t>nyc</w:t>
      </w:r>
      <w:r w:rsidRPr="00B63A83">
        <w:rPr>
          <w:rFonts w:ascii="Tahoma" w:eastAsia="Tahoma" w:hAnsi="Tahoma" w:cs="Tahoma"/>
          <w:position w:val="-1"/>
        </w:rPr>
        <w:t>h</w:t>
      </w:r>
      <w:r w:rsidRPr="00B63A83">
        <w:rPr>
          <w:rFonts w:ascii="Tahoma" w:eastAsia="Tahoma" w:hAnsi="Tahoma" w:cs="Tahoma"/>
          <w:spacing w:val="-14"/>
          <w:position w:val="-1"/>
        </w:rPr>
        <w:t xml:space="preserve"> </w:t>
      </w:r>
      <w:r w:rsidRPr="00B63A83">
        <w:rPr>
          <w:rFonts w:ascii="Tahoma" w:eastAsia="Tahoma" w:hAnsi="Tahoma" w:cs="Tahoma"/>
          <w:position w:val="-1"/>
        </w:rPr>
        <w:t>w p</w:t>
      </w:r>
      <w:r w:rsidRPr="00B63A83">
        <w:rPr>
          <w:rFonts w:ascii="Tahoma" w:eastAsia="Tahoma" w:hAnsi="Tahoma" w:cs="Tahoma"/>
          <w:spacing w:val="1"/>
          <w:position w:val="-1"/>
        </w:rPr>
        <w:t>e</w:t>
      </w:r>
      <w:r w:rsidRPr="00B63A83">
        <w:rPr>
          <w:rFonts w:ascii="Tahoma" w:eastAsia="Tahoma" w:hAnsi="Tahoma" w:cs="Tahoma"/>
          <w:position w:val="-1"/>
        </w:rPr>
        <w:t>rsp</w:t>
      </w:r>
      <w:r w:rsidRPr="00B63A83">
        <w:rPr>
          <w:rFonts w:ascii="Tahoma" w:eastAsia="Tahoma" w:hAnsi="Tahoma" w:cs="Tahoma"/>
          <w:spacing w:val="3"/>
          <w:position w:val="-1"/>
        </w:rPr>
        <w:t>e</w:t>
      </w:r>
      <w:r w:rsidRPr="00B63A83">
        <w:rPr>
          <w:rFonts w:ascii="Tahoma" w:eastAsia="Tahoma" w:hAnsi="Tahoma" w:cs="Tahoma"/>
          <w:spacing w:val="-1"/>
          <w:position w:val="-1"/>
        </w:rPr>
        <w:t>k</w:t>
      </w:r>
      <w:r w:rsidRPr="00B63A83">
        <w:rPr>
          <w:rFonts w:ascii="Tahoma" w:eastAsia="Tahoma" w:hAnsi="Tahoma" w:cs="Tahoma"/>
          <w:spacing w:val="-2"/>
          <w:position w:val="-1"/>
        </w:rPr>
        <w:t>t</w:t>
      </w:r>
      <w:r w:rsidRPr="00B63A83">
        <w:rPr>
          <w:rFonts w:ascii="Tahoma" w:eastAsia="Tahoma" w:hAnsi="Tahoma" w:cs="Tahoma"/>
          <w:spacing w:val="1"/>
          <w:position w:val="-1"/>
        </w:rPr>
        <w:t>yw</w:t>
      </w:r>
      <w:r w:rsidRPr="00B63A83">
        <w:rPr>
          <w:rFonts w:ascii="Tahoma" w:eastAsia="Tahoma" w:hAnsi="Tahoma" w:cs="Tahoma"/>
          <w:position w:val="-1"/>
        </w:rPr>
        <w:t>ie</w:t>
      </w:r>
      <w:r w:rsidRPr="00B63A83">
        <w:rPr>
          <w:rFonts w:ascii="Tahoma" w:eastAsia="Tahoma" w:hAnsi="Tahoma" w:cs="Tahoma"/>
          <w:spacing w:val="-12"/>
          <w:position w:val="-1"/>
        </w:rPr>
        <w:t xml:space="preserve"> </w:t>
      </w:r>
      <w:r w:rsidRPr="00B63A83">
        <w:rPr>
          <w:rFonts w:ascii="Tahoma" w:eastAsia="Tahoma" w:hAnsi="Tahoma" w:cs="Tahoma"/>
          <w:spacing w:val="-1"/>
          <w:position w:val="-1"/>
        </w:rPr>
        <w:t>f</w:t>
      </w:r>
      <w:r w:rsidRPr="00B63A83">
        <w:rPr>
          <w:rFonts w:ascii="Tahoma" w:eastAsia="Tahoma" w:hAnsi="Tahoma" w:cs="Tahoma"/>
          <w:position w:val="-1"/>
        </w:rPr>
        <w:t>i</w:t>
      </w:r>
      <w:r w:rsidRPr="00B63A83">
        <w:rPr>
          <w:rFonts w:ascii="Tahoma" w:eastAsia="Tahoma" w:hAnsi="Tahoma" w:cs="Tahoma"/>
          <w:spacing w:val="-1"/>
          <w:position w:val="-1"/>
        </w:rPr>
        <w:t>n</w:t>
      </w:r>
      <w:r w:rsidRPr="00B63A83">
        <w:rPr>
          <w:rFonts w:ascii="Tahoma" w:eastAsia="Tahoma" w:hAnsi="Tahoma" w:cs="Tahoma"/>
          <w:spacing w:val="1"/>
          <w:position w:val="-1"/>
        </w:rPr>
        <w:t>a</w:t>
      </w:r>
      <w:r w:rsidRPr="00B63A83">
        <w:rPr>
          <w:rFonts w:ascii="Tahoma" w:eastAsia="Tahoma" w:hAnsi="Tahoma" w:cs="Tahoma"/>
          <w:spacing w:val="-1"/>
          <w:position w:val="-1"/>
        </w:rPr>
        <w:t>n</w:t>
      </w:r>
      <w:r w:rsidRPr="00B63A83">
        <w:rPr>
          <w:rFonts w:ascii="Tahoma" w:eastAsia="Tahoma" w:hAnsi="Tahoma" w:cs="Tahoma"/>
          <w:spacing w:val="2"/>
          <w:position w:val="-1"/>
        </w:rPr>
        <w:t>s</w:t>
      </w:r>
      <w:r w:rsidRPr="00B63A83">
        <w:rPr>
          <w:rFonts w:ascii="Tahoma" w:eastAsia="Tahoma" w:hAnsi="Tahoma" w:cs="Tahoma"/>
          <w:position w:val="-1"/>
        </w:rPr>
        <w:t>o</w:t>
      </w:r>
      <w:r w:rsidRPr="00B63A83">
        <w:rPr>
          <w:rFonts w:ascii="Tahoma" w:eastAsia="Tahoma" w:hAnsi="Tahoma" w:cs="Tahoma"/>
          <w:spacing w:val="1"/>
          <w:position w:val="-1"/>
        </w:rPr>
        <w:t>we</w:t>
      </w:r>
      <w:r w:rsidRPr="00B63A83">
        <w:rPr>
          <w:rFonts w:ascii="Tahoma" w:eastAsia="Tahoma" w:hAnsi="Tahoma" w:cs="Tahoma"/>
          <w:position w:val="-1"/>
        </w:rPr>
        <w:t>j</w:t>
      </w:r>
      <w:r w:rsidRPr="00B63A83">
        <w:rPr>
          <w:rFonts w:ascii="Tahoma" w:eastAsia="Tahoma" w:hAnsi="Tahoma" w:cs="Tahoma"/>
          <w:spacing w:val="-10"/>
          <w:position w:val="-1"/>
        </w:rPr>
        <w:t xml:space="preserve"> </w:t>
      </w:r>
      <w:r w:rsidRPr="00B63A83">
        <w:rPr>
          <w:rFonts w:ascii="Tahoma" w:eastAsia="Tahoma" w:hAnsi="Tahoma" w:cs="Tahoma"/>
          <w:spacing w:val="1"/>
          <w:position w:val="-1"/>
        </w:rPr>
        <w:t>2</w:t>
      </w:r>
      <w:r w:rsidRPr="00B63A83">
        <w:rPr>
          <w:rFonts w:ascii="Tahoma" w:eastAsia="Tahoma" w:hAnsi="Tahoma" w:cs="Tahoma"/>
          <w:spacing w:val="-1"/>
          <w:position w:val="-1"/>
        </w:rPr>
        <w:t>0</w:t>
      </w:r>
      <w:r w:rsidRPr="00B63A83">
        <w:rPr>
          <w:rFonts w:ascii="Tahoma" w:eastAsia="Tahoma" w:hAnsi="Tahoma" w:cs="Tahoma"/>
          <w:spacing w:val="1"/>
          <w:position w:val="-1"/>
        </w:rPr>
        <w:t>1</w:t>
      </w:r>
      <w:r w:rsidRPr="00B63A83">
        <w:rPr>
          <w:rFonts w:ascii="Tahoma" w:eastAsia="Tahoma" w:hAnsi="Tahoma" w:cs="Tahoma"/>
          <w:spacing w:val="3"/>
          <w:position w:val="-1"/>
        </w:rPr>
        <w:t>4</w:t>
      </w:r>
      <w:r w:rsidRPr="00B63A83">
        <w:rPr>
          <w:rFonts w:ascii="Tahoma" w:eastAsia="Tahoma" w:hAnsi="Tahoma" w:cs="Tahoma"/>
          <w:spacing w:val="2"/>
          <w:position w:val="-1"/>
        </w:rPr>
        <w:t>–</w:t>
      </w:r>
      <w:r w:rsidRPr="00B63A83">
        <w:rPr>
          <w:rFonts w:ascii="Tahoma" w:eastAsia="Tahoma" w:hAnsi="Tahoma" w:cs="Tahoma"/>
          <w:spacing w:val="-1"/>
          <w:position w:val="-1"/>
        </w:rPr>
        <w:t>2</w:t>
      </w:r>
      <w:r w:rsidRPr="00B63A83">
        <w:rPr>
          <w:rFonts w:ascii="Tahoma" w:eastAsia="Tahoma" w:hAnsi="Tahoma" w:cs="Tahoma"/>
          <w:spacing w:val="1"/>
          <w:position w:val="-1"/>
        </w:rPr>
        <w:t>0</w:t>
      </w:r>
      <w:r w:rsidRPr="00B63A83">
        <w:rPr>
          <w:rFonts w:ascii="Tahoma" w:eastAsia="Tahoma" w:hAnsi="Tahoma" w:cs="Tahoma"/>
          <w:spacing w:val="-1"/>
          <w:position w:val="-1"/>
        </w:rPr>
        <w:t>2</w:t>
      </w:r>
      <w:r w:rsidRPr="00B63A83">
        <w:rPr>
          <w:rFonts w:ascii="Tahoma" w:eastAsia="Tahoma" w:hAnsi="Tahoma" w:cs="Tahoma"/>
          <w:position w:val="-1"/>
        </w:rPr>
        <w:t>0</w:t>
      </w:r>
      <w:r w:rsidRPr="00B63A83">
        <w:rPr>
          <w:rFonts w:ascii="Tahoma" w:eastAsia="Tahoma" w:hAnsi="Tahoma" w:cs="Tahoma"/>
          <w:spacing w:val="-9"/>
          <w:position w:val="-1"/>
        </w:rPr>
        <w:t xml:space="preserve"> </w:t>
      </w:r>
      <w:r w:rsidRPr="00B63A83">
        <w:rPr>
          <w:rFonts w:ascii="Tahoma" w:eastAsia="Tahoma" w:hAnsi="Tahoma" w:cs="Tahoma"/>
          <w:position w:val="-1"/>
        </w:rPr>
        <w:t>(</w:t>
      </w:r>
      <w:r w:rsidRPr="00B63A83">
        <w:rPr>
          <w:rFonts w:ascii="Tahoma" w:eastAsia="Tahoma" w:hAnsi="Tahoma" w:cs="Tahoma"/>
          <w:spacing w:val="-1"/>
          <w:position w:val="-1"/>
        </w:rPr>
        <w:t>D</w:t>
      </w:r>
      <w:r w:rsidRPr="00B63A83">
        <w:rPr>
          <w:rFonts w:ascii="Tahoma" w:eastAsia="Tahoma" w:hAnsi="Tahoma" w:cs="Tahoma"/>
          <w:spacing w:val="3"/>
          <w:position w:val="-1"/>
        </w:rPr>
        <w:t>z</w:t>
      </w:r>
      <w:r w:rsidRPr="00B63A83">
        <w:rPr>
          <w:rFonts w:ascii="Tahoma" w:eastAsia="Tahoma" w:hAnsi="Tahoma" w:cs="Tahoma"/>
          <w:position w:val="-1"/>
        </w:rPr>
        <w:t>.</w:t>
      </w:r>
      <w:r w:rsidRPr="00B63A83">
        <w:rPr>
          <w:rFonts w:ascii="Tahoma" w:eastAsia="Tahoma" w:hAnsi="Tahoma" w:cs="Tahoma"/>
          <w:spacing w:val="-3"/>
          <w:position w:val="-1"/>
        </w:rPr>
        <w:t xml:space="preserve"> </w:t>
      </w:r>
      <w:r w:rsidRPr="00B63A83">
        <w:rPr>
          <w:rFonts w:ascii="Tahoma" w:eastAsia="Tahoma" w:hAnsi="Tahoma" w:cs="Tahoma"/>
          <w:position w:val="-1"/>
        </w:rPr>
        <w:t>U</w:t>
      </w:r>
      <w:r w:rsidRPr="00B63A83">
        <w:rPr>
          <w:rFonts w:ascii="Tahoma" w:eastAsia="Tahoma" w:hAnsi="Tahoma" w:cs="Tahoma"/>
          <w:spacing w:val="-2"/>
          <w:position w:val="-1"/>
        </w:rPr>
        <w:t xml:space="preserve"> </w:t>
      </w:r>
      <w:r w:rsidRPr="00B63A83">
        <w:rPr>
          <w:rFonts w:ascii="Tahoma" w:eastAsia="Tahoma" w:hAnsi="Tahoma" w:cs="Tahoma"/>
          <w:position w:val="-1"/>
        </w:rPr>
        <w:t>z</w:t>
      </w:r>
      <w:r w:rsidRPr="00B63A83">
        <w:rPr>
          <w:rFonts w:ascii="Tahoma" w:eastAsia="Tahoma" w:hAnsi="Tahoma" w:cs="Tahoma"/>
          <w:spacing w:val="1"/>
          <w:position w:val="-1"/>
        </w:rPr>
        <w:t xml:space="preserve"> </w:t>
      </w:r>
      <w:r w:rsidR="007C7B0E" w:rsidRPr="00B63A83">
        <w:rPr>
          <w:rFonts w:ascii="Tahoma" w:eastAsia="Tahoma" w:hAnsi="Tahoma" w:cs="Tahoma"/>
          <w:spacing w:val="-1"/>
          <w:position w:val="-1"/>
        </w:rPr>
        <w:t>2</w:t>
      </w:r>
      <w:r w:rsidR="007C7B0E" w:rsidRPr="00B63A83">
        <w:rPr>
          <w:rFonts w:ascii="Tahoma" w:eastAsia="Tahoma" w:hAnsi="Tahoma" w:cs="Tahoma"/>
          <w:spacing w:val="1"/>
          <w:position w:val="-1"/>
        </w:rPr>
        <w:t>0</w:t>
      </w:r>
      <w:r w:rsidR="007C7B0E" w:rsidRPr="00B63A83">
        <w:rPr>
          <w:rFonts w:ascii="Tahoma" w:eastAsia="Tahoma" w:hAnsi="Tahoma" w:cs="Tahoma"/>
          <w:spacing w:val="-1"/>
          <w:position w:val="-1"/>
        </w:rPr>
        <w:t>1</w:t>
      </w:r>
      <w:r w:rsidR="00381849">
        <w:rPr>
          <w:rFonts w:ascii="Tahoma" w:eastAsia="Tahoma" w:hAnsi="Tahoma" w:cs="Tahoma"/>
          <w:position w:val="-1"/>
        </w:rPr>
        <w:t>8</w:t>
      </w:r>
      <w:r w:rsidR="007C7B0E" w:rsidRPr="00B63A83">
        <w:rPr>
          <w:rFonts w:ascii="Tahoma" w:eastAsia="Tahoma" w:hAnsi="Tahoma" w:cs="Tahoma"/>
          <w:spacing w:val="-3"/>
          <w:position w:val="-1"/>
        </w:rPr>
        <w:t xml:space="preserve"> </w:t>
      </w:r>
      <w:r w:rsidRPr="00B63A83">
        <w:rPr>
          <w:rFonts w:ascii="Tahoma" w:eastAsia="Tahoma" w:hAnsi="Tahoma" w:cs="Tahoma"/>
          <w:spacing w:val="-26"/>
          <w:position w:val="-1"/>
        </w:rPr>
        <w:t>r</w:t>
      </w:r>
      <w:r w:rsidRPr="00B63A83">
        <w:rPr>
          <w:rFonts w:ascii="Tahoma" w:eastAsia="Tahoma" w:hAnsi="Tahoma" w:cs="Tahoma"/>
          <w:position w:val="-1"/>
        </w:rPr>
        <w:t>.</w:t>
      </w:r>
      <w:r w:rsidRPr="00B63A83">
        <w:rPr>
          <w:rFonts w:ascii="Tahoma" w:eastAsia="Tahoma" w:hAnsi="Tahoma" w:cs="Tahoma"/>
          <w:spacing w:val="1"/>
          <w:position w:val="-1"/>
        </w:rPr>
        <w:t xml:space="preserve"> </w:t>
      </w:r>
      <w:r w:rsidRPr="00B63A83">
        <w:rPr>
          <w:rFonts w:ascii="Tahoma" w:eastAsia="Tahoma" w:hAnsi="Tahoma" w:cs="Tahoma"/>
          <w:position w:val="-1"/>
        </w:rPr>
        <w:t>poz.</w:t>
      </w:r>
      <w:r w:rsidRPr="00B63A83">
        <w:rPr>
          <w:rFonts w:ascii="Tahoma" w:eastAsia="Tahoma" w:hAnsi="Tahoma" w:cs="Tahoma"/>
          <w:spacing w:val="-2"/>
          <w:position w:val="-1"/>
        </w:rPr>
        <w:t xml:space="preserve"> </w:t>
      </w:r>
      <w:r w:rsidR="00381849">
        <w:rPr>
          <w:rFonts w:ascii="Tahoma" w:eastAsia="Tahoma" w:hAnsi="Tahoma" w:cs="Tahoma"/>
          <w:spacing w:val="-1"/>
          <w:position w:val="-1"/>
        </w:rPr>
        <w:t xml:space="preserve">1431 </w:t>
      </w:r>
      <w:r w:rsidR="007D5D6B">
        <w:rPr>
          <w:rFonts w:ascii="Tahoma" w:eastAsia="Tahoma" w:hAnsi="Tahoma" w:cs="Tahoma"/>
          <w:spacing w:val="-1"/>
          <w:position w:val="-1"/>
        </w:rPr>
        <w:br/>
      </w:r>
      <w:proofErr w:type="spellStart"/>
      <w:r w:rsidR="00952101">
        <w:rPr>
          <w:rFonts w:ascii="Tahoma" w:eastAsia="Tahoma" w:hAnsi="Tahoma" w:cs="Tahoma"/>
          <w:spacing w:val="-1"/>
          <w:position w:val="-1"/>
        </w:rPr>
        <w:t>t.j</w:t>
      </w:r>
      <w:proofErr w:type="spellEnd"/>
      <w:r w:rsidR="00952101">
        <w:rPr>
          <w:rFonts w:ascii="Tahoma" w:eastAsia="Tahoma" w:hAnsi="Tahoma" w:cs="Tahoma"/>
          <w:spacing w:val="-1"/>
          <w:position w:val="-1"/>
        </w:rPr>
        <w:t xml:space="preserve">. </w:t>
      </w:r>
      <w:r w:rsidR="00C5630F">
        <w:rPr>
          <w:rFonts w:ascii="Tahoma" w:eastAsia="Tahoma" w:hAnsi="Tahoma" w:cs="Tahoma"/>
          <w:spacing w:val="-1"/>
          <w:position w:val="-1"/>
        </w:rPr>
        <w:t xml:space="preserve">z </w:t>
      </w:r>
      <w:proofErr w:type="spellStart"/>
      <w:r w:rsidR="00C5630F">
        <w:rPr>
          <w:rFonts w:ascii="Tahoma" w:eastAsia="Tahoma" w:hAnsi="Tahoma" w:cs="Tahoma"/>
          <w:spacing w:val="-1"/>
          <w:position w:val="-1"/>
        </w:rPr>
        <w:t>póź</w:t>
      </w:r>
      <w:r w:rsidR="0059624D">
        <w:rPr>
          <w:rFonts w:ascii="Tahoma" w:eastAsia="Tahoma" w:hAnsi="Tahoma" w:cs="Tahoma"/>
          <w:spacing w:val="-1"/>
          <w:position w:val="-1"/>
        </w:rPr>
        <w:t>n</w:t>
      </w:r>
      <w:proofErr w:type="spellEnd"/>
      <w:r w:rsidR="00C5630F">
        <w:rPr>
          <w:rFonts w:ascii="Tahoma" w:eastAsia="Tahoma" w:hAnsi="Tahoma" w:cs="Tahoma"/>
          <w:spacing w:val="-1"/>
          <w:position w:val="-1"/>
        </w:rPr>
        <w:t>. zm.</w:t>
      </w:r>
      <w:r w:rsidRPr="00B63A83">
        <w:rPr>
          <w:rFonts w:ascii="Tahoma" w:eastAsia="Tahoma" w:hAnsi="Tahoma" w:cs="Tahoma"/>
          <w:position w:val="-1"/>
        </w:rPr>
        <w:t>);</w:t>
      </w:r>
    </w:p>
    <w:p w14:paraId="38DE5135" w14:textId="09060DD3" w:rsidR="00942F4E" w:rsidRPr="001A21E8" w:rsidRDefault="00280ADA" w:rsidP="005100BA">
      <w:pPr>
        <w:pStyle w:val="Akapitzlist"/>
        <w:numPr>
          <w:ilvl w:val="0"/>
          <w:numId w:val="2"/>
        </w:numPr>
        <w:spacing w:line="276" w:lineRule="auto"/>
        <w:ind w:left="426" w:right="14" w:hanging="426"/>
        <w:jc w:val="both"/>
        <w:rPr>
          <w:rFonts w:ascii="Tahoma" w:eastAsia="Tahoma" w:hAnsi="Tahoma" w:cs="Tahoma"/>
        </w:rPr>
      </w:pPr>
      <w:r w:rsidRPr="001A21E8">
        <w:rPr>
          <w:rFonts w:ascii="Tahoma" w:eastAsia="Tahoma" w:hAnsi="Tahoma" w:cs="Tahoma"/>
          <w:spacing w:val="-1"/>
        </w:rPr>
        <w:lastRenderedPageBreak/>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
        </w:rPr>
        <w:t xml:space="preserve"> </w:t>
      </w:r>
      <w:r w:rsidRPr="001A21E8">
        <w:rPr>
          <w:rFonts w:ascii="Tahoma" w:eastAsia="Tahoma" w:hAnsi="Tahoma" w:cs="Tahoma"/>
          <w:spacing w:val="1"/>
        </w:rPr>
        <w:t>2</w:t>
      </w:r>
      <w:r w:rsidRPr="001A21E8">
        <w:rPr>
          <w:rFonts w:ascii="Tahoma" w:eastAsia="Tahoma" w:hAnsi="Tahoma" w:cs="Tahoma"/>
        </w:rPr>
        <w:t>3</w:t>
      </w:r>
      <w:r w:rsidRPr="001A21E8">
        <w:rPr>
          <w:rFonts w:ascii="Tahoma" w:eastAsia="Tahoma" w:hAnsi="Tahoma" w:cs="Tahoma"/>
          <w:spacing w:val="-3"/>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3"/>
        </w:rPr>
        <w:t>t</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6"/>
        </w:rPr>
        <w:t xml:space="preserve"> </w:t>
      </w:r>
      <w:r w:rsidRPr="001A21E8">
        <w:rPr>
          <w:rFonts w:ascii="Tahoma" w:eastAsia="Tahoma" w:hAnsi="Tahoma" w:cs="Tahoma"/>
          <w:spacing w:val="-1"/>
        </w:rPr>
        <w:t>19</w:t>
      </w:r>
      <w:r w:rsidRPr="001A21E8">
        <w:rPr>
          <w:rFonts w:ascii="Tahoma" w:eastAsia="Tahoma" w:hAnsi="Tahoma" w:cs="Tahoma"/>
          <w:spacing w:val="1"/>
        </w:rPr>
        <w:t>6</w:t>
      </w:r>
      <w:r w:rsidRPr="001A21E8">
        <w:rPr>
          <w:rFonts w:ascii="Tahoma" w:eastAsia="Tahoma" w:hAnsi="Tahoma" w:cs="Tahoma"/>
        </w:rPr>
        <w:t>4</w:t>
      </w:r>
      <w:r w:rsidRPr="001A21E8">
        <w:rPr>
          <w:rFonts w:ascii="Tahoma" w:eastAsia="Tahoma" w:hAnsi="Tahoma" w:cs="Tahoma"/>
          <w:spacing w:val="-5"/>
        </w:rPr>
        <w:t xml:space="preserve"> </w:t>
      </w:r>
      <w:r w:rsidRPr="001A21E8">
        <w:rPr>
          <w:rFonts w:ascii="Tahoma" w:eastAsia="Tahoma" w:hAnsi="Tahoma" w:cs="Tahoma"/>
          <w:spacing w:val="-26"/>
        </w:rPr>
        <w:t>r</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spacing w:val="-4"/>
        </w:rPr>
        <w:t>K</w:t>
      </w:r>
      <w:r w:rsidRPr="001A21E8">
        <w:rPr>
          <w:rFonts w:ascii="Tahoma" w:eastAsia="Tahoma" w:hAnsi="Tahoma" w:cs="Tahoma"/>
        </w:rPr>
        <w:t>od</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s</w:t>
      </w:r>
      <w:r w:rsidRPr="001A21E8">
        <w:rPr>
          <w:rFonts w:ascii="Tahoma" w:eastAsia="Tahoma" w:hAnsi="Tahoma" w:cs="Tahoma"/>
          <w:spacing w:val="-6"/>
        </w:rPr>
        <w:t xml:space="preserve"> </w:t>
      </w:r>
      <w:r w:rsidRPr="001A21E8">
        <w:rPr>
          <w:rFonts w:ascii="Tahoma" w:eastAsia="Tahoma" w:hAnsi="Tahoma" w:cs="Tahoma"/>
          <w:spacing w:val="2"/>
        </w:rPr>
        <w:t>c</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w:t>
      </w:r>
      <w:r w:rsidRPr="001A21E8">
        <w:rPr>
          <w:rFonts w:ascii="Tahoma" w:eastAsia="Tahoma" w:hAnsi="Tahoma" w:cs="Tahoma"/>
          <w:spacing w:val="-1"/>
        </w:rPr>
        <w:t>D</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3"/>
        </w:rPr>
        <w:t>U</w:t>
      </w:r>
      <w:r w:rsidRPr="001A21E8">
        <w:rPr>
          <w:rFonts w:ascii="Tahoma" w:eastAsia="Tahoma" w:hAnsi="Tahoma" w:cs="Tahoma"/>
        </w:rPr>
        <w:t>.</w:t>
      </w:r>
      <w:r w:rsidRPr="001A21E8">
        <w:rPr>
          <w:rFonts w:ascii="Tahoma" w:eastAsia="Tahoma" w:hAnsi="Tahoma" w:cs="Tahoma"/>
          <w:spacing w:val="-2"/>
        </w:rPr>
        <w:t xml:space="preserve"> </w:t>
      </w:r>
      <w:r w:rsidR="00240E72">
        <w:rPr>
          <w:rFonts w:ascii="Tahoma" w:eastAsia="Tahoma" w:hAnsi="Tahoma" w:cs="Tahoma"/>
          <w:spacing w:val="-2"/>
        </w:rPr>
        <w:t xml:space="preserve">z </w:t>
      </w:r>
      <w:r w:rsidR="006C11D4">
        <w:rPr>
          <w:rFonts w:ascii="Tahoma" w:eastAsia="Tahoma" w:hAnsi="Tahoma" w:cs="Tahoma"/>
        </w:rPr>
        <w:t>2018.1025</w:t>
      </w:r>
      <w:r w:rsidR="00755CB1">
        <w:rPr>
          <w:rFonts w:ascii="Tahoma" w:eastAsia="Tahoma" w:hAnsi="Tahoma" w:cs="Tahoma"/>
        </w:rPr>
        <w:t xml:space="preserve"> </w:t>
      </w:r>
      <w:proofErr w:type="spellStart"/>
      <w:r w:rsidR="00952101">
        <w:rPr>
          <w:rFonts w:ascii="Tahoma" w:eastAsia="Tahoma" w:hAnsi="Tahoma" w:cs="Tahoma"/>
        </w:rPr>
        <w:t>t.j</w:t>
      </w:r>
      <w:proofErr w:type="spellEnd"/>
      <w:r w:rsidR="00952101">
        <w:rPr>
          <w:rFonts w:ascii="Tahoma" w:eastAsia="Tahoma" w:hAnsi="Tahoma" w:cs="Tahoma"/>
        </w:rPr>
        <w:t xml:space="preserve">. </w:t>
      </w:r>
      <w:r w:rsidR="00755CB1">
        <w:rPr>
          <w:rFonts w:ascii="Tahoma" w:eastAsia="Tahoma" w:hAnsi="Tahoma" w:cs="Tahoma"/>
          <w:spacing w:val="-1"/>
        </w:rPr>
        <w:t xml:space="preserve">z </w:t>
      </w:r>
      <w:proofErr w:type="spellStart"/>
      <w:r w:rsidR="00755CB1">
        <w:rPr>
          <w:rFonts w:ascii="Tahoma" w:eastAsia="Tahoma" w:hAnsi="Tahoma" w:cs="Tahoma"/>
          <w:spacing w:val="-1"/>
        </w:rPr>
        <w:t>późn</w:t>
      </w:r>
      <w:proofErr w:type="spellEnd"/>
      <w:r w:rsidR="00755CB1">
        <w:rPr>
          <w:rFonts w:ascii="Tahoma" w:eastAsia="Tahoma" w:hAnsi="Tahoma" w:cs="Tahoma"/>
          <w:spacing w:val="-1"/>
        </w:rPr>
        <w:t>. zm.</w:t>
      </w:r>
      <w:r w:rsidRPr="001A21E8">
        <w:rPr>
          <w:rFonts w:ascii="Tahoma" w:eastAsia="Tahoma" w:hAnsi="Tahoma" w:cs="Tahoma"/>
          <w:spacing w:val="3"/>
        </w:rPr>
        <w:t>);</w:t>
      </w:r>
    </w:p>
    <w:p w14:paraId="3E010F11" w14:textId="40A4C039" w:rsidR="00942F4E" w:rsidRPr="00AC0DC6" w:rsidRDefault="00280ADA" w:rsidP="005100BA">
      <w:pPr>
        <w:pStyle w:val="Akapitzlist"/>
        <w:numPr>
          <w:ilvl w:val="0"/>
          <w:numId w:val="2"/>
        </w:numPr>
        <w:spacing w:line="276" w:lineRule="auto"/>
        <w:ind w:left="426" w:right="14" w:hanging="426"/>
        <w:jc w:val="both"/>
        <w:rPr>
          <w:rFonts w:ascii="Tahoma" w:eastAsia="Tahoma" w:hAnsi="Tahoma" w:cs="Tahoma"/>
        </w:rPr>
      </w:pPr>
      <w:r w:rsidRPr="00AC0DC6">
        <w:rPr>
          <w:rFonts w:ascii="Tahoma" w:eastAsia="Tahoma" w:hAnsi="Tahoma" w:cs="Tahoma"/>
          <w:spacing w:val="-1"/>
        </w:rPr>
        <w:t>U</w:t>
      </w:r>
      <w:r w:rsidRPr="00AC0DC6">
        <w:rPr>
          <w:rFonts w:ascii="Tahoma" w:eastAsia="Tahoma" w:hAnsi="Tahoma" w:cs="Tahoma"/>
        </w:rPr>
        <w:t>st</w:t>
      </w:r>
      <w:r w:rsidRPr="00AC0DC6">
        <w:rPr>
          <w:rFonts w:ascii="Tahoma" w:eastAsia="Tahoma" w:hAnsi="Tahoma" w:cs="Tahoma"/>
          <w:spacing w:val="1"/>
        </w:rPr>
        <w:t>aw</w:t>
      </w:r>
      <w:r w:rsidRPr="00AC0DC6">
        <w:rPr>
          <w:rFonts w:ascii="Tahoma" w:eastAsia="Tahoma" w:hAnsi="Tahoma" w:cs="Tahoma"/>
        </w:rPr>
        <w:t>y</w:t>
      </w:r>
      <w:r w:rsidRPr="00AC0DC6">
        <w:rPr>
          <w:rFonts w:ascii="Tahoma" w:eastAsia="Tahoma" w:hAnsi="Tahoma" w:cs="Tahoma"/>
          <w:spacing w:val="10"/>
        </w:rPr>
        <w:t xml:space="preserve"> </w:t>
      </w:r>
      <w:r w:rsidRPr="00AC0DC6">
        <w:rPr>
          <w:rFonts w:ascii="Tahoma" w:eastAsia="Tahoma" w:hAnsi="Tahoma" w:cs="Tahoma"/>
        </w:rPr>
        <w:t>z</w:t>
      </w:r>
      <w:r w:rsidRPr="00AC0DC6">
        <w:rPr>
          <w:rFonts w:ascii="Tahoma" w:eastAsia="Tahoma" w:hAnsi="Tahoma" w:cs="Tahoma"/>
          <w:spacing w:val="16"/>
        </w:rPr>
        <w:t xml:space="preserve"> </w:t>
      </w:r>
      <w:r w:rsidRPr="00AC0DC6">
        <w:rPr>
          <w:rFonts w:ascii="Tahoma" w:eastAsia="Tahoma" w:hAnsi="Tahoma" w:cs="Tahoma"/>
          <w:spacing w:val="2"/>
        </w:rPr>
        <w:t>d</w:t>
      </w:r>
      <w:r w:rsidRPr="00AC0DC6">
        <w:rPr>
          <w:rFonts w:ascii="Tahoma" w:eastAsia="Tahoma" w:hAnsi="Tahoma" w:cs="Tahoma"/>
          <w:spacing w:val="-1"/>
        </w:rPr>
        <w:t>n</w:t>
      </w:r>
      <w:r w:rsidRPr="00AC0DC6">
        <w:rPr>
          <w:rFonts w:ascii="Tahoma" w:eastAsia="Tahoma" w:hAnsi="Tahoma" w:cs="Tahoma"/>
          <w:spacing w:val="1"/>
        </w:rPr>
        <w:t>i</w:t>
      </w:r>
      <w:r w:rsidRPr="00AC0DC6">
        <w:rPr>
          <w:rFonts w:ascii="Tahoma" w:eastAsia="Tahoma" w:hAnsi="Tahoma" w:cs="Tahoma"/>
        </w:rPr>
        <w:t>a</w:t>
      </w:r>
      <w:r w:rsidRPr="00AC0DC6">
        <w:rPr>
          <w:rFonts w:ascii="Tahoma" w:eastAsia="Tahoma" w:hAnsi="Tahoma" w:cs="Tahoma"/>
          <w:spacing w:val="16"/>
        </w:rPr>
        <w:t xml:space="preserve"> </w:t>
      </w:r>
      <w:r w:rsidRPr="00AC0DC6">
        <w:rPr>
          <w:rFonts w:ascii="Tahoma" w:eastAsia="Tahoma" w:hAnsi="Tahoma" w:cs="Tahoma"/>
          <w:spacing w:val="-1"/>
        </w:rPr>
        <w:t>2</w:t>
      </w:r>
      <w:r w:rsidRPr="00AC0DC6">
        <w:rPr>
          <w:rFonts w:ascii="Tahoma" w:eastAsia="Tahoma" w:hAnsi="Tahoma" w:cs="Tahoma"/>
        </w:rPr>
        <w:t>7</w:t>
      </w:r>
      <w:r w:rsidRPr="00AC0DC6">
        <w:rPr>
          <w:rFonts w:ascii="Tahoma" w:eastAsia="Tahoma" w:hAnsi="Tahoma" w:cs="Tahoma"/>
          <w:spacing w:val="16"/>
        </w:rPr>
        <w:t xml:space="preserve"> </w:t>
      </w:r>
      <w:r w:rsidRPr="00AC0DC6">
        <w:rPr>
          <w:rFonts w:ascii="Tahoma" w:eastAsia="Tahoma" w:hAnsi="Tahoma" w:cs="Tahoma"/>
        </w:rPr>
        <w:t>si</w:t>
      </w:r>
      <w:r w:rsidRPr="00AC0DC6">
        <w:rPr>
          <w:rFonts w:ascii="Tahoma" w:eastAsia="Tahoma" w:hAnsi="Tahoma" w:cs="Tahoma"/>
          <w:spacing w:val="1"/>
        </w:rPr>
        <w:t>e</w:t>
      </w:r>
      <w:r w:rsidRPr="00AC0DC6">
        <w:rPr>
          <w:rFonts w:ascii="Tahoma" w:eastAsia="Tahoma" w:hAnsi="Tahoma" w:cs="Tahoma"/>
        </w:rPr>
        <w:t>rpnia</w:t>
      </w:r>
      <w:r w:rsidRPr="00AC0DC6">
        <w:rPr>
          <w:rFonts w:ascii="Tahoma" w:eastAsia="Tahoma" w:hAnsi="Tahoma" w:cs="Tahoma"/>
          <w:spacing w:val="15"/>
        </w:rPr>
        <w:t xml:space="preserve"> </w:t>
      </w:r>
      <w:r w:rsidRPr="00AC0DC6">
        <w:rPr>
          <w:rFonts w:ascii="Tahoma" w:eastAsia="Tahoma" w:hAnsi="Tahoma" w:cs="Tahoma"/>
          <w:spacing w:val="-1"/>
        </w:rPr>
        <w:t>20</w:t>
      </w:r>
      <w:r w:rsidRPr="00AC0DC6">
        <w:rPr>
          <w:rFonts w:ascii="Tahoma" w:eastAsia="Tahoma" w:hAnsi="Tahoma" w:cs="Tahoma"/>
          <w:spacing w:val="1"/>
        </w:rPr>
        <w:t>0</w:t>
      </w:r>
      <w:r w:rsidRPr="00AC0DC6">
        <w:rPr>
          <w:rFonts w:ascii="Tahoma" w:eastAsia="Tahoma" w:hAnsi="Tahoma" w:cs="Tahoma"/>
        </w:rPr>
        <w:t>9</w:t>
      </w:r>
      <w:r w:rsidRPr="00AC0DC6">
        <w:rPr>
          <w:rFonts w:ascii="Tahoma" w:eastAsia="Tahoma" w:hAnsi="Tahoma" w:cs="Tahoma"/>
          <w:spacing w:val="14"/>
        </w:rPr>
        <w:t xml:space="preserve"> </w:t>
      </w:r>
      <w:r w:rsidRPr="00AC0DC6">
        <w:rPr>
          <w:rFonts w:ascii="Tahoma" w:eastAsia="Tahoma" w:hAnsi="Tahoma" w:cs="Tahoma"/>
          <w:spacing w:val="-26"/>
        </w:rPr>
        <w:t>r</w:t>
      </w:r>
      <w:r w:rsidRPr="00AC0DC6">
        <w:rPr>
          <w:rFonts w:ascii="Tahoma" w:eastAsia="Tahoma" w:hAnsi="Tahoma" w:cs="Tahoma"/>
        </w:rPr>
        <w:t>.</w:t>
      </w:r>
      <w:r w:rsidRPr="00AC0DC6">
        <w:rPr>
          <w:rFonts w:ascii="Tahoma" w:eastAsia="Tahoma" w:hAnsi="Tahoma" w:cs="Tahoma"/>
          <w:spacing w:val="18"/>
        </w:rPr>
        <w:t xml:space="preserve"> </w:t>
      </w:r>
      <w:r w:rsidRPr="00AC0DC6">
        <w:rPr>
          <w:rFonts w:ascii="Tahoma" w:eastAsia="Tahoma" w:hAnsi="Tahoma" w:cs="Tahoma"/>
        </w:rPr>
        <w:t>o</w:t>
      </w:r>
      <w:r w:rsidRPr="00AC0DC6">
        <w:rPr>
          <w:rFonts w:ascii="Tahoma" w:eastAsia="Tahoma" w:hAnsi="Tahoma" w:cs="Tahoma"/>
          <w:spacing w:val="18"/>
        </w:rPr>
        <w:t xml:space="preserve"> </w:t>
      </w:r>
      <w:r w:rsidRPr="00AC0DC6">
        <w:rPr>
          <w:rFonts w:ascii="Tahoma" w:eastAsia="Tahoma" w:hAnsi="Tahoma" w:cs="Tahoma"/>
          <w:spacing w:val="-1"/>
        </w:rPr>
        <w:t>f</w:t>
      </w:r>
      <w:r w:rsidRPr="00AC0DC6">
        <w:rPr>
          <w:rFonts w:ascii="Tahoma" w:eastAsia="Tahoma" w:hAnsi="Tahoma" w:cs="Tahoma"/>
          <w:spacing w:val="2"/>
        </w:rPr>
        <w:t>i</w:t>
      </w:r>
      <w:r w:rsidRPr="00AC0DC6">
        <w:rPr>
          <w:rFonts w:ascii="Tahoma" w:eastAsia="Tahoma" w:hAnsi="Tahoma" w:cs="Tahoma"/>
          <w:spacing w:val="-1"/>
        </w:rPr>
        <w:t>n</w:t>
      </w:r>
      <w:r w:rsidRPr="00AC0DC6">
        <w:rPr>
          <w:rFonts w:ascii="Tahoma" w:eastAsia="Tahoma" w:hAnsi="Tahoma" w:cs="Tahoma"/>
          <w:spacing w:val="1"/>
        </w:rPr>
        <w:t>a</w:t>
      </w:r>
      <w:r w:rsidRPr="00AC0DC6">
        <w:rPr>
          <w:rFonts w:ascii="Tahoma" w:eastAsia="Tahoma" w:hAnsi="Tahoma" w:cs="Tahoma"/>
          <w:spacing w:val="-1"/>
        </w:rPr>
        <w:t>n</w:t>
      </w:r>
      <w:r w:rsidRPr="00AC0DC6">
        <w:rPr>
          <w:rFonts w:ascii="Tahoma" w:eastAsia="Tahoma" w:hAnsi="Tahoma" w:cs="Tahoma"/>
        </w:rPr>
        <w:t>s</w:t>
      </w:r>
      <w:r w:rsidRPr="00AC0DC6">
        <w:rPr>
          <w:rFonts w:ascii="Tahoma" w:eastAsia="Tahoma" w:hAnsi="Tahoma" w:cs="Tahoma"/>
          <w:spacing w:val="1"/>
        </w:rPr>
        <w:t>a</w:t>
      </w:r>
      <w:r w:rsidRPr="00AC0DC6">
        <w:rPr>
          <w:rFonts w:ascii="Tahoma" w:eastAsia="Tahoma" w:hAnsi="Tahoma" w:cs="Tahoma"/>
          <w:spacing w:val="2"/>
        </w:rPr>
        <w:t>c</w:t>
      </w:r>
      <w:r w:rsidRPr="00AC0DC6">
        <w:rPr>
          <w:rFonts w:ascii="Tahoma" w:eastAsia="Tahoma" w:hAnsi="Tahoma" w:cs="Tahoma"/>
        </w:rPr>
        <w:t>h</w:t>
      </w:r>
      <w:r w:rsidRPr="00AC0DC6">
        <w:rPr>
          <w:rFonts w:ascii="Tahoma" w:eastAsia="Tahoma" w:hAnsi="Tahoma" w:cs="Tahoma"/>
          <w:spacing w:val="9"/>
        </w:rPr>
        <w:t xml:space="preserve"> </w:t>
      </w:r>
      <w:r w:rsidRPr="00AC0DC6">
        <w:rPr>
          <w:rFonts w:ascii="Tahoma" w:eastAsia="Tahoma" w:hAnsi="Tahoma" w:cs="Tahoma"/>
          <w:spacing w:val="2"/>
        </w:rPr>
        <w:t>p</w:t>
      </w:r>
      <w:r w:rsidRPr="00AC0DC6">
        <w:rPr>
          <w:rFonts w:ascii="Tahoma" w:eastAsia="Tahoma" w:hAnsi="Tahoma" w:cs="Tahoma"/>
          <w:spacing w:val="-1"/>
        </w:rPr>
        <w:t>u</w:t>
      </w:r>
      <w:r w:rsidRPr="00AC0DC6">
        <w:rPr>
          <w:rFonts w:ascii="Tahoma" w:eastAsia="Tahoma" w:hAnsi="Tahoma" w:cs="Tahoma"/>
        </w:rPr>
        <w:t>blic</w:t>
      </w:r>
      <w:r w:rsidRPr="00AC0DC6">
        <w:rPr>
          <w:rFonts w:ascii="Tahoma" w:eastAsia="Tahoma" w:hAnsi="Tahoma" w:cs="Tahoma"/>
          <w:spacing w:val="2"/>
        </w:rPr>
        <w:t>z</w:t>
      </w:r>
      <w:r w:rsidRPr="00AC0DC6">
        <w:rPr>
          <w:rFonts w:ascii="Tahoma" w:eastAsia="Tahoma" w:hAnsi="Tahoma" w:cs="Tahoma"/>
          <w:spacing w:val="-1"/>
        </w:rPr>
        <w:t>n</w:t>
      </w:r>
      <w:r w:rsidRPr="00AC0DC6">
        <w:rPr>
          <w:rFonts w:ascii="Tahoma" w:eastAsia="Tahoma" w:hAnsi="Tahoma" w:cs="Tahoma"/>
          <w:spacing w:val="-3"/>
        </w:rPr>
        <w:t>y</w:t>
      </w:r>
      <w:r w:rsidRPr="00AC0DC6">
        <w:rPr>
          <w:rFonts w:ascii="Tahoma" w:eastAsia="Tahoma" w:hAnsi="Tahoma" w:cs="Tahoma"/>
          <w:spacing w:val="2"/>
        </w:rPr>
        <w:t>c</w:t>
      </w:r>
      <w:r w:rsidRPr="00AC0DC6">
        <w:rPr>
          <w:rFonts w:ascii="Tahoma" w:eastAsia="Tahoma" w:hAnsi="Tahoma" w:cs="Tahoma"/>
        </w:rPr>
        <w:t>h</w:t>
      </w:r>
      <w:r w:rsidRPr="00AC0DC6">
        <w:rPr>
          <w:rFonts w:ascii="Tahoma" w:eastAsia="Tahoma" w:hAnsi="Tahoma" w:cs="Tahoma"/>
          <w:spacing w:val="6"/>
        </w:rPr>
        <w:t xml:space="preserve"> </w:t>
      </w:r>
      <w:r w:rsidRPr="00AC0DC6">
        <w:rPr>
          <w:rFonts w:ascii="Tahoma" w:eastAsia="Tahoma" w:hAnsi="Tahoma" w:cs="Tahoma"/>
        </w:rPr>
        <w:t>(</w:t>
      </w:r>
      <w:r w:rsidRPr="00AC0DC6">
        <w:rPr>
          <w:rFonts w:ascii="Tahoma" w:eastAsia="Tahoma" w:hAnsi="Tahoma" w:cs="Tahoma"/>
          <w:spacing w:val="-1"/>
        </w:rPr>
        <w:t>D</w:t>
      </w:r>
      <w:r w:rsidRPr="00AC0DC6">
        <w:rPr>
          <w:rFonts w:ascii="Tahoma" w:eastAsia="Tahoma" w:hAnsi="Tahoma" w:cs="Tahoma"/>
        </w:rPr>
        <w:t>z.</w:t>
      </w:r>
      <w:r w:rsidRPr="00AC0DC6">
        <w:rPr>
          <w:rFonts w:ascii="Tahoma" w:eastAsia="Tahoma" w:hAnsi="Tahoma" w:cs="Tahoma"/>
          <w:spacing w:val="16"/>
        </w:rPr>
        <w:t xml:space="preserve"> </w:t>
      </w:r>
      <w:r w:rsidRPr="00AC0DC6">
        <w:rPr>
          <w:rFonts w:ascii="Tahoma" w:eastAsia="Tahoma" w:hAnsi="Tahoma" w:cs="Tahoma"/>
          <w:spacing w:val="-1"/>
        </w:rPr>
        <w:t>U</w:t>
      </w:r>
      <w:r w:rsidRPr="00AC0DC6">
        <w:rPr>
          <w:rFonts w:ascii="Tahoma" w:eastAsia="Tahoma" w:hAnsi="Tahoma" w:cs="Tahoma"/>
        </w:rPr>
        <w:t>.</w:t>
      </w:r>
      <w:r w:rsidRPr="00AC0DC6">
        <w:rPr>
          <w:rFonts w:ascii="Tahoma" w:eastAsia="Tahoma" w:hAnsi="Tahoma" w:cs="Tahoma"/>
          <w:spacing w:val="14"/>
        </w:rPr>
        <w:t xml:space="preserve"> </w:t>
      </w:r>
      <w:r w:rsidRPr="00AC0DC6">
        <w:rPr>
          <w:rFonts w:ascii="Tahoma" w:eastAsia="Tahoma" w:hAnsi="Tahoma" w:cs="Tahoma"/>
        </w:rPr>
        <w:t>z</w:t>
      </w:r>
      <w:r w:rsidRPr="00AC0DC6">
        <w:rPr>
          <w:rFonts w:ascii="Tahoma" w:eastAsia="Tahoma" w:hAnsi="Tahoma" w:cs="Tahoma"/>
          <w:spacing w:val="18"/>
        </w:rPr>
        <w:t xml:space="preserve"> </w:t>
      </w:r>
      <w:r w:rsidRPr="00AC0DC6">
        <w:rPr>
          <w:rFonts w:ascii="Tahoma" w:eastAsia="Tahoma" w:hAnsi="Tahoma" w:cs="Tahoma"/>
          <w:spacing w:val="-1"/>
        </w:rPr>
        <w:t>2</w:t>
      </w:r>
      <w:r w:rsidRPr="00AC0DC6">
        <w:rPr>
          <w:rFonts w:ascii="Tahoma" w:eastAsia="Tahoma" w:hAnsi="Tahoma" w:cs="Tahoma"/>
          <w:spacing w:val="1"/>
        </w:rPr>
        <w:t>0</w:t>
      </w:r>
      <w:r w:rsidR="001077DB">
        <w:rPr>
          <w:rFonts w:ascii="Tahoma" w:eastAsia="Tahoma" w:hAnsi="Tahoma" w:cs="Tahoma"/>
          <w:spacing w:val="15"/>
        </w:rPr>
        <w:t>19  poz. 869</w:t>
      </w:r>
      <w:r w:rsidR="00EE6472">
        <w:rPr>
          <w:rFonts w:ascii="Tahoma" w:eastAsia="Tahoma" w:hAnsi="Tahoma" w:cs="Tahoma"/>
          <w:spacing w:val="15"/>
        </w:rPr>
        <w:t xml:space="preserve"> </w:t>
      </w:r>
      <w:proofErr w:type="spellStart"/>
      <w:r w:rsidR="00EE6472">
        <w:rPr>
          <w:rFonts w:ascii="Tahoma" w:eastAsia="Tahoma" w:hAnsi="Tahoma" w:cs="Tahoma"/>
          <w:spacing w:val="15"/>
        </w:rPr>
        <w:t>t</w:t>
      </w:r>
      <w:r w:rsidR="001077DB">
        <w:rPr>
          <w:rFonts w:ascii="Tahoma" w:eastAsia="Tahoma" w:hAnsi="Tahoma" w:cs="Tahoma"/>
          <w:spacing w:val="15"/>
        </w:rPr>
        <w:t>.j</w:t>
      </w:r>
      <w:proofErr w:type="spellEnd"/>
      <w:r w:rsidR="001077DB">
        <w:rPr>
          <w:rFonts w:ascii="Tahoma" w:eastAsia="Tahoma" w:hAnsi="Tahoma" w:cs="Tahoma"/>
          <w:spacing w:val="15"/>
        </w:rPr>
        <w:t>.</w:t>
      </w:r>
      <w:r w:rsidRPr="00AC0DC6">
        <w:rPr>
          <w:rFonts w:ascii="Tahoma" w:eastAsia="Tahoma" w:hAnsi="Tahoma" w:cs="Tahoma"/>
        </w:rPr>
        <w:t>)</w:t>
      </w:r>
      <w:r w:rsidRPr="00AC0DC6">
        <w:rPr>
          <w:rFonts w:ascii="Tahoma" w:eastAsia="Tahoma" w:hAnsi="Tahoma" w:cs="Tahoma"/>
          <w:spacing w:val="-3"/>
        </w:rPr>
        <w:t xml:space="preserve"> </w:t>
      </w:r>
      <w:r w:rsidRPr="00AC0DC6">
        <w:rPr>
          <w:rFonts w:ascii="Tahoma" w:eastAsia="Tahoma" w:hAnsi="Tahoma" w:cs="Tahoma"/>
        </w:rPr>
        <w:t>–</w:t>
      </w:r>
      <w:r w:rsidRPr="00AC0DC6">
        <w:rPr>
          <w:rFonts w:ascii="Tahoma" w:eastAsia="Tahoma" w:hAnsi="Tahoma" w:cs="Tahoma"/>
          <w:spacing w:val="-2"/>
        </w:rPr>
        <w:t xml:space="preserve"> </w:t>
      </w:r>
      <w:r w:rsidRPr="00AC0DC6">
        <w:rPr>
          <w:rFonts w:ascii="Tahoma" w:eastAsia="Tahoma" w:hAnsi="Tahoma" w:cs="Tahoma"/>
        </w:rPr>
        <w:t>z</w:t>
      </w:r>
      <w:r w:rsidRPr="00AC0DC6">
        <w:rPr>
          <w:rFonts w:ascii="Tahoma" w:eastAsia="Tahoma" w:hAnsi="Tahoma" w:cs="Tahoma"/>
          <w:spacing w:val="-1"/>
        </w:rPr>
        <w:t>w</w:t>
      </w:r>
      <w:r w:rsidRPr="00AC0DC6">
        <w:rPr>
          <w:rFonts w:ascii="Tahoma" w:eastAsia="Tahoma" w:hAnsi="Tahoma" w:cs="Tahoma"/>
          <w:spacing w:val="1"/>
        </w:rPr>
        <w:t>a</w:t>
      </w:r>
      <w:r w:rsidRPr="00AC0DC6">
        <w:rPr>
          <w:rFonts w:ascii="Tahoma" w:eastAsia="Tahoma" w:hAnsi="Tahoma" w:cs="Tahoma"/>
          <w:spacing w:val="-1"/>
        </w:rPr>
        <w:t>n</w:t>
      </w:r>
      <w:r w:rsidRPr="00AC0DC6">
        <w:rPr>
          <w:rFonts w:ascii="Tahoma" w:eastAsia="Tahoma" w:hAnsi="Tahoma" w:cs="Tahoma"/>
        </w:rPr>
        <w:t>a</w:t>
      </w:r>
      <w:r w:rsidRPr="00AC0DC6">
        <w:rPr>
          <w:rFonts w:ascii="Tahoma" w:eastAsia="Tahoma" w:hAnsi="Tahoma" w:cs="Tahoma"/>
          <w:spacing w:val="-5"/>
        </w:rPr>
        <w:t xml:space="preserve"> </w:t>
      </w:r>
      <w:r w:rsidRPr="00AC0DC6">
        <w:rPr>
          <w:rFonts w:ascii="Tahoma" w:eastAsia="Tahoma" w:hAnsi="Tahoma" w:cs="Tahoma"/>
        </w:rPr>
        <w:t>d</w:t>
      </w:r>
      <w:r w:rsidRPr="00AC0DC6">
        <w:rPr>
          <w:rFonts w:ascii="Tahoma" w:eastAsia="Tahoma" w:hAnsi="Tahoma" w:cs="Tahoma"/>
          <w:spacing w:val="1"/>
        </w:rPr>
        <w:t>a</w:t>
      </w:r>
      <w:r w:rsidRPr="00AC0DC6">
        <w:rPr>
          <w:rFonts w:ascii="Tahoma" w:eastAsia="Tahoma" w:hAnsi="Tahoma" w:cs="Tahoma"/>
        </w:rPr>
        <w:t>l</w:t>
      </w:r>
      <w:r w:rsidRPr="00AC0DC6">
        <w:rPr>
          <w:rFonts w:ascii="Tahoma" w:eastAsia="Tahoma" w:hAnsi="Tahoma" w:cs="Tahoma"/>
          <w:spacing w:val="1"/>
        </w:rPr>
        <w:t>e</w:t>
      </w:r>
      <w:r w:rsidRPr="00AC0DC6">
        <w:rPr>
          <w:rFonts w:ascii="Tahoma" w:eastAsia="Tahoma" w:hAnsi="Tahoma" w:cs="Tahoma"/>
        </w:rPr>
        <w:t>j</w:t>
      </w:r>
      <w:r w:rsidRPr="00AC0DC6">
        <w:rPr>
          <w:rFonts w:ascii="Tahoma" w:eastAsia="Tahoma" w:hAnsi="Tahoma" w:cs="Tahoma"/>
          <w:spacing w:val="-3"/>
        </w:rPr>
        <w:t xml:space="preserve"> </w:t>
      </w:r>
      <w:r w:rsidRPr="00AC0DC6">
        <w:rPr>
          <w:rFonts w:ascii="Tahoma" w:eastAsia="Tahoma" w:hAnsi="Tahoma" w:cs="Tahoma"/>
          <w:spacing w:val="-1"/>
        </w:rPr>
        <w:t>U</w:t>
      </w:r>
      <w:r w:rsidRPr="00AC0DC6">
        <w:rPr>
          <w:rFonts w:ascii="Tahoma" w:eastAsia="Tahoma" w:hAnsi="Tahoma" w:cs="Tahoma"/>
        </w:rPr>
        <w:t>F</w:t>
      </w:r>
      <w:r w:rsidRPr="00AC0DC6">
        <w:rPr>
          <w:rFonts w:ascii="Tahoma" w:eastAsia="Tahoma" w:hAnsi="Tahoma" w:cs="Tahoma"/>
          <w:spacing w:val="3"/>
        </w:rPr>
        <w:t>P</w:t>
      </w:r>
      <w:r w:rsidRPr="00AC0DC6">
        <w:rPr>
          <w:rFonts w:ascii="Tahoma" w:eastAsia="Tahoma" w:hAnsi="Tahoma" w:cs="Tahoma"/>
        </w:rPr>
        <w:t>;</w:t>
      </w:r>
    </w:p>
    <w:p w14:paraId="49ABC66F" w14:textId="60CB5EEA" w:rsidR="00942F4E" w:rsidRPr="001A21E8" w:rsidRDefault="00280ADA" w:rsidP="005100BA">
      <w:pPr>
        <w:pStyle w:val="Akapitzlist"/>
        <w:numPr>
          <w:ilvl w:val="0"/>
          <w:numId w:val="2"/>
        </w:numPr>
        <w:spacing w:line="276" w:lineRule="auto"/>
        <w:ind w:left="426" w:right="14" w:hanging="426"/>
        <w:jc w:val="both"/>
        <w:rPr>
          <w:rFonts w:ascii="Tahoma" w:eastAsia="Tahoma" w:hAnsi="Tahoma" w:cs="Tahoma"/>
        </w:rPr>
      </w:pP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
        </w:rPr>
        <w:t xml:space="preserve"> </w:t>
      </w:r>
      <w:r w:rsidRPr="001A21E8">
        <w:rPr>
          <w:rFonts w:ascii="Tahoma" w:eastAsia="Tahoma" w:hAnsi="Tahoma" w:cs="Tahoma"/>
          <w:spacing w:val="1"/>
        </w:rPr>
        <w:t>2</w:t>
      </w:r>
      <w:r w:rsidRPr="001A21E8">
        <w:rPr>
          <w:rFonts w:ascii="Tahoma" w:eastAsia="Tahoma" w:hAnsi="Tahoma" w:cs="Tahoma"/>
        </w:rPr>
        <w:t>9</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spacing w:val="2"/>
        </w:rPr>
        <w:t>ś</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
        </w:rPr>
        <w:t xml:space="preserve"> </w:t>
      </w:r>
      <w:r w:rsidRPr="001A21E8">
        <w:rPr>
          <w:rFonts w:ascii="Tahoma" w:eastAsia="Tahoma" w:hAnsi="Tahoma" w:cs="Tahoma"/>
          <w:spacing w:val="-1"/>
        </w:rPr>
        <w:t>19</w:t>
      </w:r>
      <w:r w:rsidRPr="001A21E8">
        <w:rPr>
          <w:rFonts w:ascii="Tahoma" w:eastAsia="Tahoma" w:hAnsi="Tahoma" w:cs="Tahoma"/>
          <w:spacing w:val="1"/>
        </w:rPr>
        <w:t>9</w:t>
      </w:r>
      <w:r w:rsidRPr="001A21E8">
        <w:rPr>
          <w:rFonts w:ascii="Tahoma" w:eastAsia="Tahoma" w:hAnsi="Tahoma" w:cs="Tahoma"/>
        </w:rPr>
        <w:t>4</w:t>
      </w:r>
      <w:r w:rsidRPr="001A21E8">
        <w:rPr>
          <w:rFonts w:ascii="Tahoma" w:eastAsia="Tahoma" w:hAnsi="Tahoma" w:cs="Tahoma"/>
          <w:spacing w:val="-5"/>
        </w:rPr>
        <w:t xml:space="preserve"> </w:t>
      </w:r>
      <w:r w:rsidRPr="001A21E8">
        <w:rPr>
          <w:rFonts w:ascii="Tahoma" w:eastAsia="Tahoma" w:hAnsi="Tahoma" w:cs="Tahoma"/>
          <w:spacing w:val="-26"/>
        </w:rPr>
        <w:t>r</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spacing w:val="-3"/>
        </w:rPr>
        <w:t>r</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spacing w:val="1"/>
        </w:rPr>
        <w:t>u</w:t>
      </w:r>
      <w:r w:rsidRPr="001A21E8">
        <w:rPr>
          <w:rFonts w:ascii="Tahoma" w:eastAsia="Tahoma" w:hAnsi="Tahoma" w:cs="Tahoma"/>
          <w:spacing w:val="-1"/>
        </w:rPr>
        <w:t>nk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2"/>
        </w:rPr>
        <w:t xml:space="preserve"> </w:t>
      </w:r>
      <w:r w:rsidRPr="001A21E8">
        <w:rPr>
          <w:rFonts w:ascii="Tahoma" w:eastAsia="Tahoma" w:hAnsi="Tahoma" w:cs="Tahoma"/>
        </w:rPr>
        <w:t>(</w:t>
      </w:r>
      <w:r w:rsidRPr="001A21E8">
        <w:rPr>
          <w:rFonts w:ascii="Tahoma" w:eastAsia="Tahoma" w:hAnsi="Tahoma" w:cs="Tahoma"/>
          <w:spacing w:val="-1"/>
        </w:rPr>
        <w:t>D</w:t>
      </w:r>
      <w:r w:rsidRPr="001A21E8">
        <w:rPr>
          <w:rFonts w:ascii="Tahoma" w:eastAsia="Tahoma" w:hAnsi="Tahoma" w:cs="Tahoma"/>
        </w:rPr>
        <w:t xml:space="preserve">z. </w:t>
      </w:r>
      <w:r w:rsidRPr="001A21E8">
        <w:rPr>
          <w:rFonts w:ascii="Tahoma" w:eastAsia="Tahoma" w:hAnsi="Tahoma" w:cs="Tahoma"/>
          <w:spacing w:val="-3"/>
        </w:rPr>
        <w:t>U</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001077DB">
        <w:rPr>
          <w:rFonts w:ascii="Tahoma" w:eastAsia="Tahoma" w:hAnsi="Tahoma" w:cs="Tahoma"/>
        </w:rPr>
        <w:t>9</w:t>
      </w:r>
      <w:r w:rsidR="00240E72">
        <w:rPr>
          <w:rFonts w:ascii="Tahoma" w:eastAsia="Tahoma" w:hAnsi="Tahoma" w:cs="Tahoma"/>
        </w:rPr>
        <w:t xml:space="preserve"> poz</w:t>
      </w:r>
      <w:r w:rsidR="001077DB">
        <w:rPr>
          <w:rFonts w:ascii="Tahoma" w:eastAsia="Tahoma" w:hAnsi="Tahoma" w:cs="Tahoma"/>
        </w:rPr>
        <w:t xml:space="preserve">. 351 </w:t>
      </w:r>
      <w:proofErr w:type="spellStart"/>
      <w:r w:rsidR="001077DB">
        <w:rPr>
          <w:rFonts w:ascii="Tahoma" w:eastAsia="Tahoma" w:hAnsi="Tahoma" w:cs="Tahoma"/>
        </w:rPr>
        <w:t>t.j</w:t>
      </w:r>
      <w:proofErr w:type="spellEnd"/>
      <w:r w:rsidR="001077DB">
        <w:rPr>
          <w:rFonts w:ascii="Tahoma" w:eastAsia="Tahoma" w:hAnsi="Tahoma" w:cs="Tahoma"/>
        </w:rPr>
        <w:t>.</w:t>
      </w:r>
      <w:r w:rsidR="006C11D4">
        <w:rPr>
          <w:rFonts w:ascii="Tahoma" w:eastAsia="Tahoma" w:hAnsi="Tahoma" w:cs="Tahoma"/>
        </w:rPr>
        <w:t>)</w:t>
      </w:r>
      <w:r w:rsidRPr="001A21E8">
        <w:rPr>
          <w:rFonts w:ascii="Tahoma" w:eastAsia="Tahoma" w:hAnsi="Tahoma" w:cs="Tahoma"/>
          <w:spacing w:val="-4"/>
        </w:rPr>
        <w:t xml:space="preserve"> </w:t>
      </w:r>
    </w:p>
    <w:p w14:paraId="36BF5022" w14:textId="3D5CE7E0" w:rsidR="00942F4E" w:rsidRPr="001A21E8" w:rsidRDefault="00280ADA" w:rsidP="005100BA">
      <w:pPr>
        <w:pStyle w:val="Akapitzlist"/>
        <w:numPr>
          <w:ilvl w:val="0"/>
          <w:numId w:val="2"/>
        </w:numPr>
        <w:spacing w:line="276" w:lineRule="auto"/>
        <w:ind w:left="426" w:right="14" w:hanging="426"/>
        <w:jc w:val="both"/>
        <w:rPr>
          <w:rFonts w:ascii="Tahoma" w:eastAsia="Tahoma" w:hAnsi="Tahoma" w:cs="Tahoma"/>
        </w:rPr>
      </w:pP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14"/>
        </w:rPr>
        <w:t xml:space="preserve"> </w:t>
      </w:r>
      <w:r w:rsidRPr="001A21E8">
        <w:rPr>
          <w:rFonts w:ascii="Tahoma" w:eastAsia="Tahoma" w:hAnsi="Tahoma" w:cs="Tahoma"/>
        </w:rPr>
        <w:t>z</w:t>
      </w:r>
      <w:r w:rsidRPr="001A21E8">
        <w:rPr>
          <w:rFonts w:ascii="Tahoma" w:eastAsia="Tahoma" w:hAnsi="Tahoma" w:cs="Tahoma"/>
          <w:spacing w:val="23"/>
        </w:rPr>
        <w:t xml:space="preserve"> </w:t>
      </w:r>
      <w:r w:rsidRPr="001A21E8">
        <w:rPr>
          <w:rFonts w:ascii="Tahoma" w:eastAsia="Tahoma" w:hAnsi="Tahoma" w:cs="Tahoma"/>
        </w:rPr>
        <w:t>dnia</w:t>
      </w:r>
      <w:r w:rsidRPr="001A21E8">
        <w:rPr>
          <w:rFonts w:ascii="Tahoma" w:eastAsia="Tahoma" w:hAnsi="Tahoma" w:cs="Tahoma"/>
          <w:spacing w:val="20"/>
        </w:rPr>
        <w:t xml:space="preserve"> </w:t>
      </w:r>
      <w:r w:rsidRPr="001A21E8">
        <w:rPr>
          <w:rFonts w:ascii="Tahoma" w:eastAsia="Tahoma" w:hAnsi="Tahoma" w:cs="Tahoma"/>
          <w:spacing w:val="-1"/>
        </w:rPr>
        <w:t>2</w:t>
      </w:r>
      <w:r w:rsidRPr="001A21E8">
        <w:rPr>
          <w:rFonts w:ascii="Tahoma" w:eastAsia="Tahoma" w:hAnsi="Tahoma" w:cs="Tahoma"/>
        </w:rPr>
        <w:t>9</w:t>
      </w:r>
      <w:r w:rsidRPr="001A21E8">
        <w:rPr>
          <w:rFonts w:ascii="Tahoma" w:eastAsia="Tahoma" w:hAnsi="Tahoma" w:cs="Tahoma"/>
          <w:spacing w:val="21"/>
        </w:rPr>
        <w:t xml:space="preserve"> </w:t>
      </w:r>
      <w:r w:rsidRPr="001A21E8">
        <w:rPr>
          <w:rFonts w:ascii="Tahoma" w:eastAsia="Tahoma" w:hAnsi="Tahoma" w:cs="Tahoma"/>
        </w:rPr>
        <w:t>st</w:t>
      </w:r>
      <w:r w:rsidRPr="001A21E8">
        <w:rPr>
          <w:rFonts w:ascii="Tahoma" w:eastAsia="Tahoma" w:hAnsi="Tahoma" w:cs="Tahoma"/>
          <w:spacing w:val="-1"/>
        </w:rPr>
        <w:t>yc</w:t>
      </w:r>
      <w:r w:rsidRPr="001A21E8">
        <w:rPr>
          <w:rFonts w:ascii="Tahoma" w:eastAsia="Tahoma" w:hAnsi="Tahoma" w:cs="Tahoma"/>
        </w:rPr>
        <w:t>znia</w:t>
      </w:r>
      <w:r w:rsidRPr="001A21E8">
        <w:rPr>
          <w:rFonts w:ascii="Tahoma" w:eastAsia="Tahoma" w:hAnsi="Tahoma" w:cs="Tahoma"/>
          <w:spacing w:val="20"/>
        </w:rPr>
        <w:t xml:space="preserve"> </w:t>
      </w:r>
      <w:r w:rsidRPr="001A21E8">
        <w:rPr>
          <w:rFonts w:ascii="Tahoma" w:eastAsia="Tahoma" w:hAnsi="Tahoma" w:cs="Tahoma"/>
          <w:spacing w:val="-1"/>
        </w:rPr>
        <w:t>20</w:t>
      </w:r>
      <w:r w:rsidRPr="001A21E8">
        <w:rPr>
          <w:rFonts w:ascii="Tahoma" w:eastAsia="Tahoma" w:hAnsi="Tahoma" w:cs="Tahoma"/>
          <w:spacing w:val="1"/>
        </w:rPr>
        <w:t>0</w:t>
      </w:r>
      <w:r w:rsidRPr="001A21E8">
        <w:rPr>
          <w:rFonts w:ascii="Tahoma" w:eastAsia="Tahoma" w:hAnsi="Tahoma" w:cs="Tahoma"/>
        </w:rPr>
        <w:t>4</w:t>
      </w:r>
      <w:r w:rsidRPr="001A21E8">
        <w:rPr>
          <w:rFonts w:ascii="Tahoma" w:eastAsia="Tahoma" w:hAnsi="Tahoma" w:cs="Tahoma"/>
          <w:spacing w:val="19"/>
        </w:rPr>
        <w:t xml:space="preserve"> </w:t>
      </w:r>
      <w:r w:rsidRPr="001A21E8">
        <w:rPr>
          <w:rFonts w:ascii="Tahoma" w:eastAsia="Tahoma" w:hAnsi="Tahoma" w:cs="Tahoma"/>
          <w:spacing w:val="-26"/>
        </w:rPr>
        <w:t>r</w:t>
      </w:r>
      <w:r w:rsidRPr="001A21E8">
        <w:rPr>
          <w:rFonts w:ascii="Tahoma" w:eastAsia="Tahoma" w:hAnsi="Tahoma" w:cs="Tahoma"/>
        </w:rPr>
        <w:t>.</w:t>
      </w:r>
      <w:r w:rsidRPr="001A21E8">
        <w:rPr>
          <w:rFonts w:ascii="Tahoma" w:eastAsia="Tahoma" w:hAnsi="Tahoma" w:cs="Tahoma"/>
          <w:spacing w:val="26"/>
        </w:rPr>
        <w:t xml:space="preserve"> </w:t>
      </w:r>
      <w:r w:rsidRPr="001A21E8">
        <w:rPr>
          <w:rFonts w:ascii="Tahoma" w:eastAsia="Tahoma" w:hAnsi="Tahoma" w:cs="Tahoma"/>
        </w:rPr>
        <w:t>-</w:t>
      </w:r>
      <w:r w:rsidRPr="001A21E8">
        <w:rPr>
          <w:rFonts w:ascii="Tahoma" w:eastAsia="Tahoma" w:hAnsi="Tahoma" w:cs="Tahoma"/>
          <w:spacing w:val="23"/>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o</w:t>
      </w:r>
      <w:r w:rsidRPr="001A21E8">
        <w:rPr>
          <w:rFonts w:ascii="Tahoma" w:eastAsia="Tahoma" w:hAnsi="Tahoma" w:cs="Tahoma"/>
          <w:spacing w:val="20"/>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mó</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ń</w:t>
      </w:r>
      <w:r w:rsidRPr="001A21E8">
        <w:rPr>
          <w:rFonts w:ascii="Tahoma" w:eastAsia="Tahoma" w:hAnsi="Tahoma" w:cs="Tahoma"/>
          <w:spacing w:val="14"/>
        </w:rPr>
        <w:t xml:space="preserve"> </w:t>
      </w:r>
      <w:r w:rsidRPr="001A21E8">
        <w:rPr>
          <w:rFonts w:ascii="Tahoma" w:eastAsia="Tahoma" w:hAnsi="Tahoma" w:cs="Tahoma"/>
        </w:rPr>
        <w:t>publ</w:t>
      </w:r>
      <w:r w:rsidRPr="001A21E8">
        <w:rPr>
          <w:rFonts w:ascii="Tahoma" w:eastAsia="Tahoma" w:hAnsi="Tahoma" w:cs="Tahoma"/>
          <w:spacing w:val="1"/>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3"/>
        </w:rPr>
        <w:t xml:space="preserve"> </w:t>
      </w:r>
      <w:r w:rsidRPr="001A21E8">
        <w:rPr>
          <w:rFonts w:ascii="Tahoma" w:eastAsia="Tahoma" w:hAnsi="Tahoma" w:cs="Tahoma"/>
        </w:rPr>
        <w:t>(</w:t>
      </w:r>
      <w:r w:rsidRPr="001A21E8">
        <w:rPr>
          <w:rFonts w:ascii="Tahoma" w:eastAsia="Tahoma" w:hAnsi="Tahoma" w:cs="Tahoma"/>
          <w:spacing w:val="-1"/>
        </w:rPr>
        <w:t>D</w:t>
      </w:r>
      <w:r w:rsidRPr="001A21E8">
        <w:rPr>
          <w:rFonts w:ascii="Tahoma" w:eastAsia="Tahoma" w:hAnsi="Tahoma" w:cs="Tahoma"/>
        </w:rPr>
        <w:t>z.</w:t>
      </w:r>
      <w:r w:rsidRPr="001A21E8">
        <w:rPr>
          <w:rFonts w:ascii="Tahoma" w:eastAsia="Tahoma" w:hAnsi="Tahoma" w:cs="Tahoma"/>
          <w:spacing w:val="23"/>
        </w:rPr>
        <w:t xml:space="preserve"> </w:t>
      </w:r>
      <w:r w:rsidRPr="001A21E8">
        <w:rPr>
          <w:rFonts w:ascii="Tahoma" w:eastAsia="Tahoma" w:hAnsi="Tahoma" w:cs="Tahoma"/>
          <w:spacing w:val="-3"/>
        </w:rPr>
        <w:t>U</w:t>
      </w:r>
      <w:r w:rsidRPr="001A21E8">
        <w:rPr>
          <w:rFonts w:ascii="Tahoma" w:eastAsia="Tahoma" w:hAnsi="Tahoma" w:cs="Tahoma"/>
        </w:rPr>
        <w:t>.</w:t>
      </w:r>
      <w:r w:rsidRPr="001A21E8">
        <w:rPr>
          <w:rFonts w:ascii="Tahoma" w:eastAsia="Tahoma" w:hAnsi="Tahoma" w:cs="Tahoma"/>
          <w:spacing w:val="22"/>
        </w:rPr>
        <w:t xml:space="preserve"> </w:t>
      </w:r>
      <w:r w:rsidRPr="001A21E8">
        <w:rPr>
          <w:rFonts w:ascii="Tahoma" w:eastAsia="Tahoma" w:hAnsi="Tahoma" w:cs="Tahoma"/>
        </w:rPr>
        <w:t>z</w:t>
      </w:r>
      <w:r w:rsidRPr="001A21E8">
        <w:rPr>
          <w:rFonts w:ascii="Tahoma" w:eastAsia="Tahoma" w:hAnsi="Tahoma" w:cs="Tahoma"/>
          <w:spacing w:val="26"/>
        </w:rPr>
        <w:t xml:space="preserve"> </w:t>
      </w:r>
      <w:r w:rsidRPr="001A21E8">
        <w:rPr>
          <w:rFonts w:ascii="Tahoma" w:eastAsia="Tahoma" w:hAnsi="Tahoma" w:cs="Tahoma"/>
          <w:spacing w:val="-1"/>
        </w:rPr>
        <w:t>20</w:t>
      </w:r>
      <w:r w:rsidRPr="001A21E8">
        <w:rPr>
          <w:rFonts w:ascii="Tahoma" w:eastAsia="Tahoma" w:hAnsi="Tahoma" w:cs="Tahoma"/>
          <w:spacing w:val="1"/>
        </w:rPr>
        <w:t>1</w:t>
      </w:r>
      <w:r w:rsidR="00381849">
        <w:rPr>
          <w:rFonts w:ascii="Tahoma" w:eastAsia="Tahoma" w:hAnsi="Tahoma" w:cs="Tahoma"/>
        </w:rPr>
        <w:t>8</w:t>
      </w:r>
      <w:r w:rsidRPr="001A21E8">
        <w:rPr>
          <w:rFonts w:ascii="Tahoma" w:eastAsia="Tahoma" w:hAnsi="Tahoma" w:cs="Tahoma"/>
          <w:spacing w:val="20"/>
        </w:rPr>
        <w:t xml:space="preserve"> </w:t>
      </w:r>
      <w:r w:rsidRPr="001A21E8">
        <w:rPr>
          <w:rFonts w:ascii="Tahoma" w:eastAsia="Tahoma" w:hAnsi="Tahoma" w:cs="Tahoma"/>
          <w:spacing w:val="-26"/>
        </w:rPr>
        <w:t>r</w:t>
      </w:r>
      <w:r w:rsidRPr="001A21E8">
        <w:rPr>
          <w:rFonts w:ascii="Tahoma" w:eastAsia="Tahoma" w:hAnsi="Tahoma" w:cs="Tahoma"/>
        </w:rPr>
        <w:t>.</w:t>
      </w:r>
      <w:r w:rsidRPr="001A21E8">
        <w:rPr>
          <w:rFonts w:ascii="Tahoma" w:eastAsia="Tahoma" w:hAnsi="Tahoma" w:cs="Tahoma"/>
          <w:spacing w:val="23"/>
        </w:rPr>
        <w:t xml:space="preserve"> </w:t>
      </w:r>
      <w:r w:rsidRPr="001A21E8">
        <w:rPr>
          <w:rFonts w:ascii="Tahoma" w:eastAsia="Tahoma" w:hAnsi="Tahoma" w:cs="Tahoma"/>
        </w:rPr>
        <w:t>poz</w:t>
      </w:r>
      <w:r w:rsidR="00381849">
        <w:rPr>
          <w:rFonts w:ascii="Tahoma" w:eastAsia="Tahoma" w:hAnsi="Tahoma" w:cs="Tahoma"/>
        </w:rPr>
        <w:t>. 1986</w:t>
      </w:r>
      <w:r w:rsidR="00E74DC0">
        <w:rPr>
          <w:rFonts w:ascii="Tahoma" w:eastAsia="Tahoma" w:hAnsi="Tahoma" w:cs="Tahoma"/>
        </w:rPr>
        <w:t xml:space="preserve"> </w:t>
      </w:r>
      <w:proofErr w:type="spellStart"/>
      <w:r w:rsidR="00952101">
        <w:rPr>
          <w:rFonts w:ascii="Tahoma" w:eastAsia="Tahoma" w:hAnsi="Tahoma" w:cs="Tahoma"/>
        </w:rPr>
        <w:t>t.j</w:t>
      </w:r>
      <w:proofErr w:type="spellEnd"/>
      <w:r w:rsidR="00952101">
        <w:rPr>
          <w:rFonts w:ascii="Tahoma" w:eastAsia="Tahoma" w:hAnsi="Tahoma" w:cs="Tahoma"/>
        </w:rPr>
        <w:t xml:space="preserve">. </w:t>
      </w:r>
      <w:r w:rsidR="00E74DC0">
        <w:rPr>
          <w:rFonts w:ascii="Tahoma" w:eastAsia="Tahoma" w:hAnsi="Tahoma" w:cs="Tahoma"/>
        </w:rPr>
        <w:t xml:space="preserve">z </w:t>
      </w:r>
      <w:proofErr w:type="spellStart"/>
      <w:r w:rsidR="00E74DC0">
        <w:rPr>
          <w:rFonts w:ascii="Tahoma" w:eastAsia="Tahoma" w:hAnsi="Tahoma" w:cs="Tahoma"/>
        </w:rPr>
        <w:t>późn</w:t>
      </w:r>
      <w:proofErr w:type="spellEnd"/>
      <w:r w:rsidR="00E74DC0">
        <w:rPr>
          <w:rFonts w:ascii="Tahoma" w:eastAsia="Tahoma" w:hAnsi="Tahoma" w:cs="Tahoma"/>
        </w:rPr>
        <w:t>. zm.</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3"/>
        </w:rPr>
        <w:t xml:space="preserve"> </w:t>
      </w:r>
      <w:r w:rsidRPr="001A21E8">
        <w:rPr>
          <w:rFonts w:ascii="Tahoma" w:eastAsia="Tahoma" w:hAnsi="Tahoma" w:cs="Tahoma"/>
        </w:rPr>
        <w:t>P</w:t>
      </w:r>
      <w:r w:rsidRPr="001A21E8">
        <w:rPr>
          <w:rFonts w:ascii="Tahoma" w:eastAsia="Tahoma" w:hAnsi="Tahoma" w:cs="Tahoma"/>
          <w:spacing w:val="-1"/>
        </w:rPr>
        <w:t>Z</w:t>
      </w:r>
      <w:r w:rsidRPr="001A21E8">
        <w:rPr>
          <w:rFonts w:ascii="Tahoma" w:eastAsia="Tahoma" w:hAnsi="Tahoma" w:cs="Tahoma"/>
          <w:spacing w:val="3"/>
        </w:rPr>
        <w:t>P</w:t>
      </w:r>
      <w:r w:rsidRPr="001A21E8">
        <w:rPr>
          <w:rFonts w:ascii="Tahoma" w:eastAsia="Tahoma" w:hAnsi="Tahoma" w:cs="Tahoma"/>
        </w:rPr>
        <w:t>;</w:t>
      </w:r>
    </w:p>
    <w:p w14:paraId="6471E664" w14:textId="5E1989A4" w:rsidR="00942F4E" w:rsidRDefault="00280ADA" w:rsidP="005100BA">
      <w:pPr>
        <w:pStyle w:val="Akapitzlist"/>
        <w:numPr>
          <w:ilvl w:val="0"/>
          <w:numId w:val="2"/>
        </w:numPr>
        <w:spacing w:line="276" w:lineRule="auto"/>
        <w:ind w:left="426" w:right="14" w:hanging="426"/>
        <w:jc w:val="both"/>
        <w:rPr>
          <w:rFonts w:ascii="Tahoma" w:eastAsia="Tahoma" w:hAnsi="Tahoma" w:cs="Tahoma"/>
        </w:rPr>
      </w:pP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23"/>
        </w:rPr>
        <w:t xml:space="preserve"> </w:t>
      </w:r>
      <w:r w:rsidRPr="001A21E8">
        <w:rPr>
          <w:rFonts w:ascii="Tahoma" w:eastAsia="Tahoma" w:hAnsi="Tahoma" w:cs="Tahoma"/>
        </w:rPr>
        <w:t>z</w:t>
      </w:r>
      <w:r w:rsidRPr="001A21E8">
        <w:rPr>
          <w:rFonts w:ascii="Tahoma" w:eastAsia="Tahoma" w:hAnsi="Tahoma" w:cs="Tahoma"/>
          <w:spacing w:val="33"/>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3"/>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32"/>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9"/>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0</w:t>
      </w:r>
      <w:r w:rsidRPr="001A21E8">
        <w:rPr>
          <w:rFonts w:ascii="Tahoma" w:eastAsia="Tahoma" w:hAnsi="Tahoma" w:cs="Tahoma"/>
        </w:rPr>
        <w:t>4</w:t>
      </w:r>
      <w:r w:rsidRPr="001A21E8">
        <w:rPr>
          <w:rFonts w:ascii="Tahoma" w:eastAsia="Tahoma" w:hAnsi="Tahoma" w:cs="Tahoma"/>
          <w:spacing w:val="30"/>
        </w:rPr>
        <w:t xml:space="preserve"> </w:t>
      </w:r>
      <w:r w:rsidRPr="001A21E8">
        <w:rPr>
          <w:rFonts w:ascii="Tahoma" w:eastAsia="Tahoma" w:hAnsi="Tahoma" w:cs="Tahoma"/>
          <w:spacing w:val="-26"/>
        </w:rPr>
        <w:t>r</w:t>
      </w:r>
      <w:r w:rsidRPr="001A21E8">
        <w:rPr>
          <w:rFonts w:ascii="Tahoma" w:eastAsia="Tahoma" w:hAnsi="Tahoma" w:cs="Tahoma"/>
        </w:rPr>
        <w:t>.</w:t>
      </w:r>
      <w:r w:rsidRPr="001A21E8">
        <w:rPr>
          <w:rFonts w:ascii="Tahoma" w:eastAsia="Tahoma" w:hAnsi="Tahoma" w:cs="Tahoma"/>
          <w:spacing w:val="34"/>
        </w:rPr>
        <w:t xml:space="preserve"> </w:t>
      </w:r>
      <w:r w:rsidRPr="001A21E8">
        <w:rPr>
          <w:rFonts w:ascii="Tahoma" w:eastAsia="Tahoma" w:hAnsi="Tahoma" w:cs="Tahoma"/>
        </w:rPr>
        <w:t>o</w:t>
      </w:r>
      <w:r w:rsidRPr="001A21E8">
        <w:rPr>
          <w:rFonts w:ascii="Tahoma" w:eastAsia="Tahoma" w:hAnsi="Tahoma" w:cs="Tahoma"/>
          <w:spacing w:val="32"/>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rPr>
        <w:t>st</w:t>
      </w:r>
      <w:r w:rsidRPr="001A21E8">
        <w:rPr>
          <w:rFonts w:ascii="Tahoma" w:eastAsia="Tahoma" w:hAnsi="Tahoma" w:cs="Tahoma"/>
          <w:spacing w:val="1"/>
        </w:rPr>
        <w:t>ę</w:t>
      </w:r>
      <w:r w:rsidRPr="001A21E8">
        <w:rPr>
          <w:rFonts w:ascii="Tahoma" w:eastAsia="Tahoma" w:hAnsi="Tahoma" w:cs="Tahoma"/>
        </w:rPr>
        <w:t>po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24"/>
        </w:rPr>
        <w:t xml:space="preserve"> </w:t>
      </w:r>
      <w:r w:rsidRPr="001A21E8">
        <w:rPr>
          <w:rFonts w:ascii="Tahoma" w:eastAsia="Tahoma" w:hAnsi="Tahoma" w:cs="Tahoma"/>
        </w:rPr>
        <w:t>w</w:t>
      </w:r>
      <w:r w:rsidRPr="001A21E8">
        <w:rPr>
          <w:rFonts w:ascii="Tahoma" w:eastAsia="Tahoma" w:hAnsi="Tahoma" w:cs="Tahoma"/>
          <w:spacing w:val="33"/>
        </w:rPr>
        <w:t xml:space="preserve"> </w:t>
      </w:r>
      <w:r w:rsidRPr="001A21E8">
        <w:rPr>
          <w:rFonts w:ascii="Tahoma" w:eastAsia="Tahoma" w:hAnsi="Tahoma" w:cs="Tahoma"/>
        </w:rPr>
        <w:t>sp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4"/>
        </w:rPr>
        <w:t xml:space="preserve"> </w:t>
      </w:r>
      <w:r w:rsidRPr="001A21E8">
        <w:rPr>
          <w:rFonts w:ascii="Tahoma" w:eastAsia="Tahoma" w:hAnsi="Tahoma" w:cs="Tahoma"/>
        </w:rPr>
        <w:t>do</w:t>
      </w:r>
      <w:r w:rsidRPr="001A21E8">
        <w:rPr>
          <w:rFonts w:ascii="Tahoma" w:eastAsia="Tahoma" w:hAnsi="Tahoma" w:cs="Tahoma"/>
          <w:spacing w:val="9"/>
        </w:rPr>
        <w:t>t</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4"/>
        </w:rPr>
        <w:t xml:space="preserve"> </w:t>
      </w:r>
      <w:r w:rsidRPr="001A21E8">
        <w:rPr>
          <w:rFonts w:ascii="Tahoma" w:eastAsia="Tahoma" w:hAnsi="Tahoma" w:cs="Tahoma"/>
          <w:spacing w:val="2"/>
        </w:rPr>
        <w:t>p</w:t>
      </w:r>
      <w:r w:rsidRPr="001A21E8">
        <w:rPr>
          <w:rFonts w:ascii="Tahoma" w:eastAsia="Tahoma" w:hAnsi="Tahoma" w:cs="Tahoma"/>
        </w:rPr>
        <w:t>omocy</w:t>
      </w:r>
      <w:r w:rsidRPr="001A21E8">
        <w:rPr>
          <w:rFonts w:ascii="Tahoma" w:eastAsia="Tahoma" w:hAnsi="Tahoma" w:cs="Tahoma"/>
          <w:spacing w:val="28"/>
        </w:rPr>
        <w:t xml:space="preserve"> </w:t>
      </w:r>
      <w:r w:rsidRPr="001A21E8">
        <w:rPr>
          <w:rFonts w:ascii="Tahoma" w:eastAsia="Tahoma" w:hAnsi="Tahoma" w:cs="Tahoma"/>
        </w:rPr>
        <w:t>p</w:t>
      </w:r>
      <w:r w:rsidRPr="001A21E8">
        <w:rPr>
          <w:rFonts w:ascii="Tahoma" w:eastAsia="Tahoma" w:hAnsi="Tahoma" w:cs="Tahoma"/>
          <w:spacing w:val="2"/>
        </w:rPr>
        <w:t>u</w:t>
      </w:r>
      <w:r w:rsidRPr="001A21E8">
        <w:rPr>
          <w:rFonts w:ascii="Tahoma" w:eastAsia="Tahoma" w:hAnsi="Tahoma" w:cs="Tahoma"/>
        </w:rPr>
        <w:t>blic</w:t>
      </w:r>
      <w:r w:rsidRPr="001A21E8">
        <w:rPr>
          <w:rFonts w:ascii="Tahoma" w:eastAsia="Tahoma" w:hAnsi="Tahoma" w:cs="Tahoma"/>
          <w:spacing w:val="2"/>
        </w:rPr>
        <w:t>z</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00B63A83">
        <w:rPr>
          <w:rFonts w:ascii="Tahoma" w:eastAsia="Tahoma" w:hAnsi="Tahoma" w:cs="Tahoma"/>
        </w:rPr>
        <w:t xml:space="preserve"> </w:t>
      </w:r>
      <w:r w:rsidRPr="00B63A83">
        <w:rPr>
          <w:rFonts w:ascii="Tahoma" w:eastAsia="Tahoma" w:hAnsi="Tahoma" w:cs="Tahoma"/>
          <w:spacing w:val="1"/>
        </w:rPr>
        <w:t>(</w:t>
      </w:r>
      <w:r w:rsidRPr="00B63A83">
        <w:rPr>
          <w:rFonts w:ascii="Tahoma" w:eastAsia="Tahoma" w:hAnsi="Tahoma" w:cs="Tahoma"/>
          <w:spacing w:val="-1"/>
        </w:rPr>
        <w:t>D</w:t>
      </w:r>
      <w:r w:rsidRPr="00B63A83">
        <w:rPr>
          <w:rFonts w:ascii="Tahoma" w:eastAsia="Tahoma" w:hAnsi="Tahoma" w:cs="Tahoma"/>
          <w:spacing w:val="3"/>
        </w:rPr>
        <w:t>z</w:t>
      </w:r>
      <w:r w:rsidRPr="00B63A83">
        <w:rPr>
          <w:rFonts w:ascii="Tahoma" w:eastAsia="Tahoma" w:hAnsi="Tahoma" w:cs="Tahoma"/>
        </w:rPr>
        <w:t>.</w:t>
      </w:r>
      <w:r w:rsidRPr="00B63A83">
        <w:rPr>
          <w:rFonts w:ascii="Tahoma" w:eastAsia="Tahoma" w:hAnsi="Tahoma" w:cs="Tahoma"/>
          <w:spacing w:val="-1"/>
        </w:rPr>
        <w:t xml:space="preserve"> </w:t>
      </w:r>
      <w:r w:rsidRPr="00B63A83">
        <w:rPr>
          <w:rFonts w:ascii="Tahoma" w:eastAsia="Tahoma" w:hAnsi="Tahoma" w:cs="Tahoma"/>
          <w:spacing w:val="-3"/>
        </w:rPr>
        <w:t>U</w:t>
      </w:r>
      <w:r w:rsidRPr="00B63A83">
        <w:rPr>
          <w:rFonts w:ascii="Tahoma" w:eastAsia="Tahoma" w:hAnsi="Tahoma" w:cs="Tahoma"/>
        </w:rPr>
        <w:t>.</w:t>
      </w:r>
      <w:r w:rsidRPr="00B63A83">
        <w:rPr>
          <w:rFonts w:ascii="Tahoma" w:eastAsia="Tahoma" w:hAnsi="Tahoma" w:cs="Tahoma"/>
          <w:spacing w:val="-2"/>
        </w:rPr>
        <w:t xml:space="preserve"> </w:t>
      </w:r>
      <w:r w:rsidRPr="00B63A83">
        <w:rPr>
          <w:rFonts w:ascii="Tahoma" w:eastAsia="Tahoma" w:hAnsi="Tahoma" w:cs="Tahoma"/>
        </w:rPr>
        <w:t>z</w:t>
      </w:r>
      <w:r w:rsidRPr="00B63A83">
        <w:rPr>
          <w:rFonts w:ascii="Tahoma" w:eastAsia="Tahoma" w:hAnsi="Tahoma" w:cs="Tahoma"/>
          <w:spacing w:val="-1"/>
        </w:rPr>
        <w:t xml:space="preserve"> </w:t>
      </w:r>
      <w:r w:rsidR="000613E8">
        <w:rPr>
          <w:rFonts w:ascii="Tahoma" w:eastAsia="Tahoma" w:hAnsi="Tahoma" w:cs="Tahoma"/>
          <w:spacing w:val="1"/>
        </w:rPr>
        <w:t>201</w:t>
      </w:r>
      <w:r w:rsidR="00C57A47">
        <w:rPr>
          <w:rFonts w:ascii="Tahoma" w:eastAsia="Tahoma" w:hAnsi="Tahoma" w:cs="Tahoma"/>
          <w:spacing w:val="1"/>
        </w:rPr>
        <w:t>8</w:t>
      </w:r>
      <w:r w:rsidR="00240E72">
        <w:rPr>
          <w:rFonts w:ascii="Tahoma" w:eastAsia="Tahoma" w:hAnsi="Tahoma" w:cs="Tahoma"/>
          <w:spacing w:val="1"/>
        </w:rPr>
        <w:t xml:space="preserve"> poz.</w:t>
      </w:r>
      <w:r w:rsidR="00952101">
        <w:rPr>
          <w:rFonts w:ascii="Tahoma" w:eastAsia="Tahoma" w:hAnsi="Tahoma" w:cs="Tahoma"/>
          <w:spacing w:val="1"/>
        </w:rPr>
        <w:t xml:space="preserve"> </w:t>
      </w:r>
      <w:r w:rsidR="00C57A47">
        <w:rPr>
          <w:rFonts w:ascii="Tahoma" w:eastAsia="Tahoma" w:hAnsi="Tahoma" w:cs="Tahoma"/>
          <w:spacing w:val="1"/>
        </w:rPr>
        <w:t>362</w:t>
      </w:r>
      <w:r w:rsidR="00952101">
        <w:rPr>
          <w:rFonts w:ascii="Tahoma" w:eastAsia="Tahoma" w:hAnsi="Tahoma" w:cs="Tahoma"/>
          <w:spacing w:val="1"/>
        </w:rPr>
        <w:t xml:space="preserve"> </w:t>
      </w:r>
      <w:proofErr w:type="spellStart"/>
      <w:r w:rsidR="00952101">
        <w:rPr>
          <w:rFonts w:ascii="Tahoma" w:eastAsia="Tahoma" w:hAnsi="Tahoma" w:cs="Tahoma"/>
          <w:spacing w:val="1"/>
        </w:rPr>
        <w:t>t.j</w:t>
      </w:r>
      <w:proofErr w:type="spellEnd"/>
      <w:r w:rsidR="00952101">
        <w:rPr>
          <w:rFonts w:ascii="Tahoma" w:eastAsia="Tahoma" w:hAnsi="Tahoma" w:cs="Tahoma"/>
          <w:spacing w:val="1"/>
        </w:rPr>
        <w:t>.</w:t>
      </w:r>
      <w:r w:rsidR="006C11D4">
        <w:rPr>
          <w:rFonts w:ascii="Tahoma" w:eastAsia="Tahoma" w:hAnsi="Tahoma" w:cs="Tahoma"/>
          <w:spacing w:val="1"/>
        </w:rPr>
        <w:t>);</w:t>
      </w:r>
    </w:p>
    <w:p w14:paraId="6A207C63" w14:textId="7D1176A1" w:rsidR="00386C1F" w:rsidRDefault="00B70E45" w:rsidP="00386C1F">
      <w:pPr>
        <w:pStyle w:val="Akapitzlist"/>
        <w:numPr>
          <w:ilvl w:val="0"/>
          <w:numId w:val="2"/>
        </w:numPr>
        <w:ind w:left="426" w:hanging="426"/>
        <w:rPr>
          <w:rFonts w:ascii="Tahoma" w:eastAsia="Tahoma" w:hAnsi="Tahoma" w:cs="Tahoma"/>
        </w:rPr>
      </w:pPr>
      <w:r w:rsidRPr="00B70E45">
        <w:rPr>
          <w:rFonts w:ascii="Tahoma" w:eastAsia="Tahoma" w:hAnsi="Tahoma" w:cs="Tahoma"/>
        </w:rPr>
        <w:t>Ustawy z dnia 10 maja 2018 r. o ochronie danych osobowych (Dz. U. 2018 poz. 1000</w:t>
      </w:r>
      <w:r w:rsidR="00240E72">
        <w:rPr>
          <w:rFonts w:ascii="Tahoma" w:eastAsia="Tahoma" w:hAnsi="Tahoma" w:cs="Tahoma"/>
        </w:rPr>
        <w:t xml:space="preserve"> </w:t>
      </w:r>
      <w:proofErr w:type="spellStart"/>
      <w:r w:rsidR="00952101">
        <w:rPr>
          <w:rFonts w:ascii="Tahoma" w:eastAsia="Tahoma" w:hAnsi="Tahoma" w:cs="Tahoma"/>
        </w:rPr>
        <w:t>t.j</w:t>
      </w:r>
      <w:proofErr w:type="spellEnd"/>
      <w:r w:rsidR="00952101">
        <w:rPr>
          <w:rFonts w:ascii="Tahoma" w:eastAsia="Tahoma" w:hAnsi="Tahoma" w:cs="Tahoma"/>
        </w:rPr>
        <w:t xml:space="preserve">. </w:t>
      </w:r>
      <w:r w:rsidR="00240E72">
        <w:rPr>
          <w:rFonts w:ascii="Tahoma" w:eastAsia="Tahoma" w:hAnsi="Tahoma" w:cs="Tahoma"/>
        </w:rPr>
        <w:t xml:space="preserve">z </w:t>
      </w:r>
      <w:proofErr w:type="spellStart"/>
      <w:r w:rsidR="00240E72">
        <w:rPr>
          <w:rFonts w:ascii="Tahoma" w:eastAsia="Tahoma" w:hAnsi="Tahoma" w:cs="Tahoma"/>
        </w:rPr>
        <w:t>późn</w:t>
      </w:r>
      <w:proofErr w:type="spellEnd"/>
      <w:r w:rsidR="00240E72">
        <w:rPr>
          <w:rFonts w:ascii="Tahoma" w:eastAsia="Tahoma" w:hAnsi="Tahoma" w:cs="Tahoma"/>
        </w:rPr>
        <w:t xml:space="preserve">. </w:t>
      </w:r>
      <w:proofErr w:type="spellStart"/>
      <w:r w:rsidR="00240E72">
        <w:rPr>
          <w:rFonts w:ascii="Tahoma" w:eastAsia="Tahoma" w:hAnsi="Tahoma" w:cs="Tahoma"/>
        </w:rPr>
        <w:t>zm</w:t>
      </w:r>
      <w:proofErr w:type="spellEnd"/>
      <w:r w:rsidRPr="00B70E45">
        <w:rPr>
          <w:rFonts w:ascii="Tahoma" w:eastAsia="Tahoma" w:hAnsi="Tahoma" w:cs="Tahoma"/>
        </w:rPr>
        <w:t xml:space="preserve">); </w:t>
      </w:r>
    </w:p>
    <w:p w14:paraId="5BBB9CE5" w14:textId="69F5FAA4" w:rsidR="00432C22" w:rsidRPr="00432C22" w:rsidRDefault="00386C1F" w:rsidP="00432C22">
      <w:pPr>
        <w:pStyle w:val="Akapitzlist"/>
        <w:numPr>
          <w:ilvl w:val="0"/>
          <w:numId w:val="2"/>
        </w:numPr>
        <w:spacing w:line="276" w:lineRule="auto"/>
        <w:ind w:left="426" w:right="14" w:hanging="426"/>
        <w:jc w:val="both"/>
        <w:rPr>
          <w:rFonts w:ascii="Tahoma" w:eastAsia="Tahoma" w:hAnsi="Tahoma" w:cs="Tahoma"/>
          <w:spacing w:val="-1"/>
        </w:rPr>
      </w:pPr>
      <w:r w:rsidRPr="00432C22">
        <w:rPr>
          <w:rFonts w:ascii="Tahoma" w:eastAsia="Tahoma" w:hAnsi="Tahoma" w:cs="Tahoma"/>
          <w:spacing w:val="-1"/>
        </w:rPr>
        <w:t>Rozporządzenia Ministra Rozwoju z dnia 29 stycznia 2016 r. w sprawie warunków obniżania wartości korekt finansowych oraz wydatków poniesionych nieprawidłowo związanych z udzielaniem zamówień</w:t>
      </w:r>
      <w:r w:rsidR="00C6325A" w:rsidRPr="00432C22">
        <w:rPr>
          <w:rFonts w:ascii="Tahoma" w:eastAsia="Tahoma" w:hAnsi="Tahoma" w:cs="Tahoma"/>
          <w:spacing w:val="-1"/>
        </w:rPr>
        <w:t xml:space="preserve"> (Dz. U. z 2018 poz. 971).</w:t>
      </w:r>
    </w:p>
    <w:p w14:paraId="1C9D4CE8" w14:textId="5611C0BE" w:rsidR="00432C22" w:rsidRPr="00432C22" w:rsidRDefault="00432C22" w:rsidP="00432C22">
      <w:pPr>
        <w:pStyle w:val="Akapitzlist"/>
        <w:numPr>
          <w:ilvl w:val="0"/>
          <w:numId w:val="2"/>
        </w:numPr>
        <w:spacing w:line="276" w:lineRule="auto"/>
        <w:ind w:left="426" w:right="14" w:hanging="426"/>
        <w:jc w:val="both"/>
        <w:rPr>
          <w:rFonts w:ascii="Tahoma" w:eastAsia="Tahoma" w:hAnsi="Tahoma" w:cs="Tahoma"/>
          <w:spacing w:val="-1"/>
        </w:rPr>
      </w:pPr>
      <w:r w:rsidRPr="00A924C2">
        <w:rPr>
          <w:rFonts w:ascii="Tahoma" w:eastAsia="Tahoma" w:hAnsi="Tahoma" w:cs="Tahoma"/>
          <w:spacing w:val="-1"/>
        </w:rPr>
        <w:t>R</w:t>
      </w:r>
      <w:r w:rsidRPr="00261973">
        <w:rPr>
          <w:rFonts w:ascii="Tahoma" w:eastAsia="Tahoma" w:hAnsi="Tahoma" w:cs="Tahoma"/>
          <w:spacing w:val="-1"/>
        </w:rPr>
        <w:t>ozporządzenia Ministra  Rozwoju i Finansów z dnia 7 grudnia 2017 r. w sprawie zaliczek w ramach programów finansowanych z udziałem środków europejskich (Dz. U. 2017 poz. 2367)</w:t>
      </w:r>
      <w:r>
        <w:rPr>
          <w:rFonts w:ascii="Tahoma" w:eastAsia="Tahoma" w:hAnsi="Tahoma" w:cs="Tahoma"/>
          <w:spacing w:val="-1"/>
        </w:rPr>
        <w:t>;</w:t>
      </w:r>
    </w:p>
    <w:p w14:paraId="00A07375" w14:textId="31C7E0F4" w:rsidR="00942F4E" w:rsidRPr="001A21E8" w:rsidRDefault="00280ADA" w:rsidP="005100BA">
      <w:pPr>
        <w:pStyle w:val="Akapitzlist"/>
        <w:numPr>
          <w:ilvl w:val="0"/>
          <w:numId w:val="2"/>
        </w:numPr>
        <w:spacing w:line="276" w:lineRule="auto"/>
        <w:ind w:left="426" w:right="14" w:hanging="426"/>
        <w:jc w:val="both"/>
        <w:rPr>
          <w:rFonts w:ascii="Tahoma" w:eastAsia="Tahoma" w:hAnsi="Tahoma" w:cs="Tahoma"/>
        </w:rPr>
      </w:pPr>
      <w:r w:rsidRPr="007D5D6B">
        <w:rPr>
          <w:rFonts w:ascii="Tahoma" w:eastAsia="Tahoma" w:hAnsi="Tahoma" w:cs="Tahoma"/>
        </w:rPr>
        <w:t>Re</w:t>
      </w:r>
      <w:r w:rsidRPr="001A21E8">
        <w:rPr>
          <w:rFonts w:ascii="Tahoma" w:eastAsia="Tahoma" w:hAnsi="Tahoma" w:cs="Tahoma"/>
        </w:rPr>
        <w:t>gion</w:t>
      </w:r>
      <w:r w:rsidRPr="007D5D6B">
        <w:rPr>
          <w:rFonts w:ascii="Tahoma" w:eastAsia="Tahoma" w:hAnsi="Tahoma" w:cs="Tahoma"/>
        </w:rPr>
        <w:t>a</w:t>
      </w:r>
      <w:r w:rsidRPr="001A21E8">
        <w:rPr>
          <w:rFonts w:ascii="Tahoma" w:eastAsia="Tahoma" w:hAnsi="Tahoma" w:cs="Tahoma"/>
        </w:rPr>
        <w:t>l</w:t>
      </w:r>
      <w:r w:rsidRPr="007D5D6B">
        <w:rPr>
          <w:rFonts w:ascii="Tahoma" w:eastAsia="Tahoma" w:hAnsi="Tahoma" w:cs="Tahoma"/>
        </w:rPr>
        <w:t>ne</w:t>
      </w:r>
      <w:r w:rsidRPr="001A21E8">
        <w:rPr>
          <w:rFonts w:ascii="Tahoma" w:eastAsia="Tahoma" w:hAnsi="Tahoma" w:cs="Tahoma"/>
        </w:rPr>
        <w:t>go Prog</w:t>
      </w:r>
      <w:r w:rsidRPr="007D5D6B">
        <w:rPr>
          <w:rFonts w:ascii="Tahoma" w:eastAsia="Tahoma" w:hAnsi="Tahoma" w:cs="Tahoma"/>
        </w:rPr>
        <w:t>ra</w:t>
      </w:r>
      <w:r w:rsidRPr="001A21E8">
        <w:rPr>
          <w:rFonts w:ascii="Tahoma" w:eastAsia="Tahoma" w:hAnsi="Tahoma" w:cs="Tahoma"/>
        </w:rPr>
        <w:t>mu</w:t>
      </w:r>
      <w:r w:rsidRPr="007D5D6B">
        <w:rPr>
          <w:rFonts w:ascii="Tahoma" w:eastAsia="Tahoma" w:hAnsi="Tahoma" w:cs="Tahoma"/>
        </w:rPr>
        <w:t xml:space="preserve"> </w:t>
      </w:r>
      <w:r w:rsidRPr="001A21E8">
        <w:rPr>
          <w:rFonts w:ascii="Tahoma" w:eastAsia="Tahoma" w:hAnsi="Tahoma" w:cs="Tahoma"/>
        </w:rPr>
        <w:t>O</w:t>
      </w:r>
      <w:r w:rsidRPr="007D5D6B">
        <w:rPr>
          <w:rFonts w:ascii="Tahoma" w:eastAsia="Tahoma" w:hAnsi="Tahoma" w:cs="Tahoma"/>
        </w:rPr>
        <w:t>peracyjne</w:t>
      </w:r>
      <w:r w:rsidRPr="001A21E8">
        <w:rPr>
          <w:rFonts w:ascii="Tahoma" w:eastAsia="Tahoma" w:hAnsi="Tahoma" w:cs="Tahoma"/>
        </w:rPr>
        <w:t>go</w:t>
      </w:r>
      <w:r w:rsidRPr="007D5D6B">
        <w:rPr>
          <w:rFonts w:ascii="Tahoma" w:eastAsia="Tahoma" w:hAnsi="Tahoma" w:cs="Tahoma"/>
        </w:rPr>
        <w:t xml:space="preserve"> W</w:t>
      </w:r>
      <w:r w:rsidRPr="001A21E8">
        <w:rPr>
          <w:rFonts w:ascii="Tahoma" w:eastAsia="Tahoma" w:hAnsi="Tahoma" w:cs="Tahoma"/>
        </w:rPr>
        <w:t>o</w:t>
      </w:r>
      <w:r w:rsidRPr="007D5D6B">
        <w:rPr>
          <w:rFonts w:ascii="Tahoma" w:eastAsia="Tahoma" w:hAnsi="Tahoma" w:cs="Tahoma"/>
        </w:rPr>
        <w:t>jew</w:t>
      </w:r>
      <w:r w:rsidRPr="001A21E8">
        <w:rPr>
          <w:rFonts w:ascii="Tahoma" w:eastAsia="Tahoma" w:hAnsi="Tahoma" w:cs="Tahoma"/>
        </w:rPr>
        <w:t>ódz</w:t>
      </w:r>
      <w:r w:rsidRPr="007D5D6B">
        <w:rPr>
          <w:rFonts w:ascii="Tahoma" w:eastAsia="Tahoma" w:hAnsi="Tahoma" w:cs="Tahoma"/>
        </w:rPr>
        <w:t>tw</w:t>
      </w:r>
      <w:r w:rsidRPr="001A21E8">
        <w:rPr>
          <w:rFonts w:ascii="Tahoma" w:eastAsia="Tahoma" w:hAnsi="Tahoma" w:cs="Tahoma"/>
        </w:rPr>
        <w:t>a</w:t>
      </w:r>
      <w:r w:rsidRPr="007D5D6B">
        <w:rPr>
          <w:rFonts w:ascii="Tahoma" w:eastAsia="Tahoma" w:hAnsi="Tahoma" w:cs="Tahoma"/>
        </w:rPr>
        <w:t xml:space="preserve"> </w:t>
      </w:r>
      <w:r w:rsidR="005C7722" w:rsidRPr="001A21E8">
        <w:rPr>
          <w:rFonts w:ascii="Tahoma" w:eastAsia="Tahoma" w:hAnsi="Tahoma" w:cs="Tahoma"/>
        </w:rPr>
        <w:t>Świętokrzyskiego</w:t>
      </w:r>
      <w:r w:rsidRPr="007D5D6B">
        <w:rPr>
          <w:rFonts w:ascii="Tahoma" w:eastAsia="Tahoma" w:hAnsi="Tahoma" w:cs="Tahoma"/>
        </w:rPr>
        <w:t xml:space="preserve"> n</w:t>
      </w:r>
      <w:r w:rsidRPr="001A21E8">
        <w:rPr>
          <w:rFonts w:ascii="Tahoma" w:eastAsia="Tahoma" w:hAnsi="Tahoma" w:cs="Tahoma"/>
        </w:rPr>
        <w:t>a</w:t>
      </w:r>
      <w:r w:rsidRPr="007D5D6B">
        <w:rPr>
          <w:rFonts w:ascii="Tahoma" w:eastAsia="Tahoma" w:hAnsi="Tahoma" w:cs="Tahoma"/>
        </w:rPr>
        <w:t xml:space="preserve"> </w:t>
      </w:r>
      <w:r w:rsidRPr="001A21E8">
        <w:rPr>
          <w:rFonts w:ascii="Tahoma" w:eastAsia="Tahoma" w:hAnsi="Tahoma" w:cs="Tahoma"/>
        </w:rPr>
        <w:t>l</w:t>
      </w:r>
      <w:r w:rsidRPr="007D5D6B">
        <w:rPr>
          <w:rFonts w:ascii="Tahoma" w:eastAsia="Tahoma" w:hAnsi="Tahoma" w:cs="Tahoma"/>
        </w:rPr>
        <w:t>a</w:t>
      </w:r>
      <w:r w:rsidRPr="001A21E8">
        <w:rPr>
          <w:rFonts w:ascii="Tahoma" w:eastAsia="Tahoma" w:hAnsi="Tahoma" w:cs="Tahoma"/>
        </w:rPr>
        <w:t>ta</w:t>
      </w:r>
      <w:r w:rsidRPr="007D5D6B">
        <w:rPr>
          <w:rFonts w:ascii="Tahoma" w:eastAsia="Tahoma" w:hAnsi="Tahoma" w:cs="Tahoma"/>
        </w:rPr>
        <w:t xml:space="preserve"> 2014-202</w:t>
      </w:r>
      <w:r w:rsidRPr="001A21E8">
        <w:rPr>
          <w:rFonts w:ascii="Tahoma" w:eastAsia="Tahoma" w:hAnsi="Tahoma" w:cs="Tahoma"/>
        </w:rPr>
        <w:t>0</w:t>
      </w:r>
      <w:r w:rsidRPr="007D5D6B">
        <w:rPr>
          <w:rFonts w:ascii="Tahoma" w:eastAsia="Tahoma" w:hAnsi="Tahoma" w:cs="Tahoma"/>
        </w:rPr>
        <w:t xml:space="preserve"> </w:t>
      </w:r>
      <w:r w:rsidRPr="001A21E8">
        <w:rPr>
          <w:rFonts w:ascii="Tahoma" w:eastAsia="Tahoma" w:hAnsi="Tahoma" w:cs="Tahoma"/>
        </w:rPr>
        <w:t>(</w:t>
      </w:r>
      <w:r w:rsidRPr="007D5D6B">
        <w:rPr>
          <w:rFonts w:ascii="Tahoma" w:eastAsia="Tahoma" w:hAnsi="Tahoma" w:cs="Tahoma"/>
        </w:rPr>
        <w:t>R</w:t>
      </w:r>
      <w:r w:rsidRPr="001A21E8">
        <w:rPr>
          <w:rFonts w:ascii="Tahoma" w:eastAsia="Tahoma" w:hAnsi="Tahoma" w:cs="Tahoma"/>
        </w:rPr>
        <w:t>PO</w:t>
      </w:r>
      <w:r w:rsidRPr="007D5D6B">
        <w:rPr>
          <w:rFonts w:ascii="Tahoma" w:eastAsia="Tahoma" w:hAnsi="Tahoma" w:cs="Tahoma"/>
        </w:rPr>
        <w:t xml:space="preserve"> </w:t>
      </w:r>
      <w:r w:rsidRPr="001A21E8">
        <w:rPr>
          <w:rFonts w:ascii="Tahoma" w:eastAsia="Tahoma" w:hAnsi="Tahoma" w:cs="Tahoma"/>
        </w:rPr>
        <w:t>W</w:t>
      </w:r>
      <w:r w:rsidR="005C7722" w:rsidRPr="007D5D6B">
        <w:rPr>
          <w:rFonts w:ascii="Tahoma" w:eastAsia="Tahoma" w:hAnsi="Tahoma" w:cs="Tahoma"/>
        </w:rPr>
        <w:t>Ś</w:t>
      </w:r>
      <w:r w:rsidRPr="001A21E8">
        <w:rPr>
          <w:rFonts w:ascii="Tahoma" w:eastAsia="Tahoma" w:hAnsi="Tahoma" w:cs="Tahoma"/>
        </w:rPr>
        <w:t xml:space="preserve">) </w:t>
      </w:r>
      <w:r w:rsidRPr="007D5D6B">
        <w:rPr>
          <w:rFonts w:ascii="Tahoma" w:eastAsia="Tahoma" w:hAnsi="Tahoma" w:cs="Tahoma"/>
        </w:rPr>
        <w:t>uchwa</w:t>
      </w:r>
      <w:r w:rsidRPr="001A21E8">
        <w:rPr>
          <w:rFonts w:ascii="Tahoma" w:eastAsia="Tahoma" w:hAnsi="Tahoma" w:cs="Tahoma"/>
        </w:rPr>
        <w:t>l</w:t>
      </w:r>
      <w:r w:rsidRPr="007D5D6B">
        <w:rPr>
          <w:rFonts w:ascii="Tahoma" w:eastAsia="Tahoma" w:hAnsi="Tahoma" w:cs="Tahoma"/>
        </w:rPr>
        <w:t>one</w:t>
      </w:r>
      <w:r w:rsidRPr="001A21E8">
        <w:rPr>
          <w:rFonts w:ascii="Tahoma" w:eastAsia="Tahoma" w:hAnsi="Tahoma" w:cs="Tahoma"/>
        </w:rPr>
        <w:t>go</w:t>
      </w:r>
      <w:r w:rsidRPr="007D5D6B">
        <w:rPr>
          <w:rFonts w:ascii="Tahoma" w:eastAsia="Tahoma" w:hAnsi="Tahoma" w:cs="Tahoma"/>
        </w:rPr>
        <w:t xml:space="preserve"> </w:t>
      </w:r>
      <w:r w:rsidRPr="001A21E8">
        <w:rPr>
          <w:rFonts w:ascii="Tahoma" w:eastAsia="Tahoma" w:hAnsi="Tahoma" w:cs="Tahoma"/>
        </w:rPr>
        <w:t>prz</w:t>
      </w:r>
      <w:r w:rsidRPr="007D5D6B">
        <w:rPr>
          <w:rFonts w:ascii="Tahoma" w:eastAsia="Tahoma" w:hAnsi="Tahoma" w:cs="Tahoma"/>
        </w:rPr>
        <w:t>e</w:t>
      </w:r>
      <w:r w:rsidRPr="001A21E8">
        <w:rPr>
          <w:rFonts w:ascii="Tahoma" w:eastAsia="Tahoma" w:hAnsi="Tahoma" w:cs="Tahoma"/>
        </w:rPr>
        <w:t>z</w:t>
      </w:r>
      <w:r w:rsidRPr="007D5D6B">
        <w:rPr>
          <w:rFonts w:ascii="Tahoma" w:eastAsia="Tahoma" w:hAnsi="Tahoma" w:cs="Tahoma"/>
        </w:rPr>
        <w:t xml:space="preserve"> Za</w:t>
      </w:r>
      <w:r w:rsidRPr="001A21E8">
        <w:rPr>
          <w:rFonts w:ascii="Tahoma" w:eastAsia="Tahoma" w:hAnsi="Tahoma" w:cs="Tahoma"/>
        </w:rPr>
        <w:t>rz</w:t>
      </w:r>
      <w:r w:rsidRPr="007D5D6B">
        <w:rPr>
          <w:rFonts w:ascii="Tahoma" w:eastAsia="Tahoma" w:hAnsi="Tahoma" w:cs="Tahoma"/>
        </w:rPr>
        <w:t>ą</w:t>
      </w:r>
      <w:r w:rsidRPr="001A21E8">
        <w:rPr>
          <w:rFonts w:ascii="Tahoma" w:eastAsia="Tahoma" w:hAnsi="Tahoma" w:cs="Tahoma"/>
        </w:rPr>
        <w:t>d</w:t>
      </w:r>
      <w:r w:rsidRPr="007D5D6B">
        <w:rPr>
          <w:rFonts w:ascii="Tahoma" w:eastAsia="Tahoma" w:hAnsi="Tahoma" w:cs="Tahoma"/>
        </w:rPr>
        <w:t xml:space="preserve"> W</w:t>
      </w:r>
      <w:r w:rsidRPr="001A21E8">
        <w:rPr>
          <w:rFonts w:ascii="Tahoma" w:eastAsia="Tahoma" w:hAnsi="Tahoma" w:cs="Tahoma"/>
        </w:rPr>
        <w:t>o</w:t>
      </w:r>
      <w:r w:rsidRPr="007D5D6B">
        <w:rPr>
          <w:rFonts w:ascii="Tahoma" w:eastAsia="Tahoma" w:hAnsi="Tahoma" w:cs="Tahoma"/>
        </w:rPr>
        <w:t>jew</w:t>
      </w:r>
      <w:r w:rsidRPr="001A21E8">
        <w:rPr>
          <w:rFonts w:ascii="Tahoma" w:eastAsia="Tahoma" w:hAnsi="Tahoma" w:cs="Tahoma"/>
        </w:rPr>
        <w:t>ódz</w:t>
      </w:r>
      <w:r w:rsidRPr="007D5D6B">
        <w:rPr>
          <w:rFonts w:ascii="Tahoma" w:eastAsia="Tahoma" w:hAnsi="Tahoma" w:cs="Tahoma"/>
        </w:rPr>
        <w:t>tw</w:t>
      </w:r>
      <w:r w:rsidRPr="001A21E8">
        <w:rPr>
          <w:rFonts w:ascii="Tahoma" w:eastAsia="Tahoma" w:hAnsi="Tahoma" w:cs="Tahoma"/>
        </w:rPr>
        <w:t>a</w:t>
      </w:r>
      <w:r w:rsidRPr="007D5D6B">
        <w:rPr>
          <w:rFonts w:ascii="Tahoma" w:eastAsia="Tahoma" w:hAnsi="Tahoma" w:cs="Tahoma"/>
        </w:rPr>
        <w:t xml:space="preserve"> </w:t>
      </w:r>
      <w:r w:rsidR="005C7722" w:rsidRPr="001A21E8">
        <w:rPr>
          <w:rFonts w:ascii="Tahoma" w:eastAsia="Tahoma" w:hAnsi="Tahoma" w:cs="Tahoma"/>
        </w:rPr>
        <w:t>Świętokrzyskiego</w:t>
      </w:r>
      <w:r w:rsidRPr="007D5D6B">
        <w:rPr>
          <w:rFonts w:ascii="Tahoma" w:eastAsia="Tahoma" w:hAnsi="Tahoma" w:cs="Tahoma"/>
        </w:rPr>
        <w:t xml:space="preserve"> </w:t>
      </w:r>
      <w:r w:rsidRPr="001A21E8">
        <w:rPr>
          <w:rFonts w:ascii="Tahoma" w:eastAsia="Tahoma" w:hAnsi="Tahoma" w:cs="Tahoma"/>
        </w:rPr>
        <w:t>i</w:t>
      </w:r>
      <w:r w:rsidRPr="007D5D6B">
        <w:rPr>
          <w:rFonts w:ascii="Tahoma" w:eastAsia="Tahoma" w:hAnsi="Tahoma" w:cs="Tahoma"/>
        </w:rPr>
        <w:t xml:space="preserve"> </w:t>
      </w:r>
      <w:r w:rsidRPr="001A21E8">
        <w:rPr>
          <w:rFonts w:ascii="Tahoma" w:eastAsia="Tahoma" w:hAnsi="Tahoma" w:cs="Tahoma"/>
        </w:rPr>
        <w:t>z</w:t>
      </w:r>
      <w:r w:rsidRPr="007D5D6B">
        <w:rPr>
          <w:rFonts w:ascii="Tahoma" w:eastAsia="Tahoma" w:hAnsi="Tahoma" w:cs="Tahoma"/>
        </w:rPr>
        <w:t>a</w:t>
      </w:r>
      <w:r w:rsidRPr="001A21E8">
        <w:rPr>
          <w:rFonts w:ascii="Tahoma" w:eastAsia="Tahoma" w:hAnsi="Tahoma" w:cs="Tahoma"/>
        </w:rPr>
        <w:t>t</w:t>
      </w:r>
      <w:r w:rsidRPr="007D5D6B">
        <w:rPr>
          <w:rFonts w:ascii="Tahoma" w:eastAsia="Tahoma" w:hAnsi="Tahoma" w:cs="Tahoma"/>
        </w:rPr>
        <w:t>w</w:t>
      </w:r>
      <w:r w:rsidRPr="001A21E8">
        <w:rPr>
          <w:rFonts w:ascii="Tahoma" w:eastAsia="Tahoma" w:hAnsi="Tahoma" w:cs="Tahoma"/>
        </w:rPr>
        <w:t>i</w:t>
      </w:r>
      <w:r w:rsidRPr="007D5D6B">
        <w:rPr>
          <w:rFonts w:ascii="Tahoma" w:eastAsia="Tahoma" w:hAnsi="Tahoma" w:cs="Tahoma"/>
        </w:rPr>
        <w:t>er</w:t>
      </w:r>
      <w:r w:rsidRPr="001A21E8">
        <w:rPr>
          <w:rFonts w:ascii="Tahoma" w:eastAsia="Tahoma" w:hAnsi="Tahoma" w:cs="Tahoma"/>
        </w:rPr>
        <w:t>dzo</w:t>
      </w:r>
      <w:r w:rsidRPr="007D5D6B">
        <w:rPr>
          <w:rFonts w:ascii="Tahoma" w:eastAsia="Tahoma" w:hAnsi="Tahoma" w:cs="Tahoma"/>
        </w:rPr>
        <w:t>ne</w:t>
      </w:r>
      <w:r w:rsidRPr="001A21E8">
        <w:rPr>
          <w:rFonts w:ascii="Tahoma" w:eastAsia="Tahoma" w:hAnsi="Tahoma" w:cs="Tahoma"/>
        </w:rPr>
        <w:t>go</w:t>
      </w:r>
      <w:r w:rsidRPr="007D5D6B">
        <w:rPr>
          <w:rFonts w:ascii="Tahoma" w:eastAsia="Tahoma" w:hAnsi="Tahoma" w:cs="Tahoma"/>
        </w:rPr>
        <w:t xml:space="preserve"> </w:t>
      </w:r>
      <w:r w:rsidRPr="001A21E8">
        <w:rPr>
          <w:rFonts w:ascii="Tahoma" w:eastAsia="Tahoma" w:hAnsi="Tahoma" w:cs="Tahoma"/>
        </w:rPr>
        <w:t>d</w:t>
      </w:r>
      <w:r w:rsidRPr="007D5D6B">
        <w:rPr>
          <w:rFonts w:ascii="Tahoma" w:eastAsia="Tahoma" w:hAnsi="Tahoma" w:cs="Tahoma"/>
        </w:rPr>
        <w:t>ecy</w:t>
      </w:r>
      <w:r w:rsidRPr="001A21E8">
        <w:rPr>
          <w:rFonts w:ascii="Tahoma" w:eastAsia="Tahoma" w:hAnsi="Tahoma" w:cs="Tahoma"/>
        </w:rPr>
        <w:t>z</w:t>
      </w:r>
      <w:r w:rsidRPr="007D5D6B">
        <w:rPr>
          <w:rFonts w:ascii="Tahoma" w:eastAsia="Tahoma" w:hAnsi="Tahoma" w:cs="Tahoma"/>
        </w:rPr>
        <w:t>j</w:t>
      </w:r>
      <w:r w:rsidRPr="001A21E8">
        <w:rPr>
          <w:rFonts w:ascii="Tahoma" w:eastAsia="Tahoma" w:hAnsi="Tahoma" w:cs="Tahoma"/>
        </w:rPr>
        <w:t>ą</w:t>
      </w:r>
      <w:r w:rsidRPr="007D5D6B">
        <w:rPr>
          <w:rFonts w:ascii="Tahoma" w:eastAsia="Tahoma" w:hAnsi="Tahoma" w:cs="Tahoma"/>
        </w:rPr>
        <w:t xml:space="preserve"> Ko</w:t>
      </w:r>
      <w:r w:rsidRPr="001A21E8">
        <w:rPr>
          <w:rFonts w:ascii="Tahoma" w:eastAsia="Tahoma" w:hAnsi="Tahoma" w:cs="Tahoma"/>
        </w:rPr>
        <w:t>mis</w:t>
      </w:r>
      <w:r w:rsidRPr="007D5D6B">
        <w:rPr>
          <w:rFonts w:ascii="Tahoma" w:eastAsia="Tahoma" w:hAnsi="Tahoma" w:cs="Tahoma"/>
        </w:rPr>
        <w:t>j</w:t>
      </w:r>
      <w:r w:rsidRPr="001A21E8">
        <w:rPr>
          <w:rFonts w:ascii="Tahoma" w:eastAsia="Tahoma" w:hAnsi="Tahoma" w:cs="Tahoma"/>
        </w:rPr>
        <w:t>i</w:t>
      </w:r>
      <w:r w:rsidRPr="007D5D6B">
        <w:rPr>
          <w:rFonts w:ascii="Tahoma" w:eastAsia="Tahoma" w:hAnsi="Tahoma" w:cs="Tahoma"/>
        </w:rPr>
        <w:t xml:space="preserve"> Eu</w:t>
      </w:r>
      <w:r w:rsidRPr="001A21E8">
        <w:rPr>
          <w:rFonts w:ascii="Tahoma" w:eastAsia="Tahoma" w:hAnsi="Tahoma" w:cs="Tahoma"/>
        </w:rPr>
        <w:t>rop</w:t>
      </w:r>
      <w:r w:rsidRPr="007D5D6B">
        <w:rPr>
          <w:rFonts w:ascii="Tahoma" w:eastAsia="Tahoma" w:hAnsi="Tahoma" w:cs="Tahoma"/>
        </w:rPr>
        <w:t>ej</w:t>
      </w:r>
      <w:r w:rsidRPr="001A21E8">
        <w:rPr>
          <w:rFonts w:ascii="Tahoma" w:eastAsia="Tahoma" w:hAnsi="Tahoma" w:cs="Tahoma"/>
        </w:rPr>
        <w:t>s</w:t>
      </w:r>
      <w:r w:rsidRPr="007D5D6B">
        <w:rPr>
          <w:rFonts w:ascii="Tahoma" w:eastAsia="Tahoma" w:hAnsi="Tahoma" w:cs="Tahoma"/>
        </w:rPr>
        <w:t>k</w:t>
      </w:r>
      <w:r w:rsidRPr="001A21E8">
        <w:rPr>
          <w:rFonts w:ascii="Tahoma" w:eastAsia="Tahoma" w:hAnsi="Tahoma" w:cs="Tahoma"/>
        </w:rPr>
        <w:t>i</w:t>
      </w:r>
      <w:r w:rsidRPr="007D5D6B">
        <w:rPr>
          <w:rFonts w:ascii="Tahoma" w:eastAsia="Tahoma" w:hAnsi="Tahoma" w:cs="Tahoma"/>
        </w:rPr>
        <w:t>e</w:t>
      </w:r>
      <w:r w:rsidR="00AC520B" w:rsidRPr="001A21E8">
        <w:rPr>
          <w:rFonts w:ascii="Tahoma" w:eastAsia="Tahoma" w:hAnsi="Tahoma" w:cs="Tahoma"/>
        </w:rPr>
        <w:t>j (nr</w:t>
      </w:r>
      <w:r w:rsidR="00B17740" w:rsidRPr="001A21E8">
        <w:rPr>
          <w:rFonts w:ascii="Tahoma" w:eastAsia="Tahoma" w:hAnsi="Tahoma" w:cs="Tahoma"/>
        </w:rPr>
        <w:t xml:space="preserve"> </w:t>
      </w:r>
      <w:r w:rsidR="00907289" w:rsidRPr="007D5D6B">
        <w:rPr>
          <w:rFonts w:ascii="Tahoma" w:eastAsia="Tahoma" w:hAnsi="Tahoma" w:cs="Tahoma"/>
        </w:rPr>
        <w:t>CCI 2014PL16M2OP013</w:t>
      </w:r>
      <w:r w:rsidR="00381849">
        <w:rPr>
          <w:rFonts w:ascii="Tahoma" w:eastAsia="Tahoma" w:hAnsi="Tahoma" w:cs="Tahoma"/>
        </w:rPr>
        <w:t>)</w:t>
      </w:r>
      <w:r w:rsidR="00907289" w:rsidRPr="0064220C">
        <w:rPr>
          <w:rFonts w:ascii="Tahoma" w:eastAsia="Tahoma" w:hAnsi="Tahoma" w:cs="Tahoma"/>
        </w:rPr>
        <w:t xml:space="preserve"> </w:t>
      </w:r>
      <w:r w:rsidR="00907289">
        <w:rPr>
          <w:rFonts w:ascii="Tahoma" w:eastAsia="Tahoma" w:hAnsi="Tahoma" w:cs="Tahoma"/>
        </w:rPr>
        <w:t>– decyzja wykonawcza C (201</w:t>
      </w:r>
      <w:r w:rsidR="00381849">
        <w:rPr>
          <w:rFonts w:ascii="Tahoma" w:eastAsia="Tahoma" w:hAnsi="Tahoma" w:cs="Tahoma"/>
        </w:rPr>
        <w:t>8)</w:t>
      </w:r>
      <w:r w:rsidR="00907289">
        <w:rPr>
          <w:rFonts w:ascii="Tahoma" w:eastAsia="Tahoma" w:hAnsi="Tahoma" w:cs="Tahoma"/>
        </w:rPr>
        <w:t xml:space="preserve"> </w:t>
      </w:r>
      <w:r w:rsidR="00381849">
        <w:rPr>
          <w:rFonts w:ascii="Tahoma" w:eastAsia="Tahoma" w:hAnsi="Tahoma" w:cs="Tahoma"/>
        </w:rPr>
        <w:t xml:space="preserve">6334 </w:t>
      </w:r>
      <w:proofErr w:type="spellStart"/>
      <w:r w:rsidR="00907289">
        <w:rPr>
          <w:rFonts w:ascii="Tahoma" w:eastAsia="Tahoma" w:hAnsi="Tahoma" w:cs="Tahoma"/>
        </w:rPr>
        <w:t>final</w:t>
      </w:r>
      <w:proofErr w:type="spellEnd"/>
      <w:r w:rsidR="00907289">
        <w:rPr>
          <w:rFonts w:ascii="Tahoma" w:eastAsia="Tahoma" w:hAnsi="Tahoma" w:cs="Tahoma"/>
        </w:rPr>
        <w:t xml:space="preserve"> </w:t>
      </w:r>
      <w:r w:rsidR="00907289">
        <w:rPr>
          <w:rFonts w:ascii="Tahoma" w:eastAsia="Tahoma" w:hAnsi="Tahoma" w:cs="Tahoma"/>
        </w:rPr>
        <w:br/>
      </w:r>
      <w:r w:rsidR="00907289" w:rsidRPr="0064220C">
        <w:rPr>
          <w:rFonts w:ascii="Tahoma" w:eastAsia="Tahoma" w:hAnsi="Tahoma" w:cs="Tahoma"/>
        </w:rPr>
        <w:t>z dnia</w:t>
      </w:r>
      <w:r w:rsidR="00381849">
        <w:rPr>
          <w:rFonts w:ascii="Tahoma" w:eastAsia="Tahoma" w:hAnsi="Tahoma" w:cs="Tahoma"/>
        </w:rPr>
        <w:t xml:space="preserve"> 25.09.2018r</w:t>
      </w:r>
      <w:r w:rsidR="00B17740" w:rsidRPr="001A21E8">
        <w:rPr>
          <w:rFonts w:ascii="Tahoma" w:eastAsia="Tahoma" w:hAnsi="Tahoma" w:cs="Tahoma"/>
        </w:rPr>
        <w:t>.</w:t>
      </w:r>
    </w:p>
    <w:p w14:paraId="2679FCEA" w14:textId="77777777" w:rsidR="00514D0B" w:rsidRPr="001A21E8" w:rsidRDefault="00514D0B" w:rsidP="00F10027">
      <w:pPr>
        <w:spacing w:line="276" w:lineRule="auto"/>
        <w:ind w:left="426" w:right="14" w:hanging="426"/>
        <w:jc w:val="both"/>
        <w:rPr>
          <w:rFonts w:ascii="Tahoma" w:eastAsia="Tahoma" w:hAnsi="Tahoma" w:cs="Tahoma"/>
        </w:rPr>
      </w:pPr>
    </w:p>
    <w:p w14:paraId="30E85355" w14:textId="77777777" w:rsidR="00514D0B" w:rsidRPr="001A21E8" w:rsidRDefault="00514D0B" w:rsidP="00F10027">
      <w:pPr>
        <w:spacing w:line="276" w:lineRule="auto"/>
        <w:ind w:right="14"/>
        <w:jc w:val="both"/>
        <w:rPr>
          <w:rFonts w:ascii="Tahoma" w:eastAsia="Tahoma" w:hAnsi="Tahoma" w:cs="Tahoma"/>
        </w:rPr>
      </w:pPr>
      <w:r w:rsidRPr="001A21E8">
        <w:rPr>
          <w:rFonts w:ascii="Tahoma" w:eastAsia="Tahoma" w:hAnsi="Tahoma" w:cs="Tahoma"/>
        </w:rPr>
        <w:t>Instytucja Zarządzająca Regionalnym Programem Operacyjnym Województwa Świętokrzyskiego na lata 2014-2020 postanawia, co następuje:</w:t>
      </w:r>
    </w:p>
    <w:p w14:paraId="13581F3D" w14:textId="77777777" w:rsidR="00BC1E79" w:rsidRDefault="00BC1E79" w:rsidP="00F10027">
      <w:pPr>
        <w:spacing w:line="276" w:lineRule="auto"/>
        <w:ind w:left="426" w:right="14" w:hanging="426"/>
        <w:rPr>
          <w:rFonts w:ascii="Tahoma" w:eastAsia="Tahoma" w:hAnsi="Tahoma" w:cs="Tahoma"/>
          <w:b/>
          <w:w w:val="99"/>
        </w:rPr>
      </w:pPr>
    </w:p>
    <w:p w14:paraId="18583E3B" w14:textId="77777777" w:rsidR="00CC5572" w:rsidRPr="001A21E8" w:rsidRDefault="00CC5572" w:rsidP="00F10027">
      <w:pPr>
        <w:spacing w:line="276" w:lineRule="auto"/>
        <w:ind w:left="426" w:right="14" w:hanging="426"/>
        <w:jc w:val="center"/>
        <w:rPr>
          <w:rFonts w:ascii="Tahoma" w:eastAsia="Tahoma" w:hAnsi="Tahoma" w:cs="Tahoma"/>
        </w:rPr>
      </w:pPr>
      <w:r w:rsidRPr="00AC0DC6">
        <w:rPr>
          <w:rFonts w:ascii="Tahoma" w:eastAsia="Tahoma" w:hAnsi="Tahoma" w:cs="Tahoma"/>
          <w:b/>
          <w:spacing w:val="1"/>
        </w:rPr>
        <w:t>D</w:t>
      </w:r>
      <w:r w:rsidR="00280ADA" w:rsidRPr="00AC0DC6">
        <w:rPr>
          <w:rFonts w:ascii="Tahoma" w:eastAsia="Tahoma" w:hAnsi="Tahoma" w:cs="Tahoma"/>
          <w:b/>
          <w:spacing w:val="1"/>
        </w:rPr>
        <w:t>efinicje</w:t>
      </w:r>
    </w:p>
    <w:p w14:paraId="0C5813FC" w14:textId="77777777" w:rsidR="00942F4E" w:rsidRPr="001A21E8" w:rsidRDefault="00280ADA" w:rsidP="00F10027">
      <w:pPr>
        <w:spacing w:line="276" w:lineRule="auto"/>
        <w:ind w:left="426" w:right="14" w:hanging="426"/>
        <w:jc w:val="center"/>
        <w:rPr>
          <w:rFonts w:ascii="Tahoma" w:eastAsia="Tahoma" w:hAnsi="Tahoma" w:cs="Tahoma"/>
        </w:rPr>
      </w:pPr>
      <w:r w:rsidRPr="00B60F60">
        <w:rPr>
          <w:rFonts w:ascii="Tahoma" w:eastAsia="Tahoma" w:hAnsi="Tahoma" w:cs="Tahoma"/>
          <w:spacing w:val="-1"/>
        </w:rPr>
        <w:t>§ 1</w:t>
      </w:r>
      <w:r w:rsidRPr="001A21E8">
        <w:rPr>
          <w:rFonts w:ascii="Tahoma" w:eastAsia="Tahoma" w:hAnsi="Tahoma" w:cs="Tahoma"/>
          <w:w w:val="99"/>
        </w:rPr>
        <w:t>.</w:t>
      </w:r>
    </w:p>
    <w:p w14:paraId="2A036704" w14:textId="77777777" w:rsidR="00CC1097" w:rsidRPr="001A21E8" w:rsidRDefault="00CC1097" w:rsidP="00F10027">
      <w:pPr>
        <w:spacing w:line="276" w:lineRule="auto"/>
        <w:ind w:left="426" w:right="14" w:hanging="426"/>
        <w:jc w:val="both"/>
        <w:rPr>
          <w:rFonts w:ascii="Tahoma" w:eastAsia="Tahoma" w:hAnsi="Tahoma" w:cs="Tahoma"/>
          <w:spacing w:val="-1"/>
        </w:rPr>
      </w:pPr>
      <w:r w:rsidRPr="001A21E8">
        <w:rPr>
          <w:rFonts w:ascii="Tahoma" w:eastAsia="Tahoma" w:hAnsi="Tahoma" w:cs="Tahoma"/>
          <w:spacing w:val="-1"/>
        </w:rPr>
        <w:t xml:space="preserve">Ilekroć w </w:t>
      </w:r>
      <w:r w:rsidR="00366343" w:rsidRPr="001A21E8">
        <w:rPr>
          <w:rFonts w:ascii="Tahoma" w:eastAsia="Tahoma" w:hAnsi="Tahoma" w:cs="Tahoma"/>
          <w:spacing w:val="-1"/>
        </w:rPr>
        <w:t xml:space="preserve">Decyzji </w:t>
      </w:r>
      <w:r w:rsidRPr="001A21E8">
        <w:rPr>
          <w:rFonts w:ascii="Tahoma" w:eastAsia="Tahoma" w:hAnsi="Tahoma" w:cs="Tahoma"/>
          <w:spacing w:val="-1"/>
        </w:rPr>
        <w:t>jest mowa o:</w:t>
      </w:r>
    </w:p>
    <w:p w14:paraId="5F93CE55" w14:textId="77777777" w:rsidR="00CC1097" w:rsidRPr="001A21E8" w:rsidRDefault="00494ABF" w:rsidP="005100BA">
      <w:pPr>
        <w:pStyle w:val="Akapitzlist"/>
        <w:numPr>
          <w:ilvl w:val="0"/>
          <w:numId w:val="3"/>
        </w:numPr>
        <w:spacing w:line="276" w:lineRule="auto"/>
        <w:ind w:left="426" w:right="14" w:hanging="426"/>
        <w:jc w:val="both"/>
        <w:rPr>
          <w:rFonts w:ascii="Tahoma" w:eastAsia="Tahoma" w:hAnsi="Tahoma" w:cs="Tahoma"/>
          <w:spacing w:val="-1"/>
        </w:rPr>
      </w:pPr>
      <w:r w:rsidRPr="001A21E8">
        <w:rPr>
          <w:rFonts w:ascii="Tahoma" w:eastAsia="Tahoma" w:hAnsi="Tahoma" w:cs="Tahoma"/>
          <w:spacing w:val="-1"/>
        </w:rPr>
        <w:t>"</w:t>
      </w:r>
      <w:r w:rsidR="00CC1097" w:rsidRPr="001A21E8">
        <w:rPr>
          <w:rFonts w:ascii="Tahoma" w:eastAsia="Tahoma" w:hAnsi="Tahoma" w:cs="Tahoma"/>
          <w:spacing w:val="-1"/>
        </w:rPr>
        <w:t xml:space="preserve">beneficjencie" </w:t>
      </w:r>
      <w:r w:rsidRPr="001A21E8">
        <w:rPr>
          <w:rFonts w:ascii="Tahoma" w:eastAsia="Tahoma" w:hAnsi="Tahoma" w:cs="Tahoma"/>
          <w:spacing w:val="-1"/>
        </w:rPr>
        <w:t>należy przez to rozumieć podmiot o którym mowa w art. 2 pkt 10</w:t>
      </w:r>
      <w:r w:rsidR="00346471" w:rsidRPr="001A21E8">
        <w:rPr>
          <w:rFonts w:ascii="Tahoma" w:eastAsia="Tahoma" w:hAnsi="Tahoma" w:cs="Tahoma"/>
          <w:spacing w:val="-1"/>
        </w:rPr>
        <w:t xml:space="preserve"> </w:t>
      </w:r>
      <w:r w:rsidRPr="001A21E8">
        <w:rPr>
          <w:rFonts w:ascii="Tahoma" w:eastAsia="Tahoma" w:hAnsi="Tahoma" w:cs="Tahoma"/>
          <w:spacing w:val="-1"/>
        </w:rPr>
        <w:t>rozporządzenia ogólnego oraz podmiot, o którym mowa w art. 63 rozporządzenia ogólnego;</w:t>
      </w:r>
    </w:p>
    <w:p w14:paraId="445F7077" w14:textId="38FA22AC"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en</w:t>
      </w:r>
      <w:r w:rsidRPr="001A21E8">
        <w:rPr>
          <w:rFonts w:ascii="Tahoma" w:eastAsia="Tahoma" w:hAnsi="Tahoma" w:cs="Tahoma"/>
          <w:spacing w:val="-1"/>
        </w:rPr>
        <w:t>c</w:t>
      </w:r>
      <w:r w:rsidRPr="001A21E8">
        <w:rPr>
          <w:rFonts w:ascii="Tahoma" w:eastAsia="Tahoma" w:hAnsi="Tahoma" w:cs="Tahoma"/>
        </w:rPr>
        <w:t>ie po</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spacing w:val="-1"/>
        </w:rPr>
        <w:t>y</w:t>
      </w:r>
      <w:r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 pr</w:t>
      </w:r>
      <w:r w:rsidRPr="001A21E8">
        <w:rPr>
          <w:rFonts w:ascii="Tahoma" w:eastAsia="Tahoma" w:hAnsi="Tahoma" w:cs="Tahoma"/>
          <w:spacing w:val="1"/>
        </w:rPr>
        <w:t>ze</w:t>
      </w:r>
      <w:r w:rsidRPr="001A21E8">
        <w:rPr>
          <w:rFonts w:ascii="Tahoma" w:eastAsia="Tahoma" w:hAnsi="Tahoma" w:cs="Tahoma"/>
        </w:rPr>
        <w:t>z to ro</w:t>
      </w:r>
      <w:r w:rsidRPr="001A21E8">
        <w:rPr>
          <w:rFonts w:ascii="Tahoma" w:eastAsia="Tahoma" w:hAnsi="Tahoma" w:cs="Tahoma"/>
          <w:spacing w:val="3"/>
        </w:rPr>
        <w:t>z</w:t>
      </w:r>
      <w:r w:rsidRPr="001A21E8">
        <w:rPr>
          <w:rFonts w:ascii="Tahoma" w:eastAsia="Tahoma" w:hAnsi="Tahoma" w:cs="Tahoma"/>
          <w:spacing w:val="1"/>
        </w:rPr>
        <w:t>u</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rPr>
        <w:t>ć 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5"/>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rPr>
        <w:t>y w rozumi</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 xml:space="preserve">iu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2</w:t>
      </w:r>
      <w:r w:rsidRPr="001A21E8">
        <w:rPr>
          <w:rFonts w:ascii="Tahoma" w:eastAsia="Tahoma" w:hAnsi="Tahoma" w:cs="Tahoma"/>
          <w:spacing w:val="11"/>
        </w:rPr>
        <w:t xml:space="preserve"> </w:t>
      </w:r>
      <w:r w:rsidRPr="001A21E8">
        <w:rPr>
          <w:rFonts w:ascii="Tahoma" w:eastAsia="Tahoma" w:hAnsi="Tahoma" w:cs="Tahoma"/>
        </w:rPr>
        <w:t>pkt</w:t>
      </w:r>
      <w:r w:rsidRPr="001A21E8">
        <w:rPr>
          <w:rFonts w:ascii="Tahoma" w:eastAsia="Tahoma" w:hAnsi="Tahoma" w:cs="Tahoma"/>
          <w:spacing w:val="10"/>
        </w:rPr>
        <w:t xml:space="preserve"> </w:t>
      </w:r>
      <w:r w:rsidRPr="001A21E8">
        <w:rPr>
          <w:rFonts w:ascii="Tahoma" w:eastAsia="Tahoma" w:hAnsi="Tahoma" w:cs="Tahoma"/>
          <w:spacing w:val="-1"/>
        </w:rPr>
        <w:t>1</w:t>
      </w:r>
      <w:r w:rsidRPr="001A21E8">
        <w:rPr>
          <w:rFonts w:ascii="Tahoma" w:eastAsia="Tahoma" w:hAnsi="Tahoma" w:cs="Tahoma"/>
        </w:rPr>
        <w:t>6</w:t>
      </w:r>
      <w:r w:rsidRPr="001A21E8">
        <w:rPr>
          <w:rFonts w:ascii="Tahoma" w:eastAsia="Tahoma" w:hAnsi="Tahoma" w:cs="Tahoma"/>
          <w:spacing w:val="6"/>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rPr>
        <w:t>dnia</w:t>
      </w:r>
      <w:r w:rsidRPr="001A21E8">
        <w:rPr>
          <w:rFonts w:ascii="Tahoma" w:eastAsia="Tahoma" w:hAnsi="Tahoma" w:cs="Tahoma"/>
          <w:spacing w:val="9"/>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10"/>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7"/>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0</w:t>
      </w:r>
      <w:r w:rsidRPr="001A21E8">
        <w:rPr>
          <w:rFonts w:ascii="Tahoma" w:eastAsia="Tahoma" w:hAnsi="Tahoma" w:cs="Tahoma"/>
        </w:rPr>
        <w:t>4</w:t>
      </w:r>
      <w:r w:rsidRPr="001A21E8">
        <w:rPr>
          <w:rFonts w:ascii="Tahoma" w:eastAsia="Tahoma" w:hAnsi="Tahoma" w:cs="Tahoma"/>
          <w:spacing w:val="12"/>
        </w:rPr>
        <w:t xml:space="preserve"> </w:t>
      </w:r>
      <w:r w:rsidRPr="001A21E8">
        <w:rPr>
          <w:rFonts w:ascii="Tahoma" w:eastAsia="Tahoma" w:hAnsi="Tahoma" w:cs="Tahoma"/>
          <w:spacing w:val="-26"/>
        </w:rPr>
        <w:t>r</w:t>
      </w:r>
      <w:r w:rsidRPr="001A21E8">
        <w:rPr>
          <w:rFonts w:ascii="Tahoma" w:eastAsia="Tahoma" w:hAnsi="Tahoma" w:cs="Tahoma"/>
        </w:rPr>
        <w:t>.</w:t>
      </w:r>
      <w:r w:rsidRPr="001A21E8">
        <w:rPr>
          <w:rFonts w:ascii="Tahoma" w:eastAsia="Tahoma" w:hAnsi="Tahoma" w:cs="Tahoma"/>
          <w:spacing w:val="11"/>
        </w:rPr>
        <w:t xml:space="preserve"> </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rPr>
        <w:t>st</w:t>
      </w:r>
      <w:r w:rsidRPr="001A21E8">
        <w:rPr>
          <w:rFonts w:ascii="Tahoma" w:eastAsia="Tahoma" w:hAnsi="Tahoma" w:cs="Tahoma"/>
          <w:spacing w:val="1"/>
        </w:rPr>
        <w:t>ę</w:t>
      </w:r>
      <w:r w:rsidRPr="001A21E8">
        <w:rPr>
          <w:rFonts w:ascii="Tahoma" w:eastAsia="Tahoma" w:hAnsi="Tahoma" w:cs="Tahoma"/>
        </w:rPr>
        <w:t>po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iu w</w:t>
      </w:r>
      <w:r w:rsidRPr="001A21E8">
        <w:rPr>
          <w:rFonts w:ascii="Tahoma" w:eastAsia="Tahoma" w:hAnsi="Tahoma" w:cs="Tahoma"/>
          <w:spacing w:val="12"/>
        </w:rPr>
        <w:t xml:space="preserve"> </w:t>
      </w:r>
      <w:r w:rsidRPr="001A21E8">
        <w:rPr>
          <w:rFonts w:ascii="Tahoma" w:eastAsia="Tahoma" w:hAnsi="Tahoma" w:cs="Tahoma"/>
        </w:rPr>
        <w:t>sp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
        </w:rPr>
        <w:t xml:space="preserve"> </w:t>
      </w:r>
      <w:r w:rsidRPr="001A21E8">
        <w:rPr>
          <w:rFonts w:ascii="Tahoma" w:eastAsia="Tahoma" w:hAnsi="Tahoma" w:cs="Tahoma"/>
        </w:rPr>
        <w:t>do</w:t>
      </w:r>
      <w:r w:rsidRPr="001A21E8">
        <w:rPr>
          <w:rFonts w:ascii="Tahoma" w:eastAsia="Tahoma" w:hAnsi="Tahoma" w:cs="Tahoma"/>
          <w:spacing w:val="-2"/>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4"/>
        </w:rPr>
        <w:t>ą</w:t>
      </w:r>
      <w:r w:rsidRPr="001A21E8">
        <w:rPr>
          <w:rFonts w:ascii="Tahoma" w:eastAsia="Tahoma" w:hAnsi="Tahoma" w:cs="Tahoma"/>
          <w:spacing w:val="-1"/>
        </w:rPr>
        <w:t>cyc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po</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y publi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000934C4">
        <w:rPr>
          <w:rFonts w:ascii="Tahoma" w:eastAsia="Tahoma" w:hAnsi="Tahoma" w:cs="Tahoma"/>
        </w:rPr>
        <w:t>;</w:t>
      </w:r>
    </w:p>
    <w:p w14:paraId="1C6A5A0D" w14:textId="5C864BE9" w:rsidR="00BF0621" w:rsidRPr="001A21E8" w:rsidRDefault="00BF0621"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„uczestniku projektu” oznacza to uczestnika projektu w rozumien</w:t>
      </w:r>
      <w:r w:rsidR="00A52926" w:rsidRPr="001A21E8">
        <w:rPr>
          <w:rFonts w:ascii="Tahoma" w:eastAsia="Tahoma" w:hAnsi="Tahoma" w:cs="Tahoma"/>
        </w:rPr>
        <w:t>i</w:t>
      </w:r>
      <w:r w:rsidRPr="001A21E8">
        <w:rPr>
          <w:rFonts w:ascii="Tahoma" w:eastAsia="Tahoma" w:hAnsi="Tahoma" w:cs="Tahoma"/>
        </w:rPr>
        <w:t xml:space="preserve">u </w:t>
      </w:r>
      <w:r w:rsidRPr="001246FA">
        <w:rPr>
          <w:rFonts w:ascii="Tahoma" w:eastAsia="Tahoma" w:hAnsi="Tahoma" w:cs="Tahoma"/>
          <w:i/>
        </w:rPr>
        <w:t xml:space="preserve">Wytycznych w zakresie </w:t>
      </w:r>
      <w:r w:rsidR="00A52926" w:rsidRPr="001246FA">
        <w:rPr>
          <w:rFonts w:ascii="Tahoma" w:eastAsia="Tahoma" w:hAnsi="Tahoma" w:cs="Tahoma"/>
          <w:i/>
        </w:rPr>
        <w:t>monitorowania postępu rzeczowego realizacji programów operacyjnych na lata 2014-2020</w:t>
      </w:r>
      <w:r w:rsidR="00A52926" w:rsidRPr="001A21E8">
        <w:rPr>
          <w:rFonts w:ascii="Tahoma" w:eastAsia="Tahoma" w:hAnsi="Tahoma" w:cs="Tahoma"/>
        </w:rPr>
        <w:t>.</w:t>
      </w:r>
    </w:p>
    <w:p w14:paraId="370D6FE0" w14:textId="77777777" w:rsidR="00087102" w:rsidRPr="001A21E8" w:rsidRDefault="00087102"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 xml:space="preserve">"dofinansowaniu" oznacza to współfinansowanie projektu ze środków Unii Europejskiej </w:t>
      </w:r>
      <w:r w:rsidR="00007853" w:rsidRPr="001A21E8">
        <w:rPr>
          <w:rFonts w:ascii="Tahoma" w:eastAsia="Tahoma" w:hAnsi="Tahoma" w:cs="Tahoma"/>
        </w:rPr>
        <w:t>i z</w:t>
      </w:r>
      <w:r w:rsidRPr="001A21E8">
        <w:rPr>
          <w:rFonts w:ascii="Tahoma" w:eastAsia="Tahoma" w:hAnsi="Tahoma" w:cs="Tahoma"/>
        </w:rPr>
        <w:t xml:space="preserve"> budżetu państwa; </w:t>
      </w:r>
    </w:p>
    <w:p w14:paraId="1989C556" w14:textId="0B8BDA64"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„do</w:t>
      </w:r>
      <w:r w:rsidRPr="001A21E8">
        <w:rPr>
          <w:rFonts w:ascii="Tahoma" w:eastAsia="Tahoma" w:hAnsi="Tahoma" w:cs="Tahoma"/>
          <w:spacing w:val="1"/>
        </w:rPr>
        <w:t>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lo</w:t>
      </w:r>
      <w:r w:rsidRPr="001A21E8">
        <w:rPr>
          <w:rFonts w:ascii="Tahoma" w:eastAsia="Tahoma" w:hAnsi="Tahoma" w:cs="Tahoma"/>
          <w:spacing w:val="1"/>
        </w:rPr>
        <w:t>wej</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2"/>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za</w:t>
      </w:r>
      <w:r w:rsidRPr="001A21E8">
        <w:rPr>
          <w:rFonts w:ascii="Tahoma" w:eastAsia="Tahoma" w:hAnsi="Tahoma" w:cs="Tahoma"/>
          <w:spacing w:val="12"/>
        </w:rPr>
        <w:t xml:space="preserve"> </w:t>
      </w:r>
      <w:r w:rsidRPr="001A21E8">
        <w:rPr>
          <w:rFonts w:ascii="Tahoma" w:eastAsia="Tahoma" w:hAnsi="Tahoma" w:cs="Tahoma"/>
        </w:rPr>
        <w:t>to</w:t>
      </w:r>
      <w:r w:rsidRPr="001A21E8">
        <w:rPr>
          <w:rFonts w:ascii="Tahoma" w:eastAsia="Tahoma" w:hAnsi="Tahoma" w:cs="Tahoma"/>
          <w:spacing w:val="16"/>
        </w:rPr>
        <w:t xml:space="preserve"> </w:t>
      </w:r>
      <w:r w:rsidRPr="001A21E8">
        <w:rPr>
          <w:rFonts w:ascii="Tahoma" w:eastAsia="Tahoma" w:hAnsi="Tahoma" w:cs="Tahoma"/>
          <w:spacing w:val="1"/>
        </w:rPr>
        <w:t>w</w:t>
      </w:r>
      <w:r w:rsidRPr="001A21E8">
        <w:rPr>
          <w:rFonts w:ascii="Tahoma" w:eastAsia="Tahoma" w:hAnsi="Tahoma" w:cs="Tahoma"/>
        </w:rPr>
        <w:t>spół</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4"/>
        </w:rPr>
        <w:t>a</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4"/>
        </w:rPr>
        <w:t xml:space="preserve"> </w:t>
      </w:r>
      <w:r w:rsidRPr="001A21E8">
        <w:rPr>
          <w:rFonts w:ascii="Tahoma" w:eastAsia="Tahoma" w:hAnsi="Tahoma" w:cs="Tahoma"/>
        </w:rPr>
        <w:t>b</w:t>
      </w:r>
      <w:r w:rsidRPr="001A21E8">
        <w:rPr>
          <w:rFonts w:ascii="Tahoma" w:eastAsia="Tahoma" w:hAnsi="Tahoma" w:cs="Tahoma"/>
          <w:spacing w:val="2"/>
        </w:rPr>
        <w:t>u</w:t>
      </w:r>
      <w:r w:rsidRPr="001A21E8">
        <w:rPr>
          <w:rFonts w:ascii="Tahoma" w:eastAsia="Tahoma" w:hAnsi="Tahoma" w:cs="Tahoma"/>
        </w:rPr>
        <w:t>dż</w:t>
      </w:r>
      <w:r w:rsidRPr="001A21E8">
        <w:rPr>
          <w:rFonts w:ascii="Tahoma" w:eastAsia="Tahoma" w:hAnsi="Tahoma" w:cs="Tahoma"/>
          <w:spacing w:val="1"/>
        </w:rPr>
        <w:t>e</w:t>
      </w:r>
      <w:r w:rsidRPr="001A21E8">
        <w:rPr>
          <w:rFonts w:ascii="Tahoma" w:eastAsia="Tahoma" w:hAnsi="Tahoma" w:cs="Tahoma"/>
        </w:rPr>
        <w:t>tu</w:t>
      </w:r>
      <w:r w:rsidRPr="001A21E8">
        <w:rPr>
          <w:rFonts w:ascii="Tahoma" w:eastAsia="Tahoma" w:hAnsi="Tahoma" w:cs="Tahoma"/>
          <w:spacing w:val="7"/>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1"/>
        </w:rPr>
        <w:t>ń</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17"/>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ie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1"/>
        </w:rPr>
        <w:t>e</w:t>
      </w:r>
      <w:r w:rsidRPr="001A21E8">
        <w:rPr>
          <w:rFonts w:ascii="Tahoma" w:eastAsia="Tahoma" w:hAnsi="Tahoma" w:cs="Tahoma"/>
        </w:rPr>
        <w:t>z IZ</w:t>
      </w:r>
      <w:r w:rsidRPr="001A21E8">
        <w:rPr>
          <w:rFonts w:ascii="Tahoma" w:eastAsia="Tahoma" w:hAnsi="Tahoma" w:cs="Tahoma"/>
          <w:spacing w:val="6"/>
        </w:rPr>
        <w:t xml:space="preserve"> </w:t>
      </w:r>
      <w:r w:rsidRPr="001A21E8">
        <w:rPr>
          <w:rFonts w:ascii="Tahoma" w:eastAsia="Tahoma" w:hAnsi="Tahoma" w:cs="Tahoma"/>
          <w:spacing w:val="3"/>
        </w:rPr>
        <w:t>z</w:t>
      </w:r>
      <w:r w:rsidRPr="001A21E8">
        <w:rPr>
          <w:rFonts w:ascii="Tahoma" w:eastAsia="Tahoma" w:hAnsi="Tahoma" w:cs="Tahoma"/>
        </w:rPr>
        <w:t>godnie z</w:t>
      </w:r>
      <w:r w:rsidRPr="001A21E8">
        <w:rPr>
          <w:rFonts w:ascii="Tahoma" w:eastAsia="Tahoma" w:hAnsi="Tahoma" w:cs="Tahoma"/>
          <w:spacing w:val="4"/>
        </w:rPr>
        <w:t xml:space="preserve">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rPr>
        <w:t>2</w:t>
      </w:r>
      <w:r w:rsidRPr="001A21E8">
        <w:rPr>
          <w:rFonts w:ascii="Tahoma" w:eastAsia="Tahoma" w:hAnsi="Tahoma" w:cs="Tahoma"/>
          <w:spacing w:val="5"/>
        </w:rPr>
        <w:t xml:space="preserve"> </w:t>
      </w:r>
      <w:r w:rsidR="00B96BA1">
        <w:rPr>
          <w:rFonts w:ascii="Tahoma" w:eastAsia="Tahoma" w:hAnsi="Tahoma" w:cs="Tahoma"/>
          <w:spacing w:val="-1"/>
        </w:rPr>
        <w:t>pkt</w:t>
      </w:r>
      <w:r w:rsidRPr="001A21E8">
        <w:rPr>
          <w:rFonts w:ascii="Tahoma" w:eastAsia="Tahoma" w:hAnsi="Tahoma" w:cs="Tahoma"/>
          <w:spacing w:val="6"/>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4"/>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 z</w:t>
      </w:r>
      <w:r w:rsidRPr="001A21E8">
        <w:rPr>
          <w:rFonts w:ascii="Tahoma" w:eastAsia="Tahoma" w:hAnsi="Tahoma" w:cs="Tahoma"/>
          <w:spacing w:val="4"/>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1</w:t>
      </w:r>
      <w:r w:rsidRPr="001A21E8">
        <w:rPr>
          <w:rFonts w:ascii="Tahoma" w:eastAsia="Tahoma" w:hAnsi="Tahoma" w:cs="Tahoma"/>
        </w:rPr>
        <w:t>1</w:t>
      </w:r>
      <w:r w:rsidRPr="001A21E8">
        <w:rPr>
          <w:rFonts w:ascii="Tahoma" w:eastAsia="Tahoma" w:hAnsi="Tahoma" w:cs="Tahoma"/>
          <w:spacing w:val="2"/>
        </w:rPr>
        <w:t xml:space="preserve"> </w:t>
      </w:r>
      <w:r w:rsidRPr="001A21E8">
        <w:rPr>
          <w:rFonts w:ascii="Tahoma" w:eastAsia="Tahoma" w:hAnsi="Tahoma" w:cs="Tahoma"/>
        </w:rPr>
        <w:t>li</w:t>
      </w:r>
      <w:r w:rsidRPr="001A21E8">
        <w:rPr>
          <w:rFonts w:ascii="Tahoma" w:eastAsia="Tahoma" w:hAnsi="Tahoma" w:cs="Tahoma"/>
          <w:spacing w:val="3"/>
        </w:rPr>
        <w:t>p</w:t>
      </w:r>
      <w:r w:rsidRPr="001A21E8">
        <w:rPr>
          <w:rFonts w:ascii="Tahoma" w:eastAsia="Tahoma" w:hAnsi="Tahoma" w:cs="Tahoma"/>
          <w:spacing w:val="-1"/>
        </w:rPr>
        <w:t>c</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spacing w:val="-1"/>
        </w:rPr>
        <w:t>20</w:t>
      </w:r>
      <w:r w:rsidRPr="001A21E8">
        <w:rPr>
          <w:rFonts w:ascii="Tahoma" w:eastAsia="Tahoma" w:hAnsi="Tahoma" w:cs="Tahoma"/>
          <w:spacing w:val="1"/>
        </w:rPr>
        <w:t>1</w:t>
      </w:r>
      <w:r w:rsidRPr="001A21E8">
        <w:rPr>
          <w:rFonts w:ascii="Tahoma" w:eastAsia="Tahoma" w:hAnsi="Tahoma" w:cs="Tahoma"/>
        </w:rPr>
        <w:t xml:space="preserve">4 </w:t>
      </w:r>
      <w:r w:rsidRPr="001A21E8">
        <w:rPr>
          <w:rFonts w:ascii="Tahoma" w:eastAsia="Tahoma" w:hAnsi="Tahoma" w:cs="Tahoma"/>
          <w:spacing w:val="2"/>
        </w:rPr>
        <w:t>r</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rPr>
        <w:t>o</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60"/>
        </w:rPr>
        <w:t xml:space="preserve"> </w:t>
      </w:r>
      <w:r w:rsidRPr="001A21E8">
        <w:rPr>
          <w:rFonts w:ascii="Tahoma" w:eastAsia="Tahoma" w:hAnsi="Tahoma" w:cs="Tahoma"/>
        </w:rPr>
        <w:t>progr</w:t>
      </w:r>
      <w:r w:rsidRPr="001A21E8">
        <w:rPr>
          <w:rFonts w:ascii="Tahoma" w:eastAsia="Tahoma" w:hAnsi="Tahoma" w:cs="Tahoma"/>
          <w:spacing w:val="1"/>
        </w:rPr>
        <w:t>a</w:t>
      </w:r>
      <w:r w:rsidRPr="001A21E8">
        <w:rPr>
          <w:rFonts w:ascii="Tahoma" w:eastAsia="Tahoma" w:hAnsi="Tahoma" w:cs="Tahoma"/>
        </w:rPr>
        <w:t>mów</w:t>
      </w:r>
      <w:r w:rsidRPr="001A21E8">
        <w:rPr>
          <w:rFonts w:ascii="Tahoma" w:eastAsia="Tahoma" w:hAnsi="Tahoma" w:cs="Tahoma"/>
          <w:spacing w:val="57"/>
        </w:rPr>
        <w:t xml:space="preserve"> </w:t>
      </w:r>
      <w:r w:rsidRPr="001A21E8">
        <w:rPr>
          <w:rFonts w:ascii="Tahoma" w:eastAsia="Tahoma" w:hAnsi="Tahoma" w:cs="Tahoma"/>
        </w:rPr>
        <w:t xml:space="preserve">w </w:t>
      </w:r>
      <w:r w:rsidRPr="001A21E8">
        <w:rPr>
          <w:rFonts w:ascii="Tahoma" w:eastAsia="Tahoma" w:hAnsi="Tahoma" w:cs="Tahoma"/>
          <w:spacing w:val="3"/>
        </w:rPr>
        <w:t>z</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60"/>
        </w:rPr>
        <w:t xml:space="preserve"> </w:t>
      </w:r>
      <w:r w:rsidRPr="001A21E8">
        <w:rPr>
          <w:rFonts w:ascii="Tahoma" w:eastAsia="Tahoma" w:hAnsi="Tahoma" w:cs="Tahoma"/>
        </w:rPr>
        <w:t>p</w:t>
      </w:r>
      <w:r w:rsidRPr="001A21E8">
        <w:rPr>
          <w:rFonts w:ascii="Tahoma" w:eastAsia="Tahoma" w:hAnsi="Tahoma" w:cs="Tahoma"/>
          <w:spacing w:val="3"/>
        </w:rPr>
        <w:t>o</w:t>
      </w:r>
      <w:r w:rsidRPr="001A21E8">
        <w:rPr>
          <w:rFonts w:ascii="Tahoma" w:eastAsia="Tahoma" w:hAnsi="Tahoma" w:cs="Tahoma"/>
        </w:rPr>
        <w:t>lit</w:t>
      </w:r>
      <w:r w:rsidRPr="001A21E8">
        <w:rPr>
          <w:rFonts w:ascii="Tahoma" w:eastAsia="Tahoma" w:hAnsi="Tahoma" w:cs="Tahoma"/>
          <w:spacing w:val="1"/>
        </w:rPr>
        <w:t>y</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62"/>
        </w:rPr>
        <w:t xml:space="preserve"> </w:t>
      </w:r>
      <w:r w:rsidRPr="001A21E8">
        <w:rPr>
          <w:rFonts w:ascii="Tahoma" w:eastAsia="Tahoma" w:hAnsi="Tahoma" w:cs="Tahoma"/>
        </w:rPr>
        <w:t>sp</w:t>
      </w:r>
      <w:r w:rsidRPr="001A21E8">
        <w:rPr>
          <w:rFonts w:ascii="Tahoma" w:eastAsia="Tahoma" w:hAnsi="Tahoma" w:cs="Tahoma"/>
          <w:spacing w:val="2"/>
        </w:rPr>
        <w:t>ó</w:t>
      </w:r>
      <w:r w:rsidRPr="001A21E8">
        <w:rPr>
          <w:rFonts w:ascii="Tahoma" w:eastAsia="Tahoma" w:hAnsi="Tahoma" w:cs="Tahoma"/>
          <w:spacing w:val="-1"/>
        </w:rPr>
        <w:t>j</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spacing w:val="1"/>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56"/>
        </w:rPr>
        <w:t xml:space="preserve"> </w:t>
      </w:r>
      <w:r w:rsidRPr="001A21E8">
        <w:rPr>
          <w:rFonts w:ascii="Tahoma" w:eastAsia="Tahoma" w:hAnsi="Tahoma" w:cs="Tahoma"/>
        </w:rPr>
        <w:t>w p</w:t>
      </w:r>
      <w:r w:rsidRPr="001A21E8">
        <w:rPr>
          <w:rFonts w:ascii="Tahoma" w:eastAsia="Tahoma" w:hAnsi="Tahoma" w:cs="Tahoma"/>
          <w:spacing w:val="1"/>
        </w:rPr>
        <w:t>e</w:t>
      </w:r>
      <w:r w:rsidRPr="001A21E8">
        <w:rPr>
          <w:rFonts w:ascii="Tahoma" w:eastAsia="Tahoma" w:hAnsi="Tahoma" w:cs="Tahoma"/>
        </w:rPr>
        <w:t>rsp</w:t>
      </w:r>
      <w:r w:rsidRPr="001A21E8">
        <w:rPr>
          <w:rFonts w:ascii="Tahoma" w:eastAsia="Tahoma" w:hAnsi="Tahoma" w:cs="Tahoma"/>
          <w:spacing w:val="1"/>
        </w:rPr>
        <w:t>ek</w:t>
      </w:r>
      <w:r w:rsidRPr="001A21E8">
        <w:rPr>
          <w:rFonts w:ascii="Tahoma" w:eastAsia="Tahoma" w:hAnsi="Tahoma" w:cs="Tahoma"/>
        </w:rPr>
        <w:t>t</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rPr>
        <w:t>ie</w:t>
      </w:r>
      <w:r w:rsidRPr="001A21E8">
        <w:rPr>
          <w:rFonts w:ascii="Tahoma" w:eastAsia="Tahoma" w:hAnsi="Tahoma" w:cs="Tahoma"/>
          <w:spacing w:val="56"/>
        </w:rPr>
        <w:t xml:space="preserve"> </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1"/>
        </w:rPr>
        <w:t>we</w:t>
      </w:r>
      <w:r w:rsidRPr="001A21E8">
        <w:rPr>
          <w:rFonts w:ascii="Tahoma" w:eastAsia="Tahoma" w:hAnsi="Tahoma" w:cs="Tahoma"/>
        </w:rPr>
        <w:t>j</w:t>
      </w:r>
      <w:r w:rsidR="00B63A83">
        <w:rPr>
          <w:rFonts w:ascii="Tahoma" w:eastAsia="Tahoma" w:hAnsi="Tahoma" w:cs="Tahoma"/>
        </w:rPr>
        <w:t xml:space="preserve"> </w:t>
      </w:r>
      <w:r w:rsidRPr="001A21E8">
        <w:rPr>
          <w:rFonts w:ascii="Tahoma" w:eastAsia="Tahoma" w:hAnsi="Tahoma" w:cs="Tahoma"/>
          <w:spacing w:val="-1"/>
        </w:rPr>
        <w:t>20</w:t>
      </w:r>
      <w:r w:rsidRPr="001A21E8">
        <w:rPr>
          <w:rFonts w:ascii="Tahoma" w:eastAsia="Tahoma" w:hAnsi="Tahoma" w:cs="Tahoma"/>
          <w:spacing w:val="1"/>
        </w:rPr>
        <w:t>1</w:t>
      </w:r>
      <w:r w:rsidRPr="001A21E8">
        <w:rPr>
          <w:rFonts w:ascii="Tahoma" w:eastAsia="Tahoma" w:hAnsi="Tahoma" w:cs="Tahoma"/>
          <w:spacing w:val="-1"/>
        </w:rPr>
        <w:t>4</w:t>
      </w:r>
      <w:r w:rsidRPr="001A21E8">
        <w:rPr>
          <w:rFonts w:ascii="Tahoma" w:eastAsia="Tahoma" w:hAnsi="Tahoma" w:cs="Tahoma"/>
          <w:spacing w:val="2"/>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rPr>
        <w:t>;</w:t>
      </w:r>
    </w:p>
    <w:p w14:paraId="5564295E" w14:textId="1581F840" w:rsidR="00346471" w:rsidRPr="001A21E8" w:rsidRDefault="00346471" w:rsidP="00470F03">
      <w:pPr>
        <w:pStyle w:val="Akapitzlist"/>
        <w:numPr>
          <w:ilvl w:val="0"/>
          <w:numId w:val="3"/>
        </w:numPr>
        <w:spacing w:line="276" w:lineRule="auto"/>
        <w:ind w:right="14" w:hanging="479"/>
        <w:jc w:val="both"/>
        <w:rPr>
          <w:rFonts w:ascii="Tahoma" w:eastAsia="Tahoma" w:hAnsi="Tahoma" w:cs="Tahoma"/>
        </w:rPr>
      </w:pP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3"/>
        </w:rPr>
        <w:t xml:space="preserve"> </w:t>
      </w:r>
      <w:r w:rsidRPr="001A21E8">
        <w:rPr>
          <w:rFonts w:ascii="Tahoma" w:eastAsia="Tahoma" w:hAnsi="Tahoma" w:cs="Tahoma"/>
        </w:rPr>
        <w:t>o</w:t>
      </w:r>
      <w:r w:rsidRPr="001A21E8">
        <w:rPr>
          <w:rFonts w:ascii="Tahoma" w:eastAsia="Tahoma" w:hAnsi="Tahoma" w:cs="Tahoma"/>
          <w:spacing w:val="2"/>
        </w:rPr>
        <w:t>s</w:t>
      </w:r>
      <w:r w:rsidRPr="001A21E8">
        <w:rPr>
          <w:rFonts w:ascii="Tahoma" w:eastAsia="Tahoma" w:hAnsi="Tahoma" w:cs="Tahoma"/>
        </w:rPr>
        <w:t>obo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r w:rsidR="0079345F">
        <w:rPr>
          <w:rFonts w:ascii="Tahoma" w:eastAsia="Tahoma" w:hAnsi="Tahoma" w:cs="Tahoma"/>
        </w:rPr>
        <w:t xml:space="preserve"> </w:t>
      </w:r>
      <w:r w:rsidR="0079345F" w:rsidRPr="0079345F">
        <w:rPr>
          <w:rFonts w:ascii="Tahoma" w:eastAsia="Tahoma" w:hAnsi="Tahoma" w:cs="Tahoma"/>
        </w:rPr>
        <w:t>oznaczają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r w:rsidRPr="001A21E8">
        <w:rPr>
          <w:rFonts w:ascii="Tahoma" w:eastAsia="Tahoma" w:hAnsi="Tahoma" w:cs="Tahoma"/>
          <w:spacing w:val="19"/>
        </w:rPr>
        <w:t xml:space="preserve"> </w:t>
      </w:r>
    </w:p>
    <w:p w14:paraId="7E93CCAB" w14:textId="77777777" w:rsidR="007800C5" w:rsidRPr="001A21E8" w:rsidRDefault="00280ADA" w:rsidP="005100BA">
      <w:pPr>
        <w:pStyle w:val="Akapitzlist"/>
        <w:numPr>
          <w:ilvl w:val="0"/>
          <w:numId w:val="3"/>
        </w:numPr>
        <w:spacing w:line="276" w:lineRule="auto"/>
        <w:ind w:left="426" w:right="14" w:hanging="426"/>
        <w:jc w:val="both"/>
        <w:rPr>
          <w:rFonts w:ascii="Tahoma" w:eastAsia="Tahoma" w:hAnsi="Tahoma" w:cs="Tahoma"/>
          <w:spacing w:val="12"/>
        </w:rPr>
      </w:pPr>
      <w:r w:rsidRPr="001A21E8">
        <w:rPr>
          <w:rFonts w:ascii="Tahoma" w:eastAsia="Tahoma" w:hAnsi="Tahoma" w:cs="Tahoma"/>
        </w:rPr>
        <w:t>„Ins</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cj</w:t>
      </w:r>
      <w:r w:rsidRPr="001A21E8">
        <w:rPr>
          <w:rFonts w:ascii="Tahoma" w:eastAsia="Tahoma" w:hAnsi="Tahoma" w:cs="Tahoma"/>
        </w:rPr>
        <w:t xml:space="preserve">i </w:t>
      </w:r>
      <w:r w:rsidRPr="001A21E8">
        <w:rPr>
          <w:rFonts w:ascii="Tahoma" w:eastAsia="Tahoma" w:hAnsi="Tahoma" w:cs="Tahoma"/>
          <w:spacing w:val="-6"/>
        </w:rPr>
        <w:t>Z</w:t>
      </w:r>
      <w:r w:rsidRPr="001A21E8">
        <w:rPr>
          <w:rFonts w:ascii="Tahoma" w:eastAsia="Tahoma" w:hAnsi="Tahoma" w:cs="Tahoma"/>
          <w:spacing w:val="1"/>
        </w:rPr>
        <w:t>a</w:t>
      </w:r>
      <w:r w:rsidRPr="001A21E8">
        <w:rPr>
          <w:rFonts w:ascii="Tahoma" w:eastAsia="Tahoma" w:hAnsi="Tahoma" w:cs="Tahoma"/>
        </w:rPr>
        <w:t>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ej</w:t>
      </w:r>
      <w:r w:rsidRPr="001A21E8">
        <w:rPr>
          <w:rFonts w:ascii="Tahoma" w:eastAsia="Tahoma" w:hAnsi="Tahoma" w:cs="Tahoma"/>
        </w:rPr>
        <w:t xml:space="preserve">” </w:t>
      </w:r>
      <w:r w:rsidR="007800C5" w:rsidRPr="001A21E8">
        <w:rPr>
          <w:rFonts w:ascii="Tahoma" w:eastAsia="Tahoma" w:hAnsi="Tahoma" w:cs="Tahoma"/>
        </w:rPr>
        <w:t>(„IZ”)</w:t>
      </w:r>
      <w:r w:rsidRPr="001A21E8">
        <w:rPr>
          <w:rFonts w:ascii="Tahoma" w:eastAsia="Tahoma" w:hAnsi="Tahoma" w:cs="Tahoma"/>
          <w:spacing w:val="1"/>
        </w:rPr>
        <w:t xml:space="preserve"> </w:t>
      </w:r>
      <w:r w:rsidRPr="001A21E8">
        <w:rPr>
          <w:rFonts w:ascii="Tahoma" w:eastAsia="Tahoma" w:hAnsi="Tahoma" w:cs="Tahoma"/>
        </w:rPr>
        <w:t xml:space="preserve">oznacza to </w:t>
      </w:r>
      <w:r w:rsidRPr="001A21E8">
        <w:rPr>
          <w:rFonts w:ascii="Tahoma" w:eastAsia="Tahoma" w:hAnsi="Tahoma" w:cs="Tahoma"/>
          <w:spacing w:val="-6"/>
        </w:rPr>
        <w:t>Z</w:t>
      </w:r>
      <w:r w:rsidRPr="001A21E8">
        <w:rPr>
          <w:rFonts w:ascii="Tahoma" w:eastAsia="Tahoma" w:hAnsi="Tahoma" w:cs="Tahoma"/>
          <w:spacing w:val="1"/>
        </w:rPr>
        <w:t>a</w:t>
      </w:r>
      <w:r w:rsidRPr="001A21E8">
        <w:rPr>
          <w:rFonts w:ascii="Tahoma" w:eastAsia="Tahoma" w:hAnsi="Tahoma" w:cs="Tahoma"/>
        </w:rPr>
        <w:t>rz</w:t>
      </w:r>
      <w:r w:rsidRPr="001A21E8">
        <w:rPr>
          <w:rFonts w:ascii="Tahoma" w:eastAsia="Tahoma" w:hAnsi="Tahoma" w:cs="Tahoma"/>
          <w:spacing w:val="1"/>
        </w:rPr>
        <w:t>ą</w:t>
      </w:r>
      <w:r w:rsidRPr="001A21E8">
        <w:rPr>
          <w:rFonts w:ascii="Tahoma" w:eastAsia="Tahoma" w:hAnsi="Tahoma" w:cs="Tahoma"/>
        </w:rPr>
        <w:t xml:space="preserve">d </w:t>
      </w:r>
      <w:r w:rsidRPr="001A21E8">
        <w:rPr>
          <w:rFonts w:ascii="Tahoma" w:eastAsia="Tahoma" w:hAnsi="Tahoma" w:cs="Tahoma"/>
          <w:spacing w:val="-7"/>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w</w:t>
      </w:r>
      <w:r w:rsidRPr="001A21E8">
        <w:rPr>
          <w:rFonts w:ascii="Tahoma" w:eastAsia="Tahoma" w:hAnsi="Tahoma" w:cs="Tahoma"/>
        </w:rPr>
        <w:t>ódz</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 xml:space="preserve">a </w:t>
      </w:r>
      <w:r w:rsidR="00076A9A" w:rsidRPr="001A21E8">
        <w:rPr>
          <w:rFonts w:ascii="Tahoma" w:eastAsia="Tahoma" w:hAnsi="Tahoma" w:cs="Tahoma"/>
        </w:rPr>
        <w:t>Świętokrzyskiego</w:t>
      </w:r>
      <w:r w:rsidRPr="001A21E8">
        <w:rPr>
          <w:rFonts w:ascii="Tahoma" w:eastAsia="Tahoma" w:hAnsi="Tahoma" w:cs="Tahoma"/>
        </w:rPr>
        <w:t xml:space="preserve"> 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ą</w:t>
      </w:r>
      <w:r w:rsidRPr="001A21E8">
        <w:rPr>
          <w:rFonts w:ascii="Tahoma" w:eastAsia="Tahoma" w:hAnsi="Tahoma" w:cs="Tahoma"/>
          <w:spacing w:val="-1"/>
        </w:rPr>
        <w:t>c</w:t>
      </w:r>
      <w:r w:rsidRPr="001A21E8">
        <w:rPr>
          <w:rFonts w:ascii="Tahoma" w:eastAsia="Tahoma" w:hAnsi="Tahoma" w:cs="Tahoma"/>
        </w:rPr>
        <w:t>y rolę</w:t>
      </w:r>
      <w:r w:rsidR="002748C1" w:rsidRPr="001A21E8">
        <w:rPr>
          <w:rFonts w:ascii="Tahoma" w:eastAsia="Tahoma" w:hAnsi="Tahoma" w:cs="Tahoma"/>
          <w:spacing w:val="12"/>
        </w:rPr>
        <w:t xml:space="preserve"> </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cj</w:t>
      </w:r>
      <w:r w:rsidRPr="001A21E8">
        <w:rPr>
          <w:rFonts w:ascii="Tahoma" w:eastAsia="Tahoma" w:hAnsi="Tahoma" w:cs="Tahoma"/>
        </w:rPr>
        <w:t>i</w:t>
      </w:r>
      <w:r w:rsidR="00076A9A" w:rsidRPr="001A21E8">
        <w:rPr>
          <w:rFonts w:ascii="Tahoma" w:eastAsia="Tahoma" w:hAnsi="Tahoma" w:cs="Tahoma"/>
        </w:rPr>
        <w:t xml:space="preserve"> </w:t>
      </w:r>
      <w:r w:rsidRPr="001A21E8">
        <w:rPr>
          <w:rFonts w:ascii="Tahoma" w:eastAsia="Tahoma" w:hAnsi="Tahoma" w:cs="Tahoma"/>
          <w:spacing w:val="-6"/>
        </w:rPr>
        <w:t>Z</w:t>
      </w:r>
      <w:r w:rsidRPr="001A21E8">
        <w:rPr>
          <w:rFonts w:ascii="Tahoma" w:eastAsia="Tahoma" w:hAnsi="Tahoma" w:cs="Tahoma"/>
          <w:spacing w:val="1"/>
        </w:rPr>
        <w:t>a</w:t>
      </w:r>
      <w:r w:rsidRPr="001A21E8">
        <w:rPr>
          <w:rFonts w:ascii="Tahoma" w:eastAsia="Tahoma" w:hAnsi="Tahoma" w:cs="Tahoma"/>
        </w:rPr>
        <w:t>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3"/>
        </w:rPr>
        <w:t xml:space="preserve"> </w:t>
      </w:r>
      <w:r w:rsidRPr="001A21E8">
        <w:rPr>
          <w:rFonts w:ascii="Tahoma" w:eastAsia="Tahoma" w:hAnsi="Tahoma" w:cs="Tahoma"/>
          <w:spacing w:val="-4"/>
        </w:rPr>
        <w:t>R</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2"/>
        </w:rPr>
        <w:t>i</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8"/>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0"/>
        </w:rPr>
        <w:t xml:space="preserve"> </w:t>
      </w:r>
      <w:r w:rsidRPr="001A21E8">
        <w:rPr>
          <w:rFonts w:ascii="Tahoma" w:eastAsia="Tahoma" w:hAnsi="Tahoma" w:cs="Tahoma"/>
        </w:rPr>
        <w:t>Op</w:t>
      </w:r>
      <w:r w:rsidRPr="001A21E8">
        <w:rPr>
          <w:rFonts w:ascii="Tahoma" w:eastAsia="Tahoma" w:hAnsi="Tahoma" w:cs="Tahoma"/>
          <w:spacing w:val="1"/>
        </w:rPr>
        <w:t>e</w:t>
      </w:r>
      <w:r w:rsidRPr="001A21E8">
        <w:rPr>
          <w:rFonts w:ascii="Tahoma" w:eastAsia="Tahoma" w:hAnsi="Tahoma" w:cs="Tahoma"/>
          <w:spacing w:val="-5"/>
        </w:rPr>
        <w:t>r</w:t>
      </w:r>
      <w:r w:rsidRPr="001A21E8">
        <w:rPr>
          <w:rFonts w:ascii="Tahoma" w:eastAsia="Tahoma" w:hAnsi="Tahoma" w:cs="Tahoma"/>
          <w:spacing w:val="1"/>
        </w:rPr>
        <w:t>a</w:t>
      </w:r>
      <w:r w:rsidRPr="001A21E8">
        <w:rPr>
          <w:rFonts w:ascii="Tahoma" w:eastAsia="Tahoma" w:hAnsi="Tahoma" w:cs="Tahoma"/>
          <w:spacing w:val="-1"/>
        </w:rPr>
        <w:t>cy</w:t>
      </w:r>
      <w:r w:rsidRPr="001A21E8">
        <w:rPr>
          <w:rFonts w:ascii="Tahoma" w:eastAsia="Tahoma" w:hAnsi="Tahoma" w:cs="Tahoma"/>
          <w:spacing w:val="1"/>
        </w:rPr>
        <w:t>j</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9"/>
        </w:rPr>
        <w:t xml:space="preserve"> </w:t>
      </w:r>
      <w:r w:rsidRPr="001A21E8">
        <w:rPr>
          <w:rFonts w:ascii="Tahoma" w:eastAsia="Tahoma" w:hAnsi="Tahoma" w:cs="Tahoma"/>
          <w:spacing w:val="-7"/>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1"/>
        </w:rPr>
        <w:t>ew</w:t>
      </w:r>
      <w:r w:rsidRPr="001A21E8">
        <w:rPr>
          <w:rFonts w:ascii="Tahoma" w:eastAsia="Tahoma" w:hAnsi="Tahoma" w:cs="Tahoma"/>
        </w:rPr>
        <w:t>ódz</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11"/>
        </w:rPr>
        <w:t xml:space="preserve"> </w:t>
      </w:r>
      <w:r w:rsidR="00076A9A" w:rsidRPr="001A21E8">
        <w:rPr>
          <w:rFonts w:ascii="Tahoma" w:eastAsia="Tahoma" w:hAnsi="Tahoma" w:cs="Tahoma"/>
        </w:rPr>
        <w:t>Świętokrzyskiego</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a</w:t>
      </w:r>
      <w:r w:rsidR="00B63A83">
        <w:rPr>
          <w:rFonts w:ascii="Tahoma" w:eastAsia="Tahoma" w:hAnsi="Tahoma" w:cs="Tahoma"/>
        </w:rPr>
        <w:t xml:space="preserve"> </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rPr>
        <w:t>ta</w:t>
      </w:r>
      <w:r w:rsidRPr="001A21E8">
        <w:rPr>
          <w:rFonts w:ascii="Tahoma" w:eastAsia="Tahoma" w:hAnsi="Tahoma" w:cs="Tahoma"/>
          <w:spacing w:val="8"/>
        </w:rPr>
        <w:t xml:space="preserve"> </w:t>
      </w:r>
      <w:r w:rsidRPr="001A21E8">
        <w:rPr>
          <w:rFonts w:ascii="Tahoma" w:eastAsia="Tahoma" w:hAnsi="Tahoma" w:cs="Tahoma"/>
          <w:spacing w:val="-1"/>
        </w:rPr>
        <w:t>201</w:t>
      </w:r>
      <w:r w:rsidRPr="001A21E8">
        <w:rPr>
          <w:rFonts w:ascii="Tahoma" w:eastAsia="Tahoma" w:hAnsi="Tahoma" w:cs="Tahoma"/>
          <w:spacing w:val="2"/>
        </w:rPr>
        <w:t>4</w:t>
      </w:r>
      <w:r w:rsidRPr="001A21E8">
        <w:rPr>
          <w:rFonts w:ascii="Tahoma" w:eastAsia="Tahoma" w:hAnsi="Tahoma" w:cs="Tahoma"/>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Pr="001A21E8">
        <w:rPr>
          <w:rFonts w:ascii="Tahoma" w:eastAsia="Tahoma" w:hAnsi="Tahoma" w:cs="Tahoma"/>
          <w:spacing w:val="-1"/>
        </w:rPr>
        <w:t>0</w:t>
      </w:r>
      <w:r w:rsidR="007800C5" w:rsidRPr="001A21E8">
        <w:rPr>
          <w:rFonts w:ascii="Tahoma" w:eastAsia="Tahoma" w:hAnsi="Tahoma" w:cs="Tahoma"/>
        </w:rPr>
        <w:t>;</w:t>
      </w:r>
    </w:p>
    <w:p w14:paraId="071FADF1" w14:textId="2FF0D801"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w:t>
      </w:r>
      <w:r w:rsidR="00C22053">
        <w:rPr>
          <w:rFonts w:ascii="Tahoma" w:eastAsia="Tahoma" w:hAnsi="Tahoma" w:cs="Tahoma"/>
        </w:rPr>
        <w:t>SL</w:t>
      </w:r>
      <w:r w:rsidR="00076A9A" w:rsidRPr="001A21E8">
        <w:rPr>
          <w:rFonts w:ascii="Tahoma" w:eastAsia="Tahoma" w:hAnsi="Tahoma" w:cs="Tahoma"/>
        </w:rPr>
        <w:t>2014</w:t>
      </w:r>
      <w:r w:rsidRPr="001A21E8">
        <w:rPr>
          <w:rFonts w:ascii="Tahoma" w:eastAsia="Tahoma" w:hAnsi="Tahoma" w:cs="Tahoma"/>
        </w:rPr>
        <w:t>” ozn</w:t>
      </w:r>
      <w:r w:rsidRPr="001A21E8">
        <w:rPr>
          <w:rFonts w:ascii="Tahoma" w:eastAsia="Tahoma" w:hAnsi="Tahoma" w:cs="Tahoma"/>
          <w:spacing w:val="3"/>
        </w:rPr>
        <w:t>a</w:t>
      </w:r>
      <w:r w:rsidRPr="001A21E8">
        <w:rPr>
          <w:rFonts w:ascii="Tahoma" w:eastAsia="Tahoma" w:hAnsi="Tahoma" w:cs="Tahoma"/>
          <w:spacing w:val="-1"/>
        </w:rPr>
        <w:t>c</w:t>
      </w:r>
      <w:r w:rsidRPr="001A21E8">
        <w:rPr>
          <w:rFonts w:ascii="Tahoma" w:eastAsia="Tahoma" w:hAnsi="Tahoma" w:cs="Tahoma"/>
        </w:rPr>
        <w:t>za</w:t>
      </w:r>
      <w:r w:rsidRPr="001A21E8">
        <w:rPr>
          <w:rFonts w:ascii="Tahoma" w:eastAsia="Tahoma" w:hAnsi="Tahoma" w:cs="Tahoma"/>
          <w:spacing w:val="24"/>
        </w:rPr>
        <w:t xml:space="preserve"> </w:t>
      </w:r>
      <w:r w:rsidRPr="001A21E8">
        <w:rPr>
          <w:rFonts w:ascii="Tahoma" w:eastAsia="Tahoma" w:hAnsi="Tahoma" w:cs="Tahoma"/>
        </w:rPr>
        <w:t>to</w:t>
      </w:r>
      <w:r w:rsidR="003B5D0F">
        <w:rPr>
          <w:rFonts w:ascii="Tahoma" w:eastAsia="Tahoma" w:hAnsi="Tahoma" w:cs="Tahoma"/>
        </w:rPr>
        <w:t xml:space="preserve"> aplikację główną</w:t>
      </w:r>
      <w:r w:rsidRPr="001A21E8">
        <w:rPr>
          <w:rFonts w:ascii="Tahoma" w:eastAsia="Tahoma" w:hAnsi="Tahoma" w:cs="Tahoma"/>
          <w:spacing w:val="28"/>
        </w:rPr>
        <w:t xml:space="preserve"> </w:t>
      </w:r>
      <w:r w:rsidR="00076A9A" w:rsidRPr="001A21E8">
        <w:rPr>
          <w:rFonts w:ascii="Tahoma" w:eastAsia="Tahoma" w:hAnsi="Tahoma" w:cs="Tahoma"/>
          <w:spacing w:val="-1"/>
        </w:rPr>
        <w:t>centraln</w:t>
      </w:r>
      <w:r w:rsidR="003B5D0F">
        <w:rPr>
          <w:rFonts w:ascii="Tahoma" w:eastAsia="Tahoma" w:hAnsi="Tahoma" w:cs="Tahoma"/>
          <w:spacing w:val="-1"/>
        </w:rPr>
        <w:t>ego</w:t>
      </w:r>
      <w:r w:rsidR="00076A9A" w:rsidRPr="001A21E8">
        <w:rPr>
          <w:rFonts w:ascii="Tahoma" w:eastAsia="Tahoma" w:hAnsi="Tahoma" w:cs="Tahoma"/>
          <w:spacing w:val="-1"/>
        </w:rPr>
        <w:t xml:space="preserve"> system</w:t>
      </w:r>
      <w:r w:rsidR="003B5D0F">
        <w:rPr>
          <w:rFonts w:ascii="Tahoma" w:eastAsia="Tahoma" w:hAnsi="Tahoma" w:cs="Tahoma"/>
          <w:spacing w:val="-1"/>
        </w:rPr>
        <w:t>u</w:t>
      </w:r>
      <w:r w:rsidR="00076A9A" w:rsidRPr="001A21E8">
        <w:rPr>
          <w:rFonts w:ascii="Tahoma" w:eastAsia="Tahoma" w:hAnsi="Tahoma" w:cs="Tahoma"/>
          <w:spacing w:val="-1"/>
        </w:rPr>
        <w:t xml:space="preserve"> teleinformatyczn</w:t>
      </w:r>
      <w:r w:rsidR="003B5D0F">
        <w:rPr>
          <w:rFonts w:ascii="Tahoma" w:eastAsia="Tahoma" w:hAnsi="Tahoma" w:cs="Tahoma"/>
          <w:spacing w:val="-1"/>
        </w:rPr>
        <w:t>ego</w:t>
      </w:r>
      <w:r w:rsidR="00076A9A" w:rsidRPr="001A21E8">
        <w:rPr>
          <w:rFonts w:ascii="Tahoma" w:eastAsia="Tahoma" w:hAnsi="Tahoma" w:cs="Tahoma"/>
          <w:spacing w:val="-1"/>
        </w:rPr>
        <w:t xml:space="preserve"> wykorzystywan</w:t>
      </w:r>
      <w:r w:rsidR="003B5D0F">
        <w:rPr>
          <w:rFonts w:ascii="Tahoma" w:eastAsia="Tahoma" w:hAnsi="Tahoma" w:cs="Tahoma"/>
          <w:spacing w:val="-1"/>
        </w:rPr>
        <w:t>ą</w:t>
      </w:r>
      <w:r w:rsidR="00076A9A" w:rsidRPr="001A21E8">
        <w:rPr>
          <w:rFonts w:ascii="Tahoma" w:eastAsia="Tahoma" w:hAnsi="Tahoma" w:cs="Tahoma"/>
          <w:spacing w:val="-1"/>
        </w:rPr>
        <w:t xml:space="preserve"> w procesie rozliczania projektu oraz komunikowania się z </w:t>
      </w:r>
      <w:r w:rsidR="000A5137" w:rsidRPr="001A21E8">
        <w:rPr>
          <w:rFonts w:ascii="Tahoma" w:eastAsia="Tahoma" w:hAnsi="Tahoma" w:cs="Tahoma"/>
          <w:spacing w:val="-1"/>
        </w:rPr>
        <w:t>IZ</w:t>
      </w:r>
      <w:r w:rsidR="00076A9A" w:rsidRPr="001A21E8">
        <w:rPr>
          <w:rFonts w:ascii="Tahoma" w:eastAsia="Tahoma" w:hAnsi="Tahoma" w:cs="Tahoma"/>
          <w:spacing w:val="-1"/>
        </w:rPr>
        <w:t>;</w:t>
      </w:r>
    </w:p>
    <w:p w14:paraId="6560A6BA" w14:textId="77777777" w:rsidR="00942F4E" w:rsidRPr="00B63A83" w:rsidRDefault="00280ADA" w:rsidP="005100BA">
      <w:pPr>
        <w:pStyle w:val="Akapitzlist"/>
        <w:numPr>
          <w:ilvl w:val="0"/>
          <w:numId w:val="3"/>
        </w:numPr>
        <w:spacing w:line="276" w:lineRule="auto"/>
        <w:ind w:left="426" w:right="14" w:hanging="426"/>
        <w:jc w:val="both"/>
        <w:rPr>
          <w:rFonts w:ascii="Tahoma" w:eastAsia="Tahoma" w:hAnsi="Tahoma" w:cs="Tahoma"/>
        </w:rPr>
      </w:pPr>
      <w:r w:rsidRPr="00B63A83">
        <w:rPr>
          <w:rFonts w:ascii="Tahoma" w:eastAsia="Tahoma" w:hAnsi="Tahoma" w:cs="Tahoma"/>
        </w:rPr>
        <w:lastRenderedPageBreak/>
        <w:t>„</w:t>
      </w:r>
      <w:r w:rsidRPr="00B63A83">
        <w:rPr>
          <w:rFonts w:ascii="Tahoma" w:eastAsia="Tahoma" w:hAnsi="Tahoma" w:cs="Tahoma"/>
          <w:spacing w:val="-1"/>
        </w:rPr>
        <w:t>n</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p</w:t>
      </w:r>
      <w:r w:rsidRPr="00B63A83">
        <w:rPr>
          <w:rFonts w:ascii="Tahoma" w:eastAsia="Tahoma" w:hAnsi="Tahoma" w:cs="Tahoma"/>
          <w:spacing w:val="-2"/>
        </w:rPr>
        <w:t>r</w:t>
      </w:r>
      <w:r w:rsidRPr="00B63A83">
        <w:rPr>
          <w:rFonts w:ascii="Tahoma" w:eastAsia="Tahoma" w:hAnsi="Tahoma" w:cs="Tahoma"/>
          <w:spacing w:val="1"/>
        </w:rPr>
        <w:t>aw</w:t>
      </w:r>
      <w:r w:rsidRPr="00B63A83">
        <w:rPr>
          <w:rFonts w:ascii="Tahoma" w:eastAsia="Tahoma" w:hAnsi="Tahoma" w:cs="Tahoma"/>
        </w:rPr>
        <w:t>id</w:t>
      </w:r>
      <w:r w:rsidRPr="00B63A83">
        <w:rPr>
          <w:rFonts w:ascii="Tahoma" w:eastAsia="Tahoma" w:hAnsi="Tahoma" w:cs="Tahoma"/>
          <w:spacing w:val="1"/>
        </w:rPr>
        <w:t>ł</w:t>
      </w:r>
      <w:r w:rsidRPr="00B63A83">
        <w:rPr>
          <w:rFonts w:ascii="Tahoma" w:eastAsia="Tahoma" w:hAnsi="Tahoma" w:cs="Tahoma"/>
        </w:rPr>
        <w:t>o</w:t>
      </w:r>
      <w:r w:rsidRPr="00B63A83">
        <w:rPr>
          <w:rFonts w:ascii="Tahoma" w:eastAsia="Tahoma" w:hAnsi="Tahoma" w:cs="Tahoma"/>
          <w:spacing w:val="1"/>
        </w:rPr>
        <w:t>w</w:t>
      </w:r>
      <w:r w:rsidRPr="00B63A83">
        <w:rPr>
          <w:rFonts w:ascii="Tahoma" w:eastAsia="Tahoma" w:hAnsi="Tahoma" w:cs="Tahoma"/>
        </w:rPr>
        <w:t>oś</w:t>
      </w:r>
      <w:r w:rsidRPr="00B63A83">
        <w:rPr>
          <w:rFonts w:ascii="Tahoma" w:eastAsia="Tahoma" w:hAnsi="Tahoma" w:cs="Tahoma"/>
          <w:spacing w:val="-1"/>
        </w:rPr>
        <w:t>c</w:t>
      </w:r>
      <w:r w:rsidRPr="00B63A83">
        <w:rPr>
          <w:rFonts w:ascii="Tahoma" w:eastAsia="Tahoma" w:hAnsi="Tahoma" w:cs="Tahoma"/>
        </w:rPr>
        <w:t>i”</w:t>
      </w:r>
      <w:r w:rsidRPr="00B63A83">
        <w:rPr>
          <w:rFonts w:ascii="Tahoma" w:eastAsia="Tahoma" w:hAnsi="Tahoma" w:cs="Tahoma"/>
          <w:spacing w:val="36"/>
        </w:rPr>
        <w:t xml:space="preserve"> </w:t>
      </w:r>
      <w:r w:rsidRPr="00B63A83">
        <w:rPr>
          <w:rFonts w:ascii="Tahoma" w:eastAsia="Tahoma" w:hAnsi="Tahoma" w:cs="Tahoma"/>
          <w:spacing w:val="-1"/>
        </w:rPr>
        <w:t>n</w:t>
      </w:r>
      <w:r w:rsidRPr="00B63A83">
        <w:rPr>
          <w:rFonts w:ascii="Tahoma" w:eastAsia="Tahoma" w:hAnsi="Tahoma" w:cs="Tahoma"/>
          <w:spacing w:val="1"/>
        </w:rPr>
        <w:t>a</w:t>
      </w:r>
      <w:r w:rsidRPr="00B63A83">
        <w:rPr>
          <w:rFonts w:ascii="Tahoma" w:eastAsia="Tahoma" w:hAnsi="Tahoma" w:cs="Tahoma"/>
        </w:rPr>
        <w:t>l</w:t>
      </w:r>
      <w:r w:rsidRPr="00B63A83">
        <w:rPr>
          <w:rFonts w:ascii="Tahoma" w:eastAsia="Tahoma" w:hAnsi="Tahoma" w:cs="Tahoma"/>
          <w:spacing w:val="1"/>
        </w:rPr>
        <w:t>e</w:t>
      </w:r>
      <w:r w:rsidRPr="00B63A83">
        <w:rPr>
          <w:rFonts w:ascii="Tahoma" w:eastAsia="Tahoma" w:hAnsi="Tahoma" w:cs="Tahoma"/>
        </w:rPr>
        <w:t>ży</w:t>
      </w:r>
      <w:r w:rsidRPr="00B63A83">
        <w:rPr>
          <w:rFonts w:ascii="Tahoma" w:eastAsia="Tahoma" w:hAnsi="Tahoma" w:cs="Tahoma"/>
          <w:spacing w:val="49"/>
        </w:rPr>
        <w:t xml:space="preserve"> </w:t>
      </w:r>
      <w:r w:rsidRPr="00B63A83">
        <w:rPr>
          <w:rFonts w:ascii="Tahoma" w:eastAsia="Tahoma" w:hAnsi="Tahoma" w:cs="Tahoma"/>
        </w:rPr>
        <w:t>pr</w:t>
      </w:r>
      <w:r w:rsidRPr="00B63A83">
        <w:rPr>
          <w:rFonts w:ascii="Tahoma" w:eastAsia="Tahoma" w:hAnsi="Tahoma" w:cs="Tahoma"/>
          <w:spacing w:val="1"/>
        </w:rPr>
        <w:t>ze</w:t>
      </w:r>
      <w:r w:rsidRPr="00B63A83">
        <w:rPr>
          <w:rFonts w:ascii="Tahoma" w:eastAsia="Tahoma" w:hAnsi="Tahoma" w:cs="Tahoma"/>
        </w:rPr>
        <w:t>z</w:t>
      </w:r>
      <w:r w:rsidRPr="00B63A83">
        <w:rPr>
          <w:rFonts w:ascii="Tahoma" w:eastAsia="Tahoma" w:hAnsi="Tahoma" w:cs="Tahoma"/>
          <w:spacing w:val="49"/>
        </w:rPr>
        <w:t xml:space="preserve"> </w:t>
      </w:r>
      <w:r w:rsidRPr="00B63A83">
        <w:rPr>
          <w:rFonts w:ascii="Tahoma" w:eastAsia="Tahoma" w:hAnsi="Tahoma" w:cs="Tahoma"/>
        </w:rPr>
        <w:t>to</w:t>
      </w:r>
      <w:r w:rsidRPr="00B63A83">
        <w:rPr>
          <w:rFonts w:ascii="Tahoma" w:eastAsia="Tahoma" w:hAnsi="Tahoma" w:cs="Tahoma"/>
          <w:spacing w:val="51"/>
        </w:rPr>
        <w:t xml:space="preserve"> </w:t>
      </w:r>
      <w:r w:rsidRPr="00B63A83">
        <w:rPr>
          <w:rFonts w:ascii="Tahoma" w:eastAsia="Tahoma" w:hAnsi="Tahoma" w:cs="Tahoma"/>
        </w:rPr>
        <w:t>rozumi</w:t>
      </w:r>
      <w:r w:rsidRPr="00B63A83">
        <w:rPr>
          <w:rFonts w:ascii="Tahoma" w:eastAsia="Tahoma" w:hAnsi="Tahoma" w:cs="Tahoma"/>
          <w:spacing w:val="1"/>
        </w:rPr>
        <w:t>e</w:t>
      </w:r>
      <w:r w:rsidRPr="00B63A83">
        <w:rPr>
          <w:rFonts w:ascii="Tahoma" w:eastAsia="Tahoma" w:hAnsi="Tahoma" w:cs="Tahoma"/>
        </w:rPr>
        <w:t>ć</w:t>
      </w:r>
      <w:r w:rsidRPr="00B63A83">
        <w:rPr>
          <w:rFonts w:ascii="Tahoma" w:eastAsia="Tahoma" w:hAnsi="Tahoma" w:cs="Tahoma"/>
          <w:spacing w:val="44"/>
        </w:rPr>
        <w:t xml:space="preserve"> </w:t>
      </w:r>
      <w:r w:rsidRPr="00B63A83">
        <w:rPr>
          <w:rFonts w:ascii="Tahoma" w:eastAsia="Tahoma" w:hAnsi="Tahoma" w:cs="Tahoma"/>
          <w:spacing w:val="-1"/>
        </w:rPr>
        <w:t>n</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p</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spacing w:val="1"/>
        </w:rPr>
        <w:t>w</w:t>
      </w:r>
      <w:r w:rsidRPr="00B63A83">
        <w:rPr>
          <w:rFonts w:ascii="Tahoma" w:eastAsia="Tahoma" w:hAnsi="Tahoma" w:cs="Tahoma"/>
        </w:rPr>
        <w:t>id</w:t>
      </w:r>
      <w:r w:rsidRPr="00B63A83">
        <w:rPr>
          <w:rFonts w:ascii="Tahoma" w:eastAsia="Tahoma" w:hAnsi="Tahoma" w:cs="Tahoma"/>
          <w:spacing w:val="1"/>
        </w:rPr>
        <w:t>ł</w:t>
      </w:r>
      <w:r w:rsidRPr="00B63A83">
        <w:rPr>
          <w:rFonts w:ascii="Tahoma" w:eastAsia="Tahoma" w:hAnsi="Tahoma" w:cs="Tahoma"/>
          <w:spacing w:val="5"/>
        </w:rPr>
        <w:t>o</w:t>
      </w:r>
      <w:r w:rsidRPr="00B63A83">
        <w:rPr>
          <w:rFonts w:ascii="Tahoma" w:eastAsia="Tahoma" w:hAnsi="Tahoma" w:cs="Tahoma"/>
          <w:spacing w:val="1"/>
        </w:rPr>
        <w:t>w</w:t>
      </w:r>
      <w:r w:rsidRPr="00B63A83">
        <w:rPr>
          <w:rFonts w:ascii="Tahoma" w:eastAsia="Tahoma" w:hAnsi="Tahoma" w:cs="Tahoma"/>
        </w:rPr>
        <w:t>ość</w:t>
      </w:r>
      <w:r w:rsidRPr="00B63A83">
        <w:rPr>
          <w:rFonts w:ascii="Tahoma" w:eastAsia="Tahoma" w:hAnsi="Tahoma" w:cs="Tahoma"/>
          <w:spacing w:val="37"/>
        </w:rPr>
        <w:t xml:space="preserve"> </w:t>
      </w:r>
      <w:r w:rsidRPr="00B63A83">
        <w:rPr>
          <w:rFonts w:ascii="Tahoma" w:eastAsia="Tahoma" w:hAnsi="Tahoma" w:cs="Tahoma"/>
        </w:rPr>
        <w:t>o</w:t>
      </w:r>
      <w:r w:rsidRPr="00B63A83">
        <w:rPr>
          <w:rFonts w:ascii="Tahoma" w:eastAsia="Tahoma" w:hAnsi="Tahoma" w:cs="Tahoma"/>
          <w:spacing w:val="51"/>
        </w:rPr>
        <w:t xml:space="preserve"> </w:t>
      </w:r>
      <w:r w:rsidRPr="00B63A83">
        <w:rPr>
          <w:rFonts w:ascii="Tahoma" w:eastAsia="Tahoma" w:hAnsi="Tahoma" w:cs="Tahoma"/>
          <w:spacing w:val="-1"/>
        </w:rPr>
        <w:t>k</w:t>
      </w:r>
      <w:r w:rsidRPr="00B63A83">
        <w:rPr>
          <w:rFonts w:ascii="Tahoma" w:eastAsia="Tahoma" w:hAnsi="Tahoma" w:cs="Tahoma"/>
        </w:rPr>
        <w:t>tór</w:t>
      </w:r>
      <w:r w:rsidRPr="00B63A83">
        <w:rPr>
          <w:rFonts w:ascii="Tahoma" w:eastAsia="Tahoma" w:hAnsi="Tahoma" w:cs="Tahoma"/>
          <w:spacing w:val="1"/>
        </w:rPr>
        <w:t>e</w:t>
      </w:r>
      <w:r w:rsidRPr="00B63A83">
        <w:rPr>
          <w:rFonts w:ascii="Tahoma" w:eastAsia="Tahoma" w:hAnsi="Tahoma" w:cs="Tahoma"/>
        </w:rPr>
        <w:t>j</w:t>
      </w:r>
      <w:r w:rsidRPr="00B63A83">
        <w:rPr>
          <w:rFonts w:ascii="Tahoma" w:eastAsia="Tahoma" w:hAnsi="Tahoma" w:cs="Tahoma"/>
          <w:spacing w:val="46"/>
        </w:rPr>
        <w:t xml:space="preserve"> </w:t>
      </w:r>
      <w:r w:rsidRPr="00B63A83">
        <w:rPr>
          <w:rFonts w:ascii="Tahoma" w:eastAsia="Tahoma" w:hAnsi="Tahoma" w:cs="Tahoma"/>
        </w:rPr>
        <w:t>mo</w:t>
      </w:r>
      <w:r w:rsidRPr="00B63A83">
        <w:rPr>
          <w:rFonts w:ascii="Tahoma" w:eastAsia="Tahoma" w:hAnsi="Tahoma" w:cs="Tahoma"/>
          <w:spacing w:val="-2"/>
        </w:rPr>
        <w:t>w</w:t>
      </w:r>
      <w:r w:rsidRPr="00B63A83">
        <w:rPr>
          <w:rFonts w:ascii="Tahoma" w:eastAsia="Tahoma" w:hAnsi="Tahoma" w:cs="Tahoma"/>
        </w:rPr>
        <w:t>a</w:t>
      </w:r>
      <w:r w:rsidRPr="00B63A83">
        <w:rPr>
          <w:rFonts w:ascii="Tahoma" w:eastAsia="Tahoma" w:hAnsi="Tahoma" w:cs="Tahoma"/>
          <w:spacing w:val="50"/>
        </w:rPr>
        <w:t xml:space="preserve"> </w:t>
      </w:r>
      <w:r w:rsidRPr="00B63A83">
        <w:rPr>
          <w:rFonts w:ascii="Tahoma" w:eastAsia="Tahoma" w:hAnsi="Tahoma" w:cs="Tahoma"/>
        </w:rPr>
        <w:t>w</w:t>
      </w:r>
      <w:r w:rsidRPr="00B63A83">
        <w:rPr>
          <w:rFonts w:ascii="Tahoma" w:eastAsia="Tahoma" w:hAnsi="Tahoma" w:cs="Tahoma"/>
          <w:spacing w:val="52"/>
        </w:rPr>
        <w:t xml:space="preserve"> </w:t>
      </w:r>
      <w:r w:rsidRPr="00B63A83">
        <w:rPr>
          <w:rFonts w:ascii="Tahoma" w:eastAsia="Tahoma" w:hAnsi="Tahoma" w:cs="Tahoma"/>
          <w:spacing w:val="1"/>
        </w:rPr>
        <w:t>a</w:t>
      </w:r>
      <w:r w:rsidRPr="00B63A83">
        <w:rPr>
          <w:rFonts w:ascii="Tahoma" w:eastAsia="Tahoma" w:hAnsi="Tahoma" w:cs="Tahoma"/>
        </w:rPr>
        <w:t>r</w:t>
      </w:r>
      <w:r w:rsidRPr="00B63A83">
        <w:rPr>
          <w:rFonts w:ascii="Tahoma" w:eastAsia="Tahoma" w:hAnsi="Tahoma" w:cs="Tahoma"/>
          <w:spacing w:val="1"/>
        </w:rPr>
        <w:t>t</w:t>
      </w:r>
      <w:r w:rsidRPr="00B63A83">
        <w:rPr>
          <w:rFonts w:ascii="Tahoma" w:eastAsia="Tahoma" w:hAnsi="Tahoma" w:cs="Tahoma"/>
        </w:rPr>
        <w:t>.</w:t>
      </w:r>
      <w:r w:rsidRPr="00B63A83">
        <w:rPr>
          <w:rFonts w:ascii="Tahoma" w:eastAsia="Tahoma" w:hAnsi="Tahoma" w:cs="Tahoma"/>
          <w:spacing w:val="49"/>
        </w:rPr>
        <w:t xml:space="preserve"> </w:t>
      </w:r>
      <w:r w:rsidRPr="00B63A83">
        <w:rPr>
          <w:rFonts w:ascii="Tahoma" w:eastAsia="Tahoma" w:hAnsi="Tahoma" w:cs="Tahoma"/>
        </w:rPr>
        <w:t>2</w:t>
      </w:r>
      <w:r w:rsidRPr="00B63A83">
        <w:rPr>
          <w:rFonts w:ascii="Tahoma" w:eastAsia="Tahoma" w:hAnsi="Tahoma" w:cs="Tahoma"/>
          <w:spacing w:val="50"/>
        </w:rPr>
        <w:t xml:space="preserve"> </w:t>
      </w:r>
      <w:r w:rsidRPr="00B63A83">
        <w:rPr>
          <w:rFonts w:ascii="Tahoma" w:eastAsia="Tahoma" w:hAnsi="Tahoma" w:cs="Tahoma"/>
        </w:rPr>
        <w:t>pkt</w:t>
      </w:r>
      <w:r w:rsidRPr="00B63A83">
        <w:rPr>
          <w:rFonts w:ascii="Tahoma" w:eastAsia="Tahoma" w:hAnsi="Tahoma" w:cs="Tahoma"/>
          <w:spacing w:val="55"/>
        </w:rPr>
        <w:t xml:space="preserve"> </w:t>
      </w:r>
      <w:r w:rsidRPr="00B63A83">
        <w:rPr>
          <w:rFonts w:ascii="Tahoma" w:eastAsia="Tahoma" w:hAnsi="Tahoma" w:cs="Tahoma"/>
          <w:spacing w:val="-1"/>
        </w:rPr>
        <w:t>3</w:t>
      </w:r>
      <w:r w:rsidRPr="00B63A83">
        <w:rPr>
          <w:rFonts w:ascii="Tahoma" w:eastAsia="Tahoma" w:hAnsi="Tahoma" w:cs="Tahoma"/>
        </w:rPr>
        <w:t>6</w:t>
      </w:r>
      <w:r w:rsidR="00B63A83">
        <w:rPr>
          <w:rFonts w:ascii="Tahoma" w:eastAsia="Tahoma" w:hAnsi="Tahoma" w:cs="Tahoma"/>
        </w:rPr>
        <w:t xml:space="preserve"> </w:t>
      </w:r>
      <w:r w:rsidRPr="00B63A83">
        <w:rPr>
          <w:rFonts w:ascii="Tahoma" w:eastAsia="Tahoma" w:hAnsi="Tahoma" w:cs="Tahoma"/>
          <w:position w:val="-1"/>
        </w:rPr>
        <w:t>roz</w:t>
      </w:r>
      <w:r w:rsidRPr="00B63A83">
        <w:rPr>
          <w:rFonts w:ascii="Tahoma" w:eastAsia="Tahoma" w:hAnsi="Tahoma" w:cs="Tahoma"/>
          <w:spacing w:val="1"/>
          <w:position w:val="-1"/>
        </w:rPr>
        <w:t>p</w:t>
      </w:r>
      <w:r w:rsidRPr="00B63A83">
        <w:rPr>
          <w:rFonts w:ascii="Tahoma" w:eastAsia="Tahoma" w:hAnsi="Tahoma" w:cs="Tahoma"/>
          <w:position w:val="-1"/>
        </w:rPr>
        <w:t>orz</w:t>
      </w:r>
      <w:r w:rsidRPr="00B63A83">
        <w:rPr>
          <w:rFonts w:ascii="Tahoma" w:eastAsia="Tahoma" w:hAnsi="Tahoma" w:cs="Tahoma"/>
          <w:spacing w:val="1"/>
          <w:position w:val="-1"/>
        </w:rPr>
        <w:t>ą</w:t>
      </w:r>
      <w:r w:rsidRPr="00B63A83">
        <w:rPr>
          <w:rFonts w:ascii="Tahoma" w:eastAsia="Tahoma" w:hAnsi="Tahoma" w:cs="Tahoma"/>
          <w:position w:val="-1"/>
        </w:rPr>
        <w:t>dz</w:t>
      </w:r>
      <w:r w:rsidRPr="00B63A83">
        <w:rPr>
          <w:rFonts w:ascii="Tahoma" w:eastAsia="Tahoma" w:hAnsi="Tahoma" w:cs="Tahoma"/>
          <w:spacing w:val="1"/>
          <w:position w:val="-1"/>
        </w:rPr>
        <w:t>e</w:t>
      </w:r>
      <w:r w:rsidRPr="00B63A83">
        <w:rPr>
          <w:rFonts w:ascii="Tahoma" w:eastAsia="Tahoma" w:hAnsi="Tahoma" w:cs="Tahoma"/>
          <w:spacing w:val="-1"/>
          <w:position w:val="-1"/>
        </w:rPr>
        <w:t>n</w:t>
      </w:r>
      <w:r w:rsidRPr="00B63A83">
        <w:rPr>
          <w:rFonts w:ascii="Tahoma" w:eastAsia="Tahoma" w:hAnsi="Tahoma" w:cs="Tahoma"/>
          <w:position w:val="-1"/>
        </w:rPr>
        <w:t>ia</w:t>
      </w:r>
      <w:r w:rsidRPr="00B63A83">
        <w:rPr>
          <w:rFonts w:ascii="Tahoma" w:eastAsia="Tahoma" w:hAnsi="Tahoma" w:cs="Tahoma"/>
          <w:spacing w:val="-12"/>
          <w:position w:val="-1"/>
        </w:rPr>
        <w:t xml:space="preserve"> </w:t>
      </w:r>
      <w:r w:rsidRPr="00B63A83">
        <w:rPr>
          <w:rFonts w:ascii="Tahoma" w:eastAsia="Tahoma" w:hAnsi="Tahoma" w:cs="Tahoma"/>
          <w:position w:val="-1"/>
        </w:rPr>
        <w:t>ogól</w:t>
      </w:r>
      <w:r w:rsidRPr="00B63A83">
        <w:rPr>
          <w:rFonts w:ascii="Tahoma" w:eastAsia="Tahoma" w:hAnsi="Tahoma" w:cs="Tahoma"/>
          <w:spacing w:val="-1"/>
          <w:position w:val="-1"/>
        </w:rPr>
        <w:t>n</w:t>
      </w:r>
      <w:r w:rsidRPr="00B63A83">
        <w:rPr>
          <w:rFonts w:ascii="Tahoma" w:eastAsia="Tahoma" w:hAnsi="Tahoma" w:cs="Tahoma"/>
          <w:spacing w:val="1"/>
          <w:position w:val="-1"/>
        </w:rPr>
        <w:t>e</w:t>
      </w:r>
      <w:r w:rsidRPr="00B63A83">
        <w:rPr>
          <w:rFonts w:ascii="Tahoma" w:eastAsia="Tahoma" w:hAnsi="Tahoma" w:cs="Tahoma"/>
          <w:position w:val="-1"/>
        </w:rPr>
        <w:t>g</w:t>
      </w:r>
      <w:r w:rsidRPr="00B63A83">
        <w:rPr>
          <w:rFonts w:ascii="Tahoma" w:eastAsia="Tahoma" w:hAnsi="Tahoma" w:cs="Tahoma"/>
          <w:spacing w:val="2"/>
          <w:position w:val="-1"/>
        </w:rPr>
        <w:t>o</w:t>
      </w:r>
      <w:r w:rsidRPr="00B63A83">
        <w:rPr>
          <w:rFonts w:ascii="Tahoma" w:eastAsia="Tahoma" w:hAnsi="Tahoma" w:cs="Tahoma"/>
          <w:position w:val="-1"/>
        </w:rPr>
        <w:t>;</w:t>
      </w:r>
    </w:p>
    <w:p w14:paraId="47E925E8" w14:textId="2EA1326D" w:rsidR="00942F4E" w:rsidRDefault="00280ADA" w:rsidP="005100BA">
      <w:pPr>
        <w:pStyle w:val="Akapitzlist"/>
        <w:numPr>
          <w:ilvl w:val="0"/>
          <w:numId w:val="3"/>
        </w:numPr>
        <w:spacing w:line="276" w:lineRule="auto"/>
        <w:ind w:left="426" w:right="14" w:hanging="426"/>
        <w:jc w:val="both"/>
        <w:rPr>
          <w:rFonts w:ascii="Tahoma" w:eastAsia="Tahoma" w:hAnsi="Tahoma" w:cs="Tahoma"/>
        </w:rPr>
      </w:pPr>
      <w:r w:rsidRPr="00B63A83">
        <w:rPr>
          <w:rFonts w:ascii="Tahoma" w:eastAsia="Tahoma" w:hAnsi="Tahoma" w:cs="Tahoma"/>
        </w:rPr>
        <w:t>„o</w:t>
      </w:r>
      <w:r w:rsidRPr="00B63A83">
        <w:rPr>
          <w:rFonts w:ascii="Tahoma" w:eastAsia="Tahoma" w:hAnsi="Tahoma" w:cs="Tahoma"/>
          <w:spacing w:val="-1"/>
        </w:rPr>
        <w:t>k</w:t>
      </w:r>
      <w:r w:rsidRPr="00B63A83">
        <w:rPr>
          <w:rFonts w:ascii="Tahoma" w:eastAsia="Tahoma" w:hAnsi="Tahoma" w:cs="Tahoma"/>
        </w:rPr>
        <w:t>r</w:t>
      </w:r>
      <w:r w:rsidRPr="00B63A83">
        <w:rPr>
          <w:rFonts w:ascii="Tahoma" w:eastAsia="Tahoma" w:hAnsi="Tahoma" w:cs="Tahoma"/>
          <w:spacing w:val="1"/>
        </w:rPr>
        <w:t>e</w:t>
      </w:r>
      <w:r w:rsidRPr="00B63A83">
        <w:rPr>
          <w:rFonts w:ascii="Tahoma" w:eastAsia="Tahoma" w:hAnsi="Tahoma" w:cs="Tahoma"/>
        </w:rPr>
        <w:t>sie</w:t>
      </w:r>
      <w:r w:rsidRPr="00B63A83">
        <w:rPr>
          <w:rFonts w:ascii="Tahoma" w:eastAsia="Tahoma" w:hAnsi="Tahoma" w:cs="Tahoma"/>
          <w:spacing w:val="-6"/>
        </w:rPr>
        <w:t xml:space="preserve"> </w:t>
      </w:r>
      <w:r w:rsidRPr="00B63A83">
        <w:rPr>
          <w:rFonts w:ascii="Tahoma" w:eastAsia="Tahoma" w:hAnsi="Tahoma" w:cs="Tahoma"/>
        </w:rPr>
        <w:t>tr</w:t>
      </w:r>
      <w:r w:rsidRPr="00B63A83">
        <w:rPr>
          <w:rFonts w:ascii="Tahoma" w:eastAsia="Tahoma" w:hAnsi="Tahoma" w:cs="Tahoma"/>
          <w:spacing w:val="-1"/>
        </w:rPr>
        <w:t>w</w:t>
      </w:r>
      <w:r w:rsidRPr="00B63A83">
        <w:rPr>
          <w:rFonts w:ascii="Tahoma" w:eastAsia="Tahoma" w:hAnsi="Tahoma" w:cs="Tahoma"/>
          <w:spacing w:val="1"/>
        </w:rPr>
        <w:t>a</w:t>
      </w:r>
      <w:r w:rsidRPr="00B63A83">
        <w:rPr>
          <w:rFonts w:ascii="Tahoma" w:eastAsia="Tahoma" w:hAnsi="Tahoma" w:cs="Tahoma"/>
        </w:rPr>
        <w:t>łoś</w:t>
      </w:r>
      <w:r w:rsidRPr="00B63A83">
        <w:rPr>
          <w:rFonts w:ascii="Tahoma" w:eastAsia="Tahoma" w:hAnsi="Tahoma" w:cs="Tahoma"/>
          <w:spacing w:val="-1"/>
        </w:rPr>
        <w:t>c</w:t>
      </w:r>
      <w:r w:rsidRPr="00B63A83">
        <w:rPr>
          <w:rFonts w:ascii="Tahoma" w:eastAsia="Tahoma" w:hAnsi="Tahoma" w:cs="Tahoma"/>
          <w:spacing w:val="3"/>
        </w:rPr>
        <w:t>i</w:t>
      </w:r>
      <w:r w:rsidRPr="00B63A83">
        <w:rPr>
          <w:rFonts w:ascii="Tahoma" w:eastAsia="Tahoma" w:hAnsi="Tahoma" w:cs="Tahoma"/>
        </w:rPr>
        <w:t>”</w:t>
      </w:r>
      <w:r w:rsidRPr="00B63A83">
        <w:rPr>
          <w:rFonts w:ascii="Tahoma" w:eastAsia="Tahoma" w:hAnsi="Tahoma" w:cs="Tahoma"/>
          <w:spacing w:val="-9"/>
        </w:rPr>
        <w:t xml:space="preserve"> </w:t>
      </w:r>
      <w:r w:rsidRPr="00B63A83">
        <w:rPr>
          <w:rFonts w:ascii="Tahoma" w:eastAsia="Tahoma" w:hAnsi="Tahoma" w:cs="Tahoma"/>
          <w:spacing w:val="-1"/>
        </w:rPr>
        <w:t>n</w:t>
      </w:r>
      <w:r w:rsidRPr="00B63A83">
        <w:rPr>
          <w:rFonts w:ascii="Tahoma" w:eastAsia="Tahoma" w:hAnsi="Tahoma" w:cs="Tahoma"/>
          <w:spacing w:val="1"/>
        </w:rPr>
        <w:t>a</w:t>
      </w:r>
      <w:r w:rsidRPr="00B63A83">
        <w:rPr>
          <w:rFonts w:ascii="Tahoma" w:eastAsia="Tahoma" w:hAnsi="Tahoma" w:cs="Tahoma"/>
        </w:rPr>
        <w:t>l</w:t>
      </w:r>
      <w:r w:rsidRPr="00B63A83">
        <w:rPr>
          <w:rFonts w:ascii="Tahoma" w:eastAsia="Tahoma" w:hAnsi="Tahoma" w:cs="Tahoma"/>
          <w:spacing w:val="1"/>
        </w:rPr>
        <w:t>e</w:t>
      </w:r>
      <w:r w:rsidRPr="00B63A83">
        <w:rPr>
          <w:rFonts w:ascii="Tahoma" w:eastAsia="Tahoma" w:hAnsi="Tahoma" w:cs="Tahoma"/>
        </w:rPr>
        <w:t>ży</w:t>
      </w:r>
      <w:r w:rsidRPr="00B63A83">
        <w:rPr>
          <w:rFonts w:ascii="Tahoma" w:eastAsia="Tahoma" w:hAnsi="Tahoma" w:cs="Tahoma"/>
          <w:spacing w:val="-6"/>
        </w:rPr>
        <w:t xml:space="preserve"> </w:t>
      </w:r>
      <w:r w:rsidRPr="00B63A83">
        <w:rPr>
          <w:rFonts w:ascii="Tahoma" w:eastAsia="Tahoma" w:hAnsi="Tahoma" w:cs="Tahoma"/>
          <w:spacing w:val="2"/>
        </w:rPr>
        <w:t>p</w:t>
      </w:r>
      <w:r w:rsidRPr="00B63A83">
        <w:rPr>
          <w:rFonts w:ascii="Tahoma" w:eastAsia="Tahoma" w:hAnsi="Tahoma" w:cs="Tahoma"/>
        </w:rPr>
        <w:t>rz</w:t>
      </w:r>
      <w:r w:rsidRPr="00B63A83">
        <w:rPr>
          <w:rFonts w:ascii="Tahoma" w:eastAsia="Tahoma" w:hAnsi="Tahoma" w:cs="Tahoma"/>
          <w:spacing w:val="1"/>
        </w:rPr>
        <w:t>e</w:t>
      </w:r>
      <w:r w:rsidRPr="00B63A83">
        <w:rPr>
          <w:rFonts w:ascii="Tahoma" w:eastAsia="Tahoma" w:hAnsi="Tahoma" w:cs="Tahoma"/>
        </w:rPr>
        <w:t>z</w:t>
      </w:r>
      <w:r w:rsidRPr="00B63A83">
        <w:rPr>
          <w:rFonts w:ascii="Tahoma" w:eastAsia="Tahoma" w:hAnsi="Tahoma" w:cs="Tahoma"/>
          <w:spacing w:val="-5"/>
        </w:rPr>
        <w:t xml:space="preserve"> </w:t>
      </w:r>
      <w:r w:rsidRPr="00B63A83">
        <w:rPr>
          <w:rFonts w:ascii="Tahoma" w:eastAsia="Tahoma" w:hAnsi="Tahoma" w:cs="Tahoma"/>
          <w:spacing w:val="1"/>
        </w:rPr>
        <w:t>t</w:t>
      </w:r>
      <w:r w:rsidRPr="00B63A83">
        <w:rPr>
          <w:rFonts w:ascii="Tahoma" w:eastAsia="Tahoma" w:hAnsi="Tahoma" w:cs="Tahoma"/>
        </w:rPr>
        <w:t>o</w:t>
      </w:r>
      <w:r w:rsidRPr="00B63A83">
        <w:rPr>
          <w:rFonts w:ascii="Tahoma" w:eastAsia="Tahoma" w:hAnsi="Tahoma" w:cs="Tahoma"/>
          <w:spacing w:val="-2"/>
        </w:rPr>
        <w:t xml:space="preserve"> </w:t>
      </w:r>
      <w:r w:rsidRPr="00B63A83">
        <w:rPr>
          <w:rFonts w:ascii="Tahoma" w:eastAsia="Tahoma" w:hAnsi="Tahoma" w:cs="Tahoma"/>
        </w:rPr>
        <w:t>rozumi</w:t>
      </w:r>
      <w:r w:rsidRPr="00B63A83">
        <w:rPr>
          <w:rFonts w:ascii="Tahoma" w:eastAsia="Tahoma" w:hAnsi="Tahoma" w:cs="Tahoma"/>
          <w:spacing w:val="1"/>
        </w:rPr>
        <w:t>e</w:t>
      </w:r>
      <w:r w:rsidRPr="00B63A83">
        <w:rPr>
          <w:rFonts w:ascii="Tahoma" w:eastAsia="Tahoma" w:hAnsi="Tahoma" w:cs="Tahoma"/>
        </w:rPr>
        <w:t>ć</w:t>
      </w:r>
      <w:r w:rsidRPr="00B63A83">
        <w:rPr>
          <w:rFonts w:ascii="Tahoma" w:eastAsia="Tahoma" w:hAnsi="Tahoma" w:cs="Tahoma"/>
          <w:spacing w:val="-6"/>
        </w:rPr>
        <w:t xml:space="preserve"> </w:t>
      </w:r>
      <w:r w:rsidRPr="00B63A83">
        <w:rPr>
          <w:rFonts w:ascii="Tahoma" w:eastAsia="Tahoma" w:hAnsi="Tahoma" w:cs="Tahoma"/>
        </w:rPr>
        <w:t>o</w:t>
      </w:r>
      <w:r w:rsidRPr="00B63A83">
        <w:rPr>
          <w:rFonts w:ascii="Tahoma" w:eastAsia="Tahoma" w:hAnsi="Tahoma" w:cs="Tahoma"/>
          <w:spacing w:val="-1"/>
        </w:rPr>
        <w:t>k</w:t>
      </w:r>
      <w:r w:rsidRPr="00B63A83">
        <w:rPr>
          <w:rFonts w:ascii="Tahoma" w:eastAsia="Tahoma" w:hAnsi="Tahoma" w:cs="Tahoma"/>
        </w:rPr>
        <w:t>r</w:t>
      </w:r>
      <w:r w:rsidRPr="00B63A83">
        <w:rPr>
          <w:rFonts w:ascii="Tahoma" w:eastAsia="Tahoma" w:hAnsi="Tahoma" w:cs="Tahoma"/>
          <w:spacing w:val="1"/>
        </w:rPr>
        <w:t>e</w:t>
      </w:r>
      <w:r w:rsidRPr="00B63A83">
        <w:rPr>
          <w:rFonts w:ascii="Tahoma" w:eastAsia="Tahoma" w:hAnsi="Tahoma" w:cs="Tahoma"/>
        </w:rPr>
        <w:t>s</w:t>
      </w:r>
      <w:r w:rsidRPr="00B63A83">
        <w:rPr>
          <w:rFonts w:ascii="Tahoma" w:eastAsia="Tahoma" w:hAnsi="Tahoma" w:cs="Tahoma"/>
          <w:spacing w:val="-5"/>
        </w:rPr>
        <w:t xml:space="preserve"> </w:t>
      </w:r>
      <w:r w:rsidRPr="00B63A83">
        <w:rPr>
          <w:rFonts w:ascii="Tahoma" w:eastAsia="Tahoma" w:hAnsi="Tahoma" w:cs="Tahoma"/>
          <w:spacing w:val="1"/>
        </w:rPr>
        <w:t>wy</w:t>
      </w:r>
      <w:r w:rsidRPr="00B63A83">
        <w:rPr>
          <w:rFonts w:ascii="Tahoma" w:eastAsia="Tahoma" w:hAnsi="Tahoma" w:cs="Tahoma"/>
          <w:spacing w:val="-1"/>
        </w:rPr>
        <w:t>n</w:t>
      </w:r>
      <w:r w:rsidRPr="00B63A83">
        <w:rPr>
          <w:rFonts w:ascii="Tahoma" w:eastAsia="Tahoma" w:hAnsi="Tahoma" w:cs="Tahoma"/>
          <w:spacing w:val="2"/>
        </w:rPr>
        <w:t>i</w:t>
      </w:r>
      <w:r w:rsidRPr="00B63A83">
        <w:rPr>
          <w:rFonts w:ascii="Tahoma" w:eastAsia="Tahoma" w:hAnsi="Tahoma" w:cs="Tahoma"/>
          <w:spacing w:val="-1"/>
        </w:rPr>
        <w:t>k</w:t>
      </w:r>
      <w:r w:rsidRPr="00B63A83">
        <w:rPr>
          <w:rFonts w:ascii="Tahoma" w:eastAsia="Tahoma" w:hAnsi="Tahoma" w:cs="Tahoma"/>
          <w:spacing w:val="1"/>
        </w:rPr>
        <w:t>a</w:t>
      </w:r>
      <w:r w:rsidRPr="00B63A83">
        <w:rPr>
          <w:rFonts w:ascii="Tahoma" w:eastAsia="Tahoma" w:hAnsi="Tahoma" w:cs="Tahoma"/>
          <w:spacing w:val="-1"/>
        </w:rPr>
        <w:t>j</w:t>
      </w:r>
      <w:r w:rsidRPr="00B63A83">
        <w:rPr>
          <w:rFonts w:ascii="Tahoma" w:eastAsia="Tahoma" w:hAnsi="Tahoma" w:cs="Tahoma"/>
          <w:spacing w:val="1"/>
        </w:rPr>
        <w:t>ą</w:t>
      </w:r>
      <w:r w:rsidRPr="00B63A83">
        <w:rPr>
          <w:rFonts w:ascii="Tahoma" w:eastAsia="Tahoma" w:hAnsi="Tahoma" w:cs="Tahoma"/>
          <w:spacing w:val="-1"/>
        </w:rPr>
        <w:t>c</w:t>
      </w:r>
      <w:r w:rsidRPr="00B63A83">
        <w:rPr>
          <w:rFonts w:ascii="Tahoma" w:eastAsia="Tahoma" w:hAnsi="Tahoma" w:cs="Tahoma"/>
        </w:rPr>
        <w:t>y</w:t>
      </w:r>
      <w:r w:rsidRPr="00B63A83">
        <w:rPr>
          <w:rFonts w:ascii="Tahoma" w:eastAsia="Tahoma" w:hAnsi="Tahoma" w:cs="Tahoma"/>
          <w:spacing w:val="54"/>
        </w:rPr>
        <w:t xml:space="preserve"> </w:t>
      </w:r>
      <w:r w:rsidRPr="00B63A83">
        <w:rPr>
          <w:rFonts w:ascii="Tahoma" w:eastAsia="Tahoma" w:hAnsi="Tahoma" w:cs="Tahoma"/>
        </w:rPr>
        <w:t>z</w:t>
      </w:r>
      <w:r w:rsidRPr="00B63A83">
        <w:rPr>
          <w:rFonts w:ascii="Tahoma" w:eastAsia="Tahoma" w:hAnsi="Tahoma" w:cs="Tahoma"/>
          <w:spacing w:val="1"/>
        </w:rPr>
        <w:t xml:space="preserve"> a</w:t>
      </w:r>
      <w:r w:rsidRPr="00B63A83">
        <w:rPr>
          <w:rFonts w:ascii="Tahoma" w:eastAsia="Tahoma" w:hAnsi="Tahoma" w:cs="Tahoma"/>
        </w:rPr>
        <w:t>r</w:t>
      </w:r>
      <w:r w:rsidRPr="00B63A83">
        <w:rPr>
          <w:rFonts w:ascii="Tahoma" w:eastAsia="Tahoma" w:hAnsi="Tahoma" w:cs="Tahoma"/>
          <w:spacing w:val="1"/>
        </w:rPr>
        <w:t>t</w:t>
      </w:r>
      <w:r w:rsidRPr="00B63A83">
        <w:rPr>
          <w:rFonts w:ascii="Tahoma" w:eastAsia="Tahoma" w:hAnsi="Tahoma" w:cs="Tahoma"/>
        </w:rPr>
        <w:t>.</w:t>
      </w:r>
      <w:r w:rsidRPr="00B63A83">
        <w:rPr>
          <w:rFonts w:ascii="Tahoma" w:eastAsia="Tahoma" w:hAnsi="Tahoma" w:cs="Tahoma"/>
          <w:spacing w:val="-3"/>
        </w:rPr>
        <w:t xml:space="preserve"> </w:t>
      </w:r>
      <w:r w:rsidRPr="00B63A83">
        <w:rPr>
          <w:rFonts w:ascii="Tahoma" w:eastAsia="Tahoma" w:hAnsi="Tahoma" w:cs="Tahoma"/>
          <w:spacing w:val="1"/>
        </w:rPr>
        <w:t>7</w:t>
      </w:r>
      <w:r w:rsidRPr="00B63A83">
        <w:rPr>
          <w:rFonts w:ascii="Tahoma" w:eastAsia="Tahoma" w:hAnsi="Tahoma" w:cs="Tahoma"/>
        </w:rPr>
        <w:t>1</w:t>
      </w:r>
      <w:r w:rsidRPr="00B63A83">
        <w:rPr>
          <w:rFonts w:ascii="Tahoma" w:eastAsia="Tahoma" w:hAnsi="Tahoma" w:cs="Tahoma"/>
          <w:spacing w:val="-3"/>
        </w:rPr>
        <w:t xml:space="preserve"> </w:t>
      </w:r>
      <w:r w:rsidRPr="00B63A83">
        <w:rPr>
          <w:rFonts w:ascii="Tahoma" w:eastAsia="Tahoma" w:hAnsi="Tahoma" w:cs="Tahoma"/>
        </w:rPr>
        <w:t>roz</w:t>
      </w:r>
      <w:r w:rsidRPr="00B63A83">
        <w:rPr>
          <w:rFonts w:ascii="Tahoma" w:eastAsia="Tahoma" w:hAnsi="Tahoma" w:cs="Tahoma"/>
          <w:spacing w:val="1"/>
        </w:rPr>
        <w:t>p</w:t>
      </w:r>
      <w:r w:rsidRPr="00B63A83">
        <w:rPr>
          <w:rFonts w:ascii="Tahoma" w:eastAsia="Tahoma" w:hAnsi="Tahoma" w:cs="Tahoma"/>
        </w:rPr>
        <w:t>orz</w:t>
      </w:r>
      <w:r w:rsidRPr="00B63A83">
        <w:rPr>
          <w:rFonts w:ascii="Tahoma" w:eastAsia="Tahoma" w:hAnsi="Tahoma" w:cs="Tahoma"/>
          <w:spacing w:val="1"/>
        </w:rPr>
        <w:t>ą</w:t>
      </w:r>
      <w:r w:rsidRPr="00B63A83">
        <w:rPr>
          <w:rFonts w:ascii="Tahoma" w:eastAsia="Tahoma" w:hAnsi="Tahoma" w:cs="Tahoma"/>
        </w:rPr>
        <w:t>dz</w:t>
      </w:r>
      <w:r w:rsidRPr="00B63A83">
        <w:rPr>
          <w:rFonts w:ascii="Tahoma" w:eastAsia="Tahoma" w:hAnsi="Tahoma" w:cs="Tahoma"/>
          <w:spacing w:val="1"/>
        </w:rPr>
        <w:t>e</w:t>
      </w:r>
      <w:r w:rsidRPr="00B63A83">
        <w:rPr>
          <w:rFonts w:ascii="Tahoma" w:eastAsia="Tahoma" w:hAnsi="Tahoma" w:cs="Tahoma"/>
          <w:spacing w:val="-1"/>
        </w:rPr>
        <w:t>n</w:t>
      </w:r>
      <w:r w:rsidRPr="00B63A83">
        <w:rPr>
          <w:rFonts w:ascii="Tahoma" w:eastAsia="Tahoma" w:hAnsi="Tahoma" w:cs="Tahoma"/>
        </w:rPr>
        <w:t>ia</w:t>
      </w:r>
      <w:r w:rsidRPr="00B63A83">
        <w:rPr>
          <w:rFonts w:ascii="Tahoma" w:eastAsia="Tahoma" w:hAnsi="Tahoma" w:cs="Tahoma"/>
          <w:spacing w:val="-12"/>
        </w:rPr>
        <w:t xml:space="preserve"> </w:t>
      </w:r>
      <w:r w:rsidRPr="00B63A83">
        <w:rPr>
          <w:rFonts w:ascii="Tahoma" w:eastAsia="Tahoma" w:hAnsi="Tahoma" w:cs="Tahoma"/>
        </w:rPr>
        <w:t>ogól</w:t>
      </w:r>
      <w:r w:rsidRPr="00B63A83">
        <w:rPr>
          <w:rFonts w:ascii="Tahoma" w:eastAsia="Tahoma" w:hAnsi="Tahoma" w:cs="Tahoma"/>
          <w:spacing w:val="-1"/>
        </w:rPr>
        <w:t>n</w:t>
      </w:r>
      <w:r w:rsidRPr="00B63A83">
        <w:rPr>
          <w:rFonts w:ascii="Tahoma" w:eastAsia="Tahoma" w:hAnsi="Tahoma" w:cs="Tahoma"/>
          <w:spacing w:val="1"/>
        </w:rPr>
        <w:t>e</w:t>
      </w:r>
      <w:r w:rsidRPr="00B63A83">
        <w:rPr>
          <w:rFonts w:ascii="Tahoma" w:eastAsia="Tahoma" w:hAnsi="Tahoma" w:cs="Tahoma"/>
        </w:rPr>
        <w:t>g</w:t>
      </w:r>
      <w:r w:rsidRPr="00B63A83">
        <w:rPr>
          <w:rFonts w:ascii="Tahoma" w:eastAsia="Tahoma" w:hAnsi="Tahoma" w:cs="Tahoma"/>
          <w:spacing w:val="2"/>
        </w:rPr>
        <w:t>o</w:t>
      </w:r>
      <w:r w:rsidR="005A1EE5" w:rsidRPr="00B63A83">
        <w:rPr>
          <w:rFonts w:ascii="Tahoma" w:eastAsia="Tahoma" w:hAnsi="Tahoma" w:cs="Tahoma"/>
          <w:spacing w:val="2"/>
        </w:rPr>
        <w:t>,</w:t>
      </w:r>
      <w:r w:rsidR="00B63A83">
        <w:rPr>
          <w:rFonts w:ascii="Tahoma" w:eastAsia="Tahoma" w:hAnsi="Tahoma" w:cs="Tahoma"/>
          <w:spacing w:val="2"/>
        </w:rPr>
        <w:br/>
      </w:r>
      <w:r w:rsidR="005A1EE5" w:rsidRPr="00B63A83">
        <w:rPr>
          <w:rFonts w:ascii="Tahoma" w:eastAsia="Tahoma" w:hAnsi="Tahoma" w:cs="Tahoma"/>
        </w:rPr>
        <w:t>z kryteriów</w:t>
      </w:r>
      <w:r w:rsidR="00A52926" w:rsidRPr="00B63A83">
        <w:rPr>
          <w:rFonts w:ascii="Tahoma" w:eastAsia="Tahoma" w:hAnsi="Tahoma" w:cs="Tahoma"/>
        </w:rPr>
        <w:t xml:space="preserve"> wyboru</w:t>
      </w:r>
      <w:r w:rsidR="00076A9A" w:rsidRPr="00B63A83">
        <w:rPr>
          <w:rFonts w:ascii="Tahoma" w:eastAsia="Tahoma" w:hAnsi="Tahoma" w:cs="Tahoma"/>
        </w:rPr>
        <w:t xml:space="preserve"> projektów,</w:t>
      </w:r>
      <w:r w:rsidR="005A1EE5" w:rsidRPr="00B63A83">
        <w:rPr>
          <w:rFonts w:ascii="Tahoma" w:eastAsia="Tahoma" w:hAnsi="Tahoma" w:cs="Tahoma"/>
        </w:rPr>
        <w:t xml:space="preserve"> wskazanych</w:t>
      </w:r>
      <w:r w:rsidR="00076A9A" w:rsidRPr="00B63A83">
        <w:rPr>
          <w:rFonts w:ascii="Tahoma" w:eastAsia="Tahoma" w:hAnsi="Tahoma" w:cs="Tahoma"/>
        </w:rPr>
        <w:t xml:space="preserve"> w</w:t>
      </w:r>
      <w:r w:rsidR="00A52926" w:rsidRPr="00B63A83">
        <w:rPr>
          <w:rFonts w:ascii="Tahoma" w:eastAsia="Tahoma" w:hAnsi="Tahoma" w:cs="Tahoma"/>
        </w:rPr>
        <w:t xml:space="preserve"> zał. Nr 3 do </w:t>
      </w:r>
      <w:proofErr w:type="spellStart"/>
      <w:r w:rsidR="00A52926" w:rsidRPr="00B63A83">
        <w:rPr>
          <w:rFonts w:ascii="Tahoma" w:eastAsia="Tahoma" w:hAnsi="Tahoma" w:cs="Tahoma"/>
        </w:rPr>
        <w:t>SzOOP</w:t>
      </w:r>
      <w:proofErr w:type="spellEnd"/>
      <w:r w:rsidR="00A52926" w:rsidRPr="00B63A83">
        <w:rPr>
          <w:rFonts w:ascii="Tahoma" w:eastAsia="Tahoma" w:hAnsi="Tahoma" w:cs="Tahoma"/>
        </w:rPr>
        <w:t xml:space="preserve"> na lata 2014-2020 </w:t>
      </w:r>
      <w:r w:rsidR="00F50285">
        <w:rPr>
          <w:rFonts w:ascii="Tahoma" w:eastAsia="Tahoma" w:hAnsi="Tahoma" w:cs="Tahoma"/>
        </w:rPr>
        <w:t>i/lub z zapisów</w:t>
      </w:r>
      <w:r w:rsidR="00A52926" w:rsidRPr="00B63A83">
        <w:rPr>
          <w:rFonts w:ascii="Tahoma" w:eastAsia="Tahoma" w:hAnsi="Tahoma" w:cs="Tahoma"/>
        </w:rPr>
        <w:t xml:space="preserve"> </w:t>
      </w:r>
      <w:r w:rsidR="00F50285">
        <w:rPr>
          <w:rFonts w:ascii="Tahoma" w:eastAsia="Tahoma" w:hAnsi="Tahoma" w:cs="Tahoma"/>
        </w:rPr>
        <w:t>R</w:t>
      </w:r>
      <w:r w:rsidR="00076A9A" w:rsidRPr="00B63A83">
        <w:rPr>
          <w:rFonts w:ascii="Tahoma" w:eastAsia="Tahoma" w:hAnsi="Tahoma" w:cs="Tahoma"/>
        </w:rPr>
        <w:t>egulamin</w:t>
      </w:r>
      <w:r w:rsidR="00F50285">
        <w:rPr>
          <w:rFonts w:ascii="Tahoma" w:eastAsia="Tahoma" w:hAnsi="Tahoma" w:cs="Tahoma"/>
        </w:rPr>
        <w:t>u</w:t>
      </w:r>
      <w:r w:rsidR="00B63A83">
        <w:rPr>
          <w:rFonts w:ascii="Tahoma" w:eastAsia="Tahoma" w:hAnsi="Tahoma" w:cs="Tahoma"/>
        </w:rPr>
        <w:t xml:space="preserve"> </w:t>
      </w:r>
      <w:r w:rsidR="00A52926" w:rsidRPr="00B63A83">
        <w:rPr>
          <w:rFonts w:ascii="Tahoma" w:eastAsia="Tahoma" w:hAnsi="Tahoma" w:cs="Tahoma"/>
        </w:rPr>
        <w:t>konkursu dla danego Działania/Poddziałania</w:t>
      </w:r>
      <w:r w:rsidR="00076A9A" w:rsidRPr="00B63A83">
        <w:rPr>
          <w:rFonts w:ascii="Tahoma" w:eastAsia="Tahoma" w:hAnsi="Tahoma" w:cs="Tahoma"/>
        </w:rPr>
        <w:t>;</w:t>
      </w:r>
    </w:p>
    <w:p w14:paraId="7D7490F0" w14:textId="44AC0542" w:rsidR="00432C22" w:rsidRPr="00B63A83" w:rsidRDefault="00432C22" w:rsidP="005100BA">
      <w:pPr>
        <w:pStyle w:val="Akapitzlist"/>
        <w:numPr>
          <w:ilvl w:val="0"/>
          <w:numId w:val="3"/>
        </w:numPr>
        <w:spacing w:line="276" w:lineRule="auto"/>
        <w:ind w:left="426" w:right="14" w:hanging="426"/>
        <w:jc w:val="both"/>
        <w:rPr>
          <w:rFonts w:ascii="Tahoma" w:eastAsia="Tahoma" w:hAnsi="Tahoma" w:cs="Tahoma"/>
        </w:rPr>
      </w:pPr>
      <w:r>
        <w:rPr>
          <w:rFonts w:ascii="Tahoma" w:eastAsia="Tahoma" w:hAnsi="Tahoma" w:cs="Tahoma"/>
        </w:rPr>
        <w:t>„</w:t>
      </w:r>
      <w:r w:rsidRPr="00E70B3E">
        <w:rPr>
          <w:rFonts w:ascii="Tahoma" w:eastAsia="Tahoma" w:hAnsi="Tahoma" w:cs="Tahoma"/>
        </w:rPr>
        <w:t>OWES” – należy przez to rozumieć Ośrodek Wsparcia Ekonomii Społecznej</w:t>
      </w:r>
      <w:r>
        <w:rPr>
          <w:rFonts w:ascii="Tahoma" w:eastAsia="Tahoma" w:hAnsi="Tahoma" w:cs="Tahoma"/>
        </w:rPr>
        <w:t>;</w:t>
      </w:r>
      <w:r w:rsidRPr="00E70B3E">
        <w:rPr>
          <w:rStyle w:val="Odwoanieprzypisudolnego"/>
          <w:rFonts w:ascii="Tahoma" w:eastAsia="Tahoma" w:hAnsi="Tahoma" w:cs="Tahoma"/>
        </w:rPr>
        <w:footnoteReference w:id="1"/>
      </w:r>
    </w:p>
    <w:p w14:paraId="5660042E" w14:textId="77777777"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rze</w:t>
      </w:r>
      <w:r w:rsidRPr="001A21E8">
        <w:rPr>
          <w:rFonts w:ascii="Tahoma" w:eastAsia="Tahoma" w:hAnsi="Tahoma" w:cs="Tahoma"/>
          <w:spacing w:val="27"/>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27"/>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3"/>
        </w:rPr>
        <w:t>ż</w:t>
      </w:r>
      <w:r w:rsidRPr="001A21E8">
        <w:rPr>
          <w:rFonts w:ascii="Tahoma" w:eastAsia="Tahoma" w:hAnsi="Tahoma" w:cs="Tahoma"/>
        </w:rPr>
        <w:t>y</w:t>
      </w:r>
      <w:r w:rsidRPr="001A21E8">
        <w:rPr>
          <w:rFonts w:ascii="Tahoma" w:eastAsia="Tahoma" w:hAnsi="Tahoma" w:cs="Tahoma"/>
          <w:spacing w:val="3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32"/>
        </w:rPr>
        <w:t xml:space="preserve"> </w:t>
      </w:r>
      <w:r w:rsidRPr="001A21E8">
        <w:rPr>
          <w:rFonts w:ascii="Tahoma" w:eastAsia="Tahoma" w:hAnsi="Tahoma" w:cs="Tahoma"/>
        </w:rPr>
        <w:t>to</w:t>
      </w:r>
      <w:r w:rsidRPr="001A21E8">
        <w:rPr>
          <w:rFonts w:ascii="Tahoma" w:eastAsia="Tahoma" w:hAnsi="Tahoma" w:cs="Tahoma"/>
          <w:spacing w:val="34"/>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27"/>
        </w:rPr>
        <w:t xml:space="preserve"> </w:t>
      </w:r>
      <w:r w:rsidRPr="001A21E8">
        <w:rPr>
          <w:rFonts w:ascii="Tahoma" w:eastAsia="Tahoma" w:hAnsi="Tahoma" w:cs="Tahoma"/>
        </w:rPr>
        <w:t>pod</w:t>
      </w:r>
      <w:r w:rsidRPr="001A21E8">
        <w:rPr>
          <w:rFonts w:ascii="Tahoma" w:eastAsia="Tahoma" w:hAnsi="Tahoma" w:cs="Tahoma"/>
          <w:spacing w:val="1"/>
        </w:rPr>
        <w:t>m</w:t>
      </w:r>
      <w:r w:rsidRPr="001A21E8">
        <w:rPr>
          <w:rFonts w:ascii="Tahoma" w:eastAsia="Tahoma" w:hAnsi="Tahoma" w:cs="Tahoma"/>
        </w:rPr>
        <w:t>iot</w:t>
      </w:r>
      <w:r w:rsidRPr="001A21E8">
        <w:rPr>
          <w:rFonts w:ascii="Tahoma" w:eastAsia="Tahoma" w:hAnsi="Tahoma" w:cs="Tahoma"/>
          <w:spacing w:val="29"/>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osz</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27"/>
        </w:rPr>
        <w:t xml:space="preserve"> </w:t>
      </w:r>
      <w:r w:rsidRPr="001A21E8">
        <w:rPr>
          <w:rFonts w:ascii="Tahoma" w:eastAsia="Tahoma" w:hAnsi="Tahoma" w:cs="Tahoma"/>
        </w:rPr>
        <w:t>do</w:t>
      </w:r>
      <w:r w:rsidRPr="001A21E8">
        <w:rPr>
          <w:rFonts w:ascii="Tahoma" w:eastAsia="Tahoma" w:hAnsi="Tahoma" w:cs="Tahoma"/>
          <w:spacing w:val="34"/>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2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soby</w:t>
      </w:r>
      <w:r w:rsidRPr="001A21E8">
        <w:rPr>
          <w:rFonts w:ascii="Tahoma" w:eastAsia="Tahoma" w:hAnsi="Tahoma" w:cs="Tahoma"/>
          <w:spacing w:val="29"/>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dz</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org</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iz</w:t>
      </w:r>
      <w:r w:rsidRPr="001A21E8">
        <w:rPr>
          <w:rFonts w:ascii="Tahoma" w:eastAsia="Tahoma" w:hAnsi="Tahoma" w:cs="Tahoma"/>
          <w:spacing w:val="1"/>
        </w:rPr>
        <w:t>a</w:t>
      </w:r>
      <w:r w:rsidRPr="001A21E8">
        <w:rPr>
          <w:rFonts w:ascii="Tahoma" w:eastAsia="Tahoma" w:hAnsi="Tahoma" w:cs="Tahoma"/>
          <w:spacing w:val="-1"/>
        </w:rPr>
        <w:t>cy</w:t>
      </w:r>
      <w:r w:rsidRPr="001A21E8">
        <w:rPr>
          <w:rFonts w:ascii="Tahoma" w:eastAsia="Tahoma" w:hAnsi="Tahoma" w:cs="Tahoma"/>
          <w:spacing w:val="1"/>
        </w:rPr>
        <w:t>j</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t</w:t>
      </w:r>
      <w:r w:rsidRPr="001A21E8">
        <w:rPr>
          <w:rFonts w:ascii="Tahoma" w:eastAsia="Tahoma" w:hAnsi="Tahoma" w:cs="Tahoma"/>
          <w:spacing w:val="1"/>
        </w:rPr>
        <w:t>e</w:t>
      </w:r>
      <w:r w:rsidRPr="001A21E8">
        <w:rPr>
          <w:rFonts w:ascii="Tahoma" w:eastAsia="Tahoma" w:hAnsi="Tahoma" w:cs="Tahoma"/>
          <w:spacing w:val="2"/>
        </w:rPr>
        <w:t>c</w:t>
      </w:r>
      <w:r w:rsidRPr="001A21E8">
        <w:rPr>
          <w:rFonts w:ascii="Tahoma" w:eastAsia="Tahoma" w:hAnsi="Tahoma" w:cs="Tahoma"/>
          <w:spacing w:val="-1"/>
        </w:rPr>
        <w:t>hn</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zne</w:t>
      </w:r>
      <w:r w:rsidRPr="001A21E8">
        <w:rPr>
          <w:rFonts w:ascii="Tahoma" w:eastAsia="Tahoma" w:hAnsi="Tahoma" w:cs="Tahoma"/>
          <w:spacing w:val="3"/>
        </w:rPr>
        <w:t xml:space="preserve">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0"/>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1"/>
        </w:rPr>
        <w:t>we</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rPr>
        <w:t>spól</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spacing w:val="-1"/>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4"/>
        </w:rPr>
        <w:t xml:space="preserve"> </w:t>
      </w:r>
      <w:r w:rsidRPr="001A21E8">
        <w:rPr>
          <w:rFonts w:ascii="Tahoma" w:eastAsia="Tahoma" w:hAnsi="Tahoma" w:cs="Tahoma"/>
          <w:spacing w:val="1"/>
        </w:rPr>
        <w:t>w</w:t>
      </w:r>
      <w:r w:rsidRPr="001A21E8">
        <w:rPr>
          <w:rFonts w:ascii="Tahoma" w:eastAsia="Tahoma" w:hAnsi="Tahoma" w:cs="Tahoma"/>
        </w:rPr>
        <w:t>io</w:t>
      </w:r>
      <w:r w:rsidRPr="001A21E8">
        <w:rPr>
          <w:rFonts w:ascii="Tahoma" w:eastAsia="Tahoma" w:hAnsi="Tahoma" w:cs="Tahoma"/>
          <w:spacing w:val="2"/>
        </w:rPr>
        <w:t>d</w:t>
      </w:r>
      <w:r w:rsidRPr="001A21E8">
        <w:rPr>
          <w:rFonts w:ascii="Tahoma" w:eastAsia="Tahoma" w:hAnsi="Tahoma" w:cs="Tahoma"/>
          <w:spacing w:val="1"/>
        </w:rPr>
        <w:t>ą</w:t>
      </w:r>
      <w:r w:rsidRPr="001A21E8">
        <w:rPr>
          <w:rFonts w:ascii="Tahoma" w:eastAsia="Tahoma" w:hAnsi="Tahoma" w:cs="Tahoma"/>
          <w:spacing w:val="-1"/>
        </w:rPr>
        <w:t>cy</w:t>
      </w:r>
      <w:r w:rsidRPr="001A21E8">
        <w:rPr>
          <w:rFonts w:ascii="Tahoma" w:eastAsia="Tahoma" w:hAnsi="Tahoma" w:cs="Tahoma"/>
        </w:rPr>
        <w:t>m</w:t>
      </w:r>
      <w:r w:rsidRPr="001A21E8">
        <w:rPr>
          <w:rFonts w:ascii="Tahoma" w:eastAsia="Tahoma" w:hAnsi="Tahoma" w:cs="Tahoma"/>
          <w:spacing w:val="4"/>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00D023AE">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nk</w:t>
      </w:r>
      <w:r w:rsidRPr="001A21E8">
        <w:rPr>
          <w:rFonts w:ascii="Tahoma" w:eastAsia="Tahoma" w:hAnsi="Tahoma" w:cs="Tahoma"/>
          <w:spacing w:val="3"/>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rPr>
        <w:t xml:space="preserve">w </w:t>
      </w:r>
      <w:r w:rsidRPr="001A21E8">
        <w:rPr>
          <w:rFonts w:ascii="Tahoma" w:eastAsia="Tahoma" w:hAnsi="Tahoma" w:cs="Tahoma"/>
          <w:spacing w:val="3"/>
        </w:rPr>
        <w:t>p</w:t>
      </w:r>
      <w:r w:rsidRPr="001A21E8">
        <w:rPr>
          <w:rFonts w:ascii="Tahoma" w:eastAsia="Tahoma" w:hAnsi="Tahoma" w:cs="Tahoma"/>
        </w:rPr>
        <w:t>orozumi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12"/>
        </w:rPr>
        <w:t xml:space="preserve"> </w:t>
      </w:r>
      <w:r w:rsidRPr="001A21E8">
        <w:rPr>
          <w:rFonts w:ascii="Tahoma" w:eastAsia="Tahoma" w:hAnsi="Tahoma" w:cs="Tahoma"/>
          <w:spacing w:val="1"/>
        </w:rPr>
        <w:t>a</w:t>
      </w:r>
      <w:r w:rsidRPr="001A21E8">
        <w:rPr>
          <w:rFonts w:ascii="Tahoma" w:eastAsia="Tahoma" w:hAnsi="Tahoma" w:cs="Tahoma"/>
        </w:rPr>
        <w:t>lbo</w:t>
      </w:r>
      <w:r w:rsidRPr="001A21E8">
        <w:rPr>
          <w:rFonts w:ascii="Tahoma" w:eastAsia="Tahoma" w:hAnsi="Tahoma" w:cs="Tahoma"/>
          <w:spacing w:val="-4"/>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1"/>
        </w:rPr>
        <w:t>w</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w:t>
      </w:r>
      <w:r w:rsidRPr="001A21E8">
        <w:rPr>
          <w:rFonts w:ascii="Tahoma" w:eastAsia="Tahoma" w:hAnsi="Tahoma" w:cs="Tahoma"/>
        </w:rPr>
        <w:t>i</w:t>
      </w:r>
      <w:r w:rsidR="00CC5572" w:rsidRPr="001A21E8">
        <w:rPr>
          <w:rFonts w:ascii="Tahoma" w:eastAsia="Tahoma" w:hAnsi="Tahoma" w:cs="Tahoma"/>
          <w:spacing w:val="6"/>
        </w:rPr>
        <w:t>e</w:t>
      </w:r>
      <w:r w:rsidR="00CC5572" w:rsidRPr="001A21E8">
        <w:rPr>
          <w:rStyle w:val="Odwoanieprzypisudolnego"/>
          <w:rFonts w:ascii="Tahoma" w:eastAsia="Tahoma" w:hAnsi="Tahoma" w:cs="Tahoma"/>
          <w:spacing w:val="6"/>
        </w:rPr>
        <w:footnoteReference w:id="2"/>
      </w:r>
      <w:r w:rsidRPr="001A21E8">
        <w:rPr>
          <w:rFonts w:ascii="Tahoma" w:eastAsia="Tahoma" w:hAnsi="Tahoma" w:cs="Tahoma"/>
        </w:rPr>
        <w:t>;</w:t>
      </w:r>
    </w:p>
    <w:p w14:paraId="3C8D3CD1" w14:textId="77777777"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rze </w:t>
      </w:r>
      <w:r w:rsidRPr="001A21E8">
        <w:rPr>
          <w:rFonts w:ascii="Tahoma" w:eastAsia="Tahoma" w:hAnsi="Tahoma" w:cs="Tahoma"/>
          <w:spacing w:val="1"/>
        </w:rPr>
        <w:t>w</w:t>
      </w:r>
      <w:r w:rsidRPr="001A21E8">
        <w:rPr>
          <w:rFonts w:ascii="Tahoma" w:eastAsia="Tahoma" w:hAnsi="Tahoma" w:cs="Tahoma"/>
        </w:rPr>
        <w:t>iod</w:t>
      </w:r>
      <w:r w:rsidRPr="001A21E8">
        <w:rPr>
          <w:rFonts w:ascii="Tahoma" w:eastAsia="Tahoma" w:hAnsi="Tahoma" w:cs="Tahoma"/>
          <w:spacing w:val="1"/>
        </w:rPr>
        <w:t>ą</w:t>
      </w:r>
      <w:r w:rsidRPr="001A21E8">
        <w:rPr>
          <w:rFonts w:ascii="Tahoma" w:eastAsia="Tahoma" w:hAnsi="Tahoma" w:cs="Tahoma"/>
          <w:spacing w:val="-1"/>
        </w:rPr>
        <w:t>cy</w:t>
      </w:r>
      <w:r w:rsidRPr="001A21E8">
        <w:rPr>
          <w:rFonts w:ascii="Tahoma" w:eastAsia="Tahoma" w:hAnsi="Tahoma" w:cs="Tahoma"/>
        </w:rPr>
        <w:t xml:space="preserve">m” </w:t>
      </w:r>
      <w:r w:rsidRPr="001A21E8">
        <w:rPr>
          <w:rFonts w:ascii="Tahoma" w:eastAsia="Tahoma" w:hAnsi="Tahoma" w:cs="Tahoma"/>
          <w:spacing w:val="1"/>
        </w:rPr>
        <w:t>na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 pr</w:t>
      </w:r>
      <w:r w:rsidRPr="001A21E8">
        <w:rPr>
          <w:rFonts w:ascii="Tahoma" w:eastAsia="Tahoma" w:hAnsi="Tahoma" w:cs="Tahoma"/>
          <w:spacing w:val="1"/>
        </w:rPr>
        <w:t>ze</w:t>
      </w:r>
      <w:r w:rsidRPr="001A21E8">
        <w:rPr>
          <w:rFonts w:ascii="Tahoma" w:eastAsia="Tahoma" w:hAnsi="Tahoma" w:cs="Tahoma"/>
        </w:rPr>
        <w:t>z to rozumi</w:t>
      </w:r>
      <w:r w:rsidRPr="001A21E8">
        <w:rPr>
          <w:rFonts w:ascii="Tahoma" w:eastAsia="Tahoma" w:hAnsi="Tahoma" w:cs="Tahoma"/>
          <w:spacing w:val="1"/>
        </w:rPr>
        <w:t>e</w:t>
      </w:r>
      <w:r w:rsidRPr="001A21E8">
        <w:rPr>
          <w:rFonts w:ascii="Tahoma" w:eastAsia="Tahoma" w:hAnsi="Tahoma" w:cs="Tahoma"/>
          <w:spacing w:val="-1"/>
        </w:rPr>
        <w:t>ć</w:t>
      </w:r>
      <w:r w:rsidRPr="001A21E8">
        <w:rPr>
          <w:rFonts w:ascii="Tahoma" w:eastAsia="Tahoma" w:hAnsi="Tahoma" w:cs="Tahoma"/>
        </w:rPr>
        <w:t>, 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 xml:space="preserve">dku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 xml:space="preserve">u </w:t>
      </w:r>
      <w:r w:rsidRPr="00B60F60">
        <w:rPr>
          <w:rFonts w:ascii="Tahoma" w:eastAsia="Tahoma" w:hAnsi="Tahoma" w:cs="Tahoma"/>
          <w:spacing w:val="3"/>
        </w:rPr>
        <w:t>realizowanego</w:t>
      </w:r>
      <w:r w:rsidR="00D023AE">
        <w:rPr>
          <w:rFonts w:ascii="Tahoma" w:eastAsia="Tahoma" w:hAnsi="Tahoma" w:cs="Tahoma"/>
        </w:rPr>
        <w:t xml:space="preserve"> </w:t>
      </w:r>
      <w:r w:rsidR="00D023AE">
        <w:rPr>
          <w:rFonts w:ascii="Tahoma" w:eastAsia="Tahoma" w:hAnsi="Tahoma" w:cs="Tahoma"/>
        </w:rPr>
        <w:br/>
      </w:r>
      <w:r w:rsidRPr="001A21E8">
        <w:rPr>
          <w:rFonts w:ascii="Tahoma" w:eastAsia="Tahoma" w:hAnsi="Tahoma" w:cs="Tahoma"/>
        </w:rPr>
        <w:t>w 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pod</w:t>
      </w:r>
      <w:r w:rsidRPr="001A21E8">
        <w:rPr>
          <w:rFonts w:ascii="Tahoma" w:eastAsia="Tahoma" w:hAnsi="Tahoma" w:cs="Tahoma"/>
          <w:spacing w:val="1"/>
        </w:rPr>
        <w:t>m</w:t>
      </w:r>
      <w:r w:rsidRPr="001A21E8">
        <w:rPr>
          <w:rFonts w:ascii="Tahoma" w:eastAsia="Tahoma" w:hAnsi="Tahoma" w:cs="Tahoma"/>
        </w:rPr>
        <w:t>iot (</w:t>
      </w:r>
      <w:r w:rsidRPr="001A21E8">
        <w:rPr>
          <w:rFonts w:ascii="Tahoma" w:eastAsia="Tahoma" w:hAnsi="Tahoma" w:cs="Tahoma"/>
          <w:spacing w:val="1"/>
        </w:rPr>
        <w:t>Be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 xml:space="preserve">), z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 IZ podpis</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 xml:space="preserve">e </w:t>
      </w:r>
      <w:r w:rsidR="00366343" w:rsidRPr="001A21E8">
        <w:rPr>
          <w:rFonts w:ascii="Tahoma" w:eastAsia="Tahoma" w:hAnsi="Tahoma" w:cs="Tahoma"/>
          <w:spacing w:val="-1"/>
        </w:rPr>
        <w:t>Decyzję</w:t>
      </w:r>
      <w:r w:rsidR="00366343" w:rsidRPr="001A21E8">
        <w:rPr>
          <w:rFonts w:ascii="Tahoma" w:eastAsia="Tahoma" w:hAnsi="Tahoma" w:cs="Tahoma"/>
        </w:rPr>
        <w:t xml:space="preserve"> </w:t>
      </w:r>
      <w:r w:rsidRPr="001A21E8">
        <w:rPr>
          <w:rFonts w:ascii="Tahoma" w:eastAsia="Tahoma" w:hAnsi="Tahoma" w:cs="Tahoma"/>
        </w:rPr>
        <w:t>o 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1162EB2E" w14:textId="77777777"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5"/>
        </w:rPr>
        <w:t xml:space="preserve"> </w:t>
      </w:r>
      <w:r w:rsidRPr="001A21E8">
        <w:rPr>
          <w:rFonts w:ascii="Tahoma" w:eastAsia="Tahoma" w:hAnsi="Tahoma" w:cs="Tahoma"/>
        </w:rPr>
        <w:t>ze środk</w:t>
      </w:r>
      <w:r w:rsidRPr="001A21E8">
        <w:rPr>
          <w:rFonts w:ascii="Tahoma" w:eastAsia="Tahoma" w:hAnsi="Tahoma" w:cs="Tahoma"/>
          <w:spacing w:val="-1"/>
        </w:rPr>
        <w:t>ó</w:t>
      </w:r>
      <w:r w:rsidRPr="001A21E8">
        <w:rPr>
          <w:rFonts w:ascii="Tahoma" w:eastAsia="Tahoma" w:hAnsi="Tahoma" w:cs="Tahoma"/>
        </w:rPr>
        <w:t>w</w:t>
      </w:r>
      <w:r w:rsidRPr="001A21E8">
        <w:rPr>
          <w:rFonts w:ascii="Tahoma" w:eastAsia="Tahoma" w:hAnsi="Tahoma" w:cs="Tahoma"/>
          <w:spacing w:val="56"/>
        </w:rPr>
        <w:t xml:space="preserve"> </w:t>
      </w:r>
      <w:r w:rsidRPr="001A21E8">
        <w:rPr>
          <w:rFonts w:ascii="Tahoma" w:eastAsia="Tahoma" w:hAnsi="Tahoma" w:cs="Tahoma"/>
          <w:spacing w:val="1"/>
        </w:rPr>
        <w:t>eu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52"/>
        </w:rPr>
        <w:t xml:space="preserve"> </w:t>
      </w:r>
      <w:r w:rsidRPr="001A21E8">
        <w:rPr>
          <w:rFonts w:ascii="Tahoma" w:eastAsia="Tahoma" w:hAnsi="Tahoma" w:cs="Tahoma"/>
        </w:rPr>
        <w:t>oznacza</w:t>
      </w:r>
      <w:r w:rsidRPr="001A21E8">
        <w:rPr>
          <w:rFonts w:ascii="Tahoma" w:eastAsia="Tahoma" w:hAnsi="Tahoma" w:cs="Tahoma"/>
          <w:spacing w:val="57"/>
        </w:rPr>
        <w:t xml:space="preserve"> </w:t>
      </w:r>
      <w:r w:rsidRPr="001A21E8">
        <w:rPr>
          <w:rFonts w:ascii="Tahoma" w:eastAsia="Tahoma" w:hAnsi="Tahoma" w:cs="Tahoma"/>
        </w:rPr>
        <w:t xml:space="preserve">to </w:t>
      </w:r>
      <w:r w:rsidRPr="001A21E8">
        <w:rPr>
          <w:rFonts w:ascii="Tahoma" w:eastAsia="Tahoma" w:hAnsi="Tahoma" w:cs="Tahoma"/>
          <w:spacing w:val="3"/>
        </w:rPr>
        <w:t>w</w:t>
      </w:r>
      <w:r w:rsidRPr="001A21E8">
        <w:rPr>
          <w:rFonts w:ascii="Tahoma" w:eastAsia="Tahoma" w:hAnsi="Tahoma" w:cs="Tahoma"/>
        </w:rPr>
        <w:t>spół</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47"/>
        </w:rPr>
        <w:t xml:space="preserve"> </w:t>
      </w:r>
      <w:r w:rsidRPr="001A21E8">
        <w:rPr>
          <w:rFonts w:ascii="Tahoma" w:eastAsia="Tahoma" w:hAnsi="Tahoma" w:cs="Tahoma"/>
          <w:spacing w:val="2"/>
        </w:rPr>
        <w:t>p</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rPr>
        <w:t>od</w:t>
      </w:r>
      <w:r w:rsidRPr="001A21E8">
        <w:rPr>
          <w:rFonts w:ascii="Tahoma" w:eastAsia="Tahoma" w:hAnsi="Tahoma" w:cs="Tahoma"/>
          <w:spacing w:val="3"/>
        </w:rPr>
        <w:t>z</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e</w:t>
      </w:r>
      <w:r w:rsidRPr="001A21E8">
        <w:rPr>
          <w:rFonts w:ascii="Tahoma" w:eastAsia="Tahoma" w:hAnsi="Tahoma" w:cs="Tahoma"/>
          <w:spacing w:val="57"/>
        </w:rPr>
        <w:t xml:space="preserve"> </w:t>
      </w:r>
      <w:r w:rsidRPr="001A21E8">
        <w:rPr>
          <w:rFonts w:ascii="Tahoma" w:eastAsia="Tahoma" w:hAnsi="Tahoma" w:cs="Tahoma"/>
        </w:rPr>
        <w:t>ze środk</w:t>
      </w:r>
      <w:r w:rsidRPr="001A21E8">
        <w:rPr>
          <w:rFonts w:ascii="Tahoma" w:eastAsia="Tahoma" w:hAnsi="Tahoma" w:cs="Tahoma"/>
          <w:spacing w:val="-1"/>
        </w:rPr>
        <w:t>ó</w:t>
      </w:r>
      <w:r w:rsidRPr="001A21E8">
        <w:rPr>
          <w:rFonts w:ascii="Tahoma" w:eastAsia="Tahoma" w:hAnsi="Tahoma" w:cs="Tahoma"/>
        </w:rPr>
        <w:t xml:space="preserve">w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2"/>
        </w:rPr>
        <w:t xml:space="preserv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 F</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2"/>
        </w:rPr>
        <w:t>u</w:t>
      </w:r>
      <w:r w:rsidRPr="001A21E8">
        <w:rPr>
          <w:rFonts w:ascii="Tahoma" w:eastAsia="Tahoma" w:hAnsi="Tahoma" w:cs="Tahoma"/>
        </w:rPr>
        <w:t>szu</w:t>
      </w:r>
      <w:r w:rsidRPr="001A21E8">
        <w:rPr>
          <w:rFonts w:ascii="Tahoma" w:eastAsia="Tahoma" w:hAnsi="Tahoma" w:cs="Tahoma"/>
          <w:spacing w:val="4"/>
        </w:rPr>
        <w:t xml:space="preserve"> </w:t>
      </w:r>
      <w:r w:rsidRPr="001A21E8">
        <w:rPr>
          <w:rFonts w:ascii="Tahoma" w:eastAsia="Tahoma" w:hAnsi="Tahoma" w:cs="Tahoma"/>
        </w:rPr>
        <w:t>Społ</w:t>
      </w:r>
      <w:r w:rsidRPr="001A21E8">
        <w:rPr>
          <w:rFonts w:ascii="Tahoma" w:eastAsia="Tahoma" w:hAnsi="Tahoma" w:cs="Tahoma"/>
          <w:spacing w:val="3"/>
        </w:rPr>
        <w:t>e</w:t>
      </w:r>
      <w:r w:rsidRPr="001A21E8">
        <w:rPr>
          <w:rFonts w:ascii="Tahoma" w:eastAsia="Tahoma" w:hAnsi="Tahoma" w:cs="Tahoma"/>
          <w:spacing w:val="-1"/>
        </w:rPr>
        <w:t>c</w:t>
      </w:r>
      <w:r w:rsidRPr="001A21E8">
        <w:rPr>
          <w:rFonts w:ascii="Tahoma" w:eastAsia="Tahoma" w:hAnsi="Tahoma" w:cs="Tahoma"/>
        </w:rPr>
        <w:t>zneg</w:t>
      </w:r>
      <w:r w:rsidRPr="001A21E8">
        <w:rPr>
          <w:rFonts w:ascii="Tahoma" w:eastAsia="Tahoma" w:hAnsi="Tahoma" w:cs="Tahoma"/>
          <w:spacing w:val="-3"/>
        </w:rPr>
        <w:t>o</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zy</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rPr>
        <w:t>j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7"/>
        </w:rPr>
        <w:t xml:space="preserve"> </w:t>
      </w:r>
      <w:r w:rsidRPr="001A21E8">
        <w:rPr>
          <w:rFonts w:ascii="Tahoma" w:eastAsia="Tahoma" w:hAnsi="Tahoma" w:cs="Tahoma"/>
        </w:rPr>
        <w:t>B</w:t>
      </w:r>
      <w:r w:rsidRPr="001A21E8">
        <w:rPr>
          <w:rFonts w:ascii="Tahoma" w:eastAsia="Tahoma" w:hAnsi="Tahoma" w:cs="Tahoma"/>
          <w:spacing w:val="4"/>
        </w:rPr>
        <w:t>a</w:t>
      </w:r>
      <w:r w:rsidRPr="001A21E8">
        <w:rPr>
          <w:rFonts w:ascii="Tahoma" w:eastAsia="Tahoma" w:hAnsi="Tahoma" w:cs="Tahoma"/>
          <w:spacing w:val="-1"/>
        </w:rPr>
        <w:t>n</w:t>
      </w:r>
      <w:r w:rsidRPr="001A21E8">
        <w:rPr>
          <w:rFonts w:ascii="Tahoma" w:eastAsia="Tahoma" w:hAnsi="Tahoma" w:cs="Tahoma"/>
        </w:rPr>
        <w:t>k</w:t>
      </w:r>
      <w:r w:rsidRPr="001A21E8">
        <w:rPr>
          <w:rFonts w:ascii="Tahoma" w:eastAsia="Tahoma" w:hAnsi="Tahoma" w:cs="Tahoma"/>
          <w:spacing w:val="8"/>
        </w:rPr>
        <w:t xml:space="preserve"> </w:t>
      </w:r>
      <w:r w:rsidRPr="001A21E8">
        <w:rPr>
          <w:rFonts w:ascii="Tahoma" w:eastAsia="Tahoma" w:hAnsi="Tahoma" w:cs="Tahoma"/>
          <w:spacing w:val="-1"/>
        </w:rPr>
        <w:t>G</w:t>
      </w:r>
      <w:r w:rsidRPr="001A21E8">
        <w:rPr>
          <w:rFonts w:ascii="Tahoma" w:eastAsia="Tahoma" w:hAnsi="Tahoma" w:cs="Tahoma"/>
        </w:rPr>
        <w:t>os</w:t>
      </w:r>
      <w:r w:rsidRPr="001A21E8">
        <w:rPr>
          <w:rFonts w:ascii="Tahoma" w:eastAsia="Tahoma" w:hAnsi="Tahoma" w:cs="Tahoma"/>
          <w:spacing w:val="2"/>
        </w:rPr>
        <w:t>p</w:t>
      </w:r>
      <w:r w:rsidRPr="001A21E8">
        <w:rPr>
          <w:rFonts w:ascii="Tahoma" w:eastAsia="Tahoma" w:hAnsi="Tahoma" w:cs="Tahoma"/>
        </w:rPr>
        <w:t>od</w:t>
      </w:r>
      <w:r w:rsidRPr="001A21E8">
        <w:rPr>
          <w:rFonts w:ascii="Tahoma" w:eastAsia="Tahoma" w:hAnsi="Tahoma" w:cs="Tahoma"/>
          <w:spacing w:val="1"/>
        </w:rPr>
        <w:t>a</w:t>
      </w:r>
      <w:r w:rsidRPr="001A21E8">
        <w:rPr>
          <w:rFonts w:ascii="Tahoma" w:eastAsia="Tahoma" w:hAnsi="Tahoma" w:cs="Tahoma"/>
        </w:rPr>
        <w:t>rs</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a K</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2"/>
        </w:rPr>
        <w:t>o</w:t>
      </w:r>
      <w:r w:rsidRPr="001A21E8">
        <w:rPr>
          <w:rFonts w:ascii="Tahoma" w:eastAsia="Tahoma" w:hAnsi="Tahoma" w:cs="Tahoma"/>
          <w:spacing w:val="1"/>
        </w:rPr>
        <w:t>we</w:t>
      </w:r>
      <w:r w:rsidRPr="001A21E8">
        <w:rPr>
          <w:rFonts w:ascii="Tahoma" w:eastAsia="Tahoma" w:hAnsi="Tahoma" w:cs="Tahoma"/>
        </w:rPr>
        <w:t>go</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0"/>
        </w:rPr>
        <w:t xml:space="preserve"> </w:t>
      </w:r>
      <w:r w:rsidRPr="001A21E8">
        <w:rPr>
          <w:rFonts w:ascii="Tahoma" w:eastAsia="Tahoma" w:hAnsi="Tahoma" w:cs="Tahoma"/>
        </w:rPr>
        <w:t>pods</w:t>
      </w:r>
      <w:r w:rsidRPr="001A21E8">
        <w:rPr>
          <w:rFonts w:ascii="Tahoma" w:eastAsia="Tahoma" w:hAnsi="Tahoma" w:cs="Tahoma"/>
          <w:spacing w:val="1"/>
        </w:rPr>
        <w:t>taw</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rPr>
        <w:t>zl</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io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5"/>
        </w:rPr>
        <w:t xml:space="preserve"> </w:t>
      </w:r>
      <w:r w:rsidRPr="001A21E8">
        <w:rPr>
          <w:rFonts w:ascii="Tahoma" w:eastAsia="Tahoma" w:hAnsi="Tahoma" w:cs="Tahoma"/>
        </w:rPr>
        <w:t>IZ;</w:t>
      </w:r>
    </w:p>
    <w:p w14:paraId="1AE5019B" w14:textId="77777777" w:rsidR="00942F4E" w:rsidRPr="001A21E8" w:rsidRDefault="00280ADA" w:rsidP="00470F03">
      <w:pPr>
        <w:pStyle w:val="Akapitzlist"/>
        <w:numPr>
          <w:ilvl w:val="0"/>
          <w:numId w:val="3"/>
        </w:numPr>
        <w:spacing w:line="276" w:lineRule="auto"/>
        <w:ind w:left="426" w:right="14" w:hanging="426"/>
        <w:jc w:val="both"/>
        <w:rPr>
          <w:rFonts w:ascii="Tahoma" w:eastAsia="Tahoma" w:hAnsi="Tahoma" w:cs="Tahoma"/>
          <w:spacing w:val="39"/>
        </w:rPr>
      </w:pP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25"/>
        </w:rPr>
        <w:t xml:space="preserve"> </w:t>
      </w:r>
      <w:r w:rsidRPr="001A21E8">
        <w:rPr>
          <w:rFonts w:ascii="Tahoma" w:eastAsia="Tahoma" w:hAnsi="Tahoma" w:cs="Tahoma"/>
        </w:rPr>
        <w:t xml:space="preserve">oznacza to </w:t>
      </w:r>
      <w:r w:rsidRPr="001A21E8">
        <w:rPr>
          <w:rFonts w:ascii="Tahoma" w:eastAsia="Tahoma" w:hAnsi="Tahoma" w:cs="Tahoma"/>
          <w:spacing w:val="-4"/>
        </w:rPr>
        <w:t>R</w:t>
      </w:r>
      <w:r w:rsidRPr="001A21E8">
        <w:rPr>
          <w:rFonts w:ascii="Tahoma" w:eastAsia="Tahoma" w:hAnsi="Tahoma" w:cs="Tahoma"/>
          <w:spacing w:val="1"/>
        </w:rPr>
        <w:t>e</w:t>
      </w:r>
      <w:r w:rsidRPr="001A21E8">
        <w:rPr>
          <w:rFonts w:ascii="Tahoma" w:eastAsia="Tahoma" w:hAnsi="Tahoma" w:cs="Tahoma"/>
        </w:rPr>
        <w:t>gio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y 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 O</w:t>
      </w:r>
      <w:r w:rsidRPr="001A21E8">
        <w:rPr>
          <w:rFonts w:ascii="Tahoma" w:eastAsia="Tahoma" w:hAnsi="Tahoma" w:cs="Tahoma"/>
          <w:spacing w:val="1"/>
        </w:rPr>
        <w:t>pe</w:t>
      </w:r>
      <w:r w:rsidRPr="001A21E8">
        <w:rPr>
          <w:rFonts w:ascii="Tahoma" w:eastAsia="Tahoma" w:hAnsi="Tahoma" w:cs="Tahoma"/>
          <w:spacing w:val="-5"/>
        </w:rPr>
        <w:t>r</w:t>
      </w:r>
      <w:r w:rsidRPr="001A21E8">
        <w:rPr>
          <w:rFonts w:ascii="Tahoma" w:eastAsia="Tahoma" w:hAnsi="Tahoma" w:cs="Tahoma"/>
          <w:spacing w:val="1"/>
        </w:rPr>
        <w:t>a</w:t>
      </w:r>
      <w:r w:rsidRPr="001A21E8">
        <w:rPr>
          <w:rFonts w:ascii="Tahoma" w:eastAsia="Tahoma" w:hAnsi="Tahoma" w:cs="Tahoma"/>
          <w:spacing w:val="-1"/>
        </w:rPr>
        <w:t>cy</w:t>
      </w:r>
      <w:r w:rsidRPr="001A21E8">
        <w:rPr>
          <w:rFonts w:ascii="Tahoma" w:eastAsia="Tahoma" w:hAnsi="Tahoma" w:cs="Tahoma"/>
          <w:spacing w:val="1"/>
        </w:rPr>
        <w:t>j</w:t>
      </w:r>
      <w:r w:rsidRPr="001A21E8">
        <w:rPr>
          <w:rFonts w:ascii="Tahoma" w:eastAsia="Tahoma" w:hAnsi="Tahoma" w:cs="Tahoma"/>
          <w:spacing w:val="-3"/>
        </w:rPr>
        <w:t>n</w:t>
      </w:r>
      <w:r w:rsidRPr="001A21E8">
        <w:rPr>
          <w:rFonts w:ascii="Tahoma" w:eastAsia="Tahoma" w:hAnsi="Tahoma" w:cs="Tahoma"/>
        </w:rPr>
        <w:t xml:space="preserve">y </w:t>
      </w:r>
      <w:r w:rsidRPr="001A21E8">
        <w:rPr>
          <w:rFonts w:ascii="Tahoma" w:eastAsia="Tahoma" w:hAnsi="Tahoma" w:cs="Tahoma"/>
          <w:spacing w:val="-4"/>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1"/>
        </w:rPr>
        <w:t>ew</w:t>
      </w:r>
      <w:r w:rsidRPr="001A21E8">
        <w:rPr>
          <w:rFonts w:ascii="Tahoma" w:eastAsia="Tahoma" w:hAnsi="Tahoma" w:cs="Tahoma"/>
        </w:rPr>
        <w:t>ódz</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24"/>
        </w:rPr>
        <w:t xml:space="preserve"> </w:t>
      </w:r>
      <w:r w:rsidR="00494ABF" w:rsidRPr="001A21E8">
        <w:rPr>
          <w:rFonts w:ascii="Tahoma" w:eastAsia="Tahoma" w:hAnsi="Tahoma" w:cs="Tahoma"/>
        </w:rPr>
        <w:t>Świętokrzyskiego</w:t>
      </w:r>
      <w:r w:rsidR="00C51A85"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rPr>
        <w:t>a l</w:t>
      </w:r>
      <w:r w:rsidRPr="001A21E8">
        <w:rPr>
          <w:rFonts w:ascii="Tahoma" w:eastAsia="Tahoma" w:hAnsi="Tahoma" w:cs="Tahoma"/>
          <w:spacing w:val="1"/>
        </w:rPr>
        <w:t>a</w:t>
      </w:r>
      <w:r w:rsidRPr="001A21E8">
        <w:rPr>
          <w:rFonts w:ascii="Tahoma" w:eastAsia="Tahoma" w:hAnsi="Tahoma" w:cs="Tahoma"/>
        </w:rPr>
        <w:t>ta</w:t>
      </w:r>
      <w:r w:rsidR="00494ABF" w:rsidRPr="001A21E8">
        <w:rPr>
          <w:rFonts w:ascii="Tahoma" w:eastAsia="Tahoma" w:hAnsi="Tahoma" w:cs="Tahoma"/>
        </w:rPr>
        <w:t xml:space="preserve"> </w:t>
      </w:r>
      <w:r w:rsidRPr="001A21E8">
        <w:rPr>
          <w:rFonts w:ascii="Tahoma" w:eastAsia="Tahoma" w:hAnsi="Tahoma" w:cs="Tahoma"/>
          <w:spacing w:val="-1"/>
        </w:rPr>
        <w:t>20</w:t>
      </w:r>
      <w:r w:rsidRPr="001A21E8">
        <w:rPr>
          <w:rFonts w:ascii="Tahoma" w:eastAsia="Tahoma" w:hAnsi="Tahoma" w:cs="Tahoma"/>
          <w:spacing w:val="1"/>
        </w:rPr>
        <w:t>1</w:t>
      </w:r>
      <w:r w:rsidRPr="001A21E8">
        <w:rPr>
          <w:rFonts w:ascii="Tahoma" w:eastAsia="Tahoma" w:hAnsi="Tahoma" w:cs="Tahoma"/>
          <w:spacing w:val="-1"/>
        </w:rPr>
        <w:t>4</w:t>
      </w:r>
      <w:r w:rsidRPr="001A21E8">
        <w:rPr>
          <w:rFonts w:ascii="Tahoma" w:eastAsia="Tahoma" w:hAnsi="Tahoma" w:cs="Tahoma"/>
          <w:spacing w:val="2"/>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Pr="001A21E8">
        <w:rPr>
          <w:rFonts w:ascii="Tahoma" w:eastAsia="Tahoma" w:hAnsi="Tahoma" w:cs="Tahoma"/>
        </w:rPr>
        <w:t>0</w:t>
      </w:r>
      <w:r w:rsidRPr="001A21E8">
        <w:rPr>
          <w:rFonts w:ascii="Tahoma" w:eastAsia="Tahoma" w:hAnsi="Tahoma" w:cs="Tahoma"/>
          <w:spacing w:val="4"/>
        </w:rPr>
        <w:t xml:space="preserve"> </w:t>
      </w:r>
      <w:r w:rsidRPr="001A21E8">
        <w:rPr>
          <w:rFonts w:ascii="Tahoma" w:eastAsia="Tahoma" w:hAnsi="Tahoma" w:cs="Tahoma"/>
          <w:spacing w:val="1"/>
        </w:rPr>
        <w:t>u</w:t>
      </w:r>
      <w:r w:rsidRPr="001A21E8">
        <w:rPr>
          <w:rFonts w:ascii="Tahoma" w:eastAsia="Tahoma" w:hAnsi="Tahoma" w:cs="Tahoma"/>
          <w:spacing w:val="-1"/>
        </w:rPr>
        <w:t>chw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3"/>
        </w:rPr>
        <w:t>e</w:t>
      </w:r>
      <w:r w:rsidRPr="001A21E8">
        <w:rPr>
          <w:rFonts w:ascii="Tahoma" w:eastAsia="Tahoma" w:hAnsi="Tahoma" w:cs="Tahoma"/>
        </w:rPr>
        <w:t>z</w:t>
      </w:r>
      <w:r w:rsidRPr="001A21E8">
        <w:rPr>
          <w:rFonts w:ascii="Tahoma" w:eastAsia="Tahoma" w:hAnsi="Tahoma" w:cs="Tahoma"/>
          <w:spacing w:val="10"/>
        </w:rPr>
        <w:t xml:space="preserve"> </w:t>
      </w:r>
      <w:r w:rsidRPr="001A21E8">
        <w:rPr>
          <w:rFonts w:ascii="Tahoma" w:eastAsia="Tahoma" w:hAnsi="Tahoma" w:cs="Tahoma"/>
          <w:spacing w:val="-6"/>
        </w:rPr>
        <w:t>Z</w:t>
      </w:r>
      <w:r w:rsidRPr="001A21E8">
        <w:rPr>
          <w:rFonts w:ascii="Tahoma" w:eastAsia="Tahoma" w:hAnsi="Tahoma" w:cs="Tahoma"/>
          <w:spacing w:val="1"/>
        </w:rPr>
        <w:t>a</w:t>
      </w:r>
      <w:r w:rsidRPr="001A21E8">
        <w:rPr>
          <w:rFonts w:ascii="Tahoma" w:eastAsia="Tahoma" w:hAnsi="Tahoma" w:cs="Tahoma"/>
        </w:rPr>
        <w:t>rz</w:t>
      </w:r>
      <w:r w:rsidRPr="001A21E8">
        <w:rPr>
          <w:rFonts w:ascii="Tahoma" w:eastAsia="Tahoma" w:hAnsi="Tahoma" w:cs="Tahoma"/>
          <w:spacing w:val="1"/>
        </w:rPr>
        <w:t>ą</w:t>
      </w:r>
      <w:r w:rsidRPr="001A21E8">
        <w:rPr>
          <w:rFonts w:ascii="Tahoma" w:eastAsia="Tahoma" w:hAnsi="Tahoma" w:cs="Tahoma"/>
        </w:rPr>
        <w:t>d</w:t>
      </w:r>
      <w:r w:rsidRPr="001A21E8">
        <w:rPr>
          <w:rFonts w:ascii="Tahoma" w:eastAsia="Tahoma" w:hAnsi="Tahoma" w:cs="Tahoma"/>
          <w:spacing w:val="6"/>
        </w:rPr>
        <w:t xml:space="preserve"> </w:t>
      </w:r>
      <w:r w:rsidRPr="001A21E8">
        <w:rPr>
          <w:rFonts w:ascii="Tahoma" w:eastAsia="Tahoma" w:hAnsi="Tahoma" w:cs="Tahoma"/>
          <w:spacing w:val="-7"/>
        </w:rPr>
        <w:t>W</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w:t>
      </w:r>
      <w:r w:rsidRPr="001A21E8">
        <w:rPr>
          <w:rFonts w:ascii="Tahoma" w:eastAsia="Tahoma" w:hAnsi="Tahoma" w:cs="Tahoma"/>
        </w:rPr>
        <w:t>ódz</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 xml:space="preserve">a </w:t>
      </w:r>
      <w:r w:rsidR="005A1EE5" w:rsidRPr="001A21E8">
        <w:rPr>
          <w:rFonts w:ascii="Tahoma" w:eastAsia="Tahoma" w:hAnsi="Tahoma" w:cs="Tahoma"/>
          <w:spacing w:val="2"/>
        </w:rPr>
        <w:t>Świętokrzyskiego</w:t>
      </w:r>
      <w:r w:rsidRPr="001A21E8">
        <w:rPr>
          <w:rFonts w:ascii="Tahoma" w:eastAsia="Tahoma" w:hAnsi="Tahoma" w:cs="Tahoma"/>
          <w:spacing w:val="4"/>
        </w:rPr>
        <w:t xml:space="preserve"> </w:t>
      </w:r>
      <w:r w:rsidRPr="001A21E8">
        <w:rPr>
          <w:rFonts w:ascii="Tahoma" w:eastAsia="Tahoma" w:hAnsi="Tahoma" w:cs="Tahoma"/>
        </w:rPr>
        <w:t>i</w:t>
      </w:r>
      <w:r w:rsidRPr="001A21E8">
        <w:rPr>
          <w:rFonts w:ascii="Tahoma" w:eastAsia="Tahoma" w:hAnsi="Tahoma" w:cs="Tahoma"/>
          <w:spacing w:val="14"/>
        </w:rPr>
        <w:t xml:space="preserve"> </w:t>
      </w:r>
      <w:r w:rsidRPr="001A21E8">
        <w:rPr>
          <w:rFonts w:ascii="Tahoma" w:eastAsia="Tahoma" w:hAnsi="Tahoma" w:cs="Tahoma"/>
        </w:rPr>
        <w:t>pr</w:t>
      </w:r>
      <w:r w:rsidRPr="001A21E8">
        <w:rPr>
          <w:rFonts w:ascii="Tahoma" w:eastAsia="Tahoma" w:hAnsi="Tahoma" w:cs="Tahoma"/>
          <w:spacing w:val="1"/>
        </w:rPr>
        <w:t>zy</w:t>
      </w:r>
      <w:r w:rsidRPr="001A21E8">
        <w:rPr>
          <w:rFonts w:ascii="Tahoma" w:eastAsia="Tahoma" w:hAnsi="Tahoma" w:cs="Tahoma"/>
          <w:spacing w:val="-1"/>
        </w:rPr>
        <w:t>j</w:t>
      </w:r>
      <w:r w:rsidRPr="001A21E8">
        <w:rPr>
          <w:rFonts w:ascii="Tahoma" w:eastAsia="Tahoma" w:hAnsi="Tahoma" w:cs="Tahoma"/>
          <w:spacing w:val="1"/>
        </w:rPr>
        <w:t>ę</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00100A9C" w:rsidRPr="001A21E8">
        <w:rPr>
          <w:rFonts w:ascii="Tahoma" w:eastAsia="Tahoma" w:hAnsi="Tahoma" w:cs="Tahoma"/>
          <w:spacing w:val="7"/>
        </w:rPr>
        <w:t xml:space="preserve"> </w:t>
      </w:r>
      <w:r w:rsidRPr="001A21E8">
        <w:rPr>
          <w:rFonts w:ascii="Tahoma" w:eastAsia="Tahoma" w:hAnsi="Tahoma" w:cs="Tahoma"/>
          <w:spacing w:val="-4"/>
        </w:rPr>
        <w:t>K</w:t>
      </w:r>
      <w:r w:rsidRPr="001A21E8">
        <w:rPr>
          <w:rFonts w:ascii="Tahoma" w:eastAsia="Tahoma" w:hAnsi="Tahoma" w:cs="Tahoma"/>
          <w:spacing w:val="2"/>
        </w:rPr>
        <w:t>o</w:t>
      </w:r>
      <w:r w:rsidRPr="001A21E8">
        <w:rPr>
          <w:rFonts w:ascii="Tahoma" w:eastAsia="Tahoma" w:hAnsi="Tahoma" w:cs="Tahoma"/>
        </w:rPr>
        <w:t>mis</w:t>
      </w:r>
      <w:r w:rsidRPr="001A21E8">
        <w:rPr>
          <w:rFonts w:ascii="Tahoma" w:eastAsia="Tahoma" w:hAnsi="Tahoma" w:cs="Tahoma"/>
          <w:spacing w:val="-1"/>
        </w:rPr>
        <w:t>j</w:t>
      </w:r>
      <w:r w:rsidR="00015697" w:rsidRPr="001A21E8">
        <w:rPr>
          <w:rFonts w:ascii="Tahoma" w:eastAsia="Tahoma" w:hAnsi="Tahoma" w:cs="Tahoma"/>
          <w:spacing w:val="-1"/>
        </w:rPr>
        <w:t>ę</w:t>
      </w:r>
      <w:r w:rsidR="00015697" w:rsidRPr="001A21E8">
        <w:rPr>
          <w:rFonts w:ascii="Tahoma" w:eastAsia="Tahoma" w:hAnsi="Tahoma" w:cs="Tahoma"/>
        </w:rPr>
        <w:t xml:space="preserv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ą</w:t>
      </w:r>
      <w:r w:rsidRPr="001A21E8">
        <w:rPr>
          <w:rFonts w:ascii="Tahoma" w:eastAsia="Tahoma" w:hAnsi="Tahoma" w:cs="Tahoma"/>
        </w:rPr>
        <w:t>, odz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rcie</w:t>
      </w:r>
      <w:r w:rsidRPr="001A21E8">
        <w:rPr>
          <w:rFonts w:ascii="Tahoma" w:eastAsia="Tahoma" w:hAnsi="Tahoma" w:cs="Tahoma"/>
          <w:spacing w:val="1"/>
        </w:rPr>
        <w:t>d</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39"/>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le</w:t>
      </w:r>
      <w:r w:rsidRPr="001A21E8">
        <w:rPr>
          <w:rFonts w:ascii="Tahoma" w:eastAsia="Tahoma" w:hAnsi="Tahoma" w:cs="Tahoma"/>
          <w:spacing w:val="50"/>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e</w:t>
      </w:r>
      <w:r w:rsidRPr="001A21E8">
        <w:rPr>
          <w:rFonts w:ascii="Tahoma" w:eastAsia="Tahoma" w:hAnsi="Tahoma" w:cs="Tahoma"/>
          <w:spacing w:val="47"/>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51"/>
        </w:rPr>
        <w:t xml:space="preserve"> </w:t>
      </w:r>
      <w:r w:rsidRPr="001A21E8">
        <w:rPr>
          <w:rFonts w:ascii="Tahoma" w:eastAsia="Tahoma" w:hAnsi="Tahoma" w:cs="Tahoma"/>
        </w:rPr>
        <w:t>Wspóln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42"/>
        </w:rPr>
        <w:t xml:space="preserve"> </w:t>
      </w:r>
      <w:r w:rsidRPr="001A21E8">
        <w:rPr>
          <w:rFonts w:ascii="Tahoma" w:eastAsia="Tahoma" w:hAnsi="Tahoma" w:cs="Tahoma"/>
          <w:spacing w:val="-1"/>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3"/>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7"/>
        </w:rPr>
        <w:t xml:space="preserve"> </w:t>
      </w:r>
      <w:r w:rsidRPr="001A21E8">
        <w:rPr>
          <w:rFonts w:ascii="Tahoma" w:eastAsia="Tahoma" w:hAnsi="Tahoma" w:cs="Tahoma"/>
        </w:rPr>
        <w:t>St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gicz</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00100A9C" w:rsidRPr="001A21E8">
        <w:rPr>
          <w:rFonts w:ascii="Tahoma" w:eastAsia="Tahoma" w:hAnsi="Tahoma" w:cs="Tahoma"/>
          <w:spacing w:val="39"/>
        </w:rPr>
        <w:t xml:space="preserve"> </w:t>
      </w:r>
      <w:r w:rsidRPr="001A21E8">
        <w:rPr>
          <w:rFonts w:ascii="Tahoma" w:eastAsia="Tahoma" w:hAnsi="Tahoma" w:cs="Tahoma"/>
        </w:rPr>
        <w:t>st</w:t>
      </w:r>
      <w:r w:rsidRPr="001A21E8">
        <w:rPr>
          <w:rFonts w:ascii="Tahoma" w:eastAsia="Tahoma" w:hAnsi="Tahoma" w:cs="Tahoma"/>
          <w:spacing w:val="1"/>
        </w:rPr>
        <w:t>an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spacing w:val="-1"/>
        </w:rPr>
        <w:t>cyc</w:t>
      </w:r>
      <w:r w:rsidRPr="001A21E8">
        <w:rPr>
          <w:rFonts w:ascii="Tahoma" w:eastAsia="Tahoma" w:hAnsi="Tahoma" w:cs="Tahoma"/>
        </w:rPr>
        <w:t>h</w:t>
      </w:r>
      <w:r w:rsidRPr="001A21E8">
        <w:rPr>
          <w:rFonts w:ascii="Tahoma" w:eastAsia="Tahoma" w:hAnsi="Tahoma" w:cs="Tahoma"/>
          <w:spacing w:val="40"/>
        </w:rPr>
        <w:t xml:space="preserve"> </w:t>
      </w:r>
      <w:r w:rsidRPr="001A21E8">
        <w:rPr>
          <w:rFonts w:ascii="Tahoma" w:eastAsia="Tahoma" w:hAnsi="Tahoma" w:cs="Tahoma"/>
          <w:w w:val="99"/>
        </w:rPr>
        <w:t>z</w:t>
      </w:r>
      <w:r w:rsidRPr="001A21E8">
        <w:rPr>
          <w:rFonts w:ascii="Tahoma" w:eastAsia="Tahoma" w:hAnsi="Tahoma" w:cs="Tahoma"/>
          <w:spacing w:val="1"/>
          <w:w w:val="99"/>
        </w:rPr>
        <w:t>a</w:t>
      </w:r>
      <w:r w:rsidRPr="001A21E8">
        <w:rPr>
          <w:rFonts w:ascii="Tahoma" w:eastAsia="Tahoma" w:hAnsi="Tahoma" w:cs="Tahoma"/>
          <w:w w:val="99"/>
        </w:rPr>
        <w:t>ł</w:t>
      </w:r>
      <w:r w:rsidRPr="001A21E8">
        <w:rPr>
          <w:rFonts w:ascii="Tahoma" w:eastAsia="Tahoma" w:hAnsi="Tahoma" w:cs="Tahoma"/>
          <w:spacing w:val="1"/>
          <w:w w:val="99"/>
        </w:rPr>
        <w:t>ą</w:t>
      </w:r>
      <w:r w:rsidRPr="001A21E8">
        <w:rPr>
          <w:rFonts w:ascii="Tahoma" w:eastAsia="Tahoma" w:hAnsi="Tahoma" w:cs="Tahoma"/>
          <w:spacing w:val="-1"/>
          <w:w w:val="99"/>
        </w:rPr>
        <w:t>c</w:t>
      </w:r>
      <w:r w:rsidRPr="001A21E8">
        <w:rPr>
          <w:rFonts w:ascii="Tahoma" w:eastAsia="Tahoma" w:hAnsi="Tahoma" w:cs="Tahoma"/>
          <w:spacing w:val="3"/>
          <w:w w:val="99"/>
        </w:rPr>
        <w:t>z</w:t>
      </w:r>
      <w:r w:rsidRPr="001A21E8">
        <w:rPr>
          <w:rFonts w:ascii="Tahoma" w:eastAsia="Tahoma" w:hAnsi="Tahoma" w:cs="Tahoma"/>
          <w:spacing w:val="-1"/>
          <w:w w:val="99"/>
        </w:rPr>
        <w:t>n</w:t>
      </w:r>
      <w:r w:rsidRPr="001A21E8">
        <w:rPr>
          <w:rFonts w:ascii="Tahoma" w:eastAsia="Tahoma" w:hAnsi="Tahoma" w:cs="Tahoma"/>
          <w:w w:val="99"/>
        </w:rPr>
        <w:t xml:space="preserve">ik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ro</w:t>
      </w:r>
      <w:r w:rsidRPr="001A21E8">
        <w:rPr>
          <w:rFonts w:ascii="Tahoma" w:eastAsia="Tahoma" w:hAnsi="Tahoma" w:cs="Tahoma"/>
          <w:spacing w:val="1"/>
        </w:rPr>
        <w:t>z</w:t>
      </w:r>
      <w:r w:rsidRPr="001A21E8">
        <w:rPr>
          <w:rFonts w:ascii="Tahoma" w:eastAsia="Tahoma" w:hAnsi="Tahoma" w:cs="Tahoma"/>
        </w:rPr>
        <w:t>por</w:t>
      </w:r>
      <w:r w:rsidRPr="001A21E8">
        <w:rPr>
          <w:rFonts w:ascii="Tahoma" w:eastAsia="Tahoma" w:hAnsi="Tahoma" w:cs="Tahoma"/>
          <w:spacing w:val="1"/>
        </w:rPr>
        <w:t>zą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2"/>
        </w:rPr>
        <w:t xml:space="preserve"> </w:t>
      </w:r>
      <w:r w:rsidRPr="001A21E8">
        <w:rPr>
          <w:rFonts w:ascii="Tahoma" w:eastAsia="Tahoma" w:hAnsi="Tahoma" w:cs="Tahoma"/>
        </w:rPr>
        <w:t>ogól</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rPr>
        <w:t>go</w:t>
      </w:r>
      <w:r w:rsidRPr="001A21E8">
        <w:rPr>
          <w:rFonts w:ascii="Tahoma" w:eastAsia="Tahoma" w:hAnsi="Tahoma" w:cs="Tahoma"/>
          <w:spacing w:val="-8"/>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
        </w:rPr>
        <w:t xml:space="preserve"> </w:t>
      </w:r>
      <w:r w:rsidRPr="001A21E8">
        <w:rPr>
          <w:rFonts w:ascii="Tahoma" w:eastAsia="Tahoma" w:hAnsi="Tahoma" w:cs="Tahoma"/>
        </w:rPr>
        <w:t xml:space="preserve">w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1"/>
        </w:rPr>
        <w:t>w</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w:t>
      </w:r>
    </w:p>
    <w:p w14:paraId="5E7B4C22" w14:textId="5BBF54FC" w:rsidR="00942F4E" w:rsidRPr="001A21E8" w:rsidRDefault="00280ADA" w:rsidP="00470F03">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„prz</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27"/>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34"/>
        </w:rPr>
        <w:t xml:space="preserve"> </w:t>
      </w:r>
      <w:r w:rsidRPr="001A21E8">
        <w:rPr>
          <w:rFonts w:ascii="Tahoma" w:eastAsia="Tahoma" w:hAnsi="Tahoma" w:cs="Tahoma"/>
        </w:rPr>
        <w:t>o</w:t>
      </w:r>
      <w:r w:rsidRPr="001A21E8">
        <w:rPr>
          <w:rFonts w:ascii="Tahoma" w:eastAsia="Tahoma" w:hAnsi="Tahoma" w:cs="Tahoma"/>
          <w:spacing w:val="2"/>
        </w:rPr>
        <w:t>s</w:t>
      </w:r>
      <w:r w:rsidRPr="001A21E8">
        <w:rPr>
          <w:rFonts w:ascii="Tahoma" w:eastAsia="Tahoma" w:hAnsi="Tahoma" w:cs="Tahoma"/>
        </w:rPr>
        <w:t>obo</w:t>
      </w:r>
      <w:r w:rsidRPr="001A21E8">
        <w:rPr>
          <w:rFonts w:ascii="Tahoma" w:eastAsia="Tahoma" w:hAnsi="Tahoma" w:cs="Tahoma"/>
          <w:spacing w:val="1"/>
        </w:rPr>
        <w:t>w</w:t>
      </w:r>
      <w:r w:rsidRPr="001A21E8">
        <w:rPr>
          <w:rFonts w:ascii="Tahoma" w:eastAsia="Tahoma" w:hAnsi="Tahoma" w:cs="Tahoma"/>
          <w:spacing w:val="-1"/>
        </w:rPr>
        <w:t>yc</w:t>
      </w:r>
      <w:r w:rsidRPr="001A21E8">
        <w:rPr>
          <w:rFonts w:ascii="Tahoma" w:eastAsia="Tahoma" w:hAnsi="Tahoma" w:cs="Tahoma"/>
          <w:spacing w:val="1"/>
        </w:rPr>
        <w:t>h</w:t>
      </w:r>
      <w:r w:rsidRPr="001A21E8">
        <w:rPr>
          <w:rFonts w:ascii="Tahoma" w:eastAsia="Tahoma" w:hAnsi="Tahoma" w:cs="Tahoma"/>
        </w:rPr>
        <w:t>”</w:t>
      </w:r>
      <w:r w:rsidR="0079345F">
        <w:rPr>
          <w:rFonts w:ascii="Tahoma" w:eastAsia="Tahoma" w:hAnsi="Tahoma" w:cs="Tahoma"/>
        </w:rPr>
        <w:t xml:space="preserve"> </w:t>
      </w:r>
      <w:r w:rsidR="0079345F" w:rsidRPr="0079345F">
        <w:rPr>
          <w:rFonts w:ascii="Tahoma" w:eastAsia="Tahoma" w:hAnsi="Tahoma" w:cs="Tahoma"/>
        </w:rPr>
        <w:t xml:space="preserve">wszelkie operacje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Pr="001A21E8">
        <w:rPr>
          <w:rFonts w:ascii="Tahoma" w:eastAsia="Tahoma" w:hAnsi="Tahoma" w:cs="Tahoma"/>
          <w:spacing w:val="30"/>
        </w:rPr>
        <w:t xml:space="preserve"> </w:t>
      </w:r>
    </w:p>
    <w:p w14:paraId="3B24905D" w14:textId="5869E8FB"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c</w:t>
      </w:r>
      <w:r w:rsidRPr="001A21E8">
        <w:rPr>
          <w:rFonts w:ascii="Tahoma" w:eastAsia="Tahoma" w:hAnsi="Tahoma" w:cs="Tahoma"/>
          <w:spacing w:val="-1"/>
        </w:rPr>
        <w:t>hu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14"/>
        </w:rPr>
        <w:t xml:space="preserve"> </w:t>
      </w:r>
      <w:r w:rsidRPr="001A21E8">
        <w:rPr>
          <w:rFonts w:ascii="Tahoma" w:eastAsia="Tahoma" w:hAnsi="Tahoma" w:cs="Tahoma"/>
        </w:rPr>
        <w:t>b</w:t>
      </w:r>
      <w:r w:rsidRPr="001A21E8">
        <w:rPr>
          <w:rFonts w:ascii="Tahoma" w:eastAsia="Tahoma" w:hAnsi="Tahoma" w:cs="Tahoma"/>
          <w:spacing w:val="1"/>
        </w:rPr>
        <w:t>an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2"/>
        </w:rPr>
        <w:t xml:space="preserve"> </w:t>
      </w:r>
      <w:r w:rsidR="00377C1C" w:rsidRPr="001A21E8">
        <w:rPr>
          <w:rFonts w:ascii="Tahoma" w:eastAsia="Tahoma" w:hAnsi="Tahoma" w:cs="Tahoma"/>
        </w:rPr>
        <w:t>projektu</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1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17"/>
        </w:rPr>
        <w:t xml:space="preserve"> </w:t>
      </w:r>
      <w:r w:rsidRPr="001A21E8">
        <w:rPr>
          <w:rFonts w:ascii="Tahoma" w:eastAsia="Tahoma" w:hAnsi="Tahoma" w:cs="Tahoma"/>
        </w:rPr>
        <w:t>to</w:t>
      </w:r>
      <w:r w:rsidRPr="001A21E8">
        <w:rPr>
          <w:rFonts w:ascii="Tahoma" w:eastAsia="Tahoma" w:hAnsi="Tahoma" w:cs="Tahoma"/>
          <w:spacing w:val="22"/>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00CC67CD" w:rsidRPr="001A21E8">
        <w:rPr>
          <w:rFonts w:ascii="Tahoma" w:eastAsia="Tahoma" w:hAnsi="Tahoma" w:cs="Tahoma"/>
        </w:rPr>
        <w:t xml:space="preserve"> wyodrębniony dla potrzeb realizacji projektu</w:t>
      </w:r>
      <w:r w:rsidRPr="001A21E8">
        <w:rPr>
          <w:rFonts w:ascii="Tahoma" w:eastAsia="Tahoma" w:hAnsi="Tahoma" w:cs="Tahoma"/>
          <w:spacing w:val="13"/>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spacing w:val="-1"/>
        </w:rPr>
        <w:t>un</w:t>
      </w:r>
      <w:r w:rsidRPr="001A21E8">
        <w:rPr>
          <w:rFonts w:ascii="Tahoma" w:eastAsia="Tahoma" w:hAnsi="Tahoma" w:cs="Tahoma"/>
          <w:spacing w:val="3"/>
        </w:rPr>
        <w:t>e</w:t>
      </w:r>
      <w:r w:rsidRPr="001A21E8">
        <w:rPr>
          <w:rFonts w:ascii="Tahoma" w:eastAsia="Tahoma" w:hAnsi="Tahoma" w:cs="Tahoma"/>
        </w:rPr>
        <w:t>k</w:t>
      </w:r>
      <w:r w:rsidRPr="001A21E8">
        <w:rPr>
          <w:rFonts w:ascii="Tahoma" w:eastAsia="Tahoma" w:hAnsi="Tahoma" w:cs="Tahoma"/>
          <w:spacing w:val="20"/>
        </w:rPr>
        <w:t xml:space="preserve"> </w:t>
      </w:r>
      <w:r w:rsidR="00054CB9" w:rsidRPr="00AC0DC6">
        <w:rPr>
          <w:rFonts w:ascii="Tahoma" w:eastAsia="Tahoma" w:hAnsi="Tahoma" w:cs="Tahoma"/>
        </w:rPr>
        <w:t>bankowy</w:t>
      </w:r>
      <w:r w:rsidR="00054CB9">
        <w:rPr>
          <w:rFonts w:ascii="Tahoma" w:eastAsia="Tahoma" w:hAnsi="Tahoma" w:cs="Tahoma"/>
          <w:spacing w:val="20"/>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
        </w:rPr>
        <w:t>a</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20"/>
        </w:rPr>
        <w:t xml:space="preserve"> </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ó</w:t>
      </w:r>
      <w:r w:rsidRPr="001A21E8">
        <w:rPr>
          <w:rFonts w:ascii="Tahoma" w:eastAsia="Tahoma" w:hAnsi="Tahoma" w:cs="Tahoma"/>
          <w:spacing w:val="2"/>
        </w:rPr>
        <w:t>r</w:t>
      </w:r>
      <w:r w:rsidRPr="001A21E8">
        <w:rPr>
          <w:rFonts w:ascii="Tahoma" w:eastAsia="Tahoma" w:hAnsi="Tahoma" w:cs="Tahoma"/>
        </w:rPr>
        <w:t>y</w:t>
      </w:r>
      <w:r w:rsidR="00377C1C" w:rsidRPr="001A21E8">
        <w:rPr>
          <w:rFonts w:ascii="Tahoma" w:eastAsia="Tahoma" w:hAnsi="Tahoma" w:cs="Tahoma"/>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f</w:t>
      </w:r>
      <w:r w:rsidRPr="001A21E8">
        <w:rPr>
          <w:rFonts w:ascii="Tahoma" w:eastAsia="Tahoma" w:hAnsi="Tahoma" w:cs="Tahoma"/>
        </w:rPr>
        <w:t>ia</w:t>
      </w:r>
      <w:r w:rsidR="00377C1C" w:rsidRPr="001A21E8">
        <w:rPr>
          <w:rFonts w:ascii="Tahoma" w:eastAsia="Tahoma" w:hAnsi="Tahoma" w:cs="Tahoma"/>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ota 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ia</w:t>
      </w:r>
      <w:r w:rsidR="00CC67CD" w:rsidRPr="001A21E8">
        <w:rPr>
          <w:rFonts w:ascii="Tahoma" w:eastAsia="Tahoma" w:hAnsi="Tahoma" w:cs="Tahoma"/>
        </w:rPr>
        <w:t>;</w:t>
      </w:r>
    </w:p>
    <w:p w14:paraId="04C31BBA" w14:textId="721BC6F6" w:rsidR="00F96E06" w:rsidRPr="001A21E8" w:rsidRDefault="00A05C8D" w:rsidP="005100BA">
      <w:pPr>
        <w:pStyle w:val="Akapitzlist"/>
        <w:numPr>
          <w:ilvl w:val="0"/>
          <w:numId w:val="3"/>
        </w:numPr>
        <w:spacing w:line="276" w:lineRule="auto"/>
        <w:ind w:left="426" w:right="14" w:hanging="426"/>
        <w:jc w:val="both"/>
        <w:rPr>
          <w:rFonts w:ascii="Tahoma" w:eastAsia="Tahoma" w:hAnsi="Tahoma" w:cs="Tahoma"/>
        </w:rPr>
      </w:pPr>
      <w:r w:rsidRPr="00F96E06">
        <w:rPr>
          <w:rFonts w:ascii="Tahoma" w:eastAsia="Tahoma" w:hAnsi="Tahoma" w:cs="Tahoma"/>
        </w:rPr>
        <w:t>„rachunku IZ” należy przez to rozumieć rachunek bankowy IZ</w:t>
      </w:r>
      <w:r>
        <w:rPr>
          <w:rFonts w:ascii="Tahoma" w:eastAsia="Tahoma" w:hAnsi="Tahoma" w:cs="Tahoma"/>
        </w:rPr>
        <w:t xml:space="preserve">, </w:t>
      </w:r>
      <w:r w:rsidRPr="00F96E06">
        <w:rPr>
          <w:rFonts w:ascii="Tahoma" w:eastAsia="Tahoma" w:hAnsi="Tahoma" w:cs="Tahoma"/>
        </w:rPr>
        <w:t>właściwy dla zwrotów RPO WŚ 2014-2020 EFS</w:t>
      </w:r>
      <w:r>
        <w:rPr>
          <w:rFonts w:ascii="Tahoma" w:eastAsia="Tahoma" w:hAnsi="Tahoma" w:cs="Tahoma"/>
        </w:rPr>
        <w:t xml:space="preserve">, o numerze: </w:t>
      </w:r>
      <w:r w:rsidR="00054CB9" w:rsidRPr="00B60F60">
        <w:rPr>
          <w:rFonts w:ascii="Tahoma" w:eastAsia="Tahoma" w:hAnsi="Tahoma" w:cs="Tahoma"/>
          <w:b/>
        </w:rPr>
        <w:t>95 1020 2629 0000 9502 0342 7440</w:t>
      </w:r>
      <w:r>
        <w:rPr>
          <w:rFonts w:ascii="Tahoma" w:eastAsia="Tahoma" w:hAnsi="Tahoma" w:cs="Tahoma"/>
        </w:rPr>
        <w:t>,</w:t>
      </w:r>
      <w:r w:rsidRPr="00F96E06">
        <w:rPr>
          <w:rFonts w:ascii="Tahoma" w:eastAsia="Tahoma" w:hAnsi="Tahoma" w:cs="Tahoma"/>
        </w:rPr>
        <w:t xml:space="preserve"> udostępniony na stronie internetowej </w:t>
      </w:r>
      <w:r w:rsidRPr="007C51F5">
        <w:rPr>
          <w:rFonts w:ascii="Tahoma" w:eastAsia="Tahoma" w:hAnsi="Tahoma" w:cs="Tahoma"/>
        </w:rPr>
        <w:t>http://www.2014-2020.rpo-swietokrzyskie.pl/realizuje-projekt/co-musisz-wiedziec-zeby-zrealizowac-projekt</w:t>
      </w:r>
      <w:r>
        <w:rPr>
          <w:rFonts w:ascii="Tahoma" w:eastAsia="Tahoma" w:hAnsi="Tahoma" w:cs="Tahoma"/>
        </w:rPr>
        <w:t>;</w:t>
      </w:r>
      <w:r w:rsidRPr="001A21E8">
        <w:rPr>
          <w:rFonts w:ascii="Tahoma" w:eastAsia="Tahoma" w:hAnsi="Tahoma" w:cs="Tahoma"/>
        </w:rPr>
        <w:t xml:space="preserve"> </w:t>
      </w:r>
    </w:p>
    <w:p w14:paraId="4C0B5D2D" w14:textId="557FDC36"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rPr>
        <w:t>torze</w:t>
      </w:r>
      <w:r w:rsidRPr="001A21E8">
        <w:rPr>
          <w:rFonts w:ascii="Tahoma" w:eastAsia="Tahoma" w:hAnsi="Tahoma" w:cs="Tahoma"/>
          <w:spacing w:val="2"/>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7"/>
        </w:rPr>
        <w:t xml:space="preserve"> </w:t>
      </w:r>
      <w:r w:rsidRPr="001A21E8">
        <w:rPr>
          <w:rFonts w:ascii="Tahoma" w:eastAsia="Tahoma" w:hAnsi="Tahoma" w:cs="Tahoma"/>
        </w:rPr>
        <w:t>to</w:t>
      </w:r>
      <w:r w:rsidRPr="001A21E8">
        <w:rPr>
          <w:rFonts w:ascii="Tahoma" w:eastAsia="Tahoma" w:hAnsi="Tahoma" w:cs="Tahoma"/>
          <w:spacing w:val="10"/>
        </w:rPr>
        <w:t xml:space="preserve"> </w:t>
      </w:r>
      <w:r w:rsidRPr="001A21E8">
        <w:rPr>
          <w:rFonts w:ascii="Tahoma" w:eastAsia="Tahoma" w:hAnsi="Tahoma" w:cs="Tahoma"/>
        </w:rPr>
        <w:t>rozu</w:t>
      </w:r>
      <w:r w:rsidRPr="001A21E8">
        <w:rPr>
          <w:rFonts w:ascii="Tahoma" w:eastAsia="Tahoma" w:hAnsi="Tahoma" w:cs="Tahoma"/>
          <w:spacing w:val="3"/>
        </w:rPr>
        <w:t>m</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6"/>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dn</w:t>
      </w:r>
      <w:r w:rsidRPr="001A21E8">
        <w:rPr>
          <w:rFonts w:ascii="Tahoma" w:eastAsia="Tahoma" w:hAnsi="Tahoma" w:cs="Tahoma"/>
          <w:spacing w:val="2"/>
        </w:rPr>
        <w:t>o</w:t>
      </w:r>
      <w:r w:rsidRPr="001A21E8">
        <w:rPr>
          <w:rFonts w:ascii="Tahoma" w:eastAsia="Tahoma" w:hAnsi="Tahoma" w:cs="Tahoma"/>
        </w:rPr>
        <w:t>st</w:t>
      </w:r>
      <w:r w:rsidRPr="001A21E8">
        <w:rPr>
          <w:rFonts w:ascii="Tahoma" w:eastAsia="Tahoma" w:hAnsi="Tahoma" w:cs="Tahoma"/>
          <w:spacing w:val="-1"/>
        </w:rPr>
        <w:t>k</w:t>
      </w:r>
      <w:r w:rsidRPr="001A21E8">
        <w:rPr>
          <w:rFonts w:ascii="Tahoma" w:eastAsia="Tahoma" w:hAnsi="Tahoma" w:cs="Tahoma"/>
        </w:rPr>
        <w:t>ę</w:t>
      </w:r>
      <w:r w:rsidRPr="001A21E8">
        <w:rPr>
          <w:rFonts w:ascii="Tahoma" w:eastAsia="Tahoma" w:hAnsi="Tahoma" w:cs="Tahoma"/>
          <w:spacing w:val="3"/>
        </w:rPr>
        <w:t xml:space="preserve"> </w:t>
      </w:r>
      <w:r w:rsidRPr="001A21E8">
        <w:rPr>
          <w:rFonts w:ascii="Tahoma" w:eastAsia="Tahoma" w:hAnsi="Tahoma" w:cs="Tahoma"/>
        </w:rPr>
        <w:t>org</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iz</w:t>
      </w:r>
      <w:r w:rsidRPr="001A21E8">
        <w:rPr>
          <w:rFonts w:ascii="Tahoma" w:eastAsia="Tahoma" w:hAnsi="Tahoma" w:cs="Tahoma"/>
          <w:spacing w:val="8"/>
        </w:rPr>
        <w:t>a</w:t>
      </w:r>
      <w:r w:rsidRPr="001A21E8">
        <w:rPr>
          <w:rFonts w:ascii="Tahoma" w:eastAsia="Tahoma" w:hAnsi="Tahoma" w:cs="Tahoma"/>
          <w:spacing w:val="2"/>
        </w:rPr>
        <w:t>c</w:t>
      </w:r>
      <w:r w:rsidRPr="001A21E8">
        <w:rPr>
          <w:rFonts w:ascii="Tahoma" w:eastAsia="Tahoma" w:hAnsi="Tahoma" w:cs="Tahoma"/>
          <w:spacing w:val="-1"/>
        </w:rPr>
        <w:t>y</w:t>
      </w:r>
      <w:r w:rsidRPr="001A21E8">
        <w:rPr>
          <w:rFonts w:ascii="Tahoma" w:eastAsia="Tahoma" w:hAnsi="Tahoma" w:cs="Tahoma"/>
          <w:spacing w:val="1"/>
        </w:rPr>
        <w:t>j</w:t>
      </w:r>
      <w:r w:rsidRPr="001A21E8">
        <w:rPr>
          <w:rFonts w:ascii="Tahoma" w:eastAsia="Tahoma" w:hAnsi="Tahoma" w:cs="Tahoma"/>
        </w:rPr>
        <w:t>ną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ą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4"/>
        </w:rPr>
        <w:t xml:space="preserve"> </w:t>
      </w:r>
      <w:r w:rsidRPr="001A21E8">
        <w:rPr>
          <w:rFonts w:ascii="Tahoma" w:eastAsia="Tahoma" w:hAnsi="Tahoma" w:cs="Tahoma"/>
          <w:spacing w:val="-4"/>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rPr>
        <w:t>tor</w:t>
      </w:r>
      <w:r w:rsidRPr="001A21E8">
        <w:rPr>
          <w:rFonts w:ascii="Tahoma" w:eastAsia="Tahoma" w:hAnsi="Tahoma" w:cs="Tahoma"/>
          <w:spacing w:val="1"/>
        </w:rPr>
        <w:t>e</w:t>
      </w:r>
      <w:r w:rsidRPr="001A21E8">
        <w:rPr>
          <w:rFonts w:ascii="Tahoma" w:eastAsia="Tahoma" w:hAnsi="Tahoma" w:cs="Tahoma"/>
        </w:rPr>
        <w:t xml:space="preserve">m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1"/>
        </w:rPr>
        <w:t xml:space="preserve"> </w:t>
      </w:r>
      <w:r w:rsidRPr="001A21E8">
        <w:rPr>
          <w:rFonts w:ascii="Tahoma" w:eastAsia="Tahoma" w:hAnsi="Tahoma" w:cs="Tahoma"/>
        </w:rPr>
        <w:t>może</w:t>
      </w:r>
      <w:r w:rsidRPr="001A21E8">
        <w:rPr>
          <w:rFonts w:ascii="Tahoma" w:eastAsia="Tahoma" w:hAnsi="Tahoma" w:cs="Tahoma"/>
          <w:spacing w:val="7"/>
        </w:rPr>
        <w:t xml:space="preserve"> </w:t>
      </w:r>
      <w:r w:rsidRPr="001A21E8">
        <w:rPr>
          <w:rFonts w:ascii="Tahoma" w:eastAsia="Tahoma" w:hAnsi="Tahoma" w:cs="Tahoma"/>
        </w:rPr>
        <w:t>być</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d</w:t>
      </w:r>
      <w:r w:rsidRPr="001A21E8">
        <w:rPr>
          <w:rFonts w:ascii="Tahoma" w:eastAsia="Tahoma" w:hAnsi="Tahoma" w:cs="Tahoma"/>
          <w:spacing w:val="2"/>
        </w:rPr>
        <w:t>n</w:t>
      </w:r>
      <w:r w:rsidRPr="001A21E8">
        <w:rPr>
          <w:rFonts w:ascii="Tahoma" w:eastAsia="Tahoma" w:hAnsi="Tahoma" w:cs="Tahoma"/>
        </w:rPr>
        <w:t>ostka</w:t>
      </w:r>
      <w:r w:rsidRPr="001A21E8">
        <w:rPr>
          <w:rFonts w:ascii="Tahoma" w:eastAsia="Tahoma" w:hAnsi="Tahoma" w:cs="Tahoma"/>
          <w:spacing w:val="3"/>
        </w:rPr>
        <w:t xml:space="preserve"> </w:t>
      </w:r>
      <w:r w:rsidR="004854CF" w:rsidRPr="001A21E8">
        <w:rPr>
          <w:rFonts w:ascii="Tahoma" w:eastAsia="Tahoma" w:hAnsi="Tahoma" w:cs="Tahoma"/>
        </w:rPr>
        <w:t xml:space="preserve">posiadająca </w:t>
      </w:r>
      <w:r w:rsidR="00054CB9" w:rsidRPr="001A21E8">
        <w:rPr>
          <w:rFonts w:ascii="Tahoma" w:eastAsia="Tahoma" w:hAnsi="Tahoma" w:cs="Tahoma"/>
        </w:rPr>
        <w:t>osobowoś</w:t>
      </w:r>
      <w:r w:rsidR="00054CB9">
        <w:rPr>
          <w:rFonts w:ascii="Tahoma" w:eastAsia="Tahoma" w:hAnsi="Tahoma" w:cs="Tahoma"/>
        </w:rPr>
        <w:t>ć</w:t>
      </w:r>
      <w:r w:rsidR="00054CB9" w:rsidRPr="001A21E8">
        <w:rPr>
          <w:rFonts w:ascii="Tahoma" w:eastAsia="Tahoma" w:hAnsi="Tahoma" w:cs="Tahoma"/>
        </w:rPr>
        <w:t xml:space="preserve"> prawn</w:t>
      </w:r>
      <w:r w:rsidR="00054CB9">
        <w:rPr>
          <w:rFonts w:ascii="Tahoma" w:eastAsia="Tahoma" w:hAnsi="Tahoma" w:cs="Tahoma"/>
        </w:rPr>
        <w:t>ą</w:t>
      </w:r>
      <w:r w:rsidRPr="001A21E8">
        <w:rPr>
          <w:rFonts w:ascii="Tahoma" w:eastAsia="Tahoma" w:hAnsi="Tahoma" w:cs="Tahoma"/>
        </w:rPr>
        <w:t>. W</w:t>
      </w:r>
      <w:r w:rsidRPr="001A21E8">
        <w:rPr>
          <w:rFonts w:ascii="Tahoma" w:eastAsia="Tahoma" w:hAnsi="Tahoma" w:cs="Tahoma"/>
          <w:spacing w:val="9"/>
        </w:rPr>
        <w:t xml:space="preserve"> </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dy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44"/>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39"/>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47"/>
        </w:rPr>
        <w:t xml:space="preserve"> </w:t>
      </w:r>
      <w:r w:rsidRPr="001A21E8">
        <w:rPr>
          <w:rFonts w:ascii="Tahoma" w:eastAsia="Tahoma" w:hAnsi="Tahoma" w:cs="Tahoma"/>
          <w:spacing w:val="2"/>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46"/>
        </w:rPr>
        <w:t xml:space="preserve"> </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le</w:t>
      </w:r>
      <w:r w:rsidRPr="001A21E8">
        <w:rPr>
          <w:rFonts w:ascii="Tahoma" w:eastAsia="Tahoma" w:hAnsi="Tahoma" w:cs="Tahoma"/>
          <w:spacing w:val="46"/>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dnost</w:t>
      </w:r>
      <w:r w:rsidRPr="001A21E8">
        <w:rPr>
          <w:rFonts w:ascii="Tahoma" w:eastAsia="Tahoma" w:hAnsi="Tahoma" w:cs="Tahoma"/>
          <w:spacing w:val="1"/>
        </w:rPr>
        <w:t>e</w:t>
      </w:r>
      <w:r w:rsidRPr="001A21E8">
        <w:rPr>
          <w:rFonts w:ascii="Tahoma" w:eastAsia="Tahoma" w:hAnsi="Tahoma" w:cs="Tahoma"/>
          <w:spacing w:val="4"/>
        </w:rPr>
        <w:t>k</w:t>
      </w:r>
      <w:r w:rsidRPr="001A21E8">
        <w:rPr>
          <w:rFonts w:ascii="Tahoma" w:eastAsia="Tahoma" w:hAnsi="Tahoma" w:cs="Tahoma"/>
        </w:rPr>
        <w:t>,</w:t>
      </w:r>
      <w:r w:rsidRPr="001A21E8">
        <w:rPr>
          <w:rFonts w:ascii="Tahoma" w:eastAsia="Tahoma" w:hAnsi="Tahoma" w:cs="Tahoma"/>
          <w:spacing w:val="41"/>
        </w:rPr>
        <w:t xml:space="preserve"> </w:t>
      </w:r>
      <w:r w:rsidRPr="001A21E8">
        <w:rPr>
          <w:rFonts w:ascii="Tahoma" w:eastAsia="Tahoma" w:hAnsi="Tahoma" w:cs="Tahoma"/>
        </w:rPr>
        <w:t>do</w:t>
      </w:r>
      <w:r w:rsidRPr="001A21E8">
        <w:rPr>
          <w:rFonts w:ascii="Tahoma" w:eastAsia="Tahoma" w:hAnsi="Tahoma" w:cs="Tahoma"/>
          <w:spacing w:val="48"/>
        </w:rPr>
        <w:t xml:space="preserve"> </w:t>
      </w:r>
      <w:r w:rsidR="00366343" w:rsidRPr="001A21E8">
        <w:rPr>
          <w:rFonts w:ascii="Tahoma" w:eastAsia="Tahoma" w:hAnsi="Tahoma" w:cs="Tahoma"/>
          <w:spacing w:val="-1"/>
        </w:rPr>
        <w:t>Decyzji</w:t>
      </w:r>
      <w:r w:rsidR="00366343" w:rsidRPr="001A21E8">
        <w:rPr>
          <w:rFonts w:ascii="Tahoma" w:eastAsia="Tahoma" w:hAnsi="Tahoma" w:cs="Tahoma"/>
          <w:spacing w:val="43"/>
        </w:rPr>
        <w:t xml:space="preserve"> </w:t>
      </w:r>
      <w:r w:rsidRPr="001A21E8">
        <w:rPr>
          <w:rFonts w:ascii="Tahoma" w:eastAsia="Tahoma" w:hAnsi="Tahoma" w:cs="Tahoma"/>
        </w:rPr>
        <w:t>o</w:t>
      </w:r>
      <w:r w:rsidRPr="001A21E8">
        <w:rPr>
          <w:rFonts w:ascii="Tahoma" w:eastAsia="Tahoma" w:hAnsi="Tahoma" w:cs="Tahoma"/>
          <w:spacing w:val="49"/>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40"/>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44"/>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 xml:space="preserve">zyć </w:t>
      </w:r>
      <w:r w:rsidRPr="001A21E8">
        <w:rPr>
          <w:rFonts w:ascii="Tahoma" w:eastAsia="Tahoma" w:hAnsi="Tahoma" w:cs="Tahoma"/>
          <w:spacing w:val="1"/>
        </w:rPr>
        <w:t>w</w:t>
      </w:r>
      <w:r w:rsidRPr="001A21E8">
        <w:rPr>
          <w:rFonts w:ascii="Tahoma" w:eastAsia="Tahoma" w:hAnsi="Tahoma" w:cs="Tahoma"/>
          <w:spacing w:val="-1"/>
        </w:rPr>
        <w:t>yk</w:t>
      </w:r>
      <w:r w:rsidRPr="001A21E8">
        <w:rPr>
          <w:rFonts w:ascii="Tahoma" w:eastAsia="Tahoma" w:hAnsi="Tahoma" w:cs="Tahoma"/>
          <w:spacing w:val="1"/>
        </w:rPr>
        <w:t>a</w:t>
      </w:r>
      <w:r w:rsidRPr="001A21E8">
        <w:rPr>
          <w:rFonts w:ascii="Tahoma" w:eastAsia="Tahoma" w:hAnsi="Tahoma" w:cs="Tahoma"/>
        </w:rPr>
        <w:t xml:space="preserve">z </w:t>
      </w:r>
      <w:r w:rsidRPr="001A21E8">
        <w:rPr>
          <w:rFonts w:ascii="Tahoma" w:eastAsia="Tahoma" w:hAnsi="Tahoma" w:cs="Tahoma"/>
          <w:spacing w:val="1"/>
        </w:rPr>
        <w:t>w</w:t>
      </w:r>
      <w:r w:rsidRPr="001A21E8">
        <w:rPr>
          <w:rFonts w:ascii="Tahoma" w:eastAsia="Tahoma" w:hAnsi="Tahoma" w:cs="Tahoma"/>
        </w:rPr>
        <w:t>s</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k</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os</w:t>
      </w:r>
      <w:r w:rsidRPr="001A21E8">
        <w:rPr>
          <w:rFonts w:ascii="Tahoma" w:eastAsia="Tahoma" w:hAnsi="Tahoma" w:cs="Tahoma"/>
          <w:spacing w:val="3"/>
        </w:rPr>
        <w:t>t</w:t>
      </w:r>
      <w:r w:rsidRPr="001A21E8">
        <w:rPr>
          <w:rFonts w:ascii="Tahoma" w:eastAsia="Tahoma" w:hAnsi="Tahoma" w:cs="Tahoma"/>
          <w:spacing w:val="1"/>
        </w:rPr>
        <w:t>e</w:t>
      </w:r>
      <w:r w:rsidRPr="001A21E8">
        <w:rPr>
          <w:rFonts w:ascii="Tahoma" w:eastAsia="Tahoma" w:hAnsi="Tahoma" w:cs="Tahoma"/>
        </w:rPr>
        <w:t>k r</w:t>
      </w:r>
      <w:r w:rsidRPr="001A21E8">
        <w:rPr>
          <w:rFonts w:ascii="Tahoma" w:eastAsia="Tahoma" w:hAnsi="Tahoma" w:cs="Tahoma"/>
          <w:spacing w:val="1"/>
        </w:rPr>
        <w:t>ea</w:t>
      </w:r>
      <w:r w:rsidRPr="001A21E8">
        <w:rPr>
          <w:rFonts w:ascii="Tahoma" w:eastAsia="Tahoma" w:hAnsi="Tahoma" w:cs="Tahoma"/>
        </w:rPr>
        <w:t>lizu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1"/>
        </w:rPr>
        <w:t>yc</w:t>
      </w:r>
      <w:r w:rsidRPr="001A21E8">
        <w:rPr>
          <w:rFonts w:ascii="Tahoma" w:eastAsia="Tahoma" w:hAnsi="Tahoma" w:cs="Tahoma"/>
        </w:rPr>
        <w:t>h 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0"/>
        </w:rPr>
        <w:t xml:space="preserve"> </w:t>
      </w:r>
      <w:r w:rsidRPr="001A21E8">
        <w:rPr>
          <w:rFonts w:ascii="Tahoma" w:eastAsia="Tahoma" w:hAnsi="Tahoma" w:cs="Tahoma"/>
        </w:rPr>
        <w:t>p</w:t>
      </w:r>
      <w:r w:rsidRPr="001A21E8">
        <w:rPr>
          <w:rFonts w:ascii="Tahoma" w:eastAsia="Tahoma" w:hAnsi="Tahoma" w:cs="Tahoma"/>
          <w:spacing w:val="3"/>
        </w:rPr>
        <w:t>r</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4"/>
        </w:rPr>
        <w:t xml:space="preserve"> </w:t>
      </w:r>
      <w:r w:rsidRPr="001A21E8">
        <w:rPr>
          <w:rFonts w:ascii="Tahoma" w:eastAsia="Tahoma" w:hAnsi="Tahoma" w:cs="Tahoma"/>
          <w:spacing w:val="-4"/>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rPr>
        <w:t>tor</w:t>
      </w:r>
      <w:r w:rsidRPr="001A21E8">
        <w:rPr>
          <w:rFonts w:ascii="Tahoma" w:eastAsia="Tahoma" w:hAnsi="Tahoma" w:cs="Tahoma"/>
          <w:spacing w:val="13"/>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9"/>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9"/>
        </w:rPr>
        <w:t xml:space="preserve"> </w:t>
      </w:r>
      <w:r w:rsidRPr="001A21E8">
        <w:rPr>
          <w:rFonts w:ascii="Tahoma" w:eastAsia="Tahoma" w:hAnsi="Tahoma" w:cs="Tahoma"/>
        </w:rPr>
        <w:t>stro</w:t>
      </w:r>
      <w:r w:rsidRPr="001A21E8">
        <w:rPr>
          <w:rFonts w:ascii="Tahoma" w:eastAsia="Tahoma" w:hAnsi="Tahoma" w:cs="Tahoma"/>
          <w:spacing w:val="-1"/>
        </w:rPr>
        <w:t>n</w:t>
      </w:r>
      <w:r w:rsidRPr="001A21E8">
        <w:rPr>
          <w:rFonts w:ascii="Tahoma" w:eastAsia="Tahoma" w:hAnsi="Tahoma" w:cs="Tahoma"/>
        </w:rPr>
        <w:t xml:space="preserve">ą </w:t>
      </w:r>
      <w:r w:rsidR="00366343" w:rsidRPr="001A21E8">
        <w:rPr>
          <w:rFonts w:ascii="Tahoma" w:eastAsia="Tahoma" w:hAnsi="Tahoma" w:cs="Tahoma"/>
          <w:spacing w:val="-1"/>
        </w:rPr>
        <w:t>Decyzji</w:t>
      </w:r>
      <w:r w:rsidR="00366343" w:rsidRPr="001A21E8">
        <w:rPr>
          <w:rFonts w:ascii="Tahoma" w:eastAsia="Tahoma" w:hAnsi="Tahoma" w:cs="Tahoma"/>
        </w:rPr>
        <w:t xml:space="preserve"> </w:t>
      </w:r>
      <w:r w:rsidR="00C86AF4" w:rsidRPr="001A21E8">
        <w:rPr>
          <w:rFonts w:ascii="Tahoma" w:eastAsia="Tahoma" w:hAnsi="Tahoma" w:cs="Tahoma"/>
        </w:rPr>
        <w:br/>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4"/>
        </w:rPr>
        <w:t xml:space="preserve"> </w:t>
      </w:r>
      <w:r w:rsidRPr="001A21E8">
        <w:rPr>
          <w:rFonts w:ascii="Tahoma" w:eastAsia="Tahoma" w:hAnsi="Tahoma" w:cs="Tahoma"/>
        </w:rPr>
        <w:t>projek</w:t>
      </w:r>
      <w:r w:rsidRPr="001A21E8">
        <w:rPr>
          <w:rFonts w:ascii="Tahoma" w:eastAsia="Tahoma" w:hAnsi="Tahoma" w:cs="Tahoma"/>
          <w:spacing w:val="2"/>
        </w:rPr>
        <w:t>t</w:t>
      </w:r>
      <w:r w:rsidRPr="001A21E8">
        <w:rPr>
          <w:rFonts w:ascii="Tahoma" w:eastAsia="Tahoma" w:hAnsi="Tahoma" w:cs="Tahoma"/>
          <w:spacing w:val="-1"/>
        </w:rPr>
        <w:t>u</w:t>
      </w:r>
      <w:r w:rsidRPr="001A21E8">
        <w:rPr>
          <w:rFonts w:ascii="Tahoma" w:eastAsia="Tahoma" w:hAnsi="Tahoma" w:cs="Tahoma"/>
        </w:rPr>
        <w:t>;</w:t>
      </w:r>
    </w:p>
    <w:p w14:paraId="6B02606F" w14:textId="77777777"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w:t>
      </w:r>
      <w:proofErr w:type="spellStart"/>
      <w:r w:rsidRPr="001A21E8">
        <w:rPr>
          <w:rFonts w:ascii="Tahoma" w:eastAsia="Tahoma" w:hAnsi="Tahoma" w:cs="Tahoma"/>
        </w:rPr>
        <w:t>SzO</w:t>
      </w:r>
      <w:r w:rsidRPr="001A21E8">
        <w:rPr>
          <w:rFonts w:ascii="Tahoma" w:eastAsia="Tahoma" w:hAnsi="Tahoma" w:cs="Tahoma"/>
          <w:spacing w:val="1"/>
        </w:rPr>
        <w:t>O</w:t>
      </w:r>
      <w:r w:rsidRPr="001A21E8">
        <w:rPr>
          <w:rFonts w:ascii="Tahoma" w:eastAsia="Tahoma" w:hAnsi="Tahoma" w:cs="Tahoma"/>
        </w:rPr>
        <w:t>P</w:t>
      </w:r>
      <w:proofErr w:type="spellEnd"/>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rPr>
        <w:t>to</w:t>
      </w:r>
      <w:r w:rsidRPr="001A21E8">
        <w:rPr>
          <w:rFonts w:ascii="Tahoma" w:eastAsia="Tahoma" w:hAnsi="Tahoma" w:cs="Tahoma"/>
          <w:spacing w:val="14"/>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8"/>
        </w:rPr>
        <w:t xml:space="preserve"> </w:t>
      </w:r>
      <w:r w:rsidRPr="001A21E8">
        <w:rPr>
          <w:rFonts w:ascii="Tahoma" w:eastAsia="Tahoma" w:hAnsi="Tahoma" w:cs="Tahoma"/>
        </w:rPr>
        <w:t>Sz</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góło</w:t>
      </w:r>
      <w:r w:rsidRPr="001A21E8">
        <w:rPr>
          <w:rFonts w:ascii="Tahoma" w:eastAsia="Tahoma" w:hAnsi="Tahoma" w:cs="Tahoma"/>
          <w:spacing w:val="1"/>
        </w:rPr>
        <w:t>w</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1"/>
        </w:rPr>
        <w:t>p</w:t>
      </w:r>
      <w:r w:rsidRPr="001A21E8">
        <w:rPr>
          <w:rFonts w:ascii="Tahoma" w:eastAsia="Tahoma" w:hAnsi="Tahoma" w:cs="Tahoma"/>
          <w:spacing w:val="2"/>
        </w:rPr>
        <w:t>i</w:t>
      </w:r>
      <w:r w:rsidRPr="001A21E8">
        <w:rPr>
          <w:rFonts w:ascii="Tahoma" w:eastAsia="Tahoma" w:hAnsi="Tahoma" w:cs="Tahoma"/>
        </w:rPr>
        <w:t>s</w:t>
      </w:r>
      <w:r w:rsidRPr="001A21E8">
        <w:rPr>
          <w:rFonts w:ascii="Tahoma" w:eastAsia="Tahoma" w:hAnsi="Tahoma" w:cs="Tahoma"/>
          <w:spacing w:val="13"/>
        </w:rPr>
        <w:t xml:space="preserve"> </w:t>
      </w:r>
      <w:r w:rsidRPr="001A21E8">
        <w:rPr>
          <w:rFonts w:ascii="Tahoma" w:eastAsia="Tahoma" w:hAnsi="Tahoma" w:cs="Tahoma"/>
        </w:rPr>
        <w:t>Osi</w:t>
      </w:r>
      <w:r w:rsidRPr="001A21E8">
        <w:rPr>
          <w:rFonts w:ascii="Tahoma" w:eastAsia="Tahoma" w:hAnsi="Tahoma" w:cs="Tahoma"/>
          <w:spacing w:val="12"/>
        </w:rPr>
        <w:t xml:space="preserve"> </w:t>
      </w:r>
      <w:r w:rsidRPr="001A21E8">
        <w:rPr>
          <w:rFonts w:ascii="Tahoma" w:eastAsia="Tahoma" w:hAnsi="Tahoma" w:cs="Tahoma"/>
        </w:rPr>
        <w:t>Prioryt</w:t>
      </w:r>
      <w:r w:rsidRPr="001A21E8">
        <w:rPr>
          <w:rFonts w:ascii="Tahoma" w:eastAsia="Tahoma" w:hAnsi="Tahoma" w:cs="Tahoma"/>
          <w:spacing w:val="1"/>
        </w:rPr>
        <w:t>e</w:t>
      </w:r>
      <w:r w:rsidRPr="001A21E8">
        <w:rPr>
          <w:rFonts w:ascii="Tahoma" w:eastAsia="Tahoma" w:hAnsi="Tahoma" w:cs="Tahoma"/>
        </w:rPr>
        <w:t>to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 xml:space="preserve">h </w:t>
      </w:r>
      <w:r w:rsidRPr="001A21E8">
        <w:rPr>
          <w:rFonts w:ascii="Tahoma" w:eastAsia="Tahoma" w:hAnsi="Tahoma" w:cs="Tahoma"/>
          <w:spacing w:val="-4"/>
        </w:rPr>
        <w:t>R</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2"/>
        </w:rPr>
        <w:t>i</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2"/>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mu O</w:t>
      </w:r>
      <w:r w:rsidRPr="001A21E8">
        <w:rPr>
          <w:rFonts w:ascii="Tahoma" w:eastAsia="Tahoma" w:hAnsi="Tahoma" w:cs="Tahoma"/>
          <w:spacing w:val="1"/>
        </w:rPr>
        <w:t>pe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cyjn</w:t>
      </w:r>
      <w:r w:rsidRPr="001A21E8">
        <w:rPr>
          <w:rFonts w:ascii="Tahoma" w:eastAsia="Tahoma" w:hAnsi="Tahoma" w:cs="Tahoma"/>
          <w:spacing w:val="1"/>
        </w:rPr>
        <w:t>e</w:t>
      </w:r>
      <w:r w:rsidRPr="001A21E8">
        <w:rPr>
          <w:rFonts w:ascii="Tahoma" w:eastAsia="Tahoma" w:hAnsi="Tahoma" w:cs="Tahoma"/>
        </w:rPr>
        <w:t xml:space="preserve">go </w:t>
      </w:r>
      <w:r w:rsidRPr="001A21E8">
        <w:rPr>
          <w:rFonts w:ascii="Tahoma" w:eastAsia="Tahoma" w:hAnsi="Tahoma" w:cs="Tahoma"/>
          <w:spacing w:val="-7"/>
        </w:rPr>
        <w:t>W</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w:t>
      </w:r>
      <w:r w:rsidRPr="001A21E8">
        <w:rPr>
          <w:rFonts w:ascii="Tahoma" w:eastAsia="Tahoma" w:hAnsi="Tahoma" w:cs="Tahoma"/>
        </w:rPr>
        <w:t>ódz</w:t>
      </w:r>
      <w:r w:rsidRPr="001A21E8">
        <w:rPr>
          <w:rFonts w:ascii="Tahoma" w:eastAsia="Tahoma" w:hAnsi="Tahoma" w:cs="Tahoma"/>
          <w:spacing w:val="3"/>
        </w:rPr>
        <w:t>t</w:t>
      </w:r>
      <w:r w:rsidRPr="001A21E8">
        <w:rPr>
          <w:rFonts w:ascii="Tahoma" w:eastAsia="Tahoma" w:hAnsi="Tahoma" w:cs="Tahoma"/>
          <w:spacing w:val="-1"/>
        </w:rPr>
        <w:t>w</w:t>
      </w:r>
      <w:r w:rsidRPr="001A21E8">
        <w:rPr>
          <w:rFonts w:ascii="Tahoma" w:eastAsia="Tahoma" w:hAnsi="Tahoma" w:cs="Tahoma"/>
        </w:rPr>
        <w:t xml:space="preserve">a </w:t>
      </w:r>
      <w:r w:rsidR="005C7722" w:rsidRPr="001A21E8">
        <w:rPr>
          <w:rFonts w:ascii="Tahoma" w:eastAsia="Tahoma" w:hAnsi="Tahoma" w:cs="Tahoma"/>
        </w:rPr>
        <w:t>Świętokrzyskiego</w:t>
      </w:r>
      <w:r w:rsidRPr="001A21E8">
        <w:rPr>
          <w:rFonts w:ascii="Tahoma" w:eastAsia="Tahoma" w:hAnsi="Tahoma" w:cs="Tahoma"/>
          <w:spacing w:val="3"/>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0"/>
        </w:rPr>
        <w:t xml:space="preserve"> </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rPr>
        <w:t>ta</w:t>
      </w:r>
      <w:r w:rsidRPr="001A21E8">
        <w:rPr>
          <w:rFonts w:ascii="Tahoma" w:eastAsia="Tahoma" w:hAnsi="Tahoma" w:cs="Tahoma"/>
          <w:spacing w:val="9"/>
        </w:rPr>
        <w:t xml:space="preserve"> </w:t>
      </w:r>
      <w:r w:rsidRPr="001A21E8">
        <w:rPr>
          <w:rFonts w:ascii="Tahoma" w:eastAsia="Tahoma" w:hAnsi="Tahoma" w:cs="Tahoma"/>
          <w:spacing w:val="-1"/>
        </w:rPr>
        <w:t>201</w:t>
      </w:r>
      <w:r w:rsidRPr="001A21E8">
        <w:rPr>
          <w:rFonts w:ascii="Tahoma" w:eastAsia="Tahoma" w:hAnsi="Tahoma" w:cs="Tahoma"/>
          <w:spacing w:val="5"/>
        </w:rPr>
        <w:t>4</w:t>
      </w:r>
      <w:r w:rsidRPr="001A21E8">
        <w:rPr>
          <w:rFonts w:ascii="Tahoma" w:eastAsia="Tahoma" w:hAnsi="Tahoma" w:cs="Tahoma"/>
          <w:spacing w:val="2"/>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Pr="001A21E8">
        <w:rPr>
          <w:rFonts w:ascii="Tahoma" w:eastAsia="Tahoma" w:hAnsi="Tahoma" w:cs="Tahoma"/>
        </w:rPr>
        <w:t>0</w:t>
      </w:r>
      <w:r w:rsidRPr="001A21E8">
        <w:rPr>
          <w:rFonts w:ascii="Tahoma" w:eastAsia="Tahoma" w:hAnsi="Tahoma" w:cs="Tahoma"/>
          <w:spacing w:val="2"/>
        </w:rPr>
        <w:t xml:space="preserve"> </w:t>
      </w: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7"/>
        </w:rPr>
        <w:t xml:space="preserve"> </w:t>
      </w:r>
      <w:r w:rsidR="00A52926" w:rsidRPr="001A21E8">
        <w:rPr>
          <w:rFonts w:ascii="Tahoma" w:eastAsia="Tahoma" w:hAnsi="Tahoma" w:cs="Tahoma"/>
        </w:rPr>
        <w:t>z załącznikami</w:t>
      </w:r>
      <w:r w:rsidRPr="001A21E8">
        <w:rPr>
          <w:rFonts w:ascii="Tahoma" w:eastAsia="Tahoma" w:hAnsi="Tahoma" w:cs="Tahoma"/>
        </w:rPr>
        <w:t>);</w:t>
      </w:r>
    </w:p>
    <w:p w14:paraId="553A8167" w14:textId="3E1F5C7C"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w:t>
      </w:r>
      <w:r w:rsidR="00B230DF" w:rsidRPr="001A21E8">
        <w:rPr>
          <w:rFonts w:ascii="Tahoma" w:eastAsia="Tahoma" w:hAnsi="Tahoma" w:cs="Tahoma"/>
          <w:spacing w:val="1"/>
        </w:rPr>
        <w:t>w</w:t>
      </w:r>
      <w:r w:rsidR="00B230DF" w:rsidRPr="001A21E8">
        <w:rPr>
          <w:rFonts w:ascii="Tahoma" w:eastAsia="Tahoma" w:hAnsi="Tahoma" w:cs="Tahoma"/>
          <w:spacing w:val="-1"/>
        </w:rPr>
        <w:t>n</w:t>
      </w:r>
      <w:r w:rsidR="00B230DF" w:rsidRPr="001A21E8">
        <w:rPr>
          <w:rFonts w:ascii="Tahoma" w:eastAsia="Tahoma" w:hAnsi="Tahoma" w:cs="Tahoma"/>
        </w:rPr>
        <w:t>ios</w:t>
      </w:r>
      <w:r w:rsidR="00B230DF">
        <w:rPr>
          <w:rFonts w:ascii="Tahoma" w:eastAsia="Tahoma" w:hAnsi="Tahoma" w:cs="Tahoma"/>
        </w:rPr>
        <w:t>ku</w:t>
      </w:r>
      <w:r w:rsidR="00B230DF" w:rsidRPr="001A21E8">
        <w:rPr>
          <w:rFonts w:ascii="Tahoma" w:eastAsia="Tahoma" w:hAnsi="Tahoma" w:cs="Tahoma"/>
          <w:spacing w:val="18"/>
        </w:rPr>
        <w:t xml:space="preserve"> </w:t>
      </w:r>
      <w:r w:rsidRPr="001A21E8">
        <w:rPr>
          <w:rFonts w:ascii="Tahoma" w:eastAsia="Tahoma" w:hAnsi="Tahoma" w:cs="Tahoma"/>
        </w:rPr>
        <w:t>o</w:t>
      </w:r>
      <w:r w:rsidRPr="001A21E8">
        <w:rPr>
          <w:rFonts w:ascii="Tahoma" w:eastAsia="Tahoma" w:hAnsi="Tahoma" w:cs="Tahoma"/>
          <w:spacing w:val="23"/>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5"/>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18"/>
        </w:rPr>
        <w:t xml:space="preserve"> </w:t>
      </w:r>
      <w:r w:rsidRPr="001A21E8">
        <w:rPr>
          <w:rFonts w:ascii="Tahoma" w:eastAsia="Tahoma" w:hAnsi="Tahoma" w:cs="Tahoma"/>
        </w:rPr>
        <w:t>oznacza</w:t>
      </w:r>
      <w:r w:rsidRPr="001A21E8">
        <w:rPr>
          <w:rFonts w:ascii="Tahoma" w:eastAsia="Tahoma" w:hAnsi="Tahoma" w:cs="Tahoma"/>
          <w:spacing w:val="20"/>
        </w:rPr>
        <w:t xml:space="preserve"> </w:t>
      </w:r>
      <w:r w:rsidRPr="001A21E8">
        <w:rPr>
          <w:rFonts w:ascii="Tahoma" w:eastAsia="Tahoma" w:hAnsi="Tahoma" w:cs="Tahoma"/>
        </w:rPr>
        <w:t>to do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dkł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1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27"/>
        </w:rPr>
        <w:t xml:space="preserve"> </w:t>
      </w:r>
      <w:r w:rsidR="00AC520B" w:rsidRPr="001A21E8">
        <w:rPr>
          <w:rFonts w:ascii="Tahoma" w:eastAsia="Tahoma" w:hAnsi="Tahoma" w:cs="Tahoma"/>
        </w:rPr>
        <w:t>Beneficjenta</w:t>
      </w:r>
      <w:r w:rsidR="002748C1" w:rsidRPr="001A21E8">
        <w:rPr>
          <w:rFonts w:ascii="Tahoma" w:eastAsia="Tahoma" w:hAnsi="Tahoma" w:cs="Tahoma"/>
        </w:rPr>
        <w:t xml:space="preserve"> </w:t>
      </w:r>
      <w:r w:rsidRPr="001A21E8">
        <w:rPr>
          <w:rFonts w:ascii="Tahoma" w:eastAsia="Tahoma" w:hAnsi="Tahoma" w:cs="Tahoma"/>
        </w:rPr>
        <w:t>do</w:t>
      </w:r>
      <w:r w:rsidRPr="001A21E8">
        <w:rPr>
          <w:rFonts w:ascii="Tahoma" w:eastAsia="Tahoma" w:hAnsi="Tahoma" w:cs="Tahoma"/>
          <w:spacing w:val="7"/>
        </w:rPr>
        <w:t xml:space="preserve"> </w:t>
      </w:r>
      <w:r w:rsidRPr="001A21E8">
        <w:rPr>
          <w:rFonts w:ascii="Tahoma" w:eastAsia="Tahoma" w:hAnsi="Tahoma" w:cs="Tahoma"/>
        </w:rPr>
        <w:t>IZ</w:t>
      </w:r>
      <w:r w:rsidRPr="001A21E8">
        <w:rPr>
          <w:rFonts w:ascii="Tahoma" w:eastAsia="Tahoma" w:hAnsi="Tahoma" w:cs="Tahoma"/>
          <w:spacing w:val="7"/>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lu</w:t>
      </w:r>
      <w:r w:rsidRPr="001A21E8">
        <w:rPr>
          <w:rFonts w:ascii="Tahoma" w:eastAsia="Tahoma" w:hAnsi="Tahoma" w:cs="Tahoma"/>
          <w:spacing w:val="7"/>
        </w:rPr>
        <w:t xml:space="preserve"> </w:t>
      </w:r>
      <w:r w:rsidRPr="001A21E8">
        <w:rPr>
          <w:rFonts w:ascii="Tahoma" w:eastAsia="Tahoma" w:hAnsi="Tahoma" w:cs="Tahoma"/>
          <w:spacing w:val="-1"/>
        </w:rPr>
        <w:t>u</w:t>
      </w:r>
      <w:r w:rsidRPr="001A21E8">
        <w:rPr>
          <w:rFonts w:ascii="Tahoma" w:eastAsia="Tahoma" w:hAnsi="Tahoma" w:cs="Tahoma"/>
        </w:rPr>
        <w:t>z</w:t>
      </w:r>
      <w:r w:rsidRPr="001A21E8">
        <w:rPr>
          <w:rFonts w:ascii="Tahoma" w:eastAsia="Tahoma" w:hAnsi="Tahoma" w:cs="Tahoma"/>
          <w:spacing w:val="2"/>
        </w:rPr>
        <w:t>y</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śr</w:t>
      </w:r>
      <w:r w:rsidRPr="001A21E8">
        <w:rPr>
          <w:rFonts w:ascii="Tahoma" w:eastAsia="Tahoma" w:hAnsi="Tahoma" w:cs="Tahoma"/>
          <w:spacing w:val="2"/>
        </w:rPr>
        <w:t>o</w:t>
      </w:r>
      <w:r w:rsidRPr="001A21E8">
        <w:rPr>
          <w:rFonts w:ascii="Tahoma" w:eastAsia="Tahoma" w:hAnsi="Tahoma" w:cs="Tahoma"/>
        </w:rPr>
        <w:t>dk</w:t>
      </w:r>
      <w:r w:rsidRPr="001A21E8">
        <w:rPr>
          <w:rFonts w:ascii="Tahoma" w:eastAsia="Tahoma" w:hAnsi="Tahoma" w:cs="Tahoma"/>
          <w:spacing w:val="-1"/>
        </w:rPr>
        <w:t>ó</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yc</w:t>
      </w:r>
      <w:r w:rsidRPr="001A21E8">
        <w:rPr>
          <w:rFonts w:ascii="Tahoma" w:eastAsia="Tahoma" w:hAnsi="Tahoma" w:cs="Tahoma"/>
        </w:rPr>
        <w:t xml:space="preserve">h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7"/>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ę</w:t>
      </w:r>
      <w:r w:rsidRPr="001A21E8">
        <w:rPr>
          <w:rFonts w:ascii="Tahoma" w:eastAsia="Tahoma" w:hAnsi="Tahoma" w:cs="Tahoma"/>
          <w:spacing w:val="1"/>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7"/>
        </w:rPr>
        <w:t xml:space="preserve"> </w:t>
      </w:r>
      <w:r w:rsidRPr="001A21E8">
        <w:rPr>
          <w:rFonts w:ascii="Tahoma" w:eastAsia="Tahoma" w:hAnsi="Tahoma" w:cs="Tahoma"/>
        </w:rPr>
        <w:t>w</w:t>
      </w:r>
      <w:r w:rsidRPr="001A21E8">
        <w:rPr>
          <w:rFonts w:ascii="Tahoma" w:eastAsia="Tahoma" w:hAnsi="Tahoma" w:cs="Tahoma"/>
          <w:spacing w:val="8"/>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spacing w:val="3"/>
        </w:rPr>
        <w:t>R</w:t>
      </w:r>
      <w:r w:rsidRPr="001A21E8">
        <w:rPr>
          <w:rFonts w:ascii="Tahoma" w:eastAsia="Tahoma" w:hAnsi="Tahoma" w:cs="Tahoma"/>
        </w:rPr>
        <w:t>PO</w:t>
      </w:r>
      <w:r w:rsidRPr="001A21E8">
        <w:rPr>
          <w:rFonts w:ascii="Tahoma" w:eastAsia="Tahoma" w:hAnsi="Tahoma" w:cs="Tahoma"/>
          <w:spacing w:val="6"/>
        </w:rPr>
        <w:t xml:space="preserve"> </w:t>
      </w:r>
      <w:r w:rsidRPr="001A21E8">
        <w:rPr>
          <w:rFonts w:ascii="Tahoma" w:eastAsia="Tahoma" w:hAnsi="Tahoma" w:cs="Tahoma"/>
        </w:rPr>
        <w:t>W</w:t>
      </w:r>
      <w:r w:rsidR="005C7722" w:rsidRPr="001A21E8">
        <w:rPr>
          <w:rFonts w:ascii="Tahoma" w:eastAsia="Tahoma" w:hAnsi="Tahoma" w:cs="Tahoma"/>
        </w:rPr>
        <w:t>Ś</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 d</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
        </w:rPr>
        <w:t xml:space="preserve"> </w:t>
      </w: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rPr>
        <w:t>st</w:t>
      </w:r>
      <w:r w:rsidRPr="001A21E8">
        <w:rPr>
          <w:rFonts w:ascii="Tahoma" w:eastAsia="Tahoma" w:hAnsi="Tahoma" w:cs="Tahoma"/>
          <w:spacing w:val="1"/>
        </w:rPr>
        <w:t>an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spacing w:val="-1"/>
        </w:rPr>
        <w:t>cy</w:t>
      </w:r>
      <w:r w:rsidRPr="001A21E8">
        <w:rPr>
          <w:rFonts w:ascii="Tahoma" w:eastAsia="Tahoma" w:hAnsi="Tahoma" w:cs="Tahoma"/>
        </w:rPr>
        <w:t>m</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2"/>
        </w:rPr>
        <w:t>i</w:t>
      </w:r>
      <w:r w:rsidRPr="001A21E8">
        <w:rPr>
          <w:rFonts w:ascii="Tahoma" w:eastAsia="Tahoma" w:hAnsi="Tahoma" w:cs="Tahoma"/>
        </w:rPr>
        <w:t>k</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rPr>
        <w:t>r</w:t>
      </w:r>
      <w:r w:rsidRPr="001A21E8">
        <w:rPr>
          <w:rFonts w:ascii="Tahoma" w:eastAsia="Tahoma" w:hAnsi="Tahoma" w:cs="Tahoma"/>
          <w:spacing w:val="2"/>
        </w:rPr>
        <w:t xml:space="preserve"> </w:t>
      </w:r>
      <w:r w:rsidRPr="001A21E8">
        <w:rPr>
          <w:rFonts w:ascii="Tahoma" w:eastAsia="Tahoma" w:hAnsi="Tahoma" w:cs="Tahoma"/>
        </w:rPr>
        <w:t>1</w:t>
      </w:r>
      <w:r w:rsidRPr="001A21E8">
        <w:rPr>
          <w:rFonts w:ascii="Tahoma" w:eastAsia="Tahoma" w:hAnsi="Tahoma" w:cs="Tahoma"/>
          <w:spacing w:val="-2"/>
        </w:rPr>
        <w:t xml:space="preserve"> </w:t>
      </w:r>
      <w:r w:rsidRPr="001A21E8">
        <w:rPr>
          <w:rFonts w:ascii="Tahoma" w:eastAsia="Tahoma" w:hAnsi="Tahoma" w:cs="Tahoma"/>
        </w:rPr>
        <w:t xml:space="preserve">do </w:t>
      </w:r>
      <w:r w:rsidR="00366343" w:rsidRPr="001A21E8">
        <w:rPr>
          <w:rFonts w:ascii="Tahoma" w:eastAsia="Tahoma" w:hAnsi="Tahoma" w:cs="Tahoma"/>
          <w:spacing w:val="-1"/>
        </w:rPr>
        <w:t>Decyzji</w:t>
      </w:r>
      <w:r w:rsidRPr="001A21E8">
        <w:rPr>
          <w:rFonts w:ascii="Tahoma" w:eastAsia="Tahoma" w:hAnsi="Tahoma" w:cs="Tahoma"/>
        </w:rPr>
        <w:t>;</w:t>
      </w:r>
    </w:p>
    <w:p w14:paraId="408328A8" w14:textId="77777777"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34"/>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37"/>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4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41"/>
        </w:rPr>
        <w:t xml:space="preserve"> </w:t>
      </w:r>
      <w:r w:rsidRPr="001A21E8">
        <w:rPr>
          <w:rFonts w:ascii="Tahoma" w:eastAsia="Tahoma" w:hAnsi="Tahoma" w:cs="Tahoma"/>
        </w:rPr>
        <w:t>to</w:t>
      </w:r>
      <w:r w:rsidRPr="001A21E8">
        <w:rPr>
          <w:rFonts w:ascii="Tahoma" w:eastAsia="Tahoma" w:hAnsi="Tahoma" w:cs="Tahoma"/>
          <w:spacing w:val="44"/>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39"/>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9"/>
        </w:rPr>
        <w:t xml:space="preserve"> </w:t>
      </w:r>
      <w:r w:rsidRPr="001A21E8">
        <w:rPr>
          <w:rFonts w:ascii="Tahoma" w:eastAsia="Tahoma" w:hAnsi="Tahoma" w:cs="Tahoma"/>
        </w:rPr>
        <w:t>l</w:t>
      </w:r>
      <w:r w:rsidRPr="001A21E8">
        <w:rPr>
          <w:rFonts w:ascii="Tahoma" w:eastAsia="Tahoma" w:hAnsi="Tahoma" w:cs="Tahoma"/>
          <w:spacing w:val="2"/>
        </w:rPr>
        <w:t>u</w:t>
      </w:r>
      <w:r w:rsidRPr="001A21E8">
        <w:rPr>
          <w:rFonts w:ascii="Tahoma" w:eastAsia="Tahoma" w:hAnsi="Tahoma" w:cs="Tahoma"/>
        </w:rPr>
        <w:t>b</w:t>
      </w:r>
      <w:r w:rsidRPr="001A21E8">
        <w:rPr>
          <w:rFonts w:ascii="Tahoma" w:eastAsia="Tahoma" w:hAnsi="Tahoma" w:cs="Tahoma"/>
          <w:spacing w:val="44"/>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rPr>
        <w:t>sz</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39"/>
        </w:rPr>
        <w:t xml:space="preserve"> </w:t>
      </w:r>
      <w:r w:rsidRPr="001A21E8">
        <w:rPr>
          <w:rFonts w:ascii="Tahoma" w:eastAsia="Tahoma" w:hAnsi="Tahoma" w:cs="Tahoma"/>
          <w:spacing w:val="-1"/>
        </w:rPr>
        <w:t>u</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00C90085">
        <w:rPr>
          <w:rFonts w:ascii="Tahoma" w:eastAsia="Tahoma" w:hAnsi="Tahoma" w:cs="Tahoma"/>
        </w:rPr>
        <w:t xml:space="preserve"> </w:t>
      </w:r>
      <w:r w:rsidRPr="001A21E8">
        <w:rPr>
          <w:rFonts w:ascii="Tahoma" w:eastAsia="Tahoma" w:hAnsi="Tahoma" w:cs="Tahoma"/>
        </w:rPr>
        <w:t xml:space="preserve">za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rPr>
        <w:t>i</w:t>
      </w:r>
      <w:r w:rsidRPr="001A21E8">
        <w:rPr>
          <w:rFonts w:ascii="Tahoma" w:eastAsia="Tahoma" w:hAnsi="Tahoma" w:cs="Tahoma"/>
          <w:spacing w:val="15"/>
        </w:rPr>
        <w:t xml:space="preserve"> </w:t>
      </w:r>
      <w:r w:rsidRPr="001A21E8">
        <w:rPr>
          <w:rFonts w:ascii="Tahoma" w:eastAsia="Tahoma" w:hAnsi="Tahoma" w:cs="Tahoma"/>
        </w:rPr>
        <w:t>sp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spacing w:val="-1"/>
        </w:rPr>
        <w:t>k</w:t>
      </w:r>
      <w:r w:rsidRPr="001A21E8">
        <w:rPr>
          <w:rFonts w:ascii="Tahoma" w:eastAsia="Tahoma" w:hAnsi="Tahoma" w:cs="Tahoma"/>
        </w:rPr>
        <w:t>ryt</w:t>
      </w:r>
      <w:r w:rsidRPr="001A21E8">
        <w:rPr>
          <w:rFonts w:ascii="Tahoma" w:eastAsia="Tahoma" w:hAnsi="Tahoma" w:cs="Tahoma"/>
          <w:spacing w:val="1"/>
        </w:rPr>
        <w:t>e</w:t>
      </w:r>
      <w:r w:rsidRPr="001A21E8">
        <w:rPr>
          <w:rFonts w:ascii="Tahoma" w:eastAsia="Tahoma" w:hAnsi="Tahoma" w:cs="Tahoma"/>
        </w:rPr>
        <w:t>ri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zgod</w:t>
      </w:r>
      <w:r w:rsidRPr="001A21E8">
        <w:rPr>
          <w:rFonts w:ascii="Tahoma" w:eastAsia="Tahoma" w:hAnsi="Tahoma" w:cs="Tahoma"/>
          <w:spacing w:val="2"/>
        </w:rPr>
        <w:t>n</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rPr>
        <w:t>z r</w:t>
      </w:r>
      <w:r w:rsidRPr="001A21E8">
        <w:rPr>
          <w:rFonts w:ascii="Tahoma" w:eastAsia="Tahoma" w:hAnsi="Tahoma" w:cs="Tahoma"/>
          <w:spacing w:val="2"/>
        </w:rPr>
        <w:t>o</w:t>
      </w:r>
      <w:r w:rsidRPr="001A21E8">
        <w:rPr>
          <w:rFonts w:ascii="Tahoma" w:eastAsia="Tahoma" w:hAnsi="Tahoma" w:cs="Tahoma"/>
        </w:rPr>
        <w:t>zporz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 ogó</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spacing w:val="2"/>
        </w:rPr>
        <w:t>r</w:t>
      </w:r>
      <w:r w:rsidRPr="001A21E8">
        <w:rPr>
          <w:rFonts w:ascii="Tahoma" w:eastAsia="Tahoma" w:hAnsi="Tahoma" w:cs="Tahoma"/>
        </w:rPr>
        <w:t>ozpor</w:t>
      </w:r>
      <w:r w:rsidRPr="001A21E8">
        <w:rPr>
          <w:rFonts w:ascii="Tahoma" w:eastAsia="Tahoma" w:hAnsi="Tahoma" w:cs="Tahoma"/>
          <w:spacing w:val="1"/>
        </w:rPr>
        <w:t>zą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m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rl</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tu</w:t>
      </w:r>
      <w:r w:rsidRPr="001A21E8">
        <w:rPr>
          <w:rFonts w:ascii="Tahoma" w:eastAsia="Tahoma" w:hAnsi="Tahoma" w:cs="Tahoma"/>
          <w:spacing w:val="-4"/>
        </w:rPr>
        <w:t xml:space="preserv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3"/>
        </w:rPr>
        <w:t xml:space="preserve"> </w:t>
      </w:r>
      <w:r w:rsidRPr="001A21E8">
        <w:rPr>
          <w:rFonts w:ascii="Tahoma" w:eastAsia="Tahoma" w:hAnsi="Tahoma" w:cs="Tahoma"/>
        </w:rPr>
        <w:t>i</w:t>
      </w:r>
      <w:r w:rsidRPr="001A21E8">
        <w:rPr>
          <w:rFonts w:ascii="Tahoma" w:eastAsia="Tahoma" w:hAnsi="Tahoma" w:cs="Tahoma"/>
          <w:spacing w:val="9"/>
        </w:rPr>
        <w:t xml:space="preserve"> </w:t>
      </w:r>
      <w:r w:rsidRPr="001A21E8">
        <w:rPr>
          <w:rFonts w:ascii="Tahoma" w:eastAsia="Tahoma" w:hAnsi="Tahoma" w:cs="Tahoma"/>
          <w:spacing w:val="-1"/>
        </w:rPr>
        <w:t>R</w:t>
      </w:r>
      <w:r w:rsidRPr="001A21E8">
        <w:rPr>
          <w:rFonts w:ascii="Tahoma" w:eastAsia="Tahoma" w:hAnsi="Tahoma" w:cs="Tahoma"/>
          <w:spacing w:val="1"/>
        </w:rPr>
        <w:t>a</w:t>
      </w:r>
      <w:r w:rsidRPr="001A21E8">
        <w:rPr>
          <w:rFonts w:ascii="Tahoma" w:eastAsia="Tahoma" w:hAnsi="Tahoma" w:cs="Tahoma"/>
        </w:rPr>
        <w:t>dy</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spacing w:val="-1"/>
        </w:rPr>
        <w:t>1</w:t>
      </w:r>
      <w:r w:rsidRPr="001A21E8">
        <w:rPr>
          <w:rFonts w:ascii="Tahoma" w:eastAsia="Tahoma" w:hAnsi="Tahoma" w:cs="Tahoma"/>
          <w:spacing w:val="1"/>
        </w:rPr>
        <w:t>3</w:t>
      </w:r>
      <w:r w:rsidRPr="001A21E8">
        <w:rPr>
          <w:rFonts w:ascii="Tahoma" w:eastAsia="Tahoma" w:hAnsi="Tahoma" w:cs="Tahoma"/>
          <w:spacing w:val="-1"/>
        </w:rPr>
        <w:t>01</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spacing w:val="-1"/>
        </w:rPr>
        <w:t>3</w:t>
      </w:r>
      <w:r w:rsidRPr="001A21E8">
        <w:rPr>
          <w:rFonts w:ascii="Tahoma" w:eastAsia="Tahoma" w:hAnsi="Tahoma" w:cs="Tahoma"/>
        </w:rPr>
        <w:t xml:space="preserve">,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11"/>
        </w:rPr>
        <w:t xml:space="preserve"> </w:t>
      </w:r>
      <w:r w:rsidRPr="001A21E8">
        <w:rPr>
          <w:rFonts w:ascii="Tahoma" w:eastAsia="Tahoma" w:hAnsi="Tahoma" w:cs="Tahoma"/>
        </w:rPr>
        <w:t>ró</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ż w</w:t>
      </w:r>
      <w:r w:rsidRPr="001A21E8">
        <w:rPr>
          <w:rFonts w:ascii="Tahoma" w:eastAsia="Tahoma" w:hAnsi="Tahoma" w:cs="Tahoma"/>
          <w:spacing w:val="9"/>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 xml:space="preserve">u </w:t>
      </w:r>
      <w:r w:rsidRPr="001A21E8">
        <w:rPr>
          <w:rFonts w:ascii="Tahoma" w:eastAsia="Tahoma" w:hAnsi="Tahoma" w:cs="Tahoma"/>
          <w:spacing w:val="-1"/>
        </w:rPr>
        <w:t>u</w:t>
      </w:r>
      <w:r w:rsidRPr="001A21E8">
        <w:rPr>
          <w:rFonts w:ascii="Tahoma" w:eastAsia="Tahoma" w:hAnsi="Tahoma" w:cs="Tahoma"/>
        </w:rPr>
        <w:t>s</w:t>
      </w:r>
      <w:r w:rsidRPr="001A21E8">
        <w:rPr>
          <w:rFonts w:ascii="Tahoma" w:eastAsia="Tahoma" w:hAnsi="Tahoma" w:cs="Tahoma"/>
          <w:spacing w:val="3"/>
        </w:rPr>
        <w:t>t</w:t>
      </w:r>
      <w:r w:rsidRPr="001A21E8">
        <w:rPr>
          <w:rFonts w:ascii="Tahoma" w:eastAsia="Tahoma" w:hAnsi="Tahoma" w:cs="Tahoma"/>
          <w:spacing w:val="1"/>
        </w:rPr>
        <w:t>aw</w:t>
      </w:r>
      <w:r w:rsidRPr="001A21E8">
        <w:rPr>
          <w:rFonts w:ascii="Tahoma" w:eastAsia="Tahoma" w:hAnsi="Tahoma" w:cs="Tahoma"/>
        </w:rPr>
        <w:t>y i</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pisów roz</w:t>
      </w:r>
      <w:r w:rsidRPr="001A21E8">
        <w:rPr>
          <w:rFonts w:ascii="Tahoma" w:eastAsia="Tahoma" w:hAnsi="Tahoma" w:cs="Tahoma"/>
          <w:spacing w:val="1"/>
        </w:rPr>
        <w:t>p</w:t>
      </w:r>
      <w:r w:rsidRPr="001A21E8">
        <w:rPr>
          <w:rFonts w:ascii="Tahoma" w:eastAsia="Tahoma" w:hAnsi="Tahoma" w:cs="Tahoma"/>
        </w:rPr>
        <w:t>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rPr>
        <w:t xml:space="preserve">ń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2"/>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9"/>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spacing w:val="-18"/>
        </w:rPr>
        <w:t>y</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4"/>
        </w:rPr>
        <w:t xml:space="preserve"> </w:t>
      </w:r>
      <w:r w:rsidRPr="001A21E8">
        <w:rPr>
          <w:rFonts w:ascii="Tahoma" w:eastAsia="Tahoma" w:hAnsi="Tahoma" w:cs="Tahoma"/>
          <w:i/>
        </w:rPr>
        <w:t>W</w:t>
      </w:r>
      <w:r w:rsidRPr="001A21E8">
        <w:rPr>
          <w:rFonts w:ascii="Tahoma" w:eastAsia="Tahoma" w:hAnsi="Tahoma" w:cs="Tahoma"/>
          <w:i/>
          <w:spacing w:val="-1"/>
        </w:rPr>
        <w:t>y</w:t>
      </w:r>
      <w:r w:rsidRPr="001A21E8">
        <w:rPr>
          <w:rFonts w:ascii="Tahoma" w:eastAsia="Tahoma" w:hAnsi="Tahoma" w:cs="Tahoma"/>
          <w:i/>
        </w:rPr>
        <w:t>t</w:t>
      </w:r>
      <w:r w:rsidRPr="001A21E8">
        <w:rPr>
          <w:rFonts w:ascii="Tahoma" w:eastAsia="Tahoma" w:hAnsi="Tahoma" w:cs="Tahoma"/>
          <w:i/>
          <w:spacing w:val="-3"/>
        </w:rPr>
        <w:t>y</w:t>
      </w:r>
      <w:r w:rsidRPr="001A21E8">
        <w:rPr>
          <w:rFonts w:ascii="Tahoma" w:eastAsia="Tahoma" w:hAnsi="Tahoma" w:cs="Tahoma"/>
          <w:i/>
          <w:spacing w:val="-1"/>
        </w:rPr>
        <w:t>c</w:t>
      </w:r>
      <w:r w:rsidRPr="001A21E8">
        <w:rPr>
          <w:rFonts w:ascii="Tahoma" w:eastAsia="Tahoma" w:hAnsi="Tahoma" w:cs="Tahoma"/>
          <w:i/>
          <w:spacing w:val="3"/>
        </w:rPr>
        <w:t>z</w:t>
      </w:r>
      <w:r w:rsidRPr="001A21E8">
        <w:rPr>
          <w:rFonts w:ascii="Tahoma" w:eastAsia="Tahoma" w:hAnsi="Tahoma" w:cs="Tahoma"/>
          <w:i/>
          <w:spacing w:val="-3"/>
        </w:rPr>
        <w:t>n</w:t>
      </w:r>
      <w:r w:rsidRPr="001A21E8">
        <w:rPr>
          <w:rFonts w:ascii="Tahoma" w:eastAsia="Tahoma" w:hAnsi="Tahoma" w:cs="Tahoma"/>
          <w:i/>
          <w:spacing w:val="-1"/>
        </w:rPr>
        <w:t>y</w:t>
      </w:r>
      <w:r w:rsidRPr="001A21E8">
        <w:rPr>
          <w:rFonts w:ascii="Tahoma" w:eastAsia="Tahoma" w:hAnsi="Tahoma" w:cs="Tahoma"/>
          <w:i/>
          <w:spacing w:val="3"/>
        </w:rPr>
        <w:t>m</w:t>
      </w:r>
      <w:r w:rsidRPr="001A21E8">
        <w:rPr>
          <w:rFonts w:ascii="Tahoma" w:eastAsia="Tahoma" w:hAnsi="Tahoma" w:cs="Tahoma"/>
          <w:i/>
        </w:rPr>
        <w:t>i</w:t>
      </w:r>
      <w:r w:rsidRPr="001A21E8">
        <w:rPr>
          <w:rFonts w:ascii="Tahoma" w:eastAsia="Tahoma" w:hAnsi="Tahoma" w:cs="Tahoma"/>
          <w:i/>
          <w:spacing w:val="1"/>
        </w:rPr>
        <w:t xml:space="preserve"> </w:t>
      </w:r>
      <w:r w:rsidRPr="001A21E8">
        <w:rPr>
          <w:rFonts w:ascii="Tahoma" w:eastAsia="Tahoma" w:hAnsi="Tahoma" w:cs="Tahoma"/>
          <w:i/>
        </w:rPr>
        <w:t>w</w:t>
      </w:r>
      <w:r w:rsidRPr="001A21E8">
        <w:rPr>
          <w:rFonts w:ascii="Tahoma" w:eastAsia="Tahoma" w:hAnsi="Tahoma" w:cs="Tahoma"/>
          <w:i/>
          <w:spacing w:val="11"/>
        </w:rPr>
        <w:t xml:space="preserve"> </w:t>
      </w:r>
      <w:r w:rsidRPr="001A21E8">
        <w:rPr>
          <w:rFonts w:ascii="Tahoma" w:eastAsia="Tahoma" w:hAnsi="Tahoma" w:cs="Tahoma"/>
          <w:i/>
        </w:rPr>
        <w:t>z</w:t>
      </w:r>
      <w:r w:rsidRPr="001A21E8">
        <w:rPr>
          <w:rFonts w:ascii="Tahoma" w:eastAsia="Tahoma" w:hAnsi="Tahoma" w:cs="Tahoma"/>
          <w:i/>
          <w:spacing w:val="1"/>
        </w:rPr>
        <w:t>a</w:t>
      </w:r>
      <w:r w:rsidRPr="001A21E8">
        <w:rPr>
          <w:rFonts w:ascii="Tahoma" w:eastAsia="Tahoma" w:hAnsi="Tahoma" w:cs="Tahoma"/>
          <w:i/>
          <w:spacing w:val="-1"/>
        </w:rPr>
        <w:t>k</w:t>
      </w:r>
      <w:r w:rsidRPr="001A21E8">
        <w:rPr>
          <w:rFonts w:ascii="Tahoma" w:eastAsia="Tahoma" w:hAnsi="Tahoma" w:cs="Tahoma"/>
          <w:i/>
        </w:rPr>
        <w:t>r</w:t>
      </w:r>
      <w:r w:rsidRPr="001A21E8">
        <w:rPr>
          <w:rFonts w:ascii="Tahoma" w:eastAsia="Tahoma" w:hAnsi="Tahoma" w:cs="Tahoma"/>
          <w:i/>
          <w:spacing w:val="1"/>
        </w:rPr>
        <w:t>e</w:t>
      </w:r>
      <w:r w:rsidRPr="001A21E8">
        <w:rPr>
          <w:rFonts w:ascii="Tahoma" w:eastAsia="Tahoma" w:hAnsi="Tahoma" w:cs="Tahoma"/>
          <w:i/>
        </w:rPr>
        <w:t>sie</w:t>
      </w:r>
      <w:r w:rsidRPr="001A21E8">
        <w:rPr>
          <w:rFonts w:ascii="Tahoma" w:eastAsia="Tahoma" w:hAnsi="Tahoma" w:cs="Tahoma"/>
          <w:i/>
          <w:spacing w:val="8"/>
        </w:rPr>
        <w:t xml:space="preserve"> </w:t>
      </w:r>
      <w:r w:rsidRPr="001A21E8">
        <w:rPr>
          <w:rFonts w:ascii="Tahoma" w:eastAsia="Tahoma" w:hAnsi="Tahoma" w:cs="Tahoma"/>
          <w:i/>
          <w:spacing w:val="-1"/>
        </w:rPr>
        <w:t>kw</w:t>
      </w:r>
      <w:r w:rsidRPr="001A21E8">
        <w:rPr>
          <w:rFonts w:ascii="Tahoma" w:eastAsia="Tahoma" w:hAnsi="Tahoma" w:cs="Tahoma"/>
          <w:i/>
          <w:spacing w:val="1"/>
        </w:rPr>
        <w:t>a</w:t>
      </w:r>
      <w:r w:rsidRPr="001A21E8">
        <w:rPr>
          <w:rFonts w:ascii="Tahoma" w:eastAsia="Tahoma" w:hAnsi="Tahoma" w:cs="Tahoma"/>
          <w:i/>
        </w:rPr>
        <w:t>li</w:t>
      </w:r>
      <w:r w:rsidRPr="001A21E8">
        <w:rPr>
          <w:rFonts w:ascii="Tahoma" w:eastAsia="Tahoma" w:hAnsi="Tahoma" w:cs="Tahoma"/>
          <w:i/>
          <w:spacing w:val="-1"/>
        </w:rPr>
        <w:t>f</w:t>
      </w:r>
      <w:r w:rsidRPr="001A21E8">
        <w:rPr>
          <w:rFonts w:ascii="Tahoma" w:eastAsia="Tahoma" w:hAnsi="Tahoma" w:cs="Tahoma"/>
          <w:i/>
          <w:spacing w:val="2"/>
        </w:rPr>
        <w:t>i</w:t>
      </w:r>
      <w:r w:rsidRPr="001A21E8">
        <w:rPr>
          <w:rFonts w:ascii="Tahoma" w:eastAsia="Tahoma" w:hAnsi="Tahoma" w:cs="Tahoma"/>
          <w:i/>
          <w:spacing w:val="-3"/>
        </w:rPr>
        <w:t>k</w:t>
      </w:r>
      <w:r w:rsidRPr="001A21E8">
        <w:rPr>
          <w:rFonts w:ascii="Tahoma" w:eastAsia="Tahoma" w:hAnsi="Tahoma" w:cs="Tahoma"/>
          <w:i/>
        </w:rPr>
        <w:t>o</w:t>
      </w:r>
      <w:r w:rsidRPr="001A21E8">
        <w:rPr>
          <w:rFonts w:ascii="Tahoma" w:eastAsia="Tahoma" w:hAnsi="Tahoma" w:cs="Tahoma"/>
          <w:i/>
          <w:spacing w:val="-2"/>
        </w:rPr>
        <w:t>w</w:t>
      </w:r>
      <w:r w:rsidRPr="001A21E8">
        <w:rPr>
          <w:rFonts w:ascii="Tahoma" w:eastAsia="Tahoma" w:hAnsi="Tahoma" w:cs="Tahoma"/>
          <w:i/>
          <w:spacing w:val="1"/>
        </w:rPr>
        <w:t>a</w:t>
      </w:r>
      <w:r w:rsidRPr="001A21E8">
        <w:rPr>
          <w:rFonts w:ascii="Tahoma" w:eastAsia="Tahoma" w:hAnsi="Tahoma" w:cs="Tahoma"/>
          <w:i/>
          <w:spacing w:val="2"/>
        </w:rPr>
        <w:t>l</w:t>
      </w:r>
      <w:r w:rsidRPr="001A21E8">
        <w:rPr>
          <w:rFonts w:ascii="Tahoma" w:eastAsia="Tahoma" w:hAnsi="Tahoma" w:cs="Tahoma"/>
          <w:i/>
          <w:spacing w:val="-1"/>
        </w:rPr>
        <w:t>n</w:t>
      </w:r>
      <w:r w:rsidRPr="001A21E8">
        <w:rPr>
          <w:rFonts w:ascii="Tahoma" w:eastAsia="Tahoma" w:hAnsi="Tahoma" w:cs="Tahoma"/>
          <w:i/>
        </w:rPr>
        <w:t>o</w:t>
      </w:r>
      <w:r w:rsidRPr="001A21E8">
        <w:rPr>
          <w:rFonts w:ascii="Tahoma" w:eastAsia="Tahoma" w:hAnsi="Tahoma" w:cs="Tahoma"/>
          <w:i/>
          <w:spacing w:val="2"/>
        </w:rPr>
        <w:t>ś</w:t>
      </w:r>
      <w:r w:rsidRPr="001A21E8">
        <w:rPr>
          <w:rFonts w:ascii="Tahoma" w:eastAsia="Tahoma" w:hAnsi="Tahoma" w:cs="Tahoma"/>
          <w:i/>
          <w:spacing w:val="-1"/>
        </w:rPr>
        <w:t>c</w:t>
      </w:r>
      <w:r w:rsidRPr="001A21E8">
        <w:rPr>
          <w:rFonts w:ascii="Tahoma" w:eastAsia="Tahoma" w:hAnsi="Tahoma" w:cs="Tahoma"/>
          <w:i/>
        </w:rPr>
        <w:t xml:space="preserve">i </w:t>
      </w:r>
      <w:r w:rsidRPr="001A21E8">
        <w:rPr>
          <w:rFonts w:ascii="Tahoma" w:eastAsia="Tahoma" w:hAnsi="Tahoma" w:cs="Tahoma"/>
          <w:i/>
          <w:spacing w:val="1"/>
        </w:rPr>
        <w:lastRenderedPageBreak/>
        <w:t>w</w:t>
      </w:r>
      <w:r w:rsidRPr="001A21E8">
        <w:rPr>
          <w:rFonts w:ascii="Tahoma" w:eastAsia="Tahoma" w:hAnsi="Tahoma" w:cs="Tahoma"/>
          <w:i/>
          <w:spacing w:val="-1"/>
        </w:rPr>
        <w:t>y</w:t>
      </w:r>
      <w:r w:rsidRPr="001A21E8">
        <w:rPr>
          <w:rFonts w:ascii="Tahoma" w:eastAsia="Tahoma" w:hAnsi="Tahoma" w:cs="Tahoma"/>
          <w:i/>
        </w:rPr>
        <w:t>d</w:t>
      </w:r>
      <w:r w:rsidRPr="001A21E8">
        <w:rPr>
          <w:rFonts w:ascii="Tahoma" w:eastAsia="Tahoma" w:hAnsi="Tahoma" w:cs="Tahoma"/>
          <w:i/>
          <w:spacing w:val="1"/>
        </w:rPr>
        <w:t>a</w:t>
      </w:r>
      <w:r w:rsidRPr="001A21E8">
        <w:rPr>
          <w:rFonts w:ascii="Tahoma" w:eastAsia="Tahoma" w:hAnsi="Tahoma" w:cs="Tahoma"/>
          <w:i/>
        </w:rPr>
        <w:t>t</w:t>
      </w:r>
      <w:r w:rsidRPr="001A21E8">
        <w:rPr>
          <w:rFonts w:ascii="Tahoma" w:eastAsia="Tahoma" w:hAnsi="Tahoma" w:cs="Tahoma"/>
          <w:i/>
          <w:spacing w:val="-1"/>
        </w:rPr>
        <w:t>k</w:t>
      </w:r>
      <w:r w:rsidRPr="001A21E8">
        <w:rPr>
          <w:rFonts w:ascii="Tahoma" w:eastAsia="Tahoma" w:hAnsi="Tahoma" w:cs="Tahoma"/>
          <w:i/>
        </w:rPr>
        <w:t>ów</w:t>
      </w:r>
      <w:r w:rsidRPr="001A21E8">
        <w:rPr>
          <w:rFonts w:ascii="Tahoma" w:eastAsia="Tahoma" w:hAnsi="Tahoma" w:cs="Tahoma"/>
          <w:i/>
          <w:spacing w:val="4"/>
        </w:rPr>
        <w:t xml:space="preserve"> </w:t>
      </w:r>
      <w:r w:rsidRPr="001A21E8">
        <w:rPr>
          <w:rFonts w:ascii="Tahoma" w:eastAsia="Tahoma" w:hAnsi="Tahoma" w:cs="Tahoma"/>
          <w:i/>
        </w:rPr>
        <w:t>w</w:t>
      </w:r>
      <w:r w:rsidRPr="001A21E8">
        <w:rPr>
          <w:rFonts w:ascii="Tahoma" w:eastAsia="Tahoma" w:hAnsi="Tahoma" w:cs="Tahoma"/>
          <w:i/>
          <w:spacing w:val="12"/>
        </w:rPr>
        <w:t xml:space="preserve"> </w:t>
      </w:r>
      <w:r w:rsidRPr="001A21E8">
        <w:rPr>
          <w:rFonts w:ascii="Tahoma" w:eastAsia="Tahoma" w:hAnsi="Tahoma" w:cs="Tahoma"/>
          <w:i/>
          <w:spacing w:val="-2"/>
        </w:rPr>
        <w:t>r</w:t>
      </w:r>
      <w:r w:rsidRPr="001A21E8">
        <w:rPr>
          <w:rFonts w:ascii="Tahoma" w:eastAsia="Tahoma" w:hAnsi="Tahoma" w:cs="Tahoma"/>
          <w:i/>
          <w:spacing w:val="1"/>
        </w:rPr>
        <w:t>a</w:t>
      </w:r>
      <w:r w:rsidRPr="001A21E8">
        <w:rPr>
          <w:rFonts w:ascii="Tahoma" w:eastAsia="Tahoma" w:hAnsi="Tahoma" w:cs="Tahoma"/>
          <w:i/>
        </w:rPr>
        <w:t>m</w:t>
      </w:r>
      <w:r w:rsidRPr="001A21E8">
        <w:rPr>
          <w:rFonts w:ascii="Tahoma" w:eastAsia="Tahoma" w:hAnsi="Tahoma" w:cs="Tahoma"/>
          <w:i/>
          <w:spacing w:val="1"/>
        </w:rPr>
        <w:t>a</w:t>
      </w:r>
      <w:r w:rsidRPr="001A21E8">
        <w:rPr>
          <w:rFonts w:ascii="Tahoma" w:eastAsia="Tahoma" w:hAnsi="Tahoma" w:cs="Tahoma"/>
          <w:i/>
          <w:spacing w:val="-1"/>
        </w:rPr>
        <w:t>c</w:t>
      </w:r>
      <w:r w:rsidRPr="001A21E8">
        <w:rPr>
          <w:rFonts w:ascii="Tahoma" w:eastAsia="Tahoma" w:hAnsi="Tahoma" w:cs="Tahoma"/>
          <w:i/>
        </w:rPr>
        <w:t>h</w:t>
      </w:r>
      <w:r w:rsidRPr="001A21E8">
        <w:rPr>
          <w:rFonts w:ascii="Tahoma" w:eastAsia="Tahoma" w:hAnsi="Tahoma" w:cs="Tahoma"/>
          <w:i/>
          <w:spacing w:val="5"/>
        </w:rPr>
        <w:t xml:space="preserve"> </w:t>
      </w:r>
      <w:r w:rsidRPr="001A21E8">
        <w:rPr>
          <w:rFonts w:ascii="Tahoma" w:eastAsia="Tahoma" w:hAnsi="Tahoma" w:cs="Tahoma"/>
          <w:i/>
          <w:spacing w:val="1"/>
        </w:rPr>
        <w:t>E</w:t>
      </w:r>
      <w:r w:rsidRPr="001A21E8">
        <w:rPr>
          <w:rFonts w:ascii="Tahoma" w:eastAsia="Tahoma" w:hAnsi="Tahoma" w:cs="Tahoma"/>
          <w:i/>
          <w:spacing w:val="-1"/>
        </w:rPr>
        <w:t>u</w:t>
      </w:r>
      <w:r w:rsidRPr="001A21E8">
        <w:rPr>
          <w:rFonts w:ascii="Tahoma" w:eastAsia="Tahoma" w:hAnsi="Tahoma" w:cs="Tahoma"/>
          <w:i/>
        </w:rPr>
        <w:t>rop</w:t>
      </w:r>
      <w:r w:rsidRPr="001A21E8">
        <w:rPr>
          <w:rFonts w:ascii="Tahoma" w:eastAsia="Tahoma" w:hAnsi="Tahoma" w:cs="Tahoma"/>
          <w:i/>
          <w:spacing w:val="1"/>
        </w:rPr>
        <w:t>e</w:t>
      </w:r>
      <w:r w:rsidRPr="001A21E8">
        <w:rPr>
          <w:rFonts w:ascii="Tahoma" w:eastAsia="Tahoma" w:hAnsi="Tahoma" w:cs="Tahoma"/>
          <w:i/>
          <w:spacing w:val="-1"/>
        </w:rPr>
        <w:t>j</w:t>
      </w:r>
      <w:r w:rsidRPr="001A21E8">
        <w:rPr>
          <w:rFonts w:ascii="Tahoma" w:eastAsia="Tahoma" w:hAnsi="Tahoma" w:cs="Tahoma"/>
          <w:i/>
        </w:rPr>
        <w:t>s</w:t>
      </w:r>
      <w:r w:rsidRPr="001A21E8">
        <w:rPr>
          <w:rFonts w:ascii="Tahoma" w:eastAsia="Tahoma" w:hAnsi="Tahoma" w:cs="Tahoma"/>
          <w:i/>
          <w:spacing w:val="-1"/>
        </w:rPr>
        <w:t>k</w:t>
      </w:r>
      <w:r w:rsidRPr="001A21E8">
        <w:rPr>
          <w:rFonts w:ascii="Tahoma" w:eastAsia="Tahoma" w:hAnsi="Tahoma" w:cs="Tahoma"/>
          <w:i/>
        </w:rPr>
        <w:t>i</w:t>
      </w:r>
      <w:r w:rsidRPr="001A21E8">
        <w:rPr>
          <w:rFonts w:ascii="Tahoma" w:eastAsia="Tahoma" w:hAnsi="Tahoma" w:cs="Tahoma"/>
          <w:i/>
          <w:spacing w:val="1"/>
        </w:rPr>
        <w:t>e</w:t>
      </w:r>
      <w:r w:rsidRPr="001A21E8">
        <w:rPr>
          <w:rFonts w:ascii="Tahoma" w:eastAsia="Tahoma" w:hAnsi="Tahoma" w:cs="Tahoma"/>
          <w:i/>
        </w:rPr>
        <w:t>go</w:t>
      </w:r>
      <w:r w:rsidRPr="001A21E8">
        <w:rPr>
          <w:rFonts w:ascii="Tahoma" w:eastAsia="Tahoma" w:hAnsi="Tahoma" w:cs="Tahoma"/>
          <w:i/>
          <w:spacing w:val="3"/>
        </w:rPr>
        <w:t xml:space="preserve"> </w:t>
      </w:r>
      <w:r w:rsidRPr="001A21E8">
        <w:rPr>
          <w:rFonts w:ascii="Tahoma" w:eastAsia="Tahoma" w:hAnsi="Tahoma" w:cs="Tahoma"/>
          <w:i/>
        </w:rPr>
        <w:t>F</w:t>
      </w:r>
      <w:r w:rsidRPr="001A21E8">
        <w:rPr>
          <w:rFonts w:ascii="Tahoma" w:eastAsia="Tahoma" w:hAnsi="Tahoma" w:cs="Tahoma"/>
          <w:i/>
          <w:spacing w:val="1"/>
        </w:rPr>
        <w:t>u</w:t>
      </w:r>
      <w:r w:rsidRPr="001A21E8">
        <w:rPr>
          <w:rFonts w:ascii="Tahoma" w:eastAsia="Tahoma" w:hAnsi="Tahoma" w:cs="Tahoma"/>
          <w:i/>
          <w:spacing w:val="-1"/>
        </w:rPr>
        <w:t>n</w:t>
      </w:r>
      <w:r w:rsidRPr="001A21E8">
        <w:rPr>
          <w:rFonts w:ascii="Tahoma" w:eastAsia="Tahoma" w:hAnsi="Tahoma" w:cs="Tahoma"/>
          <w:i/>
        </w:rPr>
        <w:t>dus</w:t>
      </w:r>
      <w:r w:rsidRPr="001A21E8">
        <w:rPr>
          <w:rFonts w:ascii="Tahoma" w:eastAsia="Tahoma" w:hAnsi="Tahoma" w:cs="Tahoma"/>
          <w:i/>
          <w:spacing w:val="2"/>
        </w:rPr>
        <w:t>z</w:t>
      </w:r>
      <w:r w:rsidRPr="001A21E8">
        <w:rPr>
          <w:rFonts w:ascii="Tahoma" w:eastAsia="Tahoma" w:hAnsi="Tahoma" w:cs="Tahoma"/>
          <w:i/>
        </w:rPr>
        <w:t>u</w:t>
      </w:r>
      <w:r w:rsidRPr="001A21E8">
        <w:rPr>
          <w:rFonts w:ascii="Tahoma" w:eastAsia="Tahoma" w:hAnsi="Tahoma" w:cs="Tahoma"/>
          <w:i/>
          <w:spacing w:val="3"/>
        </w:rPr>
        <w:t xml:space="preserve"> </w:t>
      </w:r>
      <w:r w:rsidRPr="001A21E8">
        <w:rPr>
          <w:rFonts w:ascii="Tahoma" w:eastAsia="Tahoma" w:hAnsi="Tahoma" w:cs="Tahoma"/>
          <w:i/>
          <w:spacing w:val="-4"/>
        </w:rPr>
        <w:t>R</w:t>
      </w:r>
      <w:r w:rsidRPr="001A21E8">
        <w:rPr>
          <w:rFonts w:ascii="Tahoma" w:eastAsia="Tahoma" w:hAnsi="Tahoma" w:cs="Tahoma"/>
          <w:i/>
        </w:rPr>
        <w:t>oz</w:t>
      </w:r>
      <w:r w:rsidRPr="001A21E8">
        <w:rPr>
          <w:rFonts w:ascii="Tahoma" w:eastAsia="Tahoma" w:hAnsi="Tahoma" w:cs="Tahoma"/>
          <w:i/>
          <w:spacing w:val="1"/>
        </w:rPr>
        <w:t>w</w:t>
      </w:r>
      <w:r w:rsidRPr="001A21E8">
        <w:rPr>
          <w:rFonts w:ascii="Tahoma" w:eastAsia="Tahoma" w:hAnsi="Tahoma" w:cs="Tahoma"/>
          <w:i/>
          <w:spacing w:val="2"/>
        </w:rPr>
        <w:t>o</w:t>
      </w:r>
      <w:r w:rsidRPr="001A21E8">
        <w:rPr>
          <w:rFonts w:ascii="Tahoma" w:eastAsia="Tahoma" w:hAnsi="Tahoma" w:cs="Tahoma"/>
          <w:i/>
          <w:spacing w:val="-1"/>
        </w:rPr>
        <w:t>j</w:t>
      </w:r>
      <w:r w:rsidRPr="001A21E8">
        <w:rPr>
          <w:rFonts w:ascii="Tahoma" w:eastAsia="Tahoma" w:hAnsi="Tahoma" w:cs="Tahoma"/>
          <w:i/>
        </w:rPr>
        <w:t>u</w:t>
      </w:r>
      <w:r w:rsidRPr="001A21E8">
        <w:rPr>
          <w:rFonts w:ascii="Tahoma" w:eastAsia="Tahoma" w:hAnsi="Tahoma" w:cs="Tahoma"/>
          <w:i/>
          <w:spacing w:val="4"/>
        </w:rPr>
        <w:t xml:space="preserve"> </w:t>
      </w:r>
      <w:r w:rsidRPr="001A21E8">
        <w:rPr>
          <w:rFonts w:ascii="Tahoma" w:eastAsia="Tahoma" w:hAnsi="Tahoma" w:cs="Tahoma"/>
          <w:i/>
          <w:spacing w:val="-4"/>
        </w:rPr>
        <w:t>R</w:t>
      </w:r>
      <w:r w:rsidRPr="001A21E8">
        <w:rPr>
          <w:rFonts w:ascii="Tahoma" w:eastAsia="Tahoma" w:hAnsi="Tahoma" w:cs="Tahoma"/>
          <w:i/>
          <w:spacing w:val="1"/>
        </w:rPr>
        <w:t>e</w:t>
      </w:r>
      <w:r w:rsidRPr="001A21E8">
        <w:rPr>
          <w:rFonts w:ascii="Tahoma" w:eastAsia="Tahoma" w:hAnsi="Tahoma" w:cs="Tahoma"/>
          <w:i/>
        </w:rPr>
        <w:t>gi</w:t>
      </w:r>
      <w:r w:rsidRPr="001A21E8">
        <w:rPr>
          <w:rFonts w:ascii="Tahoma" w:eastAsia="Tahoma" w:hAnsi="Tahoma" w:cs="Tahoma"/>
          <w:i/>
          <w:spacing w:val="2"/>
        </w:rPr>
        <w:t>o</w:t>
      </w:r>
      <w:r w:rsidRPr="001A21E8">
        <w:rPr>
          <w:rFonts w:ascii="Tahoma" w:eastAsia="Tahoma" w:hAnsi="Tahoma" w:cs="Tahoma"/>
          <w:i/>
          <w:spacing w:val="-1"/>
        </w:rPr>
        <w:t>n</w:t>
      </w:r>
      <w:r w:rsidRPr="001A21E8">
        <w:rPr>
          <w:rFonts w:ascii="Tahoma" w:eastAsia="Tahoma" w:hAnsi="Tahoma" w:cs="Tahoma"/>
          <w:i/>
          <w:spacing w:val="1"/>
        </w:rPr>
        <w:t>a</w:t>
      </w:r>
      <w:r w:rsidRPr="001A21E8">
        <w:rPr>
          <w:rFonts w:ascii="Tahoma" w:eastAsia="Tahoma" w:hAnsi="Tahoma" w:cs="Tahoma"/>
          <w:i/>
        </w:rPr>
        <w:t>l</w:t>
      </w:r>
      <w:r w:rsidRPr="001A21E8">
        <w:rPr>
          <w:rFonts w:ascii="Tahoma" w:eastAsia="Tahoma" w:hAnsi="Tahoma" w:cs="Tahoma"/>
          <w:i/>
          <w:spacing w:val="-1"/>
        </w:rPr>
        <w:t>n</w:t>
      </w:r>
      <w:r w:rsidRPr="001A21E8">
        <w:rPr>
          <w:rFonts w:ascii="Tahoma" w:eastAsia="Tahoma" w:hAnsi="Tahoma" w:cs="Tahoma"/>
          <w:i/>
          <w:spacing w:val="1"/>
        </w:rPr>
        <w:t>e</w:t>
      </w:r>
      <w:r w:rsidRPr="001A21E8">
        <w:rPr>
          <w:rFonts w:ascii="Tahoma" w:eastAsia="Tahoma" w:hAnsi="Tahoma" w:cs="Tahoma"/>
          <w:i/>
        </w:rPr>
        <w:t>g</w:t>
      </w:r>
      <w:r w:rsidRPr="001A21E8">
        <w:rPr>
          <w:rFonts w:ascii="Tahoma" w:eastAsia="Tahoma" w:hAnsi="Tahoma" w:cs="Tahoma"/>
          <w:i/>
          <w:spacing w:val="-2"/>
        </w:rPr>
        <w:t>o</w:t>
      </w:r>
      <w:r w:rsidRPr="001A21E8">
        <w:rPr>
          <w:rFonts w:ascii="Tahoma" w:eastAsia="Tahoma" w:hAnsi="Tahoma" w:cs="Tahoma"/>
          <w:i/>
        </w:rPr>
        <w:t>,</w:t>
      </w:r>
      <w:r w:rsidRPr="001A21E8">
        <w:rPr>
          <w:rFonts w:ascii="Tahoma" w:eastAsia="Tahoma" w:hAnsi="Tahoma" w:cs="Tahoma"/>
          <w:i/>
          <w:spacing w:val="7"/>
        </w:rPr>
        <w:t xml:space="preserve"> </w:t>
      </w:r>
      <w:r w:rsidRPr="001A21E8">
        <w:rPr>
          <w:rFonts w:ascii="Tahoma" w:eastAsia="Tahoma" w:hAnsi="Tahoma" w:cs="Tahoma"/>
          <w:i/>
          <w:spacing w:val="1"/>
        </w:rPr>
        <w:t>E</w:t>
      </w:r>
      <w:r w:rsidRPr="001A21E8">
        <w:rPr>
          <w:rFonts w:ascii="Tahoma" w:eastAsia="Tahoma" w:hAnsi="Tahoma" w:cs="Tahoma"/>
          <w:i/>
          <w:spacing w:val="-1"/>
        </w:rPr>
        <w:t>u</w:t>
      </w:r>
      <w:r w:rsidRPr="001A21E8">
        <w:rPr>
          <w:rFonts w:ascii="Tahoma" w:eastAsia="Tahoma" w:hAnsi="Tahoma" w:cs="Tahoma"/>
          <w:i/>
        </w:rPr>
        <w:t>rop</w:t>
      </w:r>
      <w:r w:rsidRPr="001A21E8">
        <w:rPr>
          <w:rFonts w:ascii="Tahoma" w:eastAsia="Tahoma" w:hAnsi="Tahoma" w:cs="Tahoma"/>
          <w:i/>
          <w:spacing w:val="3"/>
        </w:rPr>
        <w:t>e</w:t>
      </w:r>
      <w:r w:rsidRPr="001A21E8">
        <w:rPr>
          <w:rFonts w:ascii="Tahoma" w:eastAsia="Tahoma" w:hAnsi="Tahoma" w:cs="Tahoma"/>
          <w:i/>
          <w:spacing w:val="-1"/>
        </w:rPr>
        <w:t>j</w:t>
      </w:r>
      <w:r w:rsidRPr="001A21E8">
        <w:rPr>
          <w:rFonts w:ascii="Tahoma" w:eastAsia="Tahoma" w:hAnsi="Tahoma" w:cs="Tahoma"/>
          <w:i/>
          <w:spacing w:val="2"/>
        </w:rPr>
        <w:t>s</w:t>
      </w:r>
      <w:r w:rsidRPr="001A21E8">
        <w:rPr>
          <w:rFonts w:ascii="Tahoma" w:eastAsia="Tahoma" w:hAnsi="Tahoma" w:cs="Tahoma"/>
          <w:i/>
          <w:spacing w:val="-1"/>
        </w:rPr>
        <w:t>k</w:t>
      </w:r>
      <w:r w:rsidRPr="001A21E8">
        <w:rPr>
          <w:rFonts w:ascii="Tahoma" w:eastAsia="Tahoma" w:hAnsi="Tahoma" w:cs="Tahoma"/>
          <w:i/>
        </w:rPr>
        <w:t>i</w:t>
      </w:r>
      <w:r w:rsidRPr="001A21E8">
        <w:rPr>
          <w:rFonts w:ascii="Tahoma" w:eastAsia="Tahoma" w:hAnsi="Tahoma" w:cs="Tahoma"/>
          <w:i/>
          <w:spacing w:val="1"/>
        </w:rPr>
        <w:t>e</w:t>
      </w:r>
      <w:r w:rsidRPr="001A21E8">
        <w:rPr>
          <w:rFonts w:ascii="Tahoma" w:eastAsia="Tahoma" w:hAnsi="Tahoma" w:cs="Tahoma"/>
          <w:i/>
        </w:rPr>
        <w:t xml:space="preserve">go </w:t>
      </w:r>
      <w:r w:rsidRPr="001A21E8">
        <w:rPr>
          <w:rFonts w:ascii="Tahoma" w:eastAsia="Tahoma" w:hAnsi="Tahoma" w:cs="Tahoma"/>
          <w:i/>
          <w:spacing w:val="1"/>
        </w:rPr>
        <w:t>F</w:t>
      </w:r>
      <w:r w:rsidRPr="001A21E8">
        <w:rPr>
          <w:rFonts w:ascii="Tahoma" w:eastAsia="Tahoma" w:hAnsi="Tahoma" w:cs="Tahoma"/>
          <w:i/>
          <w:spacing w:val="-1"/>
        </w:rPr>
        <w:t>un</w:t>
      </w:r>
      <w:r w:rsidRPr="001A21E8">
        <w:rPr>
          <w:rFonts w:ascii="Tahoma" w:eastAsia="Tahoma" w:hAnsi="Tahoma" w:cs="Tahoma"/>
          <w:i/>
          <w:spacing w:val="2"/>
        </w:rPr>
        <w:t>d</w:t>
      </w:r>
      <w:r w:rsidRPr="001A21E8">
        <w:rPr>
          <w:rFonts w:ascii="Tahoma" w:eastAsia="Tahoma" w:hAnsi="Tahoma" w:cs="Tahoma"/>
          <w:i/>
          <w:spacing w:val="-1"/>
        </w:rPr>
        <w:t>u</w:t>
      </w:r>
      <w:r w:rsidRPr="001A21E8">
        <w:rPr>
          <w:rFonts w:ascii="Tahoma" w:eastAsia="Tahoma" w:hAnsi="Tahoma" w:cs="Tahoma"/>
          <w:i/>
        </w:rPr>
        <w:t>szu Społ</w:t>
      </w:r>
      <w:r w:rsidRPr="001A21E8">
        <w:rPr>
          <w:rFonts w:ascii="Tahoma" w:eastAsia="Tahoma" w:hAnsi="Tahoma" w:cs="Tahoma"/>
          <w:i/>
          <w:spacing w:val="1"/>
        </w:rPr>
        <w:t>e</w:t>
      </w:r>
      <w:r w:rsidRPr="001A21E8">
        <w:rPr>
          <w:rFonts w:ascii="Tahoma" w:eastAsia="Tahoma" w:hAnsi="Tahoma" w:cs="Tahoma"/>
          <w:i/>
          <w:spacing w:val="-1"/>
        </w:rPr>
        <w:t>c</w:t>
      </w:r>
      <w:r w:rsidRPr="001A21E8">
        <w:rPr>
          <w:rFonts w:ascii="Tahoma" w:eastAsia="Tahoma" w:hAnsi="Tahoma" w:cs="Tahoma"/>
          <w:i/>
        </w:rPr>
        <w:t>zne</w:t>
      </w:r>
      <w:r w:rsidRPr="001A21E8">
        <w:rPr>
          <w:rFonts w:ascii="Tahoma" w:eastAsia="Tahoma" w:hAnsi="Tahoma" w:cs="Tahoma"/>
          <w:i/>
          <w:spacing w:val="3"/>
        </w:rPr>
        <w:t>g</w:t>
      </w:r>
      <w:r w:rsidRPr="001A21E8">
        <w:rPr>
          <w:rFonts w:ascii="Tahoma" w:eastAsia="Tahoma" w:hAnsi="Tahoma" w:cs="Tahoma"/>
          <w:i/>
        </w:rPr>
        <w:t>o</w:t>
      </w:r>
      <w:r w:rsidRPr="001A21E8">
        <w:rPr>
          <w:rFonts w:ascii="Tahoma" w:eastAsia="Tahoma" w:hAnsi="Tahoma" w:cs="Tahoma"/>
          <w:i/>
          <w:spacing w:val="13"/>
        </w:rPr>
        <w:t xml:space="preserve"> </w:t>
      </w:r>
      <w:r w:rsidRPr="001A21E8">
        <w:rPr>
          <w:rFonts w:ascii="Tahoma" w:eastAsia="Tahoma" w:hAnsi="Tahoma" w:cs="Tahoma"/>
          <w:i/>
        </w:rPr>
        <w:t>o</w:t>
      </w:r>
      <w:r w:rsidRPr="001A21E8">
        <w:rPr>
          <w:rFonts w:ascii="Tahoma" w:eastAsia="Tahoma" w:hAnsi="Tahoma" w:cs="Tahoma"/>
          <w:i/>
          <w:spacing w:val="-2"/>
        </w:rPr>
        <w:t>r</w:t>
      </w:r>
      <w:r w:rsidRPr="001A21E8">
        <w:rPr>
          <w:rFonts w:ascii="Tahoma" w:eastAsia="Tahoma" w:hAnsi="Tahoma" w:cs="Tahoma"/>
          <w:i/>
          <w:spacing w:val="1"/>
        </w:rPr>
        <w:t>a</w:t>
      </w:r>
      <w:r w:rsidRPr="001A21E8">
        <w:rPr>
          <w:rFonts w:ascii="Tahoma" w:eastAsia="Tahoma" w:hAnsi="Tahoma" w:cs="Tahoma"/>
          <w:i/>
        </w:rPr>
        <w:t xml:space="preserve">z </w:t>
      </w:r>
      <w:r w:rsidRPr="001A21E8">
        <w:rPr>
          <w:rFonts w:ascii="Tahoma" w:eastAsia="Tahoma" w:hAnsi="Tahoma" w:cs="Tahoma"/>
          <w:i/>
          <w:spacing w:val="2"/>
        </w:rPr>
        <w:t>F</w:t>
      </w:r>
      <w:r w:rsidRPr="001A21E8">
        <w:rPr>
          <w:rFonts w:ascii="Tahoma" w:eastAsia="Tahoma" w:hAnsi="Tahoma" w:cs="Tahoma"/>
          <w:i/>
          <w:spacing w:val="-1"/>
        </w:rPr>
        <w:t>un</w:t>
      </w:r>
      <w:r w:rsidRPr="001A21E8">
        <w:rPr>
          <w:rFonts w:ascii="Tahoma" w:eastAsia="Tahoma" w:hAnsi="Tahoma" w:cs="Tahoma"/>
          <w:i/>
          <w:spacing w:val="2"/>
        </w:rPr>
        <w:t>d</w:t>
      </w:r>
      <w:r w:rsidRPr="001A21E8">
        <w:rPr>
          <w:rFonts w:ascii="Tahoma" w:eastAsia="Tahoma" w:hAnsi="Tahoma" w:cs="Tahoma"/>
          <w:i/>
          <w:spacing w:val="-1"/>
        </w:rPr>
        <w:t>u</w:t>
      </w:r>
      <w:r w:rsidRPr="001A21E8">
        <w:rPr>
          <w:rFonts w:ascii="Tahoma" w:eastAsia="Tahoma" w:hAnsi="Tahoma" w:cs="Tahoma"/>
          <w:i/>
          <w:spacing w:val="2"/>
        </w:rPr>
        <w:t>s</w:t>
      </w:r>
      <w:r w:rsidRPr="001A21E8">
        <w:rPr>
          <w:rFonts w:ascii="Tahoma" w:eastAsia="Tahoma" w:hAnsi="Tahoma" w:cs="Tahoma"/>
          <w:i/>
        </w:rPr>
        <w:t>zu S</w:t>
      </w:r>
      <w:r w:rsidRPr="001A21E8">
        <w:rPr>
          <w:rFonts w:ascii="Tahoma" w:eastAsia="Tahoma" w:hAnsi="Tahoma" w:cs="Tahoma"/>
          <w:i/>
          <w:spacing w:val="2"/>
        </w:rPr>
        <w:t>p</w:t>
      </w:r>
      <w:r w:rsidRPr="001A21E8">
        <w:rPr>
          <w:rFonts w:ascii="Tahoma" w:eastAsia="Tahoma" w:hAnsi="Tahoma" w:cs="Tahoma"/>
          <w:i/>
        </w:rPr>
        <w:t>ó</w:t>
      </w:r>
      <w:r w:rsidRPr="001A21E8">
        <w:rPr>
          <w:rFonts w:ascii="Tahoma" w:eastAsia="Tahoma" w:hAnsi="Tahoma" w:cs="Tahoma"/>
          <w:i/>
          <w:spacing w:val="-1"/>
        </w:rPr>
        <w:t>j</w:t>
      </w:r>
      <w:r w:rsidRPr="001A21E8">
        <w:rPr>
          <w:rFonts w:ascii="Tahoma" w:eastAsia="Tahoma" w:hAnsi="Tahoma" w:cs="Tahoma"/>
          <w:i/>
          <w:spacing w:val="1"/>
        </w:rPr>
        <w:t>n</w:t>
      </w:r>
      <w:r w:rsidRPr="001A21E8">
        <w:rPr>
          <w:rFonts w:ascii="Tahoma" w:eastAsia="Tahoma" w:hAnsi="Tahoma" w:cs="Tahoma"/>
          <w:i/>
        </w:rPr>
        <w:t>oś</w:t>
      </w:r>
      <w:r w:rsidRPr="001A21E8">
        <w:rPr>
          <w:rFonts w:ascii="Tahoma" w:eastAsia="Tahoma" w:hAnsi="Tahoma" w:cs="Tahoma"/>
          <w:i/>
          <w:spacing w:val="-1"/>
        </w:rPr>
        <w:t>c</w:t>
      </w:r>
      <w:r w:rsidRPr="001A21E8">
        <w:rPr>
          <w:rFonts w:ascii="Tahoma" w:eastAsia="Tahoma" w:hAnsi="Tahoma" w:cs="Tahoma"/>
          <w:i/>
        </w:rPr>
        <w:t xml:space="preserve">i </w:t>
      </w:r>
      <w:r w:rsidR="00B96815" w:rsidRPr="001A21E8">
        <w:rPr>
          <w:rFonts w:ascii="Tahoma" w:eastAsia="Tahoma" w:hAnsi="Tahoma" w:cs="Tahoma"/>
          <w:i/>
        </w:rPr>
        <w:t>na lata</w:t>
      </w:r>
      <w:r w:rsidRPr="001A21E8">
        <w:rPr>
          <w:rFonts w:ascii="Tahoma" w:eastAsia="Tahoma" w:hAnsi="Tahoma" w:cs="Tahoma"/>
          <w:i/>
        </w:rPr>
        <w:t xml:space="preserve"> </w:t>
      </w:r>
      <w:r w:rsidRPr="001A21E8">
        <w:rPr>
          <w:rFonts w:ascii="Tahoma" w:eastAsia="Tahoma" w:hAnsi="Tahoma" w:cs="Tahoma"/>
          <w:i/>
          <w:spacing w:val="-1"/>
        </w:rPr>
        <w:t>20</w:t>
      </w:r>
      <w:r w:rsidRPr="001A21E8">
        <w:rPr>
          <w:rFonts w:ascii="Tahoma" w:eastAsia="Tahoma" w:hAnsi="Tahoma" w:cs="Tahoma"/>
          <w:i/>
          <w:spacing w:val="1"/>
        </w:rPr>
        <w:t>1</w:t>
      </w:r>
      <w:r w:rsidRPr="001A21E8">
        <w:rPr>
          <w:rFonts w:ascii="Tahoma" w:eastAsia="Tahoma" w:hAnsi="Tahoma" w:cs="Tahoma"/>
          <w:i/>
          <w:spacing w:val="5"/>
        </w:rPr>
        <w:t>4</w:t>
      </w:r>
      <w:r w:rsidRPr="001A21E8">
        <w:rPr>
          <w:rFonts w:ascii="Tahoma" w:eastAsia="Tahoma" w:hAnsi="Tahoma" w:cs="Tahoma"/>
          <w:i/>
          <w:spacing w:val="2"/>
        </w:rPr>
        <w:t>-</w:t>
      </w:r>
      <w:r w:rsidRPr="001A21E8">
        <w:rPr>
          <w:rFonts w:ascii="Tahoma" w:eastAsia="Tahoma" w:hAnsi="Tahoma" w:cs="Tahoma"/>
          <w:i/>
          <w:spacing w:val="-1"/>
        </w:rPr>
        <w:t>2</w:t>
      </w:r>
      <w:r w:rsidRPr="001A21E8">
        <w:rPr>
          <w:rFonts w:ascii="Tahoma" w:eastAsia="Tahoma" w:hAnsi="Tahoma" w:cs="Tahoma"/>
          <w:i/>
          <w:spacing w:val="1"/>
        </w:rPr>
        <w:t>02</w:t>
      </w:r>
      <w:r w:rsidRPr="001A21E8">
        <w:rPr>
          <w:rFonts w:ascii="Tahoma" w:eastAsia="Tahoma" w:hAnsi="Tahoma" w:cs="Tahoma"/>
          <w:i/>
        </w:rPr>
        <w:t>0</w:t>
      </w:r>
      <w:r w:rsidR="005C7722" w:rsidRPr="001A21E8">
        <w:rPr>
          <w:rFonts w:ascii="Tahoma" w:eastAsia="Tahoma" w:hAnsi="Tahoma" w:cs="Tahoma"/>
        </w:rPr>
        <w:t>;</w:t>
      </w:r>
    </w:p>
    <w:p w14:paraId="02BB7F84" w14:textId="077C55A6"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 xml:space="preserve">h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3"/>
        </w:rPr>
        <w:t>ż</w:t>
      </w:r>
      <w:r w:rsidRPr="001A21E8">
        <w:rPr>
          <w:rFonts w:ascii="Tahoma" w:eastAsia="Tahoma" w:hAnsi="Tahoma" w:cs="Tahoma"/>
        </w:rPr>
        <w:t>y</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14"/>
        </w:rPr>
        <w:t xml:space="preserve"> </w:t>
      </w:r>
      <w:r w:rsidRPr="001A21E8">
        <w:rPr>
          <w:rFonts w:ascii="Tahoma" w:eastAsia="Tahoma" w:hAnsi="Tahoma" w:cs="Tahoma"/>
        </w:rPr>
        <w:t>to</w:t>
      </w:r>
      <w:r w:rsidRPr="001A21E8">
        <w:rPr>
          <w:rFonts w:ascii="Tahoma" w:eastAsia="Tahoma" w:hAnsi="Tahoma" w:cs="Tahoma"/>
          <w:spacing w:val="16"/>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12"/>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żdy</w:t>
      </w:r>
      <w:r w:rsidRPr="001A21E8">
        <w:rPr>
          <w:rFonts w:ascii="Tahoma" w:eastAsia="Tahoma" w:hAnsi="Tahoma" w:cs="Tahoma"/>
          <w:spacing w:val="12"/>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10"/>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8"/>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rPr>
        <w:t>szt</w:t>
      </w:r>
      <w:r w:rsidRPr="001A21E8">
        <w:rPr>
          <w:rFonts w:ascii="Tahoma" w:eastAsia="Tahoma" w:hAnsi="Tahoma" w:cs="Tahoma"/>
          <w:spacing w:val="15"/>
        </w:rPr>
        <w:t xml:space="preserve"> </w:t>
      </w:r>
      <w:r w:rsidRPr="001A21E8">
        <w:rPr>
          <w:rFonts w:ascii="Tahoma" w:eastAsia="Tahoma" w:hAnsi="Tahoma" w:cs="Tahoma"/>
        </w:rPr>
        <w:t>po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5"/>
        </w:rPr>
        <w:t>o</w:t>
      </w:r>
      <w:r w:rsidRPr="001A21E8">
        <w:rPr>
          <w:rFonts w:ascii="Tahoma" w:eastAsia="Tahoma" w:hAnsi="Tahoma" w:cs="Tahoma"/>
          <w:spacing w:val="-3"/>
        </w:rPr>
        <w:t>n</w:t>
      </w:r>
      <w:r w:rsidRPr="001A21E8">
        <w:rPr>
          <w:rFonts w:ascii="Tahoma" w:eastAsia="Tahoma" w:hAnsi="Tahoma" w:cs="Tahoma"/>
          <w:spacing w:val="-18"/>
        </w:rPr>
        <w:t>y</w:t>
      </w:r>
      <w:r w:rsidRPr="001A21E8">
        <w:rPr>
          <w:rFonts w:ascii="Tahoma" w:eastAsia="Tahoma" w:hAnsi="Tahoma" w:cs="Tahoma"/>
        </w:rPr>
        <w:t xml:space="preserve">, </w:t>
      </w:r>
      <w:r w:rsidRPr="001A21E8">
        <w:rPr>
          <w:rFonts w:ascii="Tahoma" w:eastAsia="Tahoma" w:hAnsi="Tahoma" w:cs="Tahoma"/>
          <w:spacing w:val="-1"/>
        </w:rPr>
        <w:t>k</w:t>
      </w:r>
      <w:r w:rsidRPr="001A21E8">
        <w:rPr>
          <w:rFonts w:ascii="Tahoma" w:eastAsia="Tahoma" w:hAnsi="Tahoma" w:cs="Tahoma"/>
        </w:rPr>
        <w:t>tóry</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m</w:t>
      </w:r>
      <w:r w:rsidRPr="001A21E8">
        <w:rPr>
          <w:rFonts w:ascii="Tahoma" w:eastAsia="Tahoma" w:hAnsi="Tahoma" w:cs="Tahoma"/>
          <w:spacing w:val="2"/>
        </w:rPr>
        <w:t xml:space="preserve"> </w:t>
      </w:r>
      <w:r w:rsidRPr="001A21E8">
        <w:rPr>
          <w:rFonts w:ascii="Tahoma" w:eastAsia="Tahoma" w:hAnsi="Tahoma" w:cs="Tahoma"/>
          <w:spacing w:val="-1"/>
        </w:rPr>
        <w:t>kw</w:t>
      </w:r>
      <w:r w:rsidRPr="00B60F60">
        <w:rPr>
          <w:rFonts w:ascii="Tahoma" w:eastAsia="Tahoma" w:hAnsi="Tahoma" w:cs="Tahoma"/>
          <w:spacing w:val="-1"/>
        </w:rPr>
        <w:t>ali</w:t>
      </w:r>
      <w:r w:rsidRPr="001A21E8">
        <w:rPr>
          <w:rFonts w:ascii="Tahoma" w:eastAsia="Tahoma" w:hAnsi="Tahoma" w:cs="Tahoma"/>
          <w:spacing w:val="-1"/>
        </w:rPr>
        <w:t>f</w:t>
      </w:r>
      <w:r w:rsidRPr="00B60F60">
        <w:rPr>
          <w:rFonts w:ascii="Tahoma" w:eastAsia="Tahoma" w:hAnsi="Tahoma" w:cs="Tahoma"/>
          <w:spacing w:val="-1"/>
        </w:rPr>
        <w:t>ikowaln</w:t>
      </w:r>
      <w:r w:rsidRPr="001A21E8">
        <w:rPr>
          <w:rFonts w:ascii="Tahoma" w:eastAsia="Tahoma" w:hAnsi="Tahoma" w:cs="Tahoma"/>
          <w:spacing w:val="-1"/>
        </w:rPr>
        <w:t>y</w:t>
      </w:r>
      <w:r w:rsidRPr="00B60F60">
        <w:rPr>
          <w:rFonts w:ascii="Tahoma" w:eastAsia="Tahoma" w:hAnsi="Tahoma" w:cs="Tahoma"/>
          <w:spacing w:val="-1"/>
        </w:rPr>
        <w:t>m</w:t>
      </w:r>
      <w:r w:rsidR="00557D96" w:rsidRPr="001A21E8">
        <w:rPr>
          <w:rFonts w:ascii="Tahoma" w:eastAsia="Tahoma" w:hAnsi="Tahoma" w:cs="Tahoma"/>
        </w:rPr>
        <w:t>;</w:t>
      </w:r>
    </w:p>
    <w:p w14:paraId="6E178D31" w14:textId="77777777" w:rsidR="00942F4E" w:rsidRPr="001A21E8"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tk</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3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rPr>
        <w:t>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5"/>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9"/>
        </w:rPr>
        <w:t xml:space="preserve"> </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ą</w:t>
      </w:r>
      <w:r w:rsidRPr="001A21E8">
        <w:rPr>
          <w:rFonts w:ascii="Tahoma" w:eastAsia="Tahoma" w:hAnsi="Tahoma" w:cs="Tahoma"/>
          <w:spacing w:val="1"/>
        </w:rPr>
        <w:t>c</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32"/>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spacing w:val="1"/>
        </w:rPr>
        <w:t>i</w:t>
      </w:r>
      <w:r w:rsidRPr="001A21E8">
        <w:rPr>
          <w:rFonts w:ascii="Tahoma" w:eastAsia="Tahoma" w:hAnsi="Tahoma" w:cs="Tahoma"/>
        </w:rPr>
        <w:t>”</w:t>
      </w:r>
      <w:r w:rsidRPr="001A21E8">
        <w:rPr>
          <w:rFonts w:ascii="Tahoma" w:eastAsia="Tahoma" w:hAnsi="Tahoma" w:cs="Tahoma"/>
          <w:spacing w:val="25"/>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3"/>
        </w:rPr>
        <w:t>ż</w:t>
      </w:r>
      <w:r w:rsidRPr="001A21E8">
        <w:rPr>
          <w:rFonts w:ascii="Tahoma" w:eastAsia="Tahoma" w:hAnsi="Tahoma" w:cs="Tahoma"/>
        </w:rPr>
        <w:t>y</w:t>
      </w:r>
      <w:r w:rsidRPr="001A21E8">
        <w:rPr>
          <w:rFonts w:ascii="Tahoma" w:eastAsia="Tahoma" w:hAnsi="Tahoma" w:cs="Tahoma"/>
          <w:spacing w:val="35"/>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37"/>
        </w:rPr>
        <w:t xml:space="preserve"> </w:t>
      </w:r>
      <w:r w:rsidRPr="001A21E8">
        <w:rPr>
          <w:rFonts w:ascii="Tahoma" w:eastAsia="Tahoma" w:hAnsi="Tahoma" w:cs="Tahoma"/>
        </w:rPr>
        <w:t>to</w:t>
      </w:r>
      <w:r w:rsidRPr="001A21E8">
        <w:rPr>
          <w:rFonts w:ascii="Tahoma" w:eastAsia="Tahoma" w:hAnsi="Tahoma" w:cs="Tahoma"/>
          <w:spacing w:val="39"/>
        </w:rPr>
        <w:t xml:space="preserve"> </w:t>
      </w:r>
      <w:r w:rsidRPr="001A21E8">
        <w:rPr>
          <w:rFonts w:ascii="Tahoma" w:eastAsia="Tahoma" w:hAnsi="Tahoma" w:cs="Tahoma"/>
        </w:rPr>
        <w:t>rozumi</w:t>
      </w:r>
      <w:r w:rsidRPr="001A21E8">
        <w:rPr>
          <w:rFonts w:ascii="Tahoma" w:eastAsia="Tahoma" w:hAnsi="Tahoma" w:cs="Tahoma"/>
          <w:spacing w:val="3"/>
        </w:rPr>
        <w:t>e</w:t>
      </w:r>
      <w:r w:rsidRPr="001A21E8">
        <w:rPr>
          <w:rFonts w:ascii="Tahoma" w:eastAsia="Tahoma" w:hAnsi="Tahoma" w:cs="Tahoma"/>
        </w:rPr>
        <w:t xml:space="preserve">ć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18"/>
        </w:rPr>
        <w:t>y</w:t>
      </w:r>
      <w:r w:rsidRPr="001A21E8">
        <w:rPr>
          <w:rFonts w:ascii="Tahoma" w:eastAsia="Tahoma" w:hAnsi="Tahoma" w:cs="Tahoma"/>
        </w:rPr>
        <w:t>,</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rPr>
        <w:t>tóry</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rPr>
        <w:t>ł</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spacing w:val="-3"/>
        </w:rPr>
        <w:t>on</w:t>
      </w:r>
      <w:r w:rsidRPr="001A21E8">
        <w:rPr>
          <w:rFonts w:ascii="Tahoma" w:eastAsia="Tahoma" w:hAnsi="Tahoma" w:cs="Tahoma"/>
        </w:rPr>
        <w:t>y</w:t>
      </w:r>
      <w:r w:rsidRPr="001A21E8">
        <w:rPr>
          <w:rFonts w:ascii="Tahoma" w:eastAsia="Tahoma" w:hAnsi="Tahoma" w:cs="Tahoma"/>
          <w:spacing w:val="-12"/>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0"/>
        </w:rPr>
        <w:t>ć</w:t>
      </w:r>
      <w:r w:rsidRPr="001A21E8">
        <w:rPr>
          <w:rFonts w:ascii="Tahoma" w:eastAsia="Tahoma" w:hAnsi="Tahoma" w:cs="Tahoma"/>
        </w:rPr>
        <w:t>;</w:t>
      </w:r>
    </w:p>
    <w:p w14:paraId="18909162" w14:textId="29E777EC" w:rsidR="00942F4E" w:rsidRPr="00112BCA" w:rsidRDefault="00280ADA"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spacing w:val="3"/>
        </w:rPr>
        <w:t>z</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1"/>
        </w:rPr>
        <w:t xml:space="preserve"> </w:t>
      </w:r>
      <w:r w:rsidRPr="001A21E8">
        <w:rPr>
          <w:rFonts w:ascii="Tahoma" w:eastAsia="Tahoma" w:hAnsi="Tahoma" w:cs="Tahoma"/>
          <w:spacing w:val="2"/>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to</w:t>
      </w:r>
      <w:r w:rsidRPr="001A21E8">
        <w:rPr>
          <w:rFonts w:ascii="Tahoma" w:eastAsia="Tahoma" w:hAnsi="Tahoma" w:cs="Tahoma"/>
          <w:spacing w:val="5"/>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2"/>
        </w:rPr>
        <w:t xml:space="preserve"> </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st</w:t>
      </w:r>
      <w:r w:rsidRPr="001A21E8">
        <w:rPr>
          <w:rFonts w:ascii="Tahoma" w:eastAsia="Tahoma" w:hAnsi="Tahoma" w:cs="Tahoma"/>
          <w:spacing w:val="2"/>
        </w:rPr>
        <w:t>r</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ty</w:t>
      </w:r>
      <w:r w:rsidRPr="001A21E8">
        <w:rPr>
          <w:rFonts w:ascii="Tahoma" w:eastAsia="Tahoma" w:hAnsi="Tahoma" w:cs="Tahoma"/>
          <w:spacing w:val="2"/>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
        </w:rPr>
        <w:t xml:space="preserve"> 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mi</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st</w:t>
      </w:r>
      <w:r w:rsidRPr="001A21E8">
        <w:rPr>
          <w:rFonts w:ascii="Tahoma" w:eastAsia="Tahoma" w:hAnsi="Tahoma" w:cs="Tahoma"/>
          <w:spacing w:val="-2"/>
        </w:rPr>
        <w:t>r</w:t>
      </w:r>
      <w:r w:rsidRPr="001A21E8">
        <w:rPr>
          <w:rFonts w:ascii="Tahoma" w:eastAsia="Tahoma" w:hAnsi="Tahoma" w:cs="Tahoma"/>
        </w:rPr>
        <w:t>a</w:t>
      </w:r>
      <w:r w:rsidRPr="001A21E8">
        <w:rPr>
          <w:rFonts w:ascii="Tahoma" w:eastAsia="Tahoma" w:hAnsi="Tahoma" w:cs="Tahoma"/>
          <w:spacing w:val="1"/>
        </w:rPr>
        <w:t xml:space="preserve"> 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we</w:t>
      </w:r>
      <w:r w:rsidRPr="001A21E8">
        <w:rPr>
          <w:rFonts w:ascii="Tahoma" w:eastAsia="Tahoma" w:hAnsi="Tahoma" w:cs="Tahoma"/>
        </w:rPr>
        <w:t>go</w:t>
      </w:r>
      <w:r w:rsidR="002748C1" w:rsidRPr="001A21E8">
        <w:rPr>
          <w:rFonts w:ascii="Tahoma" w:eastAsia="Tahoma" w:hAnsi="Tahoma" w:cs="Tahoma"/>
        </w:rPr>
        <w:t xml:space="preserve"> </w:t>
      </w:r>
      <w:r w:rsidRPr="001A21E8">
        <w:rPr>
          <w:rFonts w:ascii="Tahoma" w:eastAsia="Tahoma" w:hAnsi="Tahoma" w:cs="Tahoma"/>
        </w:rPr>
        <w:t>ds. roz</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rPr>
        <w:t>u</w:t>
      </w:r>
      <w:r w:rsidRPr="001A21E8">
        <w:rPr>
          <w:rFonts w:ascii="Tahoma" w:eastAsia="Tahoma" w:hAnsi="Tahoma" w:cs="Tahoma"/>
          <w:spacing w:val="58"/>
        </w:rPr>
        <w:t xml:space="preserve"> </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gio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7"/>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e</w:t>
      </w:r>
      <w:r w:rsidRPr="001A21E8">
        <w:rPr>
          <w:rFonts w:ascii="Tahoma" w:eastAsia="Tahoma" w:hAnsi="Tahoma" w:cs="Tahoma"/>
          <w:spacing w:val="56"/>
        </w:rPr>
        <w:t xml:space="preserve"> </w:t>
      </w:r>
      <w:r w:rsidRPr="001A21E8">
        <w:rPr>
          <w:rFonts w:ascii="Tahoma" w:eastAsia="Tahoma" w:hAnsi="Tahoma" w:cs="Tahoma"/>
          <w:spacing w:val="-1"/>
        </w:rPr>
        <w:t>uj</w:t>
      </w:r>
      <w:r w:rsidRPr="001A21E8">
        <w:rPr>
          <w:rFonts w:ascii="Tahoma" w:eastAsia="Tahoma" w:hAnsi="Tahoma" w:cs="Tahoma"/>
          <w:spacing w:val="1"/>
        </w:rPr>
        <w:t>e</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ol</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8"/>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nk</w:t>
      </w:r>
      <w:r w:rsidRPr="001A21E8">
        <w:rPr>
          <w:rFonts w:ascii="Tahoma" w:eastAsia="Tahoma" w:hAnsi="Tahoma" w:cs="Tahoma"/>
        </w:rPr>
        <w:t>i</w:t>
      </w:r>
      <w:r w:rsidRPr="001A21E8">
        <w:rPr>
          <w:rFonts w:ascii="Tahoma" w:eastAsia="Tahoma" w:hAnsi="Tahoma" w:cs="Tahoma"/>
          <w:spacing w:val="60"/>
        </w:rPr>
        <w:t xml:space="preserve"> </w:t>
      </w:r>
      <w:r w:rsidRPr="001A21E8">
        <w:rPr>
          <w:rFonts w:ascii="Tahoma" w:eastAsia="Tahoma" w:hAnsi="Tahoma" w:cs="Tahoma"/>
        </w:rPr>
        <w:t>i proce</w:t>
      </w:r>
      <w:r w:rsidRPr="001A21E8">
        <w:rPr>
          <w:rFonts w:ascii="Tahoma" w:eastAsia="Tahoma" w:hAnsi="Tahoma" w:cs="Tahoma"/>
          <w:spacing w:val="3"/>
        </w:rPr>
        <w:t>d</w:t>
      </w:r>
      <w:r w:rsidRPr="001A21E8">
        <w:rPr>
          <w:rFonts w:ascii="Tahoma" w:eastAsia="Tahoma" w:hAnsi="Tahoma" w:cs="Tahoma"/>
          <w:spacing w:val="-1"/>
        </w:rPr>
        <w:t>u</w:t>
      </w:r>
      <w:r w:rsidRPr="001A21E8">
        <w:rPr>
          <w:rFonts w:ascii="Tahoma" w:eastAsia="Tahoma" w:hAnsi="Tahoma" w:cs="Tahoma"/>
        </w:rPr>
        <w:t>ry</w:t>
      </w:r>
      <w:r w:rsidRPr="001A21E8">
        <w:rPr>
          <w:rFonts w:ascii="Tahoma" w:eastAsia="Tahoma" w:hAnsi="Tahoma" w:cs="Tahoma"/>
          <w:spacing w:val="56"/>
        </w:rPr>
        <w:t xml:space="preserve"> </w:t>
      </w:r>
      <w:r w:rsidRPr="001A21E8">
        <w:rPr>
          <w:rFonts w:ascii="Tahoma" w:eastAsia="Tahoma" w:hAnsi="Tahoma" w:cs="Tahoma"/>
          <w:spacing w:val="1"/>
        </w:rPr>
        <w:t>w</w:t>
      </w:r>
      <w:r w:rsidRPr="001A21E8">
        <w:rPr>
          <w:rFonts w:ascii="Tahoma" w:eastAsia="Tahoma" w:hAnsi="Tahoma" w:cs="Tahoma"/>
          <w:spacing w:val="2"/>
        </w:rPr>
        <w:t>d</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ż</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7"/>
        </w:rPr>
        <w:t xml:space="preserve"> </w:t>
      </w:r>
      <w:r w:rsidRPr="001A21E8">
        <w:rPr>
          <w:rFonts w:ascii="Tahoma" w:eastAsia="Tahoma" w:hAnsi="Tahoma" w:cs="Tahoma"/>
          <w:spacing w:val="-3"/>
        </w:rPr>
        <w:t>f</w:t>
      </w:r>
      <w:r w:rsidRPr="001A21E8">
        <w:rPr>
          <w:rFonts w:ascii="Tahoma" w:eastAsia="Tahoma" w:hAnsi="Tahoma" w:cs="Tahoma"/>
          <w:spacing w:val="-1"/>
        </w:rPr>
        <w:t>un</w:t>
      </w:r>
      <w:r w:rsidRPr="001A21E8">
        <w:rPr>
          <w:rFonts w:ascii="Tahoma" w:eastAsia="Tahoma" w:hAnsi="Tahoma" w:cs="Tahoma"/>
        </w:rPr>
        <w:t>d</w:t>
      </w:r>
      <w:r w:rsidRPr="001A21E8">
        <w:rPr>
          <w:rFonts w:ascii="Tahoma" w:eastAsia="Tahoma" w:hAnsi="Tahoma" w:cs="Tahoma"/>
          <w:spacing w:val="2"/>
        </w:rPr>
        <w:t>u</w:t>
      </w:r>
      <w:r w:rsidRPr="001A21E8">
        <w:rPr>
          <w:rFonts w:ascii="Tahoma" w:eastAsia="Tahoma" w:hAnsi="Tahoma" w:cs="Tahoma"/>
        </w:rPr>
        <w:t>szy stru</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8"/>
        </w:rPr>
        <w:t xml:space="preserve"> </w:t>
      </w:r>
      <w:r w:rsidRPr="001A21E8">
        <w:rPr>
          <w:rFonts w:ascii="Tahoma" w:eastAsia="Tahoma" w:hAnsi="Tahoma" w:cs="Tahoma"/>
        </w:rPr>
        <w:t>i</w:t>
      </w:r>
      <w:r w:rsidRPr="001A21E8">
        <w:rPr>
          <w:rFonts w:ascii="Tahoma" w:eastAsia="Tahoma" w:hAnsi="Tahoma" w:cs="Tahoma"/>
          <w:spacing w:val="31"/>
        </w:rPr>
        <w:t xml:space="preserve"> </w:t>
      </w:r>
      <w:r w:rsidRPr="001A21E8">
        <w:rPr>
          <w:rFonts w:ascii="Tahoma" w:eastAsia="Tahoma" w:hAnsi="Tahoma" w:cs="Tahoma"/>
        </w:rPr>
        <w:t>F</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2"/>
        </w:rPr>
        <w:t>u</w:t>
      </w:r>
      <w:r w:rsidRPr="001A21E8">
        <w:rPr>
          <w:rFonts w:ascii="Tahoma" w:eastAsia="Tahoma" w:hAnsi="Tahoma" w:cs="Tahoma"/>
        </w:rPr>
        <w:t>szu</w:t>
      </w:r>
      <w:r w:rsidRPr="001A21E8">
        <w:rPr>
          <w:rFonts w:ascii="Tahoma" w:eastAsia="Tahoma" w:hAnsi="Tahoma" w:cs="Tahoma"/>
          <w:spacing w:val="23"/>
        </w:rPr>
        <w:t xml:space="preserve"> </w:t>
      </w:r>
      <w:r w:rsidRPr="001A21E8">
        <w:rPr>
          <w:rFonts w:ascii="Tahoma" w:eastAsia="Tahoma" w:hAnsi="Tahoma" w:cs="Tahoma"/>
        </w:rPr>
        <w:t>Spó</w:t>
      </w:r>
      <w:r w:rsidRPr="001A21E8">
        <w:rPr>
          <w:rFonts w:ascii="Tahoma" w:eastAsia="Tahoma" w:hAnsi="Tahoma" w:cs="Tahoma"/>
          <w:spacing w:val="1"/>
        </w:rPr>
        <w:t>j</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23"/>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27"/>
        </w:rPr>
        <w:t xml:space="preserve"> </w:t>
      </w:r>
      <w:r w:rsidRPr="001A21E8">
        <w:rPr>
          <w:rFonts w:ascii="Tahoma" w:eastAsia="Tahoma" w:hAnsi="Tahoma" w:cs="Tahoma"/>
        </w:rPr>
        <w:t>pods</w:t>
      </w:r>
      <w:r w:rsidRPr="001A21E8">
        <w:rPr>
          <w:rFonts w:ascii="Tahoma" w:eastAsia="Tahoma" w:hAnsi="Tahoma" w:cs="Tahoma"/>
          <w:spacing w:val="1"/>
        </w:rPr>
        <w:t>taw</w:t>
      </w:r>
      <w:r w:rsidRPr="001A21E8">
        <w:rPr>
          <w:rFonts w:ascii="Tahoma" w:eastAsia="Tahoma" w:hAnsi="Tahoma" w:cs="Tahoma"/>
        </w:rPr>
        <w:t>ie</w:t>
      </w:r>
      <w:r w:rsidRPr="001A21E8">
        <w:rPr>
          <w:rFonts w:ascii="Tahoma" w:eastAsia="Tahoma" w:hAnsi="Tahoma" w:cs="Tahoma"/>
          <w:spacing w:val="20"/>
        </w:rPr>
        <w:t xml:space="preserve"> </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rPr>
        <w:t>t.</w:t>
      </w:r>
      <w:r w:rsidRPr="001A21E8">
        <w:rPr>
          <w:rFonts w:ascii="Tahoma" w:eastAsia="Tahoma" w:hAnsi="Tahoma" w:cs="Tahoma"/>
          <w:spacing w:val="25"/>
        </w:rPr>
        <w:t xml:space="preserve"> </w:t>
      </w:r>
      <w:r w:rsidRPr="001A21E8">
        <w:rPr>
          <w:rFonts w:ascii="Tahoma" w:eastAsia="Tahoma" w:hAnsi="Tahoma" w:cs="Tahoma"/>
        </w:rPr>
        <w:t>5</w:t>
      </w:r>
      <w:r w:rsidR="00546D81"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24"/>
        </w:rPr>
        <w:t xml:space="preserve"> </w:t>
      </w:r>
      <w:r w:rsidRPr="001A21E8">
        <w:rPr>
          <w:rFonts w:ascii="Tahoma" w:eastAsia="Tahoma" w:hAnsi="Tahoma" w:cs="Tahoma"/>
        </w:rPr>
        <w:t>z</w:t>
      </w:r>
      <w:r w:rsidRPr="001A21E8">
        <w:rPr>
          <w:rFonts w:ascii="Tahoma" w:eastAsia="Tahoma" w:hAnsi="Tahoma" w:cs="Tahoma"/>
          <w:spacing w:val="28"/>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9"/>
        </w:rPr>
        <w:t xml:space="preserve"> </w:t>
      </w:r>
      <w:r w:rsidRPr="001A21E8">
        <w:rPr>
          <w:rFonts w:ascii="Tahoma" w:eastAsia="Tahoma" w:hAnsi="Tahoma" w:cs="Tahoma"/>
          <w:spacing w:val="-1"/>
        </w:rPr>
        <w:t>1</w:t>
      </w:r>
      <w:r w:rsidRPr="001A21E8">
        <w:rPr>
          <w:rFonts w:ascii="Tahoma" w:eastAsia="Tahoma" w:hAnsi="Tahoma" w:cs="Tahoma"/>
        </w:rPr>
        <w:t>1</w:t>
      </w:r>
      <w:r w:rsidRPr="001A21E8">
        <w:rPr>
          <w:rFonts w:ascii="Tahoma" w:eastAsia="Tahoma" w:hAnsi="Tahoma" w:cs="Tahoma"/>
          <w:spacing w:val="28"/>
        </w:rPr>
        <w:t xml:space="preserve"> </w:t>
      </w:r>
      <w:r w:rsidRPr="001A21E8">
        <w:rPr>
          <w:rFonts w:ascii="Tahoma" w:eastAsia="Tahoma" w:hAnsi="Tahoma" w:cs="Tahoma"/>
        </w:rPr>
        <w:t>lipca</w:t>
      </w:r>
      <w:r w:rsidRPr="001A21E8">
        <w:rPr>
          <w:rFonts w:ascii="Tahoma" w:eastAsia="Tahoma" w:hAnsi="Tahoma" w:cs="Tahoma"/>
          <w:spacing w:val="27"/>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rPr>
        <w:t>4</w:t>
      </w:r>
      <w:r w:rsidRPr="001A21E8">
        <w:rPr>
          <w:rFonts w:ascii="Tahoma" w:eastAsia="Tahoma" w:hAnsi="Tahoma" w:cs="Tahoma"/>
          <w:spacing w:val="26"/>
        </w:rPr>
        <w:t xml:space="preserve"> </w:t>
      </w:r>
      <w:r w:rsidRPr="001A21E8">
        <w:rPr>
          <w:rFonts w:ascii="Tahoma" w:eastAsia="Tahoma" w:hAnsi="Tahoma" w:cs="Tahoma"/>
          <w:spacing w:val="-26"/>
        </w:rPr>
        <w:t>r</w:t>
      </w:r>
      <w:r w:rsidRPr="001A21E8">
        <w:rPr>
          <w:rFonts w:ascii="Tahoma" w:eastAsia="Tahoma" w:hAnsi="Tahoma" w:cs="Tahoma"/>
        </w:rPr>
        <w:t>.</w:t>
      </w:r>
      <w:r w:rsidR="00C90085">
        <w:rPr>
          <w:rFonts w:ascii="Tahoma" w:eastAsia="Tahoma" w:hAnsi="Tahoma" w:cs="Tahoma"/>
        </w:rPr>
        <w:br/>
      </w:r>
      <w:r w:rsidRPr="001A21E8">
        <w:rPr>
          <w:rFonts w:ascii="Tahoma" w:eastAsia="Tahoma" w:hAnsi="Tahoma" w:cs="Tahoma"/>
        </w:rPr>
        <w:t>o</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mów</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spacing w:val="-2"/>
        </w:rPr>
        <w:t>z</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4"/>
        </w:rPr>
        <w:t xml:space="preserve"> </w:t>
      </w:r>
      <w:r w:rsidRPr="001A21E8">
        <w:rPr>
          <w:rFonts w:ascii="Tahoma" w:eastAsia="Tahoma" w:hAnsi="Tahoma" w:cs="Tahoma"/>
        </w:rPr>
        <w:t>poli</w:t>
      </w:r>
      <w:r w:rsidRPr="001A21E8">
        <w:rPr>
          <w:rFonts w:ascii="Tahoma" w:eastAsia="Tahoma" w:hAnsi="Tahoma" w:cs="Tahoma"/>
          <w:spacing w:val="-2"/>
        </w:rPr>
        <w:t>t</w:t>
      </w:r>
      <w:r w:rsidRPr="001A21E8">
        <w:rPr>
          <w:rFonts w:ascii="Tahoma" w:eastAsia="Tahoma" w:hAnsi="Tahoma" w:cs="Tahoma"/>
          <w:spacing w:val="-1"/>
        </w:rPr>
        <w:t>yk</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spó</w:t>
      </w:r>
      <w:r w:rsidRPr="001A21E8">
        <w:rPr>
          <w:rFonts w:ascii="Tahoma" w:eastAsia="Tahoma" w:hAnsi="Tahoma" w:cs="Tahoma"/>
          <w:spacing w:val="-1"/>
        </w:rPr>
        <w:t>jn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w</w:t>
      </w:r>
      <w:r w:rsidRPr="001A21E8">
        <w:rPr>
          <w:rFonts w:ascii="Tahoma" w:eastAsia="Tahoma" w:hAnsi="Tahoma" w:cs="Tahoma"/>
          <w:spacing w:val="10"/>
        </w:rPr>
        <w:t xml:space="preserve"> </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rsp</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rPr>
        <w:t xml:space="preserve">ie </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j</w:t>
      </w:r>
      <w:r w:rsidRPr="001A21E8">
        <w:rPr>
          <w:rFonts w:ascii="Tahoma" w:eastAsia="Tahoma" w:hAnsi="Tahoma" w:cs="Tahoma"/>
          <w:spacing w:val="-10"/>
        </w:rPr>
        <w:t xml:space="preserve"> </w:t>
      </w:r>
      <w:r w:rsidR="005C7722" w:rsidRPr="001A21E8">
        <w:rPr>
          <w:rFonts w:ascii="Tahoma" w:eastAsia="Tahoma" w:hAnsi="Tahoma" w:cs="Tahoma"/>
          <w:spacing w:val="-10"/>
        </w:rPr>
        <w:t xml:space="preserve">na lata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14</w:t>
      </w:r>
      <w:r w:rsidRPr="001A21E8">
        <w:rPr>
          <w:rFonts w:ascii="Tahoma" w:eastAsia="Tahoma" w:hAnsi="Tahoma" w:cs="Tahoma"/>
          <w:spacing w:val="2"/>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00AD1CEA" w:rsidRPr="001A21E8">
        <w:rPr>
          <w:rFonts w:ascii="Tahoma" w:eastAsia="Tahoma" w:hAnsi="Tahoma" w:cs="Tahoma"/>
        </w:rPr>
        <w:t>0,</w:t>
      </w:r>
      <w:r w:rsidR="00984B76">
        <w:rPr>
          <w:rFonts w:ascii="Tahoma" w:eastAsia="Tahoma" w:hAnsi="Tahoma" w:cs="Tahoma"/>
        </w:rPr>
        <w:t xml:space="preserve"> w </w:t>
      </w:r>
      <w:r w:rsidR="00984B76" w:rsidRPr="00B60F60">
        <w:rPr>
          <w:rFonts w:ascii="Tahoma" w:eastAsia="Tahoma" w:hAnsi="Tahoma" w:cs="Tahoma"/>
          <w:spacing w:val="1"/>
        </w:rPr>
        <w:t xml:space="preserve">tym </w:t>
      </w:r>
      <w:r w:rsidR="00AD1CEA" w:rsidRPr="001A21E8">
        <w:rPr>
          <w:rFonts w:ascii="Tahoma" w:eastAsia="Tahoma" w:hAnsi="Tahoma" w:cs="Tahoma"/>
          <w:i/>
        </w:rPr>
        <w:t xml:space="preserve">Wytyczne w zakresie kwalifikowalności wydatków </w:t>
      </w:r>
      <w:r w:rsidR="00F10027">
        <w:rPr>
          <w:rFonts w:ascii="Tahoma" w:eastAsia="Tahoma" w:hAnsi="Tahoma" w:cs="Tahoma"/>
          <w:i/>
        </w:rPr>
        <w:br/>
      </w:r>
      <w:r w:rsidR="00AD1CEA" w:rsidRPr="001A21E8">
        <w:rPr>
          <w:rFonts w:ascii="Tahoma" w:eastAsia="Tahoma" w:hAnsi="Tahoma" w:cs="Tahoma"/>
          <w:i/>
        </w:rPr>
        <w:t>w ramach Europejskiego Funduszu Rozwoju Regionalnego</w:t>
      </w:r>
      <w:r w:rsidR="000B63DA" w:rsidRPr="001A21E8">
        <w:rPr>
          <w:rFonts w:ascii="Tahoma" w:eastAsia="Tahoma" w:hAnsi="Tahoma" w:cs="Tahoma"/>
          <w:i/>
        </w:rPr>
        <w:t>, Europejskiego Funduszu Społecznego oraz Fundu</w:t>
      </w:r>
      <w:r w:rsidR="00E20FE9" w:rsidRPr="001A21E8">
        <w:rPr>
          <w:rFonts w:ascii="Tahoma" w:eastAsia="Tahoma" w:hAnsi="Tahoma" w:cs="Tahoma"/>
          <w:i/>
        </w:rPr>
        <w:t>szu Spójności na lata 2014-2020</w:t>
      </w:r>
      <w:r w:rsidR="001368FF" w:rsidRPr="001A21E8">
        <w:rPr>
          <w:rFonts w:ascii="Tahoma" w:eastAsia="Tahoma" w:hAnsi="Tahoma" w:cs="Tahoma"/>
        </w:rPr>
        <w:t xml:space="preserve">, </w:t>
      </w:r>
      <w:r w:rsidR="001368FF" w:rsidRPr="001A21E8">
        <w:rPr>
          <w:rFonts w:ascii="Tahoma" w:eastAsia="Tahoma" w:hAnsi="Tahoma" w:cs="Tahoma"/>
          <w:i/>
        </w:rPr>
        <w:t>Wytyczne w zakresie monitorowania postępu rzeczowego realizacji programów operacyjnych na lata 2014-2020</w:t>
      </w:r>
      <w:r w:rsidR="00E918FA">
        <w:rPr>
          <w:rFonts w:ascii="Tahoma" w:eastAsia="Tahoma" w:hAnsi="Tahoma" w:cs="Tahoma"/>
          <w:i/>
        </w:rPr>
        <w:t xml:space="preserve">, </w:t>
      </w:r>
      <w:r w:rsidR="00E918FA" w:rsidRPr="00112BCA">
        <w:rPr>
          <w:rFonts w:ascii="Tahoma" w:eastAsia="Tahoma" w:hAnsi="Tahoma" w:cs="Tahoma"/>
          <w:i/>
        </w:rPr>
        <w:t>Wytyczn</w:t>
      </w:r>
      <w:r w:rsidR="003B5D0F">
        <w:rPr>
          <w:rFonts w:ascii="Tahoma" w:eastAsia="Tahoma" w:hAnsi="Tahoma" w:cs="Tahoma"/>
          <w:i/>
        </w:rPr>
        <w:t>e</w:t>
      </w:r>
      <w:r w:rsidR="00E918FA" w:rsidRPr="00112BCA">
        <w:rPr>
          <w:rFonts w:ascii="Tahoma" w:eastAsia="Tahoma" w:hAnsi="Tahoma" w:cs="Tahoma"/>
          <w:i/>
        </w:rPr>
        <w:t xml:space="preserve"> w zakresie warunków gromadzenia i przekazywania danych w postaci elektronicznej na lata 2014-2020</w:t>
      </w:r>
      <w:r w:rsidR="002D6DCC" w:rsidRPr="00112BCA">
        <w:rPr>
          <w:rFonts w:ascii="Tahoma" w:eastAsia="Tahoma" w:hAnsi="Tahoma" w:cs="Tahoma"/>
          <w:i/>
        </w:rPr>
        <w:t>;</w:t>
      </w:r>
    </w:p>
    <w:p w14:paraId="656BEA3F" w14:textId="58F9206C" w:rsidR="00B230DF" w:rsidRDefault="00686F53" w:rsidP="005100BA">
      <w:pPr>
        <w:pStyle w:val="Akapitzlist"/>
        <w:numPr>
          <w:ilvl w:val="0"/>
          <w:numId w:val="3"/>
        </w:numPr>
        <w:spacing w:line="276" w:lineRule="auto"/>
        <w:ind w:left="426" w:right="14" w:hanging="426"/>
        <w:jc w:val="both"/>
        <w:rPr>
          <w:rFonts w:ascii="Tahoma" w:eastAsia="Tahoma" w:hAnsi="Tahoma" w:cs="Tahoma"/>
        </w:rPr>
      </w:pPr>
      <w:r w:rsidRPr="001A21E8">
        <w:rPr>
          <w:rFonts w:ascii="Tahoma" w:eastAsia="Tahoma" w:hAnsi="Tahoma" w:cs="Tahoma"/>
        </w:rPr>
        <w:t>„Decyzji” - należy przez to rozumieć Uchwałę Zarządu Województwa Świętokrzyskiego w sprawie przyznania dofinansowania Projektu własnego Województwa Świętokrzyskiego</w:t>
      </w:r>
      <w:r w:rsidR="00B230DF">
        <w:rPr>
          <w:rFonts w:ascii="Tahoma" w:eastAsia="Tahoma" w:hAnsi="Tahoma" w:cs="Tahoma"/>
        </w:rPr>
        <w:t>;</w:t>
      </w:r>
    </w:p>
    <w:p w14:paraId="22EEB6BC" w14:textId="7E42A6A0" w:rsidR="00B230DF" w:rsidRDefault="00B230DF" w:rsidP="005100BA">
      <w:pPr>
        <w:pStyle w:val="Akapitzlist"/>
        <w:numPr>
          <w:ilvl w:val="0"/>
          <w:numId w:val="3"/>
        </w:numPr>
        <w:spacing w:line="276" w:lineRule="auto"/>
        <w:ind w:left="426" w:right="14" w:hanging="426"/>
        <w:jc w:val="both"/>
        <w:rPr>
          <w:rFonts w:ascii="Tahoma" w:eastAsia="Tahoma" w:hAnsi="Tahoma" w:cs="Tahoma"/>
        </w:rPr>
      </w:pPr>
      <w:r>
        <w:rPr>
          <w:rFonts w:ascii="Tahoma" w:eastAsia="Tahoma" w:hAnsi="Tahoma" w:cs="Tahoma"/>
        </w:rPr>
        <w:t xml:space="preserve">„dniach roboczych” – oznacza to dni z wyłączeniem sobót i dni ustawowo wolnych od pracy </w:t>
      </w:r>
      <w:r w:rsidR="0011602C">
        <w:rPr>
          <w:rFonts w:ascii="Tahoma" w:eastAsia="Tahoma" w:hAnsi="Tahoma" w:cs="Tahoma"/>
        </w:rPr>
        <w:br/>
      </w:r>
      <w:r>
        <w:rPr>
          <w:rFonts w:ascii="Tahoma" w:eastAsia="Tahoma" w:hAnsi="Tahoma" w:cs="Tahoma"/>
        </w:rPr>
        <w:t>w rozumieniu ustawy z dnia 18 stycznia 1951 r. o dniach wolnych od p</w:t>
      </w:r>
      <w:r w:rsidR="006744B0">
        <w:rPr>
          <w:rFonts w:ascii="Tahoma" w:eastAsia="Tahoma" w:hAnsi="Tahoma" w:cs="Tahoma"/>
        </w:rPr>
        <w:t>racy (Dz. U. z 2015 r. poz. 90);</w:t>
      </w:r>
    </w:p>
    <w:p w14:paraId="354D0EEC" w14:textId="28380BBE" w:rsidR="006744B0" w:rsidRDefault="006744B0" w:rsidP="005100BA">
      <w:pPr>
        <w:pStyle w:val="Akapitzlist"/>
        <w:numPr>
          <w:ilvl w:val="0"/>
          <w:numId w:val="3"/>
        </w:numPr>
        <w:spacing w:line="276" w:lineRule="auto"/>
        <w:ind w:left="426" w:right="14" w:hanging="426"/>
        <w:jc w:val="both"/>
        <w:rPr>
          <w:rFonts w:ascii="Tahoma" w:eastAsia="Tahoma" w:hAnsi="Tahoma" w:cs="Tahoma"/>
        </w:rPr>
      </w:pPr>
      <w:r>
        <w:rPr>
          <w:rFonts w:ascii="Tahoma" w:eastAsia="Tahoma" w:hAnsi="Tahoma" w:cs="Tahoma"/>
        </w:rPr>
        <w:t>„projekcie” – oznacza to prz</w:t>
      </w:r>
      <w:r w:rsidR="007A0337">
        <w:rPr>
          <w:rFonts w:ascii="Tahoma" w:eastAsia="Tahoma" w:hAnsi="Tahoma" w:cs="Tahoma"/>
        </w:rPr>
        <w:t>edsięwzięcie, w rozumieniu art.</w:t>
      </w:r>
      <w:r>
        <w:rPr>
          <w:rFonts w:ascii="Tahoma" w:eastAsia="Tahoma" w:hAnsi="Tahoma" w:cs="Tahoma"/>
        </w:rPr>
        <w:t xml:space="preserve"> 2 pkt 18 ustawy z dnia 11 lipca 2014 r. o zasadach realizacji programów w zakresie polityki spójności finansowych w perspektywie finan</w:t>
      </w:r>
      <w:r w:rsidR="001632CC">
        <w:rPr>
          <w:rFonts w:ascii="Tahoma" w:eastAsia="Tahoma" w:hAnsi="Tahoma" w:cs="Tahoma"/>
        </w:rPr>
        <w:t>sowej 2014-2020</w:t>
      </w:r>
      <w:r w:rsidR="000934C4">
        <w:rPr>
          <w:rFonts w:ascii="Tahoma" w:eastAsia="Tahoma" w:hAnsi="Tahoma" w:cs="Tahoma"/>
        </w:rPr>
        <w:t>.</w:t>
      </w:r>
    </w:p>
    <w:p w14:paraId="39F88D48" w14:textId="2FF06FCD" w:rsidR="00686F53" w:rsidRPr="001A21E8" w:rsidRDefault="00686F53" w:rsidP="00B230DF">
      <w:pPr>
        <w:pStyle w:val="Akapitzlist"/>
        <w:spacing w:line="276" w:lineRule="auto"/>
        <w:ind w:left="426" w:right="14"/>
        <w:jc w:val="both"/>
        <w:rPr>
          <w:rFonts w:ascii="Tahoma" w:eastAsia="Tahoma" w:hAnsi="Tahoma" w:cs="Tahoma"/>
        </w:rPr>
      </w:pPr>
    </w:p>
    <w:p w14:paraId="2A4C8A8E" w14:textId="7FF0F1C9" w:rsidR="00942F4E" w:rsidRPr="001A21E8" w:rsidRDefault="00F10027" w:rsidP="00F10027">
      <w:pPr>
        <w:spacing w:line="276" w:lineRule="auto"/>
        <w:ind w:left="426" w:right="14" w:hanging="426"/>
        <w:jc w:val="center"/>
        <w:rPr>
          <w:rFonts w:ascii="Tahoma" w:eastAsia="Tahoma" w:hAnsi="Tahoma" w:cs="Tahoma"/>
        </w:rPr>
      </w:pPr>
      <w:r>
        <w:rPr>
          <w:rFonts w:ascii="Tahoma" w:eastAsia="Tahoma" w:hAnsi="Tahoma" w:cs="Tahoma"/>
          <w:b/>
        </w:rPr>
        <w:t>P</w:t>
      </w:r>
      <w:r w:rsidR="00280ADA" w:rsidRPr="001A21E8">
        <w:rPr>
          <w:rFonts w:ascii="Tahoma" w:eastAsia="Tahoma" w:hAnsi="Tahoma" w:cs="Tahoma"/>
          <w:b/>
        </w:rPr>
        <w:t>r</w:t>
      </w:r>
      <w:r w:rsidR="00280ADA" w:rsidRPr="001A21E8">
        <w:rPr>
          <w:rFonts w:ascii="Tahoma" w:eastAsia="Tahoma" w:hAnsi="Tahoma" w:cs="Tahoma"/>
          <w:b/>
          <w:spacing w:val="1"/>
        </w:rPr>
        <w:t>z</w:t>
      </w:r>
      <w:r w:rsidR="00280ADA" w:rsidRPr="001A21E8">
        <w:rPr>
          <w:rFonts w:ascii="Tahoma" w:eastAsia="Tahoma" w:hAnsi="Tahoma" w:cs="Tahoma"/>
          <w:b/>
          <w:spacing w:val="-1"/>
        </w:rPr>
        <w:t>e</w:t>
      </w:r>
      <w:r w:rsidR="00280ADA" w:rsidRPr="001A21E8">
        <w:rPr>
          <w:rFonts w:ascii="Tahoma" w:eastAsia="Tahoma" w:hAnsi="Tahoma" w:cs="Tahoma"/>
          <w:b/>
        </w:rPr>
        <w:t>d</w:t>
      </w:r>
      <w:r w:rsidR="00280ADA" w:rsidRPr="001A21E8">
        <w:rPr>
          <w:rFonts w:ascii="Tahoma" w:eastAsia="Tahoma" w:hAnsi="Tahoma" w:cs="Tahoma"/>
          <w:b/>
          <w:spacing w:val="-1"/>
        </w:rPr>
        <w:t>m</w:t>
      </w:r>
      <w:r w:rsidR="00280ADA" w:rsidRPr="001A21E8">
        <w:rPr>
          <w:rFonts w:ascii="Tahoma" w:eastAsia="Tahoma" w:hAnsi="Tahoma" w:cs="Tahoma"/>
          <w:b/>
          <w:spacing w:val="2"/>
        </w:rPr>
        <w:t>i</w:t>
      </w:r>
      <w:r w:rsidR="00280ADA" w:rsidRPr="001A21E8">
        <w:rPr>
          <w:rFonts w:ascii="Tahoma" w:eastAsia="Tahoma" w:hAnsi="Tahoma" w:cs="Tahoma"/>
          <w:b/>
        </w:rPr>
        <w:t>ot</w:t>
      </w:r>
      <w:r w:rsidR="00280ADA" w:rsidRPr="001A21E8">
        <w:rPr>
          <w:rFonts w:ascii="Tahoma" w:eastAsia="Tahoma" w:hAnsi="Tahoma" w:cs="Tahoma"/>
          <w:b/>
          <w:spacing w:val="-10"/>
        </w:rPr>
        <w:t xml:space="preserve"> </w:t>
      </w:r>
      <w:r w:rsidR="00366343" w:rsidRPr="00EA1DD8">
        <w:rPr>
          <w:rFonts w:ascii="Tahoma" w:eastAsia="Tahoma" w:hAnsi="Tahoma" w:cs="Tahoma"/>
          <w:b/>
        </w:rPr>
        <w:t>Decyzji</w:t>
      </w:r>
    </w:p>
    <w:p w14:paraId="556C2EE5" w14:textId="77777777" w:rsidR="00942F4E" w:rsidRPr="001A21E8" w:rsidRDefault="00280ADA" w:rsidP="00F10027">
      <w:pPr>
        <w:spacing w:line="276" w:lineRule="auto"/>
        <w:ind w:left="426" w:right="14" w:hanging="426"/>
        <w:jc w:val="center"/>
        <w:rPr>
          <w:rFonts w:ascii="Tahoma" w:eastAsia="Tahoma" w:hAnsi="Tahoma" w:cs="Tahoma"/>
          <w:w w:val="99"/>
        </w:rPr>
      </w:pPr>
      <w:r w:rsidRPr="00B60F60">
        <w:rPr>
          <w:rFonts w:ascii="Tahoma" w:eastAsia="Tahoma" w:hAnsi="Tahoma" w:cs="Tahoma"/>
          <w:spacing w:val="-1"/>
        </w:rPr>
        <w:t>§ 2</w:t>
      </w:r>
      <w:r w:rsidRPr="001A21E8">
        <w:rPr>
          <w:rFonts w:ascii="Tahoma" w:eastAsia="Tahoma" w:hAnsi="Tahoma" w:cs="Tahoma"/>
          <w:w w:val="99"/>
        </w:rPr>
        <w:t>.</w:t>
      </w:r>
    </w:p>
    <w:p w14:paraId="56AE49CF" w14:textId="64AA9933" w:rsidR="008D1114" w:rsidRPr="008D1114" w:rsidRDefault="008D1114" w:rsidP="00470F03">
      <w:pPr>
        <w:pStyle w:val="Akapitzlist"/>
        <w:numPr>
          <w:ilvl w:val="0"/>
          <w:numId w:val="4"/>
        </w:numPr>
        <w:spacing w:line="276" w:lineRule="auto"/>
        <w:ind w:left="426" w:right="12" w:hanging="426"/>
        <w:jc w:val="both"/>
        <w:rPr>
          <w:rFonts w:ascii="Tahoma" w:eastAsia="Tahoma" w:hAnsi="Tahoma" w:cs="Tahoma"/>
        </w:rPr>
      </w:pPr>
      <w:r w:rsidRPr="00F23C03">
        <w:rPr>
          <w:rFonts w:ascii="Tahoma" w:eastAsia="Tahoma" w:hAnsi="Tahoma" w:cs="Tahoma"/>
        </w:rPr>
        <w:t>Na warunkach określonych w</w:t>
      </w:r>
      <w:r>
        <w:rPr>
          <w:rFonts w:ascii="Tahoma" w:eastAsia="Tahoma" w:hAnsi="Tahoma" w:cs="Tahoma"/>
        </w:rPr>
        <w:t xml:space="preserve"> niniejszej</w:t>
      </w:r>
      <w:r w:rsidRPr="00F23C03">
        <w:rPr>
          <w:rFonts w:ascii="Tahoma" w:eastAsia="Tahoma" w:hAnsi="Tahoma" w:cs="Tahoma"/>
        </w:rPr>
        <w:t xml:space="preserve"> </w:t>
      </w:r>
      <w:r w:rsidR="001142E6">
        <w:rPr>
          <w:rFonts w:ascii="Tahoma" w:eastAsia="Tahoma" w:hAnsi="Tahoma" w:cs="Tahoma"/>
        </w:rPr>
        <w:t>Decyzji</w:t>
      </w:r>
      <w:r w:rsidRPr="00F23C03">
        <w:rPr>
          <w:rFonts w:ascii="Tahoma" w:eastAsia="Tahoma" w:hAnsi="Tahoma" w:cs="Tahoma"/>
        </w:rPr>
        <w:t>, Instytucja Zarządzająca przyznaje Beneficjentowi</w:t>
      </w:r>
      <w:r>
        <w:rPr>
          <w:rFonts w:ascii="Tahoma" w:eastAsia="Tahoma" w:hAnsi="Tahoma" w:cs="Tahoma"/>
        </w:rPr>
        <w:t xml:space="preserve"> </w:t>
      </w:r>
      <w:r w:rsidRPr="00F23C03">
        <w:rPr>
          <w:rFonts w:ascii="Tahoma" w:eastAsia="Tahoma" w:hAnsi="Tahoma" w:cs="Tahoma"/>
        </w:rPr>
        <w:t>dofinansowanie na realizację Projektu</w:t>
      </w:r>
      <w:r w:rsidRPr="00F23C03">
        <w:t xml:space="preserve"> </w:t>
      </w:r>
      <w:r w:rsidRPr="00F23C03">
        <w:rPr>
          <w:rFonts w:ascii="Tahoma" w:eastAsia="Tahoma" w:hAnsi="Tahoma" w:cs="Tahoma"/>
        </w:rPr>
        <w:t xml:space="preserve">nr …., określonego szczegółowo we wniosku </w:t>
      </w:r>
      <w:r w:rsidR="001142E6">
        <w:rPr>
          <w:rFonts w:ascii="Tahoma" w:eastAsia="Tahoma" w:hAnsi="Tahoma" w:cs="Tahoma"/>
        </w:rPr>
        <w:br/>
      </w:r>
      <w:r w:rsidRPr="00F23C03">
        <w:rPr>
          <w:rFonts w:ascii="Tahoma" w:eastAsia="Tahoma" w:hAnsi="Tahoma" w:cs="Tahoma"/>
        </w:rPr>
        <w:t>o dofinansowanie, a Beneficjent zobowiązuje się do jeg</w:t>
      </w:r>
      <w:r>
        <w:rPr>
          <w:rFonts w:ascii="Tahoma" w:eastAsia="Tahoma" w:hAnsi="Tahoma" w:cs="Tahoma"/>
        </w:rPr>
        <w:t xml:space="preserve">o </w:t>
      </w:r>
      <w:r w:rsidRPr="00F23C03">
        <w:rPr>
          <w:rFonts w:ascii="Tahoma" w:eastAsia="Tahoma" w:hAnsi="Tahoma" w:cs="Tahoma"/>
        </w:rPr>
        <w:t>realizacji.</w:t>
      </w:r>
    </w:p>
    <w:p w14:paraId="324FE1B5" w14:textId="0DC6D5AB" w:rsidR="00F3144E" w:rsidRPr="001A21E8" w:rsidRDefault="00F3144E" w:rsidP="005100BA">
      <w:pPr>
        <w:pStyle w:val="Akapitzlist"/>
        <w:numPr>
          <w:ilvl w:val="0"/>
          <w:numId w:val="4"/>
        </w:numPr>
        <w:spacing w:line="276" w:lineRule="auto"/>
        <w:ind w:left="426" w:right="14" w:hanging="426"/>
        <w:jc w:val="both"/>
        <w:rPr>
          <w:rFonts w:ascii="Tahoma" w:eastAsia="Tahoma" w:hAnsi="Tahoma" w:cs="Tahoma"/>
        </w:rPr>
      </w:pPr>
      <w:r w:rsidRPr="001A21E8">
        <w:rPr>
          <w:rFonts w:ascii="Tahoma" w:eastAsia="Tahoma" w:hAnsi="Tahoma" w:cs="Tahoma"/>
        </w:rPr>
        <w:t>Okr</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5"/>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3"/>
        </w:rPr>
        <w:t xml:space="preserve"> </w:t>
      </w:r>
      <w:r w:rsidRPr="001A21E8">
        <w:rPr>
          <w:rFonts w:ascii="Tahoma" w:eastAsia="Tahoma" w:hAnsi="Tahoma" w:cs="Tahoma"/>
        </w:rPr>
        <w:t>zgod</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sem</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0"/>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spacing w:val="5"/>
        </w:rPr>
        <w:t>u</w:t>
      </w:r>
      <w:r w:rsidR="00B4578E" w:rsidRPr="00B4578E">
        <w:t xml:space="preserve"> </w:t>
      </w:r>
      <w:r w:rsidR="00B4578E" w:rsidRPr="00B4578E">
        <w:rPr>
          <w:rFonts w:ascii="Tahoma" w:eastAsia="Tahoma" w:hAnsi="Tahoma" w:cs="Tahoma"/>
          <w:spacing w:val="5"/>
        </w:rPr>
        <w:t>o dofinansowanie projektu</w:t>
      </w:r>
      <w:r w:rsidRPr="001A21E8">
        <w:rPr>
          <w:rFonts w:ascii="Tahoma" w:eastAsia="Tahoma" w:hAnsi="Tahoma" w:cs="Tahoma"/>
        </w:rPr>
        <w:t>.</w:t>
      </w:r>
    </w:p>
    <w:p w14:paraId="3D92A06A" w14:textId="4D995692" w:rsidR="00F3144E" w:rsidRPr="001A21E8" w:rsidRDefault="00F3144E" w:rsidP="005100BA">
      <w:pPr>
        <w:pStyle w:val="Akapitzlist"/>
        <w:numPr>
          <w:ilvl w:val="0"/>
          <w:numId w:val="4"/>
        </w:numPr>
        <w:spacing w:line="276" w:lineRule="auto"/>
        <w:ind w:left="426" w:right="14" w:hanging="426"/>
        <w:jc w:val="both"/>
        <w:rPr>
          <w:rFonts w:ascii="Tahoma" w:eastAsia="Tahoma" w:hAnsi="Tahoma" w:cs="Tahoma"/>
        </w:rPr>
      </w:pPr>
      <w:r w:rsidRPr="001A21E8">
        <w:rPr>
          <w:rFonts w:ascii="Tahoma" w:eastAsia="Tahoma" w:hAnsi="Tahoma" w:cs="Tahoma"/>
        </w:rPr>
        <w:t>Okr</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
        </w:rPr>
        <w:t xml:space="preserve"> 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 xml:space="preserve">w </w:t>
      </w:r>
      <w:r w:rsidRPr="001A21E8">
        <w:rPr>
          <w:rFonts w:ascii="Tahoma" w:eastAsia="Tahoma" w:hAnsi="Tahoma" w:cs="Tahoma"/>
          <w:spacing w:val="2"/>
        </w:rPr>
        <w:t>u</w:t>
      </w:r>
      <w:r w:rsidRPr="001A21E8">
        <w:rPr>
          <w:rFonts w:ascii="Tahoma" w:eastAsia="Tahoma" w:hAnsi="Tahoma" w:cs="Tahoma"/>
        </w:rPr>
        <w:t>st.</w:t>
      </w:r>
      <w:r w:rsidRPr="001A21E8">
        <w:rPr>
          <w:rFonts w:ascii="Tahoma" w:eastAsia="Tahoma" w:hAnsi="Tahoma" w:cs="Tahoma"/>
          <w:spacing w:val="-3"/>
        </w:rPr>
        <w:t xml:space="preserve"> </w:t>
      </w:r>
      <w:r w:rsidR="00A81592">
        <w:rPr>
          <w:rFonts w:ascii="Tahoma" w:eastAsia="Tahoma" w:hAnsi="Tahoma" w:cs="Tahoma"/>
          <w:spacing w:val="-1"/>
        </w:rPr>
        <w:t>2</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3"/>
        </w:rPr>
        <w:t>t</w:t>
      </w:r>
      <w:r w:rsidRPr="001A21E8">
        <w:rPr>
          <w:rFonts w:ascii="Tahoma" w:eastAsia="Tahoma" w:hAnsi="Tahoma" w:cs="Tahoma"/>
          <w:spacing w:val="-1"/>
        </w:rPr>
        <w:t>yc</w:t>
      </w:r>
      <w:r w:rsidRPr="001A21E8">
        <w:rPr>
          <w:rFonts w:ascii="Tahoma" w:eastAsia="Tahoma" w:hAnsi="Tahoma" w:cs="Tahoma"/>
        </w:rPr>
        <w:t>zy</w:t>
      </w:r>
      <w:r w:rsidRPr="001A21E8">
        <w:rPr>
          <w:rFonts w:ascii="Tahoma" w:eastAsia="Tahoma" w:hAnsi="Tahoma" w:cs="Tahoma"/>
          <w:spacing w:val="-7"/>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ń</w:t>
      </w:r>
      <w:r w:rsidRPr="001A21E8">
        <w:rPr>
          <w:rFonts w:ascii="Tahoma" w:eastAsia="Tahoma" w:hAnsi="Tahoma" w:cs="Tahoma"/>
          <w:spacing w:val="-6"/>
        </w:rPr>
        <w:t xml:space="preserve"> </w:t>
      </w:r>
      <w:r w:rsidRPr="001A21E8">
        <w:rPr>
          <w:rFonts w:ascii="Tahoma" w:eastAsia="Tahoma" w:hAnsi="Tahoma" w:cs="Tahoma"/>
        </w:rPr>
        <w:t xml:space="preserve">w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3D20DD2C" w14:textId="629DF785" w:rsidR="00F3144E" w:rsidRPr="001A21E8" w:rsidRDefault="00F3144E" w:rsidP="005100BA">
      <w:pPr>
        <w:pStyle w:val="Akapitzlist"/>
        <w:numPr>
          <w:ilvl w:val="0"/>
          <w:numId w:val="4"/>
        </w:numPr>
        <w:spacing w:line="276" w:lineRule="auto"/>
        <w:ind w:left="426" w:right="14" w:hanging="426"/>
        <w:jc w:val="both"/>
        <w:rPr>
          <w:rFonts w:ascii="Tahoma" w:eastAsia="Tahoma" w:hAnsi="Tahoma" w:cs="Tahoma"/>
        </w:rPr>
      </w:pPr>
      <w:r w:rsidRPr="001A21E8">
        <w:rPr>
          <w:rFonts w:ascii="Tahoma" w:eastAsia="Tahoma" w:hAnsi="Tahoma" w:cs="Tahoma"/>
        </w:rPr>
        <w:t>Okr</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5"/>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4"/>
        </w:rPr>
        <w:t xml:space="preserve"> </w:t>
      </w:r>
      <w:r w:rsidRPr="001A21E8">
        <w:rPr>
          <w:rFonts w:ascii="Tahoma" w:eastAsia="Tahoma" w:hAnsi="Tahoma" w:cs="Tahoma"/>
          <w:spacing w:val="1"/>
        </w:rPr>
        <w:t>wy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00B17740" w:rsidRPr="001A21E8">
        <w:rPr>
          <w:rFonts w:ascii="Tahoma" w:eastAsia="Tahoma" w:hAnsi="Tahoma" w:cs="Tahoma"/>
        </w:rPr>
        <w:t xml:space="preserve">jest zgodny z </w:t>
      </w:r>
      <w:r w:rsidR="006F57FB" w:rsidRPr="001A21E8">
        <w:rPr>
          <w:rFonts w:ascii="Tahoma" w:eastAsia="Tahoma" w:hAnsi="Tahoma" w:cs="Tahoma"/>
        </w:rPr>
        <w:t>okresem realizacji projektu</w:t>
      </w:r>
      <w:r w:rsidR="009904C3">
        <w:rPr>
          <w:rFonts w:ascii="Tahoma" w:eastAsia="Tahoma" w:hAnsi="Tahoma" w:cs="Tahoma"/>
        </w:rPr>
        <w:t xml:space="preserve"> z zastrzeżeniem </w:t>
      </w:r>
      <w:r w:rsidR="009904C3" w:rsidRPr="00B60F60">
        <w:rPr>
          <w:rFonts w:ascii="Tahoma" w:eastAsia="Tahoma" w:hAnsi="Tahoma" w:cs="Tahoma"/>
          <w:spacing w:val="-1"/>
        </w:rPr>
        <w:t xml:space="preserve">§ </w:t>
      </w:r>
      <w:r w:rsidR="009904C3">
        <w:rPr>
          <w:rFonts w:ascii="Tahoma" w:eastAsia="Tahoma" w:hAnsi="Tahoma" w:cs="Tahoma"/>
          <w:spacing w:val="-1"/>
        </w:rPr>
        <w:t>11, ust. 4</w:t>
      </w:r>
      <w:r w:rsidR="00B17740" w:rsidRPr="001A21E8">
        <w:rPr>
          <w:rFonts w:ascii="Tahoma" w:eastAsia="Tahoma" w:hAnsi="Tahoma" w:cs="Tahoma"/>
        </w:rPr>
        <w:t>.</w:t>
      </w:r>
    </w:p>
    <w:p w14:paraId="30D1B295" w14:textId="77777777" w:rsidR="00F3144E" w:rsidRPr="001A21E8" w:rsidRDefault="00F3144E" w:rsidP="005100BA">
      <w:pPr>
        <w:pStyle w:val="Akapitzlist"/>
        <w:numPr>
          <w:ilvl w:val="0"/>
          <w:numId w:val="4"/>
        </w:numPr>
        <w:spacing w:line="276" w:lineRule="auto"/>
        <w:ind w:left="426" w:right="14" w:hanging="426"/>
        <w:jc w:val="both"/>
        <w:rPr>
          <w:rFonts w:ascii="Tahoma" w:eastAsia="Tahoma" w:hAnsi="Tahoma" w:cs="Tahoma"/>
          <w:sz w:val="13"/>
          <w:szCs w:val="13"/>
        </w:rPr>
      </w:pP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6"/>
        </w:rPr>
        <w:t xml:space="preserve"> </w:t>
      </w:r>
      <w:r w:rsidRPr="001A21E8">
        <w:rPr>
          <w:rFonts w:ascii="Tahoma" w:eastAsia="Tahoma" w:hAnsi="Tahoma" w:cs="Tahoma"/>
        </w:rPr>
        <w:t>b</w:t>
      </w:r>
      <w:r w:rsidRPr="001A21E8">
        <w:rPr>
          <w:rFonts w:ascii="Tahoma" w:eastAsia="Tahoma" w:hAnsi="Tahoma" w:cs="Tahoma"/>
          <w:spacing w:val="1"/>
        </w:rPr>
        <w:t>ę</w:t>
      </w:r>
      <w:r w:rsidRPr="001A21E8">
        <w:rPr>
          <w:rFonts w:ascii="Tahoma" w:eastAsia="Tahoma" w:hAnsi="Tahoma" w:cs="Tahoma"/>
        </w:rPr>
        <w:t>dzie</w:t>
      </w:r>
      <w:r w:rsidRPr="001A21E8">
        <w:rPr>
          <w:rFonts w:ascii="Tahoma" w:eastAsia="Tahoma" w:hAnsi="Tahoma" w:cs="Tahoma"/>
          <w:spacing w:val="-6"/>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9"/>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Style w:val="Odwoanieprzypisudolnego"/>
          <w:rFonts w:ascii="Tahoma" w:eastAsia="Tahoma" w:hAnsi="Tahoma" w:cs="Tahoma"/>
        </w:rPr>
        <w:footnoteReference w:id="3"/>
      </w:r>
    </w:p>
    <w:p w14:paraId="77BCD08C" w14:textId="77777777" w:rsidR="00F3144E" w:rsidRPr="001A21E8" w:rsidRDefault="00F3144E" w:rsidP="005100BA">
      <w:pPr>
        <w:pStyle w:val="Akapitzlist"/>
        <w:numPr>
          <w:ilvl w:val="0"/>
          <w:numId w:val="4"/>
        </w:numPr>
        <w:spacing w:line="276" w:lineRule="auto"/>
        <w:ind w:left="426" w:right="14" w:hanging="426"/>
        <w:jc w:val="both"/>
        <w:rPr>
          <w:rFonts w:ascii="Tahoma" w:eastAsia="Tahoma" w:hAnsi="Tahoma" w:cs="Tahoma"/>
        </w:rPr>
      </w:pP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6"/>
        </w:rPr>
        <w:t xml:space="preserve"> </w:t>
      </w:r>
      <w:r w:rsidRPr="001A21E8">
        <w:rPr>
          <w:rFonts w:ascii="Tahoma" w:eastAsia="Tahoma" w:hAnsi="Tahoma" w:cs="Tahoma"/>
        </w:rPr>
        <w:t>b</w:t>
      </w:r>
      <w:r w:rsidRPr="001A21E8">
        <w:rPr>
          <w:rFonts w:ascii="Tahoma" w:eastAsia="Tahoma" w:hAnsi="Tahoma" w:cs="Tahoma"/>
          <w:spacing w:val="1"/>
        </w:rPr>
        <w:t>ę</w:t>
      </w:r>
      <w:r w:rsidRPr="001A21E8">
        <w:rPr>
          <w:rFonts w:ascii="Tahoma" w:eastAsia="Tahoma" w:hAnsi="Tahoma" w:cs="Tahoma"/>
        </w:rPr>
        <w:t>dzie</w:t>
      </w:r>
      <w:r w:rsidRPr="001A21E8">
        <w:rPr>
          <w:rFonts w:ascii="Tahoma" w:eastAsia="Tahoma" w:hAnsi="Tahoma" w:cs="Tahoma"/>
          <w:spacing w:val="-6"/>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9"/>
        </w:rPr>
        <w:t xml:space="preserve"> </w:t>
      </w:r>
      <w:r w:rsidRPr="001A21E8">
        <w:rPr>
          <w:rFonts w:ascii="Tahoma" w:eastAsia="Tahoma" w:hAnsi="Tahoma" w:cs="Tahoma"/>
        </w:rPr>
        <w:t>w 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w:t>
      </w:r>
      <w:r w:rsidRPr="001A21E8">
        <w:rPr>
          <w:rFonts w:ascii="Tahoma" w:eastAsia="Tahoma" w:hAnsi="Tahoma" w:cs="Tahoma"/>
        </w:rPr>
        <w:t>ie</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Style w:val="Odwoanieprzypisudolnego"/>
          <w:rFonts w:ascii="Tahoma" w:eastAsia="Tahoma" w:hAnsi="Tahoma" w:cs="Tahoma"/>
        </w:rPr>
        <w:footnoteReference w:id="4"/>
      </w:r>
    </w:p>
    <w:p w14:paraId="21998392" w14:textId="77777777" w:rsidR="000F6A6D" w:rsidRPr="001A21E8" w:rsidRDefault="000F6A6D" w:rsidP="005100BA">
      <w:pPr>
        <w:pStyle w:val="Akapitzlist"/>
        <w:numPr>
          <w:ilvl w:val="0"/>
          <w:numId w:val="4"/>
        </w:numPr>
        <w:spacing w:line="276" w:lineRule="auto"/>
        <w:ind w:left="426" w:right="14" w:hanging="426"/>
        <w:jc w:val="both"/>
        <w:rPr>
          <w:rFonts w:ascii="Tahoma" w:eastAsia="Tahoma" w:hAnsi="Tahoma" w:cs="Tahoma"/>
        </w:rPr>
      </w:pPr>
      <w:r w:rsidRPr="001A21E8">
        <w:rPr>
          <w:rFonts w:ascii="Tahoma" w:eastAsia="Tahoma" w:hAnsi="Tahoma" w:cs="Tahoma"/>
        </w:rPr>
        <w:t>Oś priorytetowa ………………………………………….</w:t>
      </w:r>
    </w:p>
    <w:p w14:paraId="1959437F" w14:textId="76A30331" w:rsidR="000F6A6D" w:rsidRPr="001A21E8" w:rsidRDefault="00EA1DD8" w:rsidP="00F10027">
      <w:pPr>
        <w:spacing w:line="276" w:lineRule="auto"/>
        <w:ind w:left="426" w:right="14" w:hanging="426"/>
        <w:jc w:val="both"/>
        <w:rPr>
          <w:rFonts w:ascii="Tahoma" w:eastAsia="Tahoma" w:hAnsi="Tahoma" w:cs="Tahoma"/>
        </w:rPr>
      </w:pPr>
      <w:r>
        <w:rPr>
          <w:rFonts w:ascii="Tahoma" w:eastAsia="Tahoma" w:hAnsi="Tahoma" w:cs="Tahoma"/>
        </w:rPr>
        <w:t>1)</w:t>
      </w:r>
      <w:r w:rsidR="000F6A6D" w:rsidRPr="001A21E8">
        <w:rPr>
          <w:rFonts w:ascii="Tahoma" w:eastAsia="Tahoma" w:hAnsi="Tahoma" w:cs="Tahoma"/>
        </w:rPr>
        <w:tab/>
        <w:t>Działanie ………………………………………..</w:t>
      </w:r>
    </w:p>
    <w:p w14:paraId="107F0F3E" w14:textId="2132F164" w:rsidR="000F6A6D" w:rsidRPr="001A21E8" w:rsidRDefault="000F6A6D" w:rsidP="00F10027">
      <w:pPr>
        <w:spacing w:line="276" w:lineRule="auto"/>
        <w:ind w:left="426" w:right="14" w:hanging="426"/>
        <w:jc w:val="both"/>
        <w:rPr>
          <w:rFonts w:ascii="Tahoma" w:eastAsia="Tahoma" w:hAnsi="Tahoma" w:cs="Tahoma"/>
        </w:rPr>
      </w:pPr>
      <w:r w:rsidRPr="001A21E8">
        <w:rPr>
          <w:rFonts w:ascii="Tahoma" w:eastAsia="Tahoma" w:hAnsi="Tahoma" w:cs="Tahoma"/>
        </w:rPr>
        <w:t>2)</w:t>
      </w:r>
      <w:r w:rsidR="00EA1DD8">
        <w:rPr>
          <w:rFonts w:ascii="Tahoma" w:eastAsia="Tahoma" w:hAnsi="Tahoma" w:cs="Tahoma"/>
        </w:rPr>
        <w:tab/>
      </w:r>
      <w:r w:rsidRPr="001A21E8">
        <w:rPr>
          <w:rFonts w:ascii="Tahoma" w:eastAsia="Tahoma" w:hAnsi="Tahoma" w:cs="Tahoma"/>
        </w:rPr>
        <w:t>Poddziałanie …………………………………..</w:t>
      </w:r>
    </w:p>
    <w:p w14:paraId="12B8125E" w14:textId="77777777" w:rsidR="00BC1E79" w:rsidRDefault="00BC1E79" w:rsidP="00F10027">
      <w:pPr>
        <w:spacing w:line="276" w:lineRule="auto"/>
        <w:ind w:left="426" w:right="14" w:hanging="426"/>
        <w:jc w:val="both"/>
        <w:rPr>
          <w:rFonts w:ascii="Tahoma" w:eastAsia="Tahoma" w:hAnsi="Tahoma" w:cs="Tahoma"/>
        </w:rPr>
      </w:pPr>
    </w:p>
    <w:p w14:paraId="2C1A7611" w14:textId="2CF898FB" w:rsidR="00F3144E" w:rsidRDefault="00F3144E" w:rsidP="00CC550B">
      <w:pPr>
        <w:jc w:val="center"/>
        <w:rPr>
          <w:rFonts w:ascii="Tahoma" w:eastAsia="Tahoma" w:hAnsi="Tahoma" w:cs="Tahoma"/>
          <w:w w:val="99"/>
        </w:rPr>
      </w:pPr>
      <w:r w:rsidRPr="00B60F60">
        <w:rPr>
          <w:rFonts w:ascii="Tahoma" w:eastAsia="Tahoma" w:hAnsi="Tahoma" w:cs="Tahoma"/>
          <w:spacing w:val="-1"/>
        </w:rPr>
        <w:t>§ 3</w:t>
      </w:r>
      <w:r w:rsidRPr="001A21E8">
        <w:rPr>
          <w:rFonts w:ascii="Tahoma" w:eastAsia="Tahoma" w:hAnsi="Tahoma" w:cs="Tahoma"/>
          <w:w w:val="99"/>
        </w:rPr>
        <w:t>.</w:t>
      </w:r>
    </w:p>
    <w:p w14:paraId="5811B025" w14:textId="77777777" w:rsidR="00CC550B" w:rsidRPr="00CC550B" w:rsidRDefault="00CC550B" w:rsidP="00CC550B">
      <w:pPr>
        <w:jc w:val="center"/>
        <w:rPr>
          <w:rFonts w:ascii="Tahoma" w:eastAsia="Tahoma" w:hAnsi="Tahoma" w:cs="Tahoma"/>
          <w:spacing w:val="-1"/>
        </w:rPr>
      </w:pPr>
    </w:p>
    <w:p w14:paraId="6869D044" w14:textId="77777777" w:rsidR="007524DA" w:rsidRDefault="00156B74" w:rsidP="005100BA">
      <w:pPr>
        <w:pStyle w:val="Akapitzlist"/>
        <w:numPr>
          <w:ilvl w:val="0"/>
          <w:numId w:val="5"/>
        </w:numPr>
        <w:spacing w:line="276" w:lineRule="auto"/>
        <w:ind w:left="426" w:right="14" w:hanging="426"/>
        <w:jc w:val="both"/>
        <w:rPr>
          <w:rFonts w:ascii="Tahoma" w:eastAsia="Tahoma" w:hAnsi="Tahoma" w:cs="Tahoma"/>
        </w:rPr>
      </w:pPr>
      <w:r w:rsidRPr="001A21E8">
        <w:rPr>
          <w:rFonts w:ascii="Tahoma" w:eastAsia="Tahoma" w:hAnsi="Tahoma" w:cs="Tahoma"/>
        </w:rPr>
        <w:t>C</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ita</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ość</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4"/>
        </w:rPr>
        <w:t xml:space="preserve"> </w:t>
      </w:r>
      <w:r w:rsidRPr="001A21E8">
        <w:rPr>
          <w:rFonts w:ascii="Tahoma" w:eastAsia="Tahoma" w:hAnsi="Tahoma" w:cs="Tahoma"/>
          <w:spacing w:val="1"/>
        </w:rPr>
        <w:t>w</w:t>
      </w:r>
      <w:r w:rsidRPr="001A21E8">
        <w:rPr>
          <w:rFonts w:ascii="Tahoma" w:eastAsia="Tahoma" w:hAnsi="Tahoma" w:cs="Tahoma"/>
          <w:spacing w:val="-1"/>
        </w:rPr>
        <w:t>yn</w:t>
      </w:r>
      <w:r w:rsidRPr="001A21E8">
        <w:rPr>
          <w:rFonts w:ascii="Tahoma" w:eastAsia="Tahoma" w:hAnsi="Tahoma" w:cs="Tahoma"/>
        </w:rPr>
        <w:t>osi</w:t>
      </w:r>
      <w:r w:rsidRPr="001A21E8">
        <w:rPr>
          <w:rFonts w:ascii="Tahoma" w:eastAsia="Tahoma" w:hAnsi="Tahoma" w:cs="Tahoma"/>
          <w:spacing w:val="-6"/>
        </w:rPr>
        <w:t xml:space="preserve"> </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3"/>
        </w:rPr>
        <w:t>P</w:t>
      </w:r>
      <w:r w:rsidRPr="001A21E8">
        <w:rPr>
          <w:rFonts w:ascii="Tahoma" w:eastAsia="Tahoma" w:hAnsi="Tahoma" w:cs="Tahoma"/>
          <w:spacing w:val="1"/>
        </w:rPr>
        <w:t>L</w:t>
      </w:r>
      <w:r w:rsidRPr="001A21E8">
        <w:rPr>
          <w:rFonts w:ascii="Tahoma" w:eastAsia="Tahoma" w:hAnsi="Tahoma" w:cs="Tahoma"/>
        </w:rPr>
        <w:t>N</w:t>
      </w:r>
      <w:r w:rsidRPr="001A21E8">
        <w:rPr>
          <w:rFonts w:ascii="Tahoma" w:eastAsia="Tahoma" w:hAnsi="Tahoma" w:cs="Tahoma"/>
          <w:spacing w:val="-18"/>
        </w:rPr>
        <w:t xml:space="preserve"> </w:t>
      </w:r>
      <w:r w:rsidRPr="001A21E8">
        <w:rPr>
          <w:rFonts w:ascii="Tahoma" w:eastAsia="Tahoma" w:hAnsi="Tahoma" w:cs="Tahoma"/>
        </w:rPr>
        <w:t>(s</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p>
    <w:p w14:paraId="3E67B990" w14:textId="217AFF90" w:rsidR="00156B74" w:rsidRPr="007524DA" w:rsidRDefault="00156B74" w:rsidP="005100BA">
      <w:pPr>
        <w:pStyle w:val="Akapitzlist"/>
        <w:numPr>
          <w:ilvl w:val="0"/>
          <w:numId w:val="5"/>
        </w:numPr>
        <w:spacing w:line="276" w:lineRule="auto"/>
        <w:ind w:left="426" w:right="14" w:hanging="426"/>
        <w:jc w:val="both"/>
        <w:rPr>
          <w:rFonts w:ascii="Tahoma" w:eastAsia="Tahoma" w:hAnsi="Tahoma" w:cs="Tahoma"/>
        </w:rPr>
      </w:pPr>
      <w:r w:rsidRPr="007524DA">
        <w:rPr>
          <w:rFonts w:ascii="Tahoma" w:eastAsia="Tahoma" w:hAnsi="Tahoma" w:cs="Tahoma"/>
          <w:spacing w:val="-1"/>
        </w:rPr>
        <w:t>N</w:t>
      </w:r>
      <w:r w:rsidRPr="007524DA">
        <w:rPr>
          <w:rFonts w:ascii="Tahoma" w:eastAsia="Tahoma" w:hAnsi="Tahoma" w:cs="Tahoma"/>
        </w:rPr>
        <w:t xml:space="preserve">a </w:t>
      </w:r>
      <w:r w:rsidRPr="007524DA">
        <w:rPr>
          <w:rFonts w:ascii="Tahoma" w:eastAsia="Tahoma" w:hAnsi="Tahoma" w:cs="Tahoma"/>
          <w:spacing w:val="-1"/>
        </w:rPr>
        <w:t>w</w:t>
      </w:r>
      <w:r w:rsidRPr="007524DA">
        <w:rPr>
          <w:rFonts w:ascii="Tahoma" w:eastAsia="Tahoma" w:hAnsi="Tahoma" w:cs="Tahoma"/>
          <w:spacing w:val="1"/>
        </w:rPr>
        <w:t>a</w:t>
      </w:r>
      <w:r w:rsidRPr="007524DA">
        <w:rPr>
          <w:rFonts w:ascii="Tahoma" w:eastAsia="Tahoma" w:hAnsi="Tahoma" w:cs="Tahoma"/>
        </w:rPr>
        <w:t>ru</w:t>
      </w:r>
      <w:r w:rsidRPr="007524DA">
        <w:rPr>
          <w:rFonts w:ascii="Tahoma" w:eastAsia="Tahoma" w:hAnsi="Tahoma" w:cs="Tahoma"/>
          <w:spacing w:val="1"/>
        </w:rPr>
        <w:t>n</w:t>
      </w:r>
      <w:r w:rsidRPr="007524DA">
        <w:rPr>
          <w:rFonts w:ascii="Tahoma" w:eastAsia="Tahoma" w:hAnsi="Tahoma" w:cs="Tahoma"/>
          <w:spacing w:val="-1"/>
        </w:rPr>
        <w:t>k</w:t>
      </w:r>
      <w:r w:rsidRPr="007524DA">
        <w:rPr>
          <w:rFonts w:ascii="Tahoma" w:eastAsia="Tahoma" w:hAnsi="Tahoma" w:cs="Tahoma"/>
          <w:spacing w:val="1"/>
        </w:rPr>
        <w:t>a</w:t>
      </w:r>
      <w:r w:rsidRPr="007524DA">
        <w:rPr>
          <w:rFonts w:ascii="Tahoma" w:eastAsia="Tahoma" w:hAnsi="Tahoma" w:cs="Tahoma"/>
          <w:spacing w:val="-1"/>
        </w:rPr>
        <w:t>c</w:t>
      </w:r>
      <w:r w:rsidRPr="007524DA">
        <w:rPr>
          <w:rFonts w:ascii="Tahoma" w:eastAsia="Tahoma" w:hAnsi="Tahoma" w:cs="Tahoma"/>
        </w:rPr>
        <w:t>h</w:t>
      </w:r>
      <w:r w:rsidRPr="007524DA">
        <w:rPr>
          <w:rFonts w:ascii="Tahoma" w:eastAsia="Tahoma" w:hAnsi="Tahoma" w:cs="Tahoma"/>
          <w:spacing w:val="57"/>
        </w:rPr>
        <w:t xml:space="preserve"> </w:t>
      </w:r>
      <w:r w:rsidRPr="007524DA">
        <w:rPr>
          <w:rFonts w:ascii="Tahoma" w:eastAsia="Tahoma" w:hAnsi="Tahoma" w:cs="Tahoma"/>
          <w:spacing w:val="2"/>
        </w:rPr>
        <w:t>o</w:t>
      </w:r>
      <w:r w:rsidRPr="007524DA">
        <w:rPr>
          <w:rFonts w:ascii="Tahoma" w:eastAsia="Tahoma" w:hAnsi="Tahoma" w:cs="Tahoma"/>
          <w:spacing w:val="-1"/>
        </w:rPr>
        <w:t>k</w:t>
      </w:r>
      <w:r w:rsidRPr="007524DA">
        <w:rPr>
          <w:rFonts w:ascii="Tahoma" w:eastAsia="Tahoma" w:hAnsi="Tahoma" w:cs="Tahoma"/>
        </w:rPr>
        <w:t>r</w:t>
      </w:r>
      <w:r w:rsidRPr="007524DA">
        <w:rPr>
          <w:rFonts w:ascii="Tahoma" w:eastAsia="Tahoma" w:hAnsi="Tahoma" w:cs="Tahoma"/>
          <w:spacing w:val="1"/>
        </w:rPr>
        <w:t>e</w:t>
      </w:r>
      <w:r w:rsidRPr="007524DA">
        <w:rPr>
          <w:rFonts w:ascii="Tahoma" w:eastAsia="Tahoma" w:hAnsi="Tahoma" w:cs="Tahoma"/>
        </w:rPr>
        <w:t>śl</w:t>
      </w:r>
      <w:r w:rsidRPr="007524DA">
        <w:rPr>
          <w:rFonts w:ascii="Tahoma" w:eastAsia="Tahoma" w:hAnsi="Tahoma" w:cs="Tahoma"/>
          <w:spacing w:val="2"/>
        </w:rPr>
        <w:t>o</w:t>
      </w:r>
      <w:r w:rsidRPr="007524DA">
        <w:rPr>
          <w:rFonts w:ascii="Tahoma" w:eastAsia="Tahoma" w:hAnsi="Tahoma" w:cs="Tahoma"/>
          <w:spacing w:val="-3"/>
        </w:rPr>
        <w:t>n</w:t>
      </w:r>
      <w:r w:rsidRPr="007524DA">
        <w:rPr>
          <w:rFonts w:ascii="Tahoma" w:eastAsia="Tahoma" w:hAnsi="Tahoma" w:cs="Tahoma"/>
          <w:spacing w:val="-1"/>
        </w:rPr>
        <w:t>y</w:t>
      </w:r>
      <w:r w:rsidRPr="007524DA">
        <w:rPr>
          <w:rFonts w:ascii="Tahoma" w:eastAsia="Tahoma" w:hAnsi="Tahoma" w:cs="Tahoma"/>
          <w:spacing w:val="2"/>
        </w:rPr>
        <w:t>c</w:t>
      </w:r>
      <w:r w:rsidRPr="007524DA">
        <w:rPr>
          <w:rFonts w:ascii="Tahoma" w:eastAsia="Tahoma" w:hAnsi="Tahoma" w:cs="Tahoma"/>
        </w:rPr>
        <w:t>h</w:t>
      </w:r>
      <w:r w:rsidRPr="007524DA">
        <w:rPr>
          <w:rFonts w:ascii="Tahoma" w:eastAsia="Tahoma" w:hAnsi="Tahoma" w:cs="Tahoma"/>
          <w:spacing w:val="56"/>
        </w:rPr>
        <w:t xml:space="preserve"> </w:t>
      </w:r>
      <w:r w:rsidRPr="007524DA">
        <w:rPr>
          <w:rFonts w:ascii="Tahoma" w:eastAsia="Tahoma" w:hAnsi="Tahoma" w:cs="Tahoma"/>
        </w:rPr>
        <w:t xml:space="preserve">w </w:t>
      </w:r>
      <w:r w:rsidRPr="007524DA">
        <w:rPr>
          <w:rFonts w:ascii="Tahoma" w:eastAsia="Tahoma" w:hAnsi="Tahoma" w:cs="Tahoma"/>
          <w:spacing w:val="-1"/>
        </w:rPr>
        <w:t>n</w:t>
      </w:r>
      <w:r w:rsidRPr="007524DA">
        <w:rPr>
          <w:rFonts w:ascii="Tahoma" w:eastAsia="Tahoma" w:hAnsi="Tahoma" w:cs="Tahoma"/>
        </w:rPr>
        <w:t>i</w:t>
      </w:r>
      <w:r w:rsidRPr="007524DA">
        <w:rPr>
          <w:rFonts w:ascii="Tahoma" w:eastAsia="Tahoma" w:hAnsi="Tahoma" w:cs="Tahoma"/>
          <w:spacing w:val="-1"/>
        </w:rPr>
        <w:t>n</w:t>
      </w:r>
      <w:r w:rsidRPr="007524DA">
        <w:rPr>
          <w:rFonts w:ascii="Tahoma" w:eastAsia="Tahoma" w:hAnsi="Tahoma" w:cs="Tahoma"/>
        </w:rPr>
        <w:t>i</w:t>
      </w:r>
      <w:r w:rsidRPr="007524DA">
        <w:rPr>
          <w:rFonts w:ascii="Tahoma" w:eastAsia="Tahoma" w:hAnsi="Tahoma" w:cs="Tahoma"/>
          <w:spacing w:val="1"/>
        </w:rPr>
        <w:t>ej</w:t>
      </w:r>
      <w:r w:rsidRPr="007524DA">
        <w:rPr>
          <w:rFonts w:ascii="Tahoma" w:eastAsia="Tahoma" w:hAnsi="Tahoma" w:cs="Tahoma"/>
        </w:rPr>
        <w:t>sz</w:t>
      </w:r>
      <w:r w:rsidRPr="007524DA">
        <w:rPr>
          <w:rFonts w:ascii="Tahoma" w:eastAsia="Tahoma" w:hAnsi="Tahoma" w:cs="Tahoma"/>
          <w:spacing w:val="1"/>
        </w:rPr>
        <w:t>e</w:t>
      </w:r>
      <w:r w:rsidRPr="007524DA">
        <w:rPr>
          <w:rFonts w:ascii="Tahoma" w:eastAsia="Tahoma" w:hAnsi="Tahoma" w:cs="Tahoma"/>
        </w:rPr>
        <w:t>j</w:t>
      </w:r>
      <w:r w:rsidRPr="007524DA">
        <w:rPr>
          <w:rFonts w:ascii="Tahoma" w:eastAsia="Tahoma" w:hAnsi="Tahoma" w:cs="Tahoma"/>
          <w:spacing w:val="61"/>
        </w:rPr>
        <w:t xml:space="preserve"> </w:t>
      </w:r>
      <w:r w:rsidR="00366343" w:rsidRPr="007524DA">
        <w:rPr>
          <w:rFonts w:ascii="Tahoma" w:eastAsia="Tahoma" w:hAnsi="Tahoma" w:cs="Tahoma"/>
          <w:spacing w:val="-1"/>
        </w:rPr>
        <w:t>Decyzji</w:t>
      </w:r>
      <w:r w:rsidRPr="007524DA">
        <w:rPr>
          <w:rFonts w:ascii="Tahoma" w:eastAsia="Tahoma" w:hAnsi="Tahoma" w:cs="Tahoma"/>
        </w:rPr>
        <w:t>,</w:t>
      </w:r>
      <w:r w:rsidRPr="007524DA">
        <w:rPr>
          <w:rFonts w:ascii="Tahoma" w:eastAsia="Tahoma" w:hAnsi="Tahoma" w:cs="Tahoma"/>
          <w:spacing w:val="59"/>
        </w:rPr>
        <w:t xml:space="preserve"> </w:t>
      </w:r>
      <w:r w:rsidRPr="007524DA">
        <w:rPr>
          <w:rFonts w:ascii="Tahoma" w:eastAsia="Tahoma" w:hAnsi="Tahoma" w:cs="Tahoma"/>
          <w:spacing w:val="2"/>
        </w:rPr>
        <w:t>I</w:t>
      </w:r>
      <w:r w:rsidRPr="007524DA">
        <w:rPr>
          <w:rFonts w:ascii="Tahoma" w:eastAsia="Tahoma" w:hAnsi="Tahoma" w:cs="Tahoma"/>
        </w:rPr>
        <w:t>Z pr</w:t>
      </w:r>
      <w:r w:rsidRPr="007524DA">
        <w:rPr>
          <w:rFonts w:ascii="Tahoma" w:eastAsia="Tahoma" w:hAnsi="Tahoma" w:cs="Tahoma"/>
          <w:spacing w:val="1"/>
        </w:rPr>
        <w:t>z</w:t>
      </w:r>
      <w:r w:rsidRPr="007524DA">
        <w:rPr>
          <w:rFonts w:ascii="Tahoma" w:eastAsia="Tahoma" w:hAnsi="Tahoma" w:cs="Tahoma"/>
          <w:spacing w:val="-1"/>
        </w:rPr>
        <w:t>y</w:t>
      </w:r>
      <w:r w:rsidRPr="007524DA">
        <w:rPr>
          <w:rFonts w:ascii="Tahoma" w:eastAsia="Tahoma" w:hAnsi="Tahoma" w:cs="Tahoma"/>
          <w:spacing w:val="3"/>
        </w:rPr>
        <w:t>z</w:t>
      </w:r>
      <w:r w:rsidRPr="007524DA">
        <w:rPr>
          <w:rFonts w:ascii="Tahoma" w:eastAsia="Tahoma" w:hAnsi="Tahoma" w:cs="Tahoma"/>
          <w:spacing w:val="-1"/>
        </w:rPr>
        <w:t>n</w:t>
      </w:r>
      <w:r w:rsidRPr="007524DA">
        <w:rPr>
          <w:rFonts w:ascii="Tahoma" w:eastAsia="Tahoma" w:hAnsi="Tahoma" w:cs="Tahoma"/>
          <w:spacing w:val="1"/>
        </w:rPr>
        <w:t>a</w:t>
      </w:r>
      <w:r w:rsidRPr="007524DA">
        <w:rPr>
          <w:rFonts w:ascii="Tahoma" w:eastAsia="Tahoma" w:hAnsi="Tahoma" w:cs="Tahoma"/>
          <w:spacing w:val="-1"/>
        </w:rPr>
        <w:t>j</w:t>
      </w:r>
      <w:r w:rsidRPr="007524DA">
        <w:rPr>
          <w:rFonts w:ascii="Tahoma" w:eastAsia="Tahoma" w:hAnsi="Tahoma" w:cs="Tahoma"/>
        </w:rPr>
        <w:t>e</w:t>
      </w:r>
      <w:r w:rsidRPr="007524DA">
        <w:rPr>
          <w:rFonts w:ascii="Tahoma" w:eastAsia="Tahoma" w:hAnsi="Tahoma" w:cs="Tahoma"/>
          <w:spacing w:val="60"/>
        </w:rPr>
        <w:t xml:space="preserve"> </w:t>
      </w:r>
      <w:r w:rsidRPr="007524DA">
        <w:rPr>
          <w:rFonts w:ascii="Tahoma" w:eastAsia="Tahoma" w:hAnsi="Tahoma" w:cs="Tahoma"/>
        </w:rPr>
        <w:t>B</w:t>
      </w:r>
      <w:r w:rsidRPr="007524DA">
        <w:rPr>
          <w:rFonts w:ascii="Tahoma" w:eastAsia="Tahoma" w:hAnsi="Tahoma" w:cs="Tahoma"/>
          <w:spacing w:val="1"/>
        </w:rPr>
        <w:t>e</w:t>
      </w:r>
      <w:r w:rsidRPr="007524DA">
        <w:rPr>
          <w:rFonts w:ascii="Tahoma" w:eastAsia="Tahoma" w:hAnsi="Tahoma" w:cs="Tahoma"/>
          <w:spacing w:val="-1"/>
        </w:rPr>
        <w:t>n</w:t>
      </w:r>
      <w:r w:rsidRPr="007524DA">
        <w:rPr>
          <w:rFonts w:ascii="Tahoma" w:eastAsia="Tahoma" w:hAnsi="Tahoma" w:cs="Tahoma"/>
          <w:spacing w:val="3"/>
        </w:rPr>
        <w:t>e</w:t>
      </w:r>
      <w:r w:rsidRPr="007524DA">
        <w:rPr>
          <w:rFonts w:ascii="Tahoma" w:eastAsia="Tahoma" w:hAnsi="Tahoma" w:cs="Tahoma"/>
          <w:spacing w:val="-1"/>
        </w:rPr>
        <w:t>f</w:t>
      </w:r>
      <w:r w:rsidRPr="007524DA">
        <w:rPr>
          <w:rFonts w:ascii="Tahoma" w:eastAsia="Tahoma" w:hAnsi="Tahoma" w:cs="Tahoma"/>
        </w:rPr>
        <w:t>i</w:t>
      </w:r>
      <w:r w:rsidRPr="007524DA">
        <w:rPr>
          <w:rFonts w:ascii="Tahoma" w:eastAsia="Tahoma" w:hAnsi="Tahoma" w:cs="Tahoma"/>
          <w:spacing w:val="2"/>
        </w:rPr>
        <w:t>c</w:t>
      </w:r>
      <w:r w:rsidRPr="007524DA">
        <w:rPr>
          <w:rFonts w:ascii="Tahoma" w:eastAsia="Tahoma" w:hAnsi="Tahoma" w:cs="Tahoma"/>
        </w:rPr>
        <w:t>j</w:t>
      </w:r>
      <w:r w:rsidRPr="007524DA">
        <w:rPr>
          <w:rFonts w:ascii="Tahoma" w:eastAsia="Tahoma" w:hAnsi="Tahoma" w:cs="Tahoma"/>
          <w:spacing w:val="1"/>
        </w:rPr>
        <w:t>e</w:t>
      </w:r>
      <w:r w:rsidRPr="007524DA">
        <w:rPr>
          <w:rFonts w:ascii="Tahoma" w:eastAsia="Tahoma" w:hAnsi="Tahoma" w:cs="Tahoma"/>
          <w:spacing w:val="-1"/>
        </w:rPr>
        <w:t>n</w:t>
      </w:r>
      <w:r w:rsidRPr="007524DA">
        <w:rPr>
          <w:rFonts w:ascii="Tahoma" w:eastAsia="Tahoma" w:hAnsi="Tahoma" w:cs="Tahoma"/>
        </w:rPr>
        <w:t>to</w:t>
      </w:r>
      <w:r w:rsidRPr="007524DA">
        <w:rPr>
          <w:rFonts w:ascii="Tahoma" w:eastAsia="Tahoma" w:hAnsi="Tahoma" w:cs="Tahoma"/>
          <w:spacing w:val="3"/>
        </w:rPr>
        <w:t>w</w:t>
      </w:r>
      <w:r w:rsidRPr="007524DA">
        <w:rPr>
          <w:rFonts w:ascii="Tahoma" w:eastAsia="Tahoma" w:hAnsi="Tahoma" w:cs="Tahoma"/>
        </w:rPr>
        <w:t>i</w:t>
      </w:r>
      <w:r w:rsidRPr="007524DA">
        <w:rPr>
          <w:rFonts w:ascii="Tahoma" w:eastAsia="Tahoma" w:hAnsi="Tahoma" w:cs="Tahoma"/>
          <w:spacing w:val="55"/>
        </w:rPr>
        <w:t xml:space="preserve"> </w:t>
      </w:r>
      <w:r w:rsidRPr="007524DA">
        <w:rPr>
          <w:rFonts w:ascii="Tahoma" w:eastAsia="Tahoma" w:hAnsi="Tahoma" w:cs="Tahoma"/>
        </w:rPr>
        <w:t>do</w:t>
      </w:r>
      <w:r w:rsidRPr="007524DA">
        <w:rPr>
          <w:rFonts w:ascii="Tahoma" w:eastAsia="Tahoma" w:hAnsi="Tahoma" w:cs="Tahoma"/>
          <w:spacing w:val="-1"/>
        </w:rPr>
        <w:t>f</w:t>
      </w:r>
      <w:r w:rsidRPr="007524DA">
        <w:rPr>
          <w:rFonts w:ascii="Tahoma" w:eastAsia="Tahoma" w:hAnsi="Tahoma" w:cs="Tahoma"/>
        </w:rPr>
        <w:t>i</w:t>
      </w:r>
      <w:r w:rsidRPr="007524DA">
        <w:rPr>
          <w:rFonts w:ascii="Tahoma" w:eastAsia="Tahoma" w:hAnsi="Tahoma" w:cs="Tahoma"/>
          <w:spacing w:val="-1"/>
        </w:rPr>
        <w:t>n</w:t>
      </w:r>
      <w:r w:rsidRPr="007524DA">
        <w:rPr>
          <w:rFonts w:ascii="Tahoma" w:eastAsia="Tahoma" w:hAnsi="Tahoma" w:cs="Tahoma"/>
          <w:spacing w:val="1"/>
        </w:rPr>
        <w:t>an</w:t>
      </w:r>
      <w:r w:rsidRPr="007524DA">
        <w:rPr>
          <w:rFonts w:ascii="Tahoma" w:eastAsia="Tahoma" w:hAnsi="Tahoma" w:cs="Tahoma"/>
        </w:rPr>
        <w:t>so</w:t>
      </w:r>
      <w:r w:rsidRPr="007524DA">
        <w:rPr>
          <w:rFonts w:ascii="Tahoma" w:eastAsia="Tahoma" w:hAnsi="Tahoma" w:cs="Tahoma"/>
          <w:spacing w:val="-2"/>
        </w:rPr>
        <w:t>w</w:t>
      </w:r>
      <w:r w:rsidRPr="007524DA">
        <w:rPr>
          <w:rFonts w:ascii="Tahoma" w:eastAsia="Tahoma" w:hAnsi="Tahoma" w:cs="Tahoma"/>
          <w:spacing w:val="1"/>
        </w:rPr>
        <w:t>a</w:t>
      </w:r>
      <w:r w:rsidRPr="007524DA">
        <w:rPr>
          <w:rFonts w:ascii="Tahoma" w:eastAsia="Tahoma" w:hAnsi="Tahoma" w:cs="Tahoma"/>
          <w:spacing w:val="-1"/>
        </w:rPr>
        <w:t>n</w:t>
      </w:r>
      <w:r w:rsidRPr="007524DA">
        <w:rPr>
          <w:rFonts w:ascii="Tahoma" w:eastAsia="Tahoma" w:hAnsi="Tahoma" w:cs="Tahoma"/>
        </w:rPr>
        <w:t>ie</w:t>
      </w:r>
      <w:r w:rsidR="007524DA" w:rsidRPr="007524DA">
        <w:rPr>
          <w:rFonts w:ascii="Tahoma" w:eastAsia="Tahoma" w:hAnsi="Tahoma" w:cs="Tahoma"/>
        </w:rPr>
        <w:t xml:space="preserve"> n</w:t>
      </w:r>
      <w:r w:rsidRPr="007524DA">
        <w:rPr>
          <w:rFonts w:ascii="Tahoma" w:eastAsia="Tahoma" w:hAnsi="Tahoma" w:cs="Tahoma"/>
        </w:rPr>
        <w:t>a r</w:t>
      </w:r>
      <w:r w:rsidRPr="007524DA">
        <w:rPr>
          <w:rFonts w:ascii="Tahoma" w:eastAsia="Tahoma" w:hAnsi="Tahoma" w:cs="Tahoma"/>
          <w:spacing w:val="1"/>
        </w:rPr>
        <w:t>ea</w:t>
      </w:r>
      <w:r w:rsidRPr="007524DA">
        <w:rPr>
          <w:rFonts w:ascii="Tahoma" w:eastAsia="Tahoma" w:hAnsi="Tahoma" w:cs="Tahoma"/>
        </w:rPr>
        <w:t>liz</w:t>
      </w:r>
      <w:r w:rsidRPr="007524DA">
        <w:rPr>
          <w:rFonts w:ascii="Tahoma" w:eastAsia="Tahoma" w:hAnsi="Tahoma" w:cs="Tahoma"/>
          <w:spacing w:val="1"/>
        </w:rPr>
        <w:t>a</w:t>
      </w:r>
      <w:r w:rsidRPr="007524DA">
        <w:rPr>
          <w:rFonts w:ascii="Tahoma" w:eastAsia="Tahoma" w:hAnsi="Tahoma" w:cs="Tahoma"/>
          <w:spacing w:val="-1"/>
        </w:rPr>
        <w:t>cj</w:t>
      </w:r>
      <w:r w:rsidRPr="007524DA">
        <w:rPr>
          <w:rFonts w:ascii="Tahoma" w:eastAsia="Tahoma" w:hAnsi="Tahoma" w:cs="Tahoma"/>
        </w:rPr>
        <w:t>ę</w:t>
      </w:r>
      <w:r w:rsidRPr="007524DA">
        <w:rPr>
          <w:rFonts w:ascii="Tahoma" w:eastAsia="Tahoma" w:hAnsi="Tahoma" w:cs="Tahoma"/>
          <w:spacing w:val="16"/>
        </w:rPr>
        <w:t xml:space="preserve"> </w:t>
      </w:r>
      <w:r w:rsidRPr="007524DA">
        <w:rPr>
          <w:rFonts w:ascii="Tahoma" w:eastAsia="Tahoma" w:hAnsi="Tahoma" w:cs="Tahoma"/>
          <w:spacing w:val="2"/>
        </w:rPr>
        <w:t>p</w:t>
      </w:r>
      <w:r w:rsidRPr="007524DA">
        <w:rPr>
          <w:rFonts w:ascii="Tahoma" w:eastAsia="Tahoma" w:hAnsi="Tahoma" w:cs="Tahoma"/>
        </w:rPr>
        <w:t>r</w:t>
      </w:r>
      <w:r w:rsidRPr="007524DA">
        <w:rPr>
          <w:rFonts w:ascii="Tahoma" w:eastAsia="Tahoma" w:hAnsi="Tahoma" w:cs="Tahoma"/>
          <w:spacing w:val="2"/>
        </w:rPr>
        <w:t>o</w:t>
      </w:r>
      <w:r w:rsidRPr="007524DA">
        <w:rPr>
          <w:rFonts w:ascii="Tahoma" w:eastAsia="Tahoma" w:hAnsi="Tahoma" w:cs="Tahoma"/>
          <w:spacing w:val="-1"/>
        </w:rPr>
        <w:t>j</w:t>
      </w:r>
      <w:r w:rsidRPr="007524DA">
        <w:rPr>
          <w:rFonts w:ascii="Tahoma" w:eastAsia="Tahoma" w:hAnsi="Tahoma" w:cs="Tahoma"/>
          <w:spacing w:val="1"/>
        </w:rPr>
        <w:t>e</w:t>
      </w:r>
      <w:r w:rsidRPr="007524DA">
        <w:rPr>
          <w:rFonts w:ascii="Tahoma" w:eastAsia="Tahoma" w:hAnsi="Tahoma" w:cs="Tahoma"/>
          <w:spacing w:val="-1"/>
        </w:rPr>
        <w:t>k</w:t>
      </w:r>
      <w:r w:rsidRPr="007524DA">
        <w:rPr>
          <w:rFonts w:ascii="Tahoma" w:eastAsia="Tahoma" w:hAnsi="Tahoma" w:cs="Tahoma"/>
        </w:rPr>
        <w:t>tu w ł</w:t>
      </w:r>
      <w:r w:rsidRPr="007524DA">
        <w:rPr>
          <w:rFonts w:ascii="Tahoma" w:eastAsia="Tahoma" w:hAnsi="Tahoma" w:cs="Tahoma"/>
          <w:spacing w:val="1"/>
        </w:rPr>
        <w:t>ą</w:t>
      </w:r>
      <w:r w:rsidRPr="007524DA">
        <w:rPr>
          <w:rFonts w:ascii="Tahoma" w:eastAsia="Tahoma" w:hAnsi="Tahoma" w:cs="Tahoma"/>
          <w:spacing w:val="-1"/>
        </w:rPr>
        <w:t>c</w:t>
      </w:r>
      <w:r w:rsidRPr="007524DA">
        <w:rPr>
          <w:rFonts w:ascii="Tahoma" w:eastAsia="Tahoma" w:hAnsi="Tahoma" w:cs="Tahoma"/>
        </w:rPr>
        <w:t xml:space="preserve">znej </w:t>
      </w:r>
      <w:r w:rsidRPr="007524DA">
        <w:rPr>
          <w:rFonts w:ascii="Tahoma" w:eastAsia="Tahoma" w:hAnsi="Tahoma" w:cs="Tahoma"/>
          <w:spacing w:val="-1"/>
        </w:rPr>
        <w:t>k</w:t>
      </w:r>
      <w:r w:rsidRPr="007524DA">
        <w:rPr>
          <w:rFonts w:ascii="Tahoma" w:eastAsia="Tahoma" w:hAnsi="Tahoma" w:cs="Tahoma"/>
          <w:spacing w:val="1"/>
        </w:rPr>
        <w:t>w</w:t>
      </w:r>
      <w:r w:rsidRPr="007524DA">
        <w:rPr>
          <w:rFonts w:ascii="Tahoma" w:eastAsia="Tahoma" w:hAnsi="Tahoma" w:cs="Tahoma"/>
          <w:spacing w:val="2"/>
        </w:rPr>
        <w:t>o</w:t>
      </w:r>
      <w:r w:rsidRPr="007524DA">
        <w:rPr>
          <w:rFonts w:ascii="Tahoma" w:eastAsia="Tahoma" w:hAnsi="Tahoma" w:cs="Tahoma"/>
          <w:spacing w:val="-1"/>
        </w:rPr>
        <w:t>c</w:t>
      </w:r>
      <w:r w:rsidRPr="007524DA">
        <w:rPr>
          <w:rFonts w:ascii="Tahoma" w:eastAsia="Tahoma" w:hAnsi="Tahoma" w:cs="Tahoma"/>
        </w:rPr>
        <w:t xml:space="preserve">ie </w:t>
      </w:r>
      <w:r w:rsidRPr="007524DA">
        <w:rPr>
          <w:rFonts w:ascii="Tahoma" w:eastAsia="Tahoma" w:hAnsi="Tahoma" w:cs="Tahoma"/>
          <w:spacing w:val="-1"/>
        </w:rPr>
        <w:t>n</w:t>
      </w:r>
      <w:r w:rsidRPr="007524DA">
        <w:rPr>
          <w:rFonts w:ascii="Tahoma" w:eastAsia="Tahoma" w:hAnsi="Tahoma" w:cs="Tahoma"/>
        </w:rPr>
        <w:t>i</w:t>
      </w:r>
      <w:r w:rsidRPr="007524DA">
        <w:rPr>
          <w:rFonts w:ascii="Tahoma" w:eastAsia="Tahoma" w:hAnsi="Tahoma" w:cs="Tahoma"/>
          <w:spacing w:val="1"/>
        </w:rPr>
        <w:t>e</w:t>
      </w:r>
      <w:r w:rsidRPr="007524DA">
        <w:rPr>
          <w:rFonts w:ascii="Tahoma" w:eastAsia="Tahoma" w:hAnsi="Tahoma" w:cs="Tahoma"/>
        </w:rPr>
        <w:t>pr</w:t>
      </w:r>
      <w:r w:rsidRPr="007524DA">
        <w:rPr>
          <w:rFonts w:ascii="Tahoma" w:eastAsia="Tahoma" w:hAnsi="Tahoma" w:cs="Tahoma"/>
          <w:spacing w:val="1"/>
        </w:rPr>
        <w:t>zek</w:t>
      </w:r>
      <w:r w:rsidRPr="007524DA">
        <w:rPr>
          <w:rFonts w:ascii="Tahoma" w:eastAsia="Tahoma" w:hAnsi="Tahoma" w:cs="Tahoma"/>
          <w:spacing w:val="-2"/>
        </w:rPr>
        <w:t>r</w:t>
      </w:r>
      <w:r w:rsidRPr="007524DA">
        <w:rPr>
          <w:rFonts w:ascii="Tahoma" w:eastAsia="Tahoma" w:hAnsi="Tahoma" w:cs="Tahoma"/>
          <w:spacing w:val="1"/>
        </w:rPr>
        <w:t>a</w:t>
      </w:r>
      <w:r w:rsidRPr="007524DA">
        <w:rPr>
          <w:rFonts w:ascii="Tahoma" w:eastAsia="Tahoma" w:hAnsi="Tahoma" w:cs="Tahoma"/>
          <w:spacing w:val="-1"/>
        </w:rPr>
        <w:t>c</w:t>
      </w:r>
      <w:r w:rsidRPr="007524DA">
        <w:rPr>
          <w:rFonts w:ascii="Tahoma" w:eastAsia="Tahoma" w:hAnsi="Tahoma" w:cs="Tahoma"/>
        </w:rPr>
        <w:t>z</w:t>
      </w:r>
      <w:r w:rsidRPr="007524DA">
        <w:rPr>
          <w:rFonts w:ascii="Tahoma" w:eastAsia="Tahoma" w:hAnsi="Tahoma" w:cs="Tahoma"/>
          <w:spacing w:val="1"/>
        </w:rPr>
        <w:t>a</w:t>
      </w:r>
      <w:r w:rsidRPr="007524DA">
        <w:rPr>
          <w:rFonts w:ascii="Tahoma" w:eastAsia="Tahoma" w:hAnsi="Tahoma" w:cs="Tahoma"/>
          <w:spacing w:val="-1"/>
        </w:rPr>
        <w:t>j</w:t>
      </w:r>
      <w:r w:rsidRPr="007524DA">
        <w:rPr>
          <w:rFonts w:ascii="Tahoma" w:eastAsia="Tahoma" w:hAnsi="Tahoma" w:cs="Tahoma"/>
          <w:spacing w:val="1"/>
        </w:rPr>
        <w:t>ą</w:t>
      </w:r>
      <w:r w:rsidRPr="007524DA">
        <w:rPr>
          <w:rFonts w:ascii="Tahoma" w:eastAsia="Tahoma" w:hAnsi="Tahoma" w:cs="Tahoma"/>
          <w:spacing w:val="-1"/>
        </w:rPr>
        <w:t>c</w:t>
      </w:r>
      <w:r w:rsidRPr="007524DA">
        <w:rPr>
          <w:rFonts w:ascii="Tahoma" w:eastAsia="Tahoma" w:hAnsi="Tahoma" w:cs="Tahoma"/>
          <w:spacing w:val="1"/>
        </w:rPr>
        <w:t>e</w:t>
      </w:r>
      <w:r w:rsidRPr="007524DA">
        <w:rPr>
          <w:rFonts w:ascii="Tahoma" w:eastAsia="Tahoma" w:hAnsi="Tahoma" w:cs="Tahoma"/>
        </w:rPr>
        <w:t xml:space="preserve">j </w:t>
      </w:r>
      <w:r w:rsidRPr="007524DA">
        <w:rPr>
          <w:rFonts w:ascii="Tahoma" w:eastAsia="Tahoma" w:hAnsi="Tahoma" w:cs="Tahoma"/>
          <w:spacing w:val="2"/>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spacing w:val="2"/>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 xml:space="preserve">. </w:t>
      </w:r>
      <w:r w:rsidRPr="007524DA">
        <w:rPr>
          <w:rFonts w:ascii="Tahoma" w:eastAsia="Tahoma" w:hAnsi="Tahoma" w:cs="Tahoma"/>
          <w:spacing w:val="3"/>
        </w:rPr>
        <w:t>P</w:t>
      </w:r>
      <w:r w:rsidRPr="007524DA">
        <w:rPr>
          <w:rFonts w:ascii="Tahoma" w:eastAsia="Tahoma" w:hAnsi="Tahoma" w:cs="Tahoma"/>
          <w:spacing w:val="-1"/>
        </w:rPr>
        <w:t>L</w:t>
      </w:r>
      <w:r w:rsidRPr="007524DA">
        <w:rPr>
          <w:rFonts w:ascii="Tahoma" w:eastAsia="Tahoma" w:hAnsi="Tahoma" w:cs="Tahoma"/>
        </w:rPr>
        <w:t>N (s</w:t>
      </w:r>
      <w:r w:rsidRPr="007524DA">
        <w:rPr>
          <w:rFonts w:ascii="Tahoma" w:eastAsia="Tahoma" w:hAnsi="Tahoma" w:cs="Tahoma"/>
          <w:spacing w:val="1"/>
        </w:rPr>
        <w:t>ł</w:t>
      </w:r>
      <w:r w:rsidRPr="007524DA">
        <w:rPr>
          <w:rFonts w:ascii="Tahoma" w:eastAsia="Tahoma" w:hAnsi="Tahoma" w:cs="Tahoma"/>
        </w:rPr>
        <w:t>o</w:t>
      </w:r>
      <w:r w:rsidRPr="007524DA">
        <w:rPr>
          <w:rFonts w:ascii="Tahoma" w:eastAsia="Tahoma" w:hAnsi="Tahoma" w:cs="Tahoma"/>
          <w:spacing w:val="1"/>
        </w:rPr>
        <w:t>w</w:t>
      </w:r>
      <w:r w:rsidRPr="007524DA">
        <w:rPr>
          <w:rFonts w:ascii="Tahoma" w:eastAsia="Tahoma" w:hAnsi="Tahoma" w:cs="Tahoma"/>
          <w:spacing w:val="-1"/>
        </w:rPr>
        <w:t>n</w:t>
      </w:r>
      <w:r w:rsidRPr="007524DA">
        <w:rPr>
          <w:rFonts w:ascii="Tahoma" w:eastAsia="Tahoma" w:hAnsi="Tahoma" w:cs="Tahoma"/>
        </w:rPr>
        <w:t>i</w:t>
      </w:r>
      <w:r w:rsidRPr="007524DA">
        <w:rPr>
          <w:rFonts w:ascii="Tahoma" w:eastAsia="Tahoma" w:hAnsi="Tahoma" w:cs="Tahoma"/>
          <w:spacing w:val="1"/>
        </w:rPr>
        <w:t>e</w:t>
      </w:r>
      <w:r w:rsidRPr="007524DA">
        <w:rPr>
          <w:rFonts w:ascii="Tahoma" w:eastAsia="Tahoma" w:hAnsi="Tahoma" w:cs="Tahoma"/>
        </w:rPr>
        <w:t xml:space="preserve">: </w:t>
      </w:r>
      <w:r w:rsidRPr="007524DA">
        <w:rPr>
          <w:rFonts w:ascii="Tahoma" w:eastAsia="Tahoma" w:hAnsi="Tahoma" w:cs="Tahoma"/>
          <w:w w:val="99"/>
        </w:rPr>
        <w:t xml:space="preserve">…) </w:t>
      </w:r>
      <w:r w:rsidR="00F10027">
        <w:rPr>
          <w:rFonts w:ascii="Tahoma" w:eastAsia="Tahoma" w:hAnsi="Tahoma" w:cs="Tahoma"/>
          <w:w w:val="99"/>
        </w:rPr>
        <w:br/>
      </w:r>
      <w:r w:rsidRPr="007524DA">
        <w:rPr>
          <w:rFonts w:ascii="Tahoma" w:eastAsia="Tahoma" w:hAnsi="Tahoma" w:cs="Tahoma"/>
        </w:rPr>
        <w:t>i st</w:t>
      </w:r>
      <w:r w:rsidRPr="007524DA">
        <w:rPr>
          <w:rFonts w:ascii="Tahoma" w:eastAsia="Tahoma" w:hAnsi="Tahoma" w:cs="Tahoma"/>
          <w:spacing w:val="1"/>
        </w:rPr>
        <w:t>a</w:t>
      </w:r>
      <w:r w:rsidRPr="007524DA">
        <w:rPr>
          <w:rFonts w:ascii="Tahoma" w:eastAsia="Tahoma" w:hAnsi="Tahoma" w:cs="Tahoma"/>
          <w:spacing w:val="-1"/>
        </w:rPr>
        <w:t>n</w:t>
      </w:r>
      <w:r w:rsidRPr="007524DA">
        <w:rPr>
          <w:rFonts w:ascii="Tahoma" w:eastAsia="Tahoma" w:hAnsi="Tahoma" w:cs="Tahoma"/>
        </w:rPr>
        <w:t>o</w:t>
      </w:r>
      <w:r w:rsidRPr="007524DA">
        <w:rPr>
          <w:rFonts w:ascii="Tahoma" w:eastAsia="Tahoma" w:hAnsi="Tahoma" w:cs="Tahoma"/>
          <w:spacing w:val="1"/>
        </w:rPr>
        <w:t>w</w:t>
      </w:r>
      <w:r w:rsidRPr="007524DA">
        <w:rPr>
          <w:rFonts w:ascii="Tahoma" w:eastAsia="Tahoma" w:hAnsi="Tahoma" w:cs="Tahoma"/>
        </w:rPr>
        <w:t>i</w:t>
      </w:r>
      <w:r w:rsidRPr="007524DA">
        <w:rPr>
          <w:rFonts w:ascii="Tahoma" w:eastAsia="Tahoma" w:hAnsi="Tahoma" w:cs="Tahoma"/>
          <w:spacing w:val="1"/>
        </w:rPr>
        <w:t>ą</w:t>
      </w:r>
      <w:r w:rsidRPr="007524DA">
        <w:rPr>
          <w:rFonts w:ascii="Tahoma" w:eastAsia="Tahoma" w:hAnsi="Tahoma" w:cs="Tahoma"/>
          <w:spacing w:val="-1"/>
        </w:rPr>
        <w:t>c</w:t>
      </w:r>
      <w:r w:rsidRPr="007524DA">
        <w:rPr>
          <w:rFonts w:ascii="Tahoma" w:eastAsia="Tahoma" w:hAnsi="Tahoma" w:cs="Tahoma"/>
          <w:spacing w:val="1"/>
        </w:rPr>
        <w:t>e</w:t>
      </w:r>
      <w:r w:rsidRPr="007524DA">
        <w:rPr>
          <w:rFonts w:ascii="Tahoma" w:eastAsia="Tahoma" w:hAnsi="Tahoma" w:cs="Tahoma"/>
        </w:rPr>
        <w:t>j</w:t>
      </w:r>
      <w:r w:rsidRPr="007524DA">
        <w:rPr>
          <w:rFonts w:ascii="Tahoma" w:eastAsia="Tahoma" w:hAnsi="Tahoma" w:cs="Tahoma"/>
          <w:spacing w:val="-9"/>
        </w:rPr>
        <w:t xml:space="preserve"> </w:t>
      </w:r>
      <w:r w:rsidR="008D1114">
        <w:rPr>
          <w:rFonts w:ascii="Tahoma" w:eastAsia="Tahoma" w:hAnsi="Tahoma" w:cs="Tahoma"/>
        </w:rPr>
        <w:t xml:space="preserve">na dzień podpisania niniejszej </w:t>
      </w:r>
      <w:r w:rsidR="001142E6">
        <w:rPr>
          <w:rFonts w:ascii="Tahoma" w:eastAsia="Tahoma" w:hAnsi="Tahoma" w:cs="Tahoma"/>
        </w:rPr>
        <w:t>Decyzji</w:t>
      </w:r>
      <w:r w:rsidR="008D1114" w:rsidRPr="00E45FD6">
        <w:rPr>
          <w:rFonts w:ascii="Tahoma" w:eastAsia="Tahoma" w:hAnsi="Tahoma" w:cs="Tahoma"/>
          <w:spacing w:val="-9"/>
        </w:rPr>
        <w:t xml:space="preserve"> </w:t>
      </w:r>
      <w:r w:rsidRPr="007524DA">
        <w:rPr>
          <w:rFonts w:ascii="Tahoma" w:eastAsia="Tahoma" w:hAnsi="Tahoma" w:cs="Tahoma"/>
        </w:rPr>
        <w:t>……</w:t>
      </w:r>
      <w:r w:rsidRPr="007524DA">
        <w:rPr>
          <w:rFonts w:ascii="Tahoma" w:eastAsia="Tahoma" w:hAnsi="Tahoma" w:cs="Tahoma"/>
          <w:spacing w:val="-2"/>
        </w:rPr>
        <w:t xml:space="preserve"> </w:t>
      </w:r>
      <w:r w:rsidRPr="007524DA">
        <w:rPr>
          <w:rFonts w:ascii="Tahoma" w:eastAsia="Tahoma" w:hAnsi="Tahoma" w:cs="Tahoma"/>
        </w:rPr>
        <w:t>%</w:t>
      </w:r>
      <w:r w:rsidRPr="007524DA">
        <w:rPr>
          <w:rFonts w:ascii="Tahoma" w:eastAsia="Tahoma" w:hAnsi="Tahoma" w:cs="Tahoma"/>
          <w:spacing w:val="-2"/>
        </w:rPr>
        <w:t xml:space="preserve"> </w:t>
      </w:r>
      <w:r w:rsidR="008D1114">
        <w:rPr>
          <w:rFonts w:ascii="Tahoma" w:eastAsia="Tahoma" w:hAnsi="Tahoma" w:cs="Tahoma"/>
        </w:rPr>
        <w:t>określonych we wniosku</w:t>
      </w:r>
      <w:r w:rsidR="008D1114" w:rsidRPr="00E45FD6">
        <w:rPr>
          <w:rFonts w:ascii="Tahoma" w:eastAsia="Tahoma" w:hAnsi="Tahoma" w:cs="Tahoma"/>
          <w:spacing w:val="-2"/>
        </w:rPr>
        <w:t xml:space="preserve"> </w:t>
      </w:r>
      <w:r w:rsidRPr="007524DA">
        <w:rPr>
          <w:rFonts w:ascii="Tahoma" w:eastAsia="Tahoma" w:hAnsi="Tahoma" w:cs="Tahoma"/>
          <w:spacing w:val="-1"/>
        </w:rPr>
        <w:t>c</w:t>
      </w:r>
      <w:r w:rsidRPr="007524DA">
        <w:rPr>
          <w:rFonts w:ascii="Tahoma" w:eastAsia="Tahoma" w:hAnsi="Tahoma" w:cs="Tahoma"/>
          <w:spacing w:val="1"/>
        </w:rPr>
        <w:t>a</w:t>
      </w:r>
      <w:r w:rsidRPr="007524DA">
        <w:rPr>
          <w:rFonts w:ascii="Tahoma" w:eastAsia="Tahoma" w:hAnsi="Tahoma" w:cs="Tahoma"/>
          <w:spacing w:val="3"/>
        </w:rPr>
        <w:t>ł</w:t>
      </w:r>
      <w:r w:rsidRPr="007524DA">
        <w:rPr>
          <w:rFonts w:ascii="Tahoma" w:eastAsia="Tahoma" w:hAnsi="Tahoma" w:cs="Tahoma"/>
          <w:spacing w:val="-3"/>
        </w:rPr>
        <w:t>k</w:t>
      </w:r>
      <w:r w:rsidRPr="007524DA">
        <w:rPr>
          <w:rFonts w:ascii="Tahoma" w:eastAsia="Tahoma" w:hAnsi="Tahoma" w:cs="Tahoma"/>
        </w:rPr>
        <w:t>o</w:t>
      </w:r>
      <w:r w:rsidRPr="007524DA">
        <w:rPr>
          <w:rFonts w:ascii="Tahoma" w:eastAsia="Tahoma" w:hAnsi="Tahoma" w:cs="Tahoma"/>
          <w:spacing w:val="1"/>
        </w:rPr>
        <w:t>w</w:t>
      </w:r>
      <w:r w:rsidRPr="007524DA">
        <w:rPr>
          <w:rFonts w:ascii="Tahoma" w:eastAsia="Tahoma" w:hAnsi="Tahoma" w:cs="Tahoma"/>
          <w:spacing w:val="4"/>
        </w:rPr>
        <w:t>i</w:t>
      </w:r>
      <w:r w:rsidRPr="007524DA">
        <w:rPr>
          <w:rFonts w:ascii="Tahoma" w:eastAsia="Tahoma" w:hAnsi="Tahoma" w:cs="Tahoma"/>
        </w:rPr>
        <w:t>t</w:t>
      </w:r>
      <w:r w:rsidRPr="007524DA">
        <w:rPr>
          <w:rFonts w:ascii="Tahoma" w:eastAsia="Tahoma" w:hAnsi="Tahoma" w:cs="Tahoma"/>
          <w:spacing w:val="-3"/>
        </w:rPr>
        <w:t>y</w:t>
      </w:r>
      <w:r w:rsidRPr="007524DA">
        <w:rPr>
          <w:rFonts w:ascii="Tahoma" w:eastAsia="Tahoma" w:hAnsi="Tahoma" w:cs="Tahoma"/>
          <w:spacing w:val="2"/>
        </w:rPr>
        <w:t>c</w:t>
      </w:r>
      <w:r w:rsidRPr="007524DA">
        <w:rPr>
          <w:rFonts w:ascii="Tahoma" w:eastAsia="Tahoma" w:hAnsi="Tahoma" w:cs="Tahoma"/>
        </w:rPr>
        <w:t>h</w:t>
      </w:r>
      <w:r w:rsidRPr="007524DA">
        <w:rPr>
          <w:rFonts w:ascii="Tahoma" w:eastAsia="Tahoma" w:hAnsi="Tahoma" w:cs="Tahoma"/>
          <w:spacing w:val="-11"/>
        </w:rPr>
        <w:t xml:space="preserve"> </w:t>
      </w:r>
      <w:r w:rsidRPr="007524DA">
        <w:rPr>
          <w:rFonts w:ascii="Tahoma" w:eastAsia="Tahoma" w:hAnsi="Tahoma" w:cs="Tahoma"/>
          <w:spacing w:val="1"/>
        </w:rPr>
        <w:t>w</w:t>
      </w:r>
      <w:r w:rsidRPr="007524DA">
        <w:rPr>
          <w:rFonts w:ascii="Tahoma" w:eastAsia="Tahoma" w:hAnsi="Tahoma" w:cs="Tahoma"/>
          <w:spacing w:val="-1"/>
        </w:rPr>
        <w:t>y</w:t>
      </w:r>
      <w:r w:rsidRPr="007524DA">
        <w:rPr>
          <w:rFonts w:ascii="Tahoma" w:eastAsia="Tahoma" w:hAnsi="Tahoma" w:cs="Tahoma"/>
        </w:rPr>
        <w:t>d</w:t>
      </w:r>
      <w:r w:rsidRPr="007524DA">
        <w:rPr>
          <w:rFonts w:ascii="Tahoma" w:eastAsia="Tahoma" w:hAnsi="Tahoma" w:cs="Tahoma"/>
          <w:spacing w:val="1"/>
        </w:rPr>
        <w:t>a</w:t>
      </w:r>
      <w:r w:rsidRPr="007524DA">
        <w:rPr>
          <w:rFonts w:ascii="Tahoma" w:eastAsia="Tahoma" w:hAnsi="Tahoma" w:cs="Tahoma"/>
        </w:rPr>
        <w:t>t</w:t>
      </w:r>
      <w:r w:rsidRPr="007524DA">
        <w:rPr>
          <w:rFonts w:ascii="Tahoma" w:eastAsia="Tahoma" w:hAnsi="Tahoma" w:cs="Tahoma"/>
          <w:spacing w:val="1"/>
        </w:rPr>
        <w:t>k</w:t>
      </w:r>
      <w:r w:rsidRPr="007524DA">
        <w:rPr>
          <w:rFonts w:ascii="Tahoma" w:eastAsia="Tahoma" w:hAnsi="Tahoma" w:cs="Tahoma"/>
        </w:rPr>
        <w:t>ów</w:t>
      </w:r>
      <w:r w:rsidRPr="007524DA">
        <w:rPr>
          <w:rFonts w:ascii="Tahoma" w:eastAsia="Tahoma" w:hAnsi="Tahoma" w:cs="Tahoma"/>
          <w:spacing w:val="-9"/>
        </w:rPr>
        <w:t xml:space="preserve"> </w:t>
      </w:r>
      <w:r w:rsidRPr="007524DA">
        <w:rPr>
          <w:rFonts w:ascii="Tahoma" w:eastAsia="Tahoma" w:hAnsi="Tahoma" w:cs="Tahoma"/>
          <w:spacing w:val="-1"/>
        </w:rPr>
        <w:t>kw</w:t>
      </w:r>
      <w:r w:rsidRPr="007524DA">
        <w:rPr>
          <w:rFonts w:ascii="Tahoma" w:eastAsia="Tahoma" w:hAnsi="Tahoma" w:cs="Tahoma"/>
          <w:spacing w:val="1"/>
        </w:rPr>
        <w:t>a</w:t>
      </w:r>
      <w:r w:rsidRPr="007524DA">
        <w:rPr>
          <w:rFonts w:ascii="Tahoma" w:eastAsia="Tahoma" w:hAnsi="Tahoma" w:cs="Tahoma"/>
        </w:rPr>
        <w:t>li</w:t>
      </w:r>
      <w:r w:rsidRPr="007524DA">
        <w:rPr>
          <w:rFonts w:ascii="Tahoma" w:eastAsia="Tahoma" w:hAnsi="Tahoma" w:cs="Tahoma"/>
          <w:spacing w:val="-1"/>
        </w:rPr>
        <w:t>f</w:t>
      </w:r>
      <w:r w:rsidRPr="007524DA">
        <w:rPr>
          <w:rFonts w:ascii="Tahoma" w:eastAsia="Tahoma" w:hAnsi="Tahoma" w:cs="Tahoma"/>
          <w:spacing w:val="2"/>
        </w:rPr>
        <w:t>i</w:t>
      </w:r>
      <w:r w:rsidRPr="007524DA">
        <w:rPr>
          <w:rFonts w:ascii="Tahoma" w:eastAsia="Tahoma" w:hAnsi="Tahoma" w:cs="Tahoma"/>
          <w:spacing w:val="-3"/>
        </w:rPr>
        <w:t>k</w:t>
      </w:r>
      <w:r w:rsidRPr="007524DA">
        <w:rPr>
          <w:rFonts w:ascii="Tahoma" w:eastAsia="Tahoma" w:hAnsi="Tahoma" w:cs="Tahoma"/>
          <w:spacing w:val="2"/>
        </w:rPr>
        <w:t>o</w:t>
      </w:r>
      <w:r w:rsidRPr="007524DA">
        <w:rPr>
          <w:rFonts w:ascii="Tahoma" w:eastAsia="Tahoma" w:hAnsi="Tahoma" w:cs="Tahoma"/>
          <w:spacing w:val="-1"/>
        </w:rPr>
        <w:t>w</w:t>
      </w:r>
      <w:r w:rsidRPr="007524DA">
        <w:rPr>
          <w:rFonts w:ascii="Tahoma" w:eastAsia="Tahoma" w:hAnsi="Tahoma" w:cs="Tahoma"/>
          <w:spacing w:val="1"/>
        </w:rPr>
        <w:t>a</w:t>
      </w:r>
      <w:r w:rsidRPr="007524DA">
        <w:rPr>
          <w:rFonts w:ascii="Tahoma" w:eastAsia="Tahoma" w:hAnsi="Tahoma" w:cs="Tahoma"/>
        </w:rPr>
        <w:t>l</w:t>
      </w:r>
      <w:r w:rsidRPr="007524DA">
        <w:rPr>
          <w:rFonts w:ascii="Tahoma" w:eastAsia="Tahoma" w:hAnsi="Tahoma" w:cs="Tahoma"/>
          <w:spacing w:val="-1"/>
        </w:rPr>
        <w:t>n</w:t>
      </w:r>
      <w:r w:rsidRPr="007524DA">
        <w:rPr>
          <w:rFonts w:ascii="Tahoma" w:eastAsia="Tahoma" w:hAnsi="Tahoma" w:cs="Tahoma"/>
          <w:spacing w:val="-3"/>
        </w:rPr>
        <w:t>y</w:t>
      </w:r>
      <w:r w:rsidRPr="007524DA">
        <w:rPr>
          <w:rFonts w:ascii="Tahoma" w:eastAsia="Tahoma" w:hAnsi="Tahoma" w:cs="Tahoma"/>
          <w:spacing w:val="2"/>
        </w:rPr>
        <w:t>c</w:t>
      </w:r>
      <w:r w:rsidRPr="007524DA">
        <w:rPr>
          <w:rFonts w:ascii="Tahoma" w:eastAsia="Tahoma" w:hAnsi="Tahoma" w:cs="Tahoma"/>
        </w:rPr>
        <w:t>h</w:t>
      </w:r>
      <w:r w:rsidRPr="007524DA">
        <w:rPr>
          <w:rFonts w:ascii="Tahoma" w:eastAsia="Tahoma" w:hAnsi="Tahoma" w:cs="Tahoma"/>
          <w:spacing w:val="-15"/>
        </w:rPr>
        <w:t xml:space="preserve"> </w:t>
      </w:r>
      <w:r w:rsidRPr="007524DA">
        <w:rPr>
          <w:rFonts w:ascii="Tahoma" w:eastAsia="Tahoma" w:hAnsi="Tahoma" w:cs="Tahoma"/>
          <w:spacing w:val="4"/>
        </w:rPr>
        <w:t>p</w:t>
      </w:r>
      <w:r w:rsidRPr="007524DA">
        <w:rPr>
          <w:rFonts w:ascii="Tahoma" w:eastAsia="Tahoma" w:hAnsi="Tahoma" w:cs="Tahoma"/>
        </w:rPr>
        <w:t>ro</w:t>
      </w:r>
      <w:r w:rsidRPr="007524DA">
        <w:rPr>
          <w:rFonts w:ascii="Tahoma" w:eastAsia="Tahoma" w:hAnsi="Tahoma" w:cs="Tahoma"/>
          <w:spacing w:val="-1"/>
        </w:rPr>
        <w:t>j</w:t>
      </w:r>
      <w:r w:rsidRPr="007524DA">
        <w:rPr>
          <w:rFonts w:ascii="Tahoma" w:eastAsia="Tahoma" w:hAnsi="Tahoma" w:cs="Tahoma"/>
          <w:spacing w:val="3"/>
        </w:rPr>
        <w:t>e</w:t>
      </w:r>
      <w:r w:rsidRPr="007524DA">
        <w:rPr>
          <w:rFonts w:ascii="Tahoma" w:eastAsia="Tahoma" w:hAnsi="Tahoma" w:cs="Tahoma"/>
          <w:spacing w:val="1"/>
        </w:rPr>
        <w:t>k</w:t>
      </w:r>
      <w:r w:rsidRPr="007524DA">
        <w:rPr>
          <w:rFonts w:ascii="Tahoma" w:eastAsia="Tahoma" w:hAnsi="Tahoma" w:cs="Tahoma"/>
        </w:rPr>
        <w:t>t</w:t>
      </w:r>
      <w:r w:rsidRPr="007524DA">
        <w:rPr>
          <w:rFonts w:ascii="Tahoma" w:eastAsia="Tahoma" w:hAnsi="Tahoma" w:cs="Tahoma"/>
          <w:spacing w:val="-1"/>
        </w:rPr>
        <w:t>u</w:t>
      </w:r>
      <w:r w:rsidRPr="007524DA">
        <w:rPr>
          <w:rFonts w:ascii="Tahoma" w:eastAsia="Tahoma" w:hAnsi="Tahoma" w:cs="Tahoma"/>
        </w:rPr>
        <w:t>,</w:t>
      </w:r>
      <w:r w:rsidRPr="007524DA">
        <w:rPr>
          <w:rFonts w:ascii="Tahoma" w:eastAsia="Tahoma" w:hAnsi="Tahoma" w:cs="Tahoma"/>
          <w:spacing w:val="-8"/>
        </w:rPr>
        <w:t xml:space="preserve"> </w:t>
      </w:r>
      <w:r w:rsidRPr="007524DA">
        <w:rPr>
          <w:rFonts w:ascii="Tahoma" w:eastAsia="Tahoma" w:hAnsi="Tahoma" w:cs="Tahoma"/>
        </w:rPr>
        <w:t>w</w:t>
      </w:r>
      <w:r w:rsidRPr="007524DA">
        <w:rPr>
          <w:rFonts w:ascii="Tahoma" w:eastAsia="Tahoma" w:hAnsi="Tahoma" w:cs="Tahoma"/>
          <w:spacing w:val="-1"/>
        </w:rPr>
        <w:t xml:space="preserve"> </w:t>
      </w:r>
      <w:r w:rsidRPr="007524DA">
        <w:rPr>
          <w:rFonts w:ascii="Tahoma" w:eastAsia="Tahoma" w:hAnsi="Tahoma" w:cs="Tahoma"/>
          <w:spacing w:val="-2"/>
        </w:rPr>
        <w:t>t</w:t>
      </w:r>
      <w:r w:rsidRPr="007524DA">
        <w:rPr>
          <w:rFonts w:ascii="Tahoma" w:eastAsia="Tahoma" w:hAnsi="Tahoma" w:cs="Tahoma"/>
          <w:spacing w:val="-1"/>
        </w:rPr>
        <w:t>y</w:t>
      </w:r>
      <w:r w:rsidRPr="007524DA">
        <w:rPr>
          <w:rFonts w:ascii="Tahoma" w:eastAsia="Tahoma" w:hAnsi="Tahoma" w:cs="Tahoma"/>
          <w:spacing w:val="3"/>
        </w:rPr>
        <w:t>m</w:t>
      </w:r>
      <w:r w:rsidRPr="007524DA">
        <w:rPr>
          <w:rFonts w:ascii="Tahoma" w:eastAsia="Tahoma" w:hAnsi="Tahoma" w:cs="Tahoma"/>
        </w:rPr>
        <w:t>:</w:t>
      </w:r>
    </w:p>
    <w:p w14:paraId="2C46A2A1" w14:textId="25E9E72F" w:rsidR="00156B74" w:rsidRPr="001A21E8" w:rsidRDefault="00156B74" w:rsidP="00F10027">
      <w:pPr>
        <w:spacing w:line="276" w:lineRule="auto"/>
        <w:ind w:left="426" w:right="14" w:hanging="426"/>
        <w:jc w:val="both"/>
        <w:rPr>
          <w:rFonts w:ascii="Tahoma" w:eastAsia="Tahoma" w:hAnsi="Tahoma" w:cs="Tahoma"/>
        </w:rPr>
      </w:pPr>
      <w:r w:rsidRPr="001A21E8">
        <w:rPr>
          <w:rFonts w:ascii="Tahoma" w:eastAsia="Tahoma" w:hAnsi="Tahoma" w:cs="Tahoma"/>
          <w:spacing w:val="-1"/>
        </w:rPr>
        <w:t>1</w:t>
      </w:r>
      <w:r w:rsidRPr="001A21E8">
        <w:rPr>
          <w:rFonts w:ascii="Tahoma" w:eastAsia="Tahoma" w:hAnsi="Tahoma" w:cs="Tahoma"/>
        </w:rPr>
        <w:t>)</w:t>
      </w:r>
      <w:r w:rsidR="00EA1DD8">
        <w:rPr>
          <w:rFonts w:ascii="Tahoma" w:eastAsia="Tahoma" w:hAnsi="Tahoma" w:cs="Tahoma"/>
        </w:rPr>
        <w:tab/>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2"/>
        </w:rPr>
        <w:t xml:space="preserve"> </w:t>
      </w:r>
      <w:r w:rsidRPr="001A21E8">
        <w:rPr>
          <w:rFonts w:ascii="Tahoma" w:eastAsia="Tahoma" w:hAnsi="Tahoma" w:cs="Tahoma"/>
        </w:rPr>
        <w:t>ze</w:t>
      </w:r>
      <w:r w:rsidRPr="001A21E8">
        <w:rPr>
          <w:rFonts w:ascii="Tahoma" w:eastAsia="Tahoma" w:hAnsi="Tahoma" w:cs="Tahoma"/>
          <w:spacing w:val="11"/>
        </w:rPr>
        <w:t xml:space="preserve"> </w:t>
      </w:r>
      <w:r w:rsidRPr="001A21E8">
        <w:rPr>
          <w:rFonts w:ascii="Tahoma" w:eastAsia="Tahoma" w:hAnsi="Tahoma" w:cs="Tahoma"/>
        </w:rPr>
        <w:t>środk</w:t>
      </w:r>
      <w:r w:rsidRPr="001A21E8">
        <w:rPr>
          <w:rFonts w:ascii="Tahoma" w:eastAsia="Tahoma" w:hAnsi="Tahoma" w:cs="Tahoma"/>
          <w:spacing w:val="-1"/>
        </w:rPr>
        <w:t>ó</w:t>
      </w:r>
      <w:r w:rsidRPr="001A21E8">
        <w:rPr>
          <w:rFonts w:ascii="Tahoma" w:eastAsia="Tahoma" w:hAnsi="Tahoma" w:cs="Tahoma"/>
        </w:rPr>
        <w:t>w</w:t>
      </w:r>
      <w:r w:rsidRPr="001A21E8">
        <w:rPr>
          <w:rFonts w:ascii="Tahoma" w:eastAsia="Tahoma" w:hAnsi="Tahoma" w:cs="Tahoma"/>
          <w:spacing w:val="5"/>
        </w:rPr>
        <w:t xml:space="preserv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w:t>
      </w:r>
      <w:r w:rsidRPr="001A21E8">
        <w:rPr>
          <w:rFonts w:ascii="Tahoma" w:eastAsia="Tahoma" w:hAnsi="Tahoma" w:cs="Tahoma"/>
          <w:spacing w:val="3"/>
        </w:rPr>
        <w:t>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h w</w:t>
      </w:r>
      <w:r w:rsidRPr="001A21E8">
        <w:rPr>
          <w:rFonts w:ascii="Tahoma" w:eastAsia="Tahoma" w:hAnsi="Tahoma" w:cs="Tahoma"/>
          <w:spacing w:val="9"/>
        </w:rPr>
        <w:t xml:space="preserve"> </w:t>
      </w:r>
      <w:r w:rsidRPr="001A21E8">
        <w:rPr>
          <w:rFonts w:ascii="Tahoma" w:eastAsia="Tahoma" w:hAnsi="Tahoma" w:cs="Tahoma"/>
          <w:spacing w:val="-1"/>
        </w:rPr>
        <w:t>k</w:t>
      </w:r>
      <w:r w:rsidRPr="001A21E8">
        <w:rPr>
          <w:rFonts w:ascii="Tahoma" w:eastAsia="Tahoma" w:hAnsi="Tahoma" w:cs="Tahoma"/>
          <w:spacing w:val="3"/>
        </w:rPr>
        <w:t>w</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spacing w:val="-1"/>
        </w:rPr>
        <w:t>L</w:t>
      </w:r>
      <w:r w:rsidRPr="001A21E8">
        <w:rPr>
          <w:rFonts w:ascii="Tahoma" w:eastAsia="Tahoma" w:hAnsi="Tahoma" w:cs="Tahoma"/>
        </w:rPr>
        <w:t>N</w:t>
      </w:r>
      <w:r w:rsidRPr="001A21E8">
        <w:rPr>
          <w:rFonts w:ascii="Tahoma" w:eastAsia="Tahoma" w:hAnsi="Tahoma" w:cs="Tahoma"/>
          <w:spacing w:val="14"/>
        </w:rPr>
        <w:t xml:space="preserve"> </w:t>
      </w:r>
      <w:r w:rsidRPr="001A21E8">
        <w:rPr>
          <w:rFonts w:ascii="Tahoma" w:eastAsia="Tahoma" w:hAnsi="Tahoma" w:cs="Tahoma"/>
        </w:rPr>
        <w:t>(s</w:t>
      </w:r>
      <w:r w:rsidRPr="001A21E8">
        <w:rPr>
          <w:rFonts w:ascii="Tahoma" w:eastAsia="Tahoma" w:hAnsi="Tahoma" w:cs="Tahoma"/>
          <w:spacing w:val="3"/>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spacing w:val="2"/>
        </w:rPr>
        <w:t>c</w:t>
      </w:r>
      <w:r w:rsidRPr="001A21E8">
        <w:rPr>
          <w:rFonts w:ascii="Tahoma" w:eastAsia="Tahoma" w:hAnsi="Tahoma" w:cs="Tahoma"/>
        </w:rPr>
        <w:t>o</w:t>
      </w:r>
      <w:r w:rsidRPr="001A21E8">
        <w:rPr>
          <w:rFonts w:ascii="Tahoma" w:eastAsia="Tahoma" w:hAnsi="Tahoma" w:cs="Tahoma"/>
          <w:spacing w:val="7"/>
        </w:rPr>
        <w:t xml:space="preserve"> </w:t>
      </w:r>
      <w:r w:rsidRPr="001A21E8">
        <w:rPr>
          <w:rFonts w:ascii="Tahoma" w:eastAsia="Tahoma" w:hAnsi="Tahoma" w:cs="Tahoma"/>
        </w:rPr>
        <w:t>st</w:t>
      </w:r>
      <w:r w:rsidRPr="001A21E8">
        <w:rPr>
          <w:rFonts w:ascii="Tahoma" w:eastAsia="Tahoma" w:hAnsi="Tahoma" w:cs="Tahoma"/>
          <w:spacing w:val="1"/>
        </w:rPr>
        <w:t>an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spacing w:val="2"/>
        </w:rPr>
        <w:t>.</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spacing w:val="3"/>
        </w:rPr>
        <w:t>ł</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it</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 xml:space="preserve">h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13"/>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2CD9C1BF" w14:textId="2F5C993F" w:rsidR="00156B74" w:rsidRPr="001A21E8" w:rsidRDefault="00156B74" w:rsidP="00F10027">
      <w:pPr>
        <w:spacing w:line="276" w:lineRule="auto"/>
        <w:ind w:left="426" w:right="14" w:hanging="426"/>
        <w:jc w:val="both"/>
        <w:rPr>
          <w:rFonts w:ascii="Tahoma" w:eastAsia="Tahoma" w:hAnsi="Tahoma" w:cs="Tahoma"/>
          <w:spacing w:val="3"/>
          <w:position w:val="-1"/>
        </w:rPr>
      </w:pPr>
      <w:r w:rsidRPr="001A21E8">
        <w:rPr>
          <w:rFonts w:ascii="Tahoma" w:eastAsia="Tahoma" w:hAnsi="Tahoma" w:cs="Tahoma"/>
          <w:spacing w:val="-1"/>
        </w:rPr>
        <w:t>2</w:t>
      </w:r>
      <w:r w:rsidRPr="001A21E8">
        <w:rPr>
          <w:rFonts w:ascii="Tahoma" w:eastAsia="Tahoma" w:hAnsi="Tahoma" w:cs="Tahoma"/>
        </w:rPr>
        <w:t>)</w:t>
      </w:r>
      <w:r w:rsidR="00EA1DD8">
        <w:rPr>
          <w:rFonts w:ascii="Tahoma" w:eastAsia="Tahoma" w:hAnsi="Tahoma" w:cs="Tahoma"/>
          <w:spacing w:val="35"/>
        </w:rPr>
        <w:tab/>
      </w:r>
      <w:r w:rsidRPr="001A21E8">
        <w:rPr>
          <w:rFonts w:ascii="Tahoma" w:eastAsia="Tahoma" w:hAnsi="Tahoma" w:cs="Tahoma"/>
        </w:rPr>
        <w:t>do</w:t>
      </w:r>
      <w:r w:rsidRPr="001A21E8">
        <w:rPr>
          <w:rFonts w:ascii="Tahoma" w:eastAsia="Tahoma" w:hAnsi="Tahoma" w:cs="Tahoma"/>
          <w:spacing w:val="1"/>
        </w:rPr>
        <w:t>ta</w:t>
      </w:r>
      <w:r w:rsidRPr="001A21E8">
        <w:rPr>
          <w:rFonts w:ascii="Tahoma" w:eastAsia="Tahoma" w:hAnsi="Tahoma" w:cs="Tahoma"/>
          <w:spacing w:val="-1"/>
        </w:rPr>
        <w:t>cj</w:t>
      </w:r>
      <w:r w:rsidRPr="001A21E8">
        <w:rPr>
          <w:rFonts w:ascii="Tahoma" w:eastAsia="Tahoma" w:hAnsi="Tahoma" w:cs="Tahoma"/>
        </w:rPr>
        <w:t>ę</w:t>
      </w:r>
      <w:r w:rsidRPr="001A21E8">
        <w:rPr>
          <w:rFonts w:ascii="Tahoma" w:eastAsia="Tahoma" w:hAnsi="Tahoma" w:cs="Tahoma"/>
          <w:spacing w:val="9"/>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lo</w:t>
      </w:r>
      <w:r w:rsidRPr="001A21E8">
        <w:rPr>
          <w:rFonts w:ascii="Tahoma" w:eastAsia="Tahoma" w:hAnsi="Tahoma" w:cs="Tahoma"/>
          <w:spacing w:val="1"/>
        </w:rPr>
        <w:t>w</w:t>
      </w:r>
      <w:r w:rsidRPr="001A21E8">
        <w:rPr>
          <w:rFonts w:ascii="Tahoma" w:eastAsia="Tahoma" w:hAnsi="Tahoma" w:cs="Tahoma"/>
        </w:rPr>
        <w:t xml:space="preserve">ą z </w:t>
      </w:r>
      <w:r w:rsidRPr="001A21E8">
        <w:rPr>
          <w:rFonts w:ascii="Tahoma" w:eastAsia="Tahoma" w:hAnsi="Tahoma" w:cs="Tahoma"/>
          <w:spacing w:val="2"/>
        </w:rPr>
        <w:t>b</w:t>
      </w:r>
      <w:r w:rsidRPr="001A21E8">
        <w:rPr>
          <w:rFonts w:ascii="Tahoma" w:eastAsia="Tahoma" w:hAnsi="Tahoma" w:cs="Tahoma"/>
          <w:spacing w:val="-1"/>
        </w:rPr>
        <w:t>u</w:t>
      </w:r>
      <w:r w:rsidRPr="001A21E8">
        <w:rPr>
          <w:rFonts w:ascii="Tahoma" w:eastAsia="Tahoma" w:hAnsi="Tahoma" w:cs="Tahoma"/>
        </w:rPr>
        <w:t>dż</w:t>
      </w:r>
      <w:r w:rsidRPr="001A21E8">
        <w:rPr>
          <w:rFonts w:ascii="Tahoma" w:eastAsia="Tahoma" w:hAnsi="Tahoma" w:cs="Tahoma"/>
          <w:spacing w:val="1"/>
        </w:rPr>
        <w:t>e</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4"/>
        </w:rPr>
        <w:t xml:space="preserve"> </w:t>
      </w:r>
      <w:r w:rsidRPr="001A21E8">
        <w:rPr>
          <w:rFonts w:ascii="Tahoma" w:eastAsia="Tahoma" w:hAnsi="Tahoma" w:cs="Tahoma"/>
          <w:spacing w:val="-1"/>
        </w:rPr>
        <w:t>k</w:t>
      </w:r>
      <w:r w:rsidRPr="001A21E8">
        <w:rPr>
          <w:rFonts w:ascii="Tahoma" w:eastAsia="Tahoma" w:hAnsi="Tahoma" w:cs="Tahoma"/>
          <w:spacing w:val="-2"/>
        </w:rPr>
        <w:t>r</w:t>
      </w:r>
      <w:r w:rsidRPr="001A21E8">
        <w:rPr>
          <w:rFonts w:ascii="Tahoma" w:eastAsia="Tahoma" w:hAnsi="Tahoma" w:cs="Tahoma"/>
          <w:spacing w:val="1"/>
        </w:rPr>
        <w:t>aj</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go</w:t>
      </w:r>
      <w:r w:rsidRPr="001A21E8">
        <w:rPr>
          <w:rFonts w:ascii="Tahoma" w:eastAsia="Tahoma" w:hAnsi="Tahoma" w:cs="Tahoma"/>
          <w:spacing w:val="3"/>
        </w:rPr>
        <w:t xml:space="preserve"> </w:t>
      </w:r>
      <w:r w:rsidRPr="001A21E8">
        <w:rPr>
          <w:rFonts w:ascii="Tahoma" w:eastAsia="Tahoma" w:hAnsi="Tahoma" w:cs="Tahoma"/>
        </w:rPr>
        <w:t xml:space="preserve">w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ie … P</w:t>
      </w:r>
      <w:r w:rsidRPr="001A21E8">
        <w:rPr>
          <w:rFonts w:ascii="Tahoma" w:eastAsia="Tahoma" w:hAnsi="Tahoma" w:cs="Tahoma"/>
          <w:spacing w:val="1"/>
        </w:rPr>
        <w:t>L</w:t>
      </w:r>
      <w:r w:rsidRPr="001A21E8">
        <w:rPr>
          <w:rFonts w:ascii="Tahoma" w:eastAsia="Tahoma" w:hAnsi="Tahoma" w:cs="Tahoma"/>
        </w:rPr>
        <w:t>N</w:t>
      </w:r>
      <w:r w:rsidRPr="001A21E8">
        <w:rPr>
          <w:rFonts w:ascii="Tahoma" w:eastAsia="Tahoma" w:hAnsi="Tahoma" w:cs="Tahoma"/>
          <w:spacing w:val="8"/>
        </w:rPr>
        <w:t xml:space="preserve"> </w:t>
      </w:r>
      <w:r w:rsidRPr="001A21E8">
        <w:rPr>
          <w:rFonts w:ascii="Tahoma" w:eastAsia="Tahoma" w:hAnsi="Tahoma" w:cs="Tahoma"/>
        </w:rPr>
        <w:t>(s</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 xml:space="preserve">, </w:t>
      </w:r>
      <w:r w:rsidRPr="001A21E8">
        <w:rPr>
          <w:rFonts w:ascii="Tahoma" w:eastAsia="Tahoma" w:hAnsi="Tahoma" w:cs="Tahoma"/>
          <w:spacing w:val="-1"/>
        </w:rPr>
        <w:t>c</w:t>
      </w:r>
      <w:r w:rsidRPr="001A21E8">
        <w:rPr>
          <w:rFonts w:ascii="Tahoma" w:eastAsia="Tahoma" w:hAnsi="Tahoma" w:cs="Tahoma"/>
        </w:rPr>
        <w:t>o 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 …</w:t>
      </w:r>
      <w:r w:rsidRPr="001A21E8">
        <w:rPr>
          <w:rFonts w:ascii="Tahoma" w:eastAsia="Tahoma" w:hAnsi="Tahoma" w:cs="Tahoma"/>
          <w:spacing w:val="1"/>
        </w:rPr>
        <w:t>…</w:t>
      </w:r>
      <w:r w:rsidRPr="001A21E8">
        <w:rPr>
          <w:rFonts w:ascii="Tahoma" w:eastAsia="Tahoma" w:hAnsi="Tahoma" w:cs="Tahoma"/>
          <w:spacing w:val="2"/>
        </w:rPr>
        <w:t>.</w:t>
      </w:r>
      <w:r w:rsidRPr="001A21E8">
        <w:rPr>
          <w:rFonts w:ascii="Tahoma" w:eastAsia="Tahoma" w:hAnsi="Tahoma" w:cs="Tahoma"/>
        </w:rPr>
        <w:t>%</w:t>
      </w:r>
      <w:r w:rsidR="007524DA">
        <w:rPr>
          <w:rFonts w:ascii="Tahoma" w:eastAsia="Tahoma" w:hAnsi="Tahoma" w:cs="Tahoma"/>
        </w:rPr>
        <w:t xml:space="preserve"> </w:t>
      </w:r>
      <w:r w:rsidRPr="001A21E8">
        <w:rPr>
          <w:rFonts w:ascii="Tahoma" w:eastAsia="Tahoma" w:hAnsi="Tahoma" w:cs="Tahoma"/>
          <w:spacing w:val="-1"/>
          <w:position w:val="-1"/>
        </w:rPr>
        <w:t>c</w:t>
      </w:r>
      <w:r w:rsidRPr="001A21E8">
        <w:rPr>
          <w:rFonts w:ascii="Tahoma" w:eastAsia="Tahoma" w:hAnsi="Tahoma" w:cs="Tahoma"/>
          <w:spacing w:val="1"/>
          <w:position w:val="-1"/>
        </w:rPr>
        <w:t>a</w:t>
      </w:r>
      <w:r w:rsidRPr="001A21E8">
        <w:rPr>
          <w:rFonts w:ascii="Tahoma" w:eastAsia="Tahoma" w:hAnsi="Tahoma" w:cs="Tahoma"/>
          <w:position w:val="-1"/>
        </w:rPr>
        <w:t>ł</w:t>
      </w:r>
      <w:r w:rsidRPr="001A21E8">
        <w:rPr>
          <w:rFonts w:ascii="Tahoma" w:eastAsia="Tahoma" w:hAnsi="Tahoma" w:cs="Tahoma"/>
          <w:spacing w:val="-3"/>
          <w:position w:val="-1"/>
        </w:rPr>
        <w:t>k</w:t>
      </w:r>
      <w:r w:rsidRPr="001A21E8">
        <w:rPr>
          <w:rFonts w:ascii="Tahoma" w:eastAsia="Tahoma" w:hAnsi="Tahoma" w:cs="Tahoma"/>
          <w:position w:val="-1"/>
        </w:rPr>
        <w:t>o</w:t>
      </w:r>
      <w:r w:rsidRPr="001A21E8">
        <w:rPr>
          <w:rFonts w:ascii="Tahoma" w:eastAsia="Tahoma" w:hAnsi="Tahoma" w:cs="Tahoma"/>
          <w:spacing w:val="1"/>
          <w:position w:val="-1"/>
        </w:rPr>
        <w:t>w</w:t>
      </w:r>
      <w:r w:rsidRPr="001A21E8">
        <w:rPr>
          <w:rFonts w:ascii="Tahoma" w:eastAsia="Tahoma" w:hAnsi="Tahoma" w:cs="Tahoma"/>
          <w:position w:val="-1"/>
        </w:rPr>
        <w:t>it</w:t>
      </w:r>
      <w:r w:rsidRPr="001A21E8">
        <w:rPr>
          <w:rFonts w:ascii="Tahoma" w:eastAsia="Tahoma" w:hAnsi="Tahoma" w:cs="Tahoma"/>
          <w:spacing w:val="-1"/>
          <w:position w:val="-1"/>
        </w:rPr>
        <w:t>yc</w:t>
      </w:r>
      <w:r w:rsidRPr="001A21E8">
        <w:rPr>
          <w:rFonts w:ascii="Tahoma" w:eastAsia="Tahoma" w:hAnsi="Tahoma" w:cs="Tahoma"/>
          <w:position w:val="-1"/>
        </w:rPr>
        <w:t>h</w:t>
      </w:r>
      <w:r w:rsidRPr="001A21E8">
        <w:rPr>
          <w:rFonts w:ascii="Tahoma" w:eastAsia="Tahoma" w:hAnsi="Tahoma" w:cs="Tahoma"/>
          <w:spacing w:val="-10"/>
          <w:position w:val="-1"/>
        </w:rPr>
        <w:t xml:space="preserve"> </w:t>
      </w:r>
      <w:r w:rsidRPr="001A21E8">
        <w:rPr>
          <w:rFonts w:ascii="Tahoma" w:eastAsia="Tahoma" w:hAnsi="Tahoma" w:cs="Tahoma"/>
          <w:spacing w:val="1"/>
          <w:position w:val="-1"/>
        </w:rPr>
        <w:t>w</w:t>
      </w:r>
      <w:r w:rsidRPr="001A21E8">
        <w:rPr>
          <w:rFonts w:ascii="Tahoma" w:eastAsia="Tahoma" w:hAnsi="Tahoma" w:cs="Tahoma"/>
          <w:spacing w:val="-1"/>
          <w:position w:val="-1"/>
        </w:rPr>
        <w:t>y</w:t>
      </w:r>
      <w:r w:rsidRPr="001A21E8">
        <w:rPr>
          <w:rFonts w:ascii="Tahoma" w:eastAsia="Tahoma" w:hAnsi="Tahoma" w:cs="Tahoma"/>
          <w:position w:val="-1"/>
        </w:rPr>
        <w:t>d</w:t>
      </w:r>
      <w:r w:rsidRPr="001A21E8">
        <w:rPr>
          <w:rFonts w:ascii="Tahoma" w:eastAsia="Tahoma" w:hAnsi="Tahoma" w:cs="Tahoma"/>
          <w:spacing w:val="1"/>
          <w:position w:val="-1"/>
        </w:rPr>
        <w:t>a</w:t>
      </w:r>
      <w:r w:rsidRPr="001A21E8">
        <w:rPr>
          <w:rFonts w:ascii="Tahoma" w:eastAsia="Tahoma" w:hAnsi="Tahoma" w:cs="Tahoma"/>
          <w:position w:val="-1"/>
        </w:rPr>
        <w:t>t</w:t>
      </w:r>
      <w:r w:rsidRPr="001A21E8">
        <w:rPr>
          <w:rFonts w:ascii="Tahoma" w:eastAsia="Tahoma" w:hAnsi="Tahoma" w:cs="Tahoma"/>
          <w:spacing w:val="-1"/>
          <w:position w:val="-1"/>
        </w:rPr>
        <w:t>k</w:t>
      </w:r>
      <w:r w:rsidRPr="001A21E8">
        <w:rPr>
          <w:rFonts w:ascii="Tahoma" w:eastAsia="Tahoma" w:hAnsi="Tahoma" w:cs="Tahoma"/>
          <w:position w:val="-1"/>
        </w:rPr>
        <w:t>ów</w:t>
      </w:r>
      <w:r w:rsidRPr="001A21E8">
        <w:rPr>
          <w:rFonts w:ascii="Tahoma" w:eastAsia="Tahoma" w:hAnsi="Tahoma" w:cs="Tahoma"/>
          <w:spacing w:val="-6"/>
          <w:position w:val="-1"/>
        </w:rPr>
        <w:t xml:space="preserve"> </w:t>
      </w:r>
      <w:r w:rsidRPr="001A21E8">
        <w:rPr>
          <w:rFonts w:ascii="Tahoma" w:eastAsia="Tahoma" w:hAnsi="Tahoma" w:cs="Tahoma"/>
          <w:spacing w:val="-1"/>
          <w:position w:val="-1"/>
        </w:rPr>
        <w:t>kw</w:t>
      </w:r>
      <w:r w:rsidRPr="001A21E8">
        <w:rPr>
          <w:rFonts w:ascii="Tahoma" w:eastAsia="Tahoma" w:hAnsi="Tahoma" w:cs="Tahoma"/>
          <w:spacing w:val="1"/>
          <w:position w:val="-1"/>
        </w:rPr>
        <w:t>a</w:t>
      </w:r>
      <w:r w:rsidRPr="001A21E8">
        <w:rPr>
          <w:rFonts w:ascii="Tahoma" w:eastAsia="Tahoma" w:hAnsi="Tahoma" w:cs="Tahoma"/>
          <w:spacing w:val="2"/>
          <w:position w:val="-1"/>
        </w:rPr>
        <w:t>l</w:t>
      </w:r>
      <w:r w:rsidRPr="001A21E8">
        <w:rPr>
          <w:rFonts w:ascii="Tahoma" w:eastAsia="Tahoma" w:hAnsi="Tahoma" w:cs="Tahoma"/>
          <w:position w:val="-1"/>
        </w:rPr>
        <w:t>i</w:t>
      </w:r>
      <w:r w:rsidRPr="001A21E8">
        <w:rPr>
          <w:rFonts w:ascii="Tahoma" w:eastAsia="Tahoma" w:hAnsi="Tahoma" w:cs="Tahoma"/>
          <w:spacing w:val="-1"/>
          <w:position w:val="-1"/>
        </w:rPr>
        <w:t>f</w:t>
      </w:r>
      <w:r w:rsidRPr="001A21E8">
        <w:rPr>
          <w:rFonts w:ascii="Tahoma" w:eastAsia="Tahoma" w:hAnsi="Tahoma" w:cs="Tahoma"/>
          <w:spacing w:val="2"/>
          <w:position w:val="-1"/>
        </w:rPr>
        <w:t>i</w:t>
      </w:r>
      <w:r w:rsidRPr="001A21E8">
        <w:rPr>
          <w:rFonts w:ascii="Tahoma" w:eastAsia="Tahoma" w:hAnsi="Tahoma" w:cs="Tahoma"/>
          <w:spacing w:val="-3"/>
          <w:position w:val="-1"/>
        </w:rPr>
        <w:t>k</w:t>
      </w:r>
      <w:r w:rsidRPr="001A21E8">
        <w:rPr>
          <w:rFonts w:ascii="Tahoma" w:eastAsia="Tahoma" w:hAnsi="Tahoma" w:cs="Tahoma"/>
          <w:position w:val="-1"/>
        </w:rPr>
        <w:t>o</w:t>
      </w:r>
      <w:r w:rsidRPr="001A21E8">
        <w:rPr>
          <w:rFonts w:ascii="Tahoma" w:eastAsia="Tahoma" w:hAnsi="Tahoma" w:cs="Tahoma"/>
          <w:spacing w:val="-2"/>
          <w:position w:val="-1"/>
        </w:rPr>
        <w:t>w</w:t>
      </w:r>
      <w:r w:rsidRPr="001A21E8">
        <w:rPr>
          <w:rFonts w:ascii="Tahoma" w:eastAsia="Tahoma" w:hAnsi="Tahoma" w:cs="Tahoma"/>
          <w:spacing w:val="1"/>
          <w:position w:val="-1"/>
        </w:rPr>
        <w:t>a</w:t>
      </w:r>
      <w:r w:rsidRPr="001A21E8">
        <w:rPr>
          <w:rFonts w:ascii="Tahoma" w:eastAsia="Tahoma" w:hAnsi="Tahoma" w:cs="Tahoma"/>
          <w:position w:val="-1"/>
        </w:rPr>
        <w:t>l</w:t>
      </w:r>
      <w:r w:rsidRPr="001A21E8">
        <w:rPr>
          <w:rFonts w:ascii="Tahoma" w:eastAsia="Tahoma" w:hAnsi="Tahoma" w:cs="Tahoma"/>
          <w:spacing w:val="-1"/>
          <w:position w:val="-1"/>
        </w:rPr>
        <w:t>nyc</w:t>
      </w:r>
      <w:r w:rsidRPr="001A21E8">
        <w:rPr>
          <w:rFonts w:ascii="Tahoma" w:eastAsia="Tahoma" w:hAnsi="Tahoma" w:cs="Tahoma"/>
          <w:position w:val="-1"/>
        </w:rPr>
        <w:t>h</w:t>
      </w:r>
      <w:r w:rsidRPr="001A21E8">
        <w:rPr>
          <w:rFonts w:ascii="Tahoma" w:eastAsia="Tahoma" w:hAnsi="Tahoma" w:cs="Tahoma"/>
          <w:spacing w:val="-15"/>
          <w:position w:val="-1"/>
        </w:rPr>
        <w:t xml:space="preserve"> </w:t>
      </w:r>
      <w:r w:rsidRPr="001A21E8">
        <w:rPr>
          <w:rFonts w:ascii="Tahoma" w:eastAsia="Tahoma" w:hAnsi="Tahoma" w:cs="Tahoma"/>
          <w:spacing w:val="3"/>
          <w:position w:val="-1"/>
        </w:rPr>
        <w:t>p</w:t>
      </w:r>
      <w:r w:rsidRPr="001A21E8">
        <w:rPr>
          <w:rFonts w:ascii="Tahoma" w:eastAsia="Tahoma" w:hAnsi="Tahoma" w:cs="Tahoma"/>
          <w:position w:val="-1"/>
        </w:rPr>
        <w:t>r</w:t>
      </w:r>
      <w:r w:rsidRPr="001A21E8">
        <w:rPr>
          <w:rFonts w:ascii="Tahoma" w:eastAsia="Tahoma" w:hAnsi="Tahoma" w:cs="Tahoma"/>
          <w:spacing w:val="2"/>
          <w:position w:val="-1"/>
        </w:rPr>
        <w:t>o</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spacing w:val="-1"/>
          <w:position w:val="-1"/>
        </w:rPr>
        <w:t>k</w:t>
      </w:r>
      <w:r w:rsidRPr="001A21E8">
        <w:rPr>
          <w:rFonts w:ascii="Tahoma" w:eastAsia="Tahoma" w:hAnsi="Tahoma" w:cs="Tahoma"/>
          <w:position w:val="-1"/>
        </w:rPr>
        <w:t>t</w:t>
      </w:r>
      <w:r w:rsidRPr="001A21E8">
        <w:rPr>
          <w:rFonts w:ascii="Tahoma" w:eastAsia="Tahoma" w:hAnsi="Tahoma" w:cs="Tahoma"/>
          <w:spacing w:val="1"/>
          <w:position w:val="-1"/>
        </w:rPr>
        <w:t>u</w:t>
      </w:r>
      <w:r w:rsidRPr="001A21E8">
        <w:rPr>
          <w:rFonts w:ascii="Tahoma" w:eastAsia="Tahoma" w:hAnsi="Tahoma" w:cs="Tahoma"/>
          <w:spacing w:val="3"/>
          <w:position w:val="-1"/>
        </w:rPr>
        <w:t>.</w:t>
      </w:r>
      <w:r w:rsidR="0042567D" w:rsidRPr="00FB6CAA">
        <w:rPr>
          <w:rStyle w:val="Odwoanieprzypisudolnego"/>
          <w:rFonts w:ascii="Tahoma" w:eastAsia="Tahoma" w:hAnsi="Tahoma" w:cs="Tahoma"/>
          <w:spacing w:val="3"/>
          <w:position w:val="-1"/>
        </w:rPr>
        <w:footnoteReference w:id="5"/>
      </w:r>
    </w:p>
    <w:p w14:paraId="3AA56C0D" w14:textId="77777777" w:rsidR="00BC1E79" w:rsidRDefault="00BC1E79" w:rsidP="00F10027">
      <w:pPr>
        <w:spacing w:line="276" w:lineRule="auto"/>
        <w:ind w:left="426" w:right="14" w:hanging="426"/>
        <w:jc w:val="both"/>
        <w:rPr>
          <w:rFonts w:ascii="Tahoma" w:eastAsia="Tahoma" w:hAnsi="Tahoma" w:cs="Tahoma"/>
        </w:rPr>
      </w:pPr>
    </w:p>
    <w:p w14:paraId="1913B1F2" w14:textId="77777777" w:rsidR="00942F4E" w:rsidRPr="001A21E8" w:rsidRDefault="00280ADA" w:rsidP="00F10027">
      <w:pPr>
        <w:spacing w:line="276" w:lineRule="auto"/>
        <w:ind w:left="426" w:right="14" w:hanging="426"/>
        <w:jc w:val="center"/>
        <w:rPr>
          <w:rFonts w:ascii="Tahoma" w:eastAsia="Tahoma" w:hAnsi="Tahoma" w:cs="Tahoma"/>
          <w:w w:val="99"/>
        </w:rPr>
      </w:pPr>
      <w:r w:rsidRPr="00B60F60">
        <w:rPr>
          <w:rFonts w:ascii="Tahoma" w:eastAsia="Tahoma" w:hAnsi="Tahoma" w:cs="Tahoma"/>
          <w:spacing w:val="-1"/>
        </w:rPr>
        <w:t xml:space="preserve">§ </w:t>
      </w:r>
      <w:r w:rsidR="00F3144E" w:rsidRPr="00B60F60">
        <w:rPr>
          <w:rFonts w:ascii="Tahoma" w:eastAsia="Tahoma" w:hAnsi="Tahoma" w:cs="Tahoma"/>
          <w:spacing w:val="-1"/>
        </w:rPr>
        <w:t>4</w:t>
      </w:r>
      <w:r w:rsidRPr="001A21E8">
        <w:rPr>
          <w:rFonts w:ascii="Tahoma" w:eastAsia="Tahoma" w:hAnsi="Tahoma" w:cs="Tahoma"/>
          <w:w w:val="99"/>
        </w:rPr>
        <w:t>.</w:t>
      </w:r>
    </w:p>
    <w:p w14:paraId="239E4EF5" w14:textId="72AE6C29" w:rsidR="007172E9" w:rsidRPr="001A21E8" w:rsidRDefault="007172E9" w:rsidP="005100BA">
      <w:pPr>
        <w:pStyle w:val="Akapitzlist"/>
        <w:numPr>
          <w:ilvl w:val="0"/>
          <w:numId w:val="6"/>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
        </w:rPr>
        <w:t xml:space="preserve"> </w:t>
      </w:r>
      <w:r w:rsidR="00BE1422" w:rsidRPr="001A21E8">
        <w:rPr>
          <w:rFonts w:ascii="Tahoma" w:eastAsia="Tahoma" w:hAnsi="Tahoma" w:cs="Tahoma"/>
          <w:spacing w:val="3"/>
        </w:rPr>
        <w:t xml:space="preserve">w imieniu swoim oraz </w:t>
      </w:r>
      <w:r w:rsidR="00352173" w:rsidRPr="001A21E8">
        <w:rPr>
          <w:rFonts w:ascii="Tahoma" w:eastAsia="Tahoma" w:hAnsi="Tahoma" w:cs="Tahoma"/>
          <w:spacing w:val="3"/>
        </w:rPr>
        <w:t>P</w:t>
      </w:r>
      <w:r w:rsidR="00BE1422" w:rsidRPr="001A21E8">
        <w:rPr>
          <w:rFonts w:ascii="Tahoma" w:eastAsia="Tahoma" w:hAnsi="Tahoma" w:cs="Tahoma"/>
          <w:spacing w:val="3"/>
        </w:rPr>
        <w:t>artnerów</w:t>
      </w:r>
      <w:r w:rsidR="00BF79AA" w:rsidRPr="001A21E8">
        <w:rPr>
          <w:rStyle w:val="Odwoanieprzypisudolnego"/>
          <w:rFonts w:ascii="Tahoma" w:eastAsia="Tahoma" w:hAnsi="Tahoma" w:cs="Tahoma"/>
          <w:spacing w:val="3"/>
        </w:rPr>
        <w:footnoteReference w:id="6"/>
      </w:r>
      <w:r w:rsidR="00BE1422" w:rsidRPr="001A21E8">
        <w:rPr>
          <w:rFonts w:ascii="Tahoma" w:eastAsia="Tahoma" w:hAnsi="Tahoma" w:cs="Tahoma"/>
          <w:spacing w:val="3"/>
        </w:rPr>
        <w:t xml:space="preserve"> </w:t>
      </w:r>
      <w:r w:rsidRPr="001A21E8">
        <w:rPr>
          <w:rFonts w:ascii="Tahoma" w:eastAsia="Tahoma" w:hAnsi="Tahoma" w:cs="Tahoma"/>
        </w:rPr>
        <w:t>oś</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że</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pozn</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4"/>
        </w:rPr>
        <w:t xml:space="preserve"> </w:t>
      </w:r>
      <w:r w:rsidRPr="001A21E8">
        <w:rPr>
          <w:rFonts w:ascii="Tahoma" w:eastAsia="Tahoma" w:hAnsi="Tahoma" w:cs="Tahoma"/>
        </w:rPr>
        <w:t>się</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1"/>
        </w:rPr>
        <w:t xml:space="preserve"> </w:t>
      </w:r>
      <w:r w:rsidRPr="001A21E8">
        <w:rPr>
          <w:rFonts w:ascii="Tahoma" w:eastAsia="Tahoma" w:hAnsi="Tahoma" w:cs="Tahoma"/>
        </w:rPr>
        <w:t>tr</w:t>
      </w:r>
      <w:r w:rsidRPr="001A21E8">
        <w:rPr>
          <w:rFonts w:ascii="Tahoma" w:eastAsia="Tahoma" w:hAnsi="Tahoma" w:cs="Tahoma"/>
          <w:spacing w:val="1"/>
        </w:rPr>
        <w:t>e</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ią</w:t>
      </w:r>
      <w:r w:rsidR="00BE1422" w:rsidRPr="001A21E8">
        <w:rPr>
          <w:rFonts w:ascii="Tahoma" w:eastAsia="Tahoma" w:hAnsi="Tahoma" w:cs="Tahoma"/>
          <w:spacing w:val="7"/>
        </w:rPr>
        <w:t xml:space="preserve"> </w:t>
      </w:r>
      <w:r w:rsidRPr="001246FA">
        <w:rPr>
          <w:rFonts w:ascii="Tahoma" w:eastAsia="Tahoma" w:hAnsi="Tahoma" w:cs="Tahoma"/>
          <w:i/>
          <w:spacing w:val="-2"/>
        </w:rPr>
        <w:t>W</w:t>
      </w:r>
      <w:r w:rsidRPr="001246FA">
        <w:rPr>
          <w:rFonts w:ascii="Tahoma" w:eastAsia="Tahoma" w:hAnsi="Tahoma" w:cs="Tahoma"/>
          <w:i/>
          <w:spacing w:val="-1"/>
        </w:rPr>
        <w:t>y</w:t>
      </w:r>
      <w:r w:rsidRPr="001246FA">
        <w:rPr>
          <w:rFonts w:ascii="Tahoma" w:eastAsia="Tahoma" w:hAnsi="Tahoma" w:cs="Tahoma"/>
          <w:i/>
          <w:spacing w:val="-4"/>
        </w:rPr>
        <w:t>t</w:t>
      </w:r>
      <w:r w:rsidRPr="001246FA">
        <w:rPr>
          <w:rFonts w:ascii="Tahoma" w:eastAsia="Tahoma" w:hAnsi="Tahoma" w:cs="Tahoma"/>
          <w:i/>
          <w:spacing w:val="-3"/>
        </w:rPr>
        <w:t>y</w:t>
      </w:r>
      <w:r w:rsidRPr="001246FA">
        <w:rPr>
          <w:rFonts w:ascii="Tahoma" w:eastAsia="Tahoma" w:hAnsi="Tahoma" w:cs="Tahoma"/>
          <w:i/>
          <w:spacing w:val="-1"/>
        </w:rPr>
        <w:t>c</w:t>
      </w:r>
      <w:r w:rsidRPr="001246FA">
        <w:rPr>
          <w:rFonts w:ascii="Tahoma" w:eastAsia="Tahoma" w:hAnsi="Tahoma" w:cs="Tahoma"/>
          <w:i/>
          <w:spacing w:val="3"/>
        </w:rPr>
        <w:t>z</w:t>
      </w:r>
      <w:r w:rsidRPr="001246FA">
        <w:rPr>
          <w:rFonts w:ascii="Tahoma" w:eastAsia="Tahoma" w:hAnsi="Tahoma" w:cs="Tahoma"/>
          <w:i/>
          <w:spacing w:val="-1"/>
        </w:rPr>
        <w:t>n</w:t>
      </w:r>
      <w:r w:rsidRPr="001246FA">
        <w:rPr>
          <w:rFonts w:ascii="Tahoma" w:eastAsia="Tahoma" w:hAnsi="Tahoma" w:cs="Tahoma"/>
          <w:i/>
          <w:spacing w:val="-3"/>
        </w:rPr>
        <w:t>y</w:t>
      </w:r>
      <w:r w:rsidRPr="001246FA">
        <w:rPr>
          <w:rFonts w:ascii="Tahoma" w:eastAsia="Tahoma" w:hAnsi="Tahoma" w:cs="Tahoma"/>
          <w:i/>
          <w:spacing w:val="2"/>
        </w:rPr>
        <w:t>c</w:t>
      </w:r>
      <w:r w:rsidRPr="001246FA">
        <w:rPr>
          <w:rFonts w:ascii="Tahoma" w:eastAsia="Tahoma" w:hAnsi="Tahoma" w:cs="Tahoma"/>
          <w:i/>
          <w:spacing w:val="-1"/>
        </w:rPr>
        <w:t>h</w:t>
      </w:r>
      <w:r w:rsidR="001D6373" w:rsidRPr="001A21E8">
        <w:rPr>
          <w:rFonts w:ascii="Tahoma" w:eastAsia="Tahoma" w:hAnsi="Tahoma" w:cs="Tahoma"/>
          <w:spacing w:val="-1"/>
        </w:rPr>
        <w:t xml:space="preserve">, </w:t>
      </w:r>
      <w:r w:rsidR="001D6373" w:rsidRPr="001A21E8">
        <w:rPr>
          <w:rFonts w:ascii="Tahoma" w:eastAsia="Tahoma" w:hAnsi="Tahoma" w:cs="Tahoma"/>
          <w:spacing w:val="-1"/>
        </w:rPr>
        <w:br/>
        <w:t xml:space="preserve">o których mowa w </w:t>
      </w:r>
      <w:r w:rsidR="001D6373" w:rsidRPr="001A21E8">
        <w:rPr>
          <w:rFonts w:ascii="Tahoma" w:eastAsia="Tahoma" w:hAnsi="Tahoma" w:cs="Tahoma"/>
        </w:rPr>
        <w:t>§</w:t>
      </w:r>
      <w:r w:rsidR="001D6373" w:rsidRPr="001A21E8">
        <w:rPr>
          <w:rFonts w:ascii="Tahoma" w:eastAsia="Tahoma" w:hAnsi="Tahoma" w:cs="Tahoma"/>
          <w:spacing w:val="1"/>
        </w:rPr>
        <w:t xml:space="preserve"> </w:t>
      </w:r>
      <w:r w:rsidR="001D6373" w:rsidRPr="001A21E8">
        <w:rPr>
          <w:rFonts w:ascii="Tahoma" w:eastAsia="Tahoma" w:hAnsi="Tahoma" w:cs="Tahoma"/>
        </w:rPr>
        <w:t>1</w:t>
      </w:r>
      <w:r w:rsidR="001D6373" w:rsidRPr="001A21E8">
        <w:rPr>
          <w:rFonts w:ascii="Tahoma" w:eastAsia="Tahoma" w:hAnsi="Tahoma" w:cs="Tahoma"/>
          <w:spacing w:val="-2"/>
        </w:rPr>
        <w:t xml:space="preserve"> ust.</w:t>
      </w:r>
      <w:r w:rsidR="001D6373" w:rsidRPr="001A21E8">
        <w:rPr>
          <w:rFonts w:ascii="Tahoma" w:eastAsia="Tahoma" w:hAnsi="Tahoma" w:cs="Tahoma"/>
          <w:spacing w:val="2"/>
        </w:rPr>
        <w:t xml:space="preserve"> </w:t>
      </w:r>
      <w:r w:rsidR="001D6373" w:rsidRPr="001A21E8">
        <w:rPr>
          <w:rFonts w:ascii="Tahoma" w:eastAsia="Tahoma" w:hAnsi="Tahoma" w:cs="Tahoma"/>
          <w:spacing w:val="-1"/>
        </w:rPr>
        <w:t>2</w:t>
      </w:r>
      <w:r w:rsidR="00B16904">
        <w:rPr>
          <w:rFonts w:ascii="Tahoma" w:eastAsia="Tahoma" w:hAnsi="Tahoma" w:cs="Tahoma"/>
          <w:spacing w:val="-1"/>
        </w:rPr>
        <w:t>5</w:t>
      </w:r>
      <w:r w:rsidRPr="001A21E8">
        <w:rPr>
          <w:rFonts w:ascii="Tahoma" w:eastAsia="Tahoma" w:hAnsi="Tahoma" w:cs="Tahoma"/>
        </w:rPr>
        <w:t>,</w:t>
      </w:r>
      <w:r w:rsidR="00BE1422" w:rsidRPr="001A21E8">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 z</w:t>
      </w:r>
      <w:r w:rsidRPr="001A21E8">
        <w:rPr>
          <w:rFonts w:ascii="Tahoma" w:eastAsia="Tahoma" w:hAnsi="Tahoma" w:cs="Tahoma"/>
          <w:spacing w:val="1"/>
        </w:rPr>
        <w:t>a</w:t>
      </w:r>
      <w:r w:rsidRPr="001A21E8">
        <w:rPr>
          <w:rFonts w:ascii="Tahoma" w:eastAsia="Tahoma" w:hAnsi="Tahoma" w:cs="Tahoma"/>
        </w:rPr>
        <w:t>pis</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7"/>
        </w:rPr>
        <w:t xml:space="preserve"> </w:t>
      </w:r>
      <w:proofErr w:type="spellStart"/>
      <w:r w:rsidRPr="001A21E8">
        <w:rPr>
          <w:rFonts w:ascii="Tahoma" w:eastAsia="Tahoma" w:hAnsi="Tahoma" w:cs="Tahoma"/>
        </w:rPr>
        <w:t>SzO</w:t>
      </w:r>
      <w:r w:rsidRPr="001A21E8">
        <w:rPr>
          <w:rFonts w:ascii="Tahoma" w:eastAsia="Tahoma" w:hAnsi="Tahoma" w:cs="Tahoma"/>
          <w:spacing w:val="1"/>
        </w:rPr>
        <w:t>O</w:t>
      </w:r>
      <w:r w:rsidRPr="001A21E8">
        <w:rPr>
          <w:rFonts w:ascii="Tahoma" w:eastAsia="Tahoma" w:hAnsi="Tahoma" w:cs="Tahoma"/>
        </w:rPr>
        <w:t>P</w:t>
      </w:r>
      <w:proofErr w:type="spellEnd"/>
      <w:r w:rsidRPr="001A21E8">
        <w:rPr>
          <w:rFonts w:ascii="Tahoma" w:eastAsia="Tahoma" w:hAnsi="Tahoma" w:cs="Tahoma"/>
          <w:spacing w:val="-5"/>
        </w:rPr>
        <w:t xml:space="preserve"> </w:t>
      </w:r>
      <w:r w:rsidRPr="001A21E8">
        <w:rPr>
          <w:rFonts w:ascii="Tahoma" w:eastAsia="Tahoma" w:hAnsi="Tahoma" w:cs="Tahoma"/>
        </w:rPr>
        <w:t>i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1"/>
        </w:rPr>
        <w:t xml:space="preserve"> </w:t>
      </w:r>
      <w:r w:rsidRPr="001A21E8">
        <w:rPr>
          <w:rFonts w:ascii="Tahoma" w:eastAsia="Tahoma" w:hAnsi="Tahoma" w:cs="Tahoma"/>
        </w:rPr>
        <w:t>się</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rPr>
        <w:t>zgodnie</w:t>
      </w:r>
      <w:r w:rsidR="00B2364A"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3"/>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pis</w:t>
      </w:r>
      <w:r w:rsidRPr="001A21E8">
        <w:rPr>
          <w:rFonts w:ascii="Tahoma" w:eastAsia="Tahoma" w:hAnsi="Tahoma" w:cs="Tahoma"/>
          <w:spacing w:val="1"/>
        </w:rPr>
        <w:t>a</w:t>
      </w:r>
      <w:r w:rsidRPr="001A21E8">
        <w:rPr>
          <w:rFonts w:ascii="Tahoma" w:eastAsia="Tahoma" w:hAnsi="Tahoma" w:cs="Tahoma"/>
        </w:rPr>
        <w:t>mi.</w:t>
      </w:r>
    </w:p>
    <w:p w14:paraId="0B47CFC5" w14:textId="28786106" w:rsidR="007172E9" w:rsidRPr="001A21E8" w:rsidRDefault="007172E9" w:rsidP="005100BA">
      <w:pPr>
        <w:pStyle w:val="Akapitzlist"/>
        <w:numPr>
          <w:ilvl w:val="0"/>
          <w:numId w:val="6"/>
        </w:numPr>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26"/>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8"/>
        </w:rPr>
        <w:t xml:space="preserve"> </w:t>
      </w:r>
      <w:r w:rsidRPr="001A21E8">
        <w:rPr>
          <w:rFonts w:ascii="Tahoma" w:eastAsia="Tahoma" w:hAnsi="Tahoma" w:cs="Tahoma"/>
        </w:rPr>
        <w:t>się</w:t>
      </w:r>
      <w:r w:rsidRPr="001A21E8">
        <w:rPr>
          <w:rFonts w:ascii="Tahoma" w:eastAsia="Tahoma" w:hAnsi="Tahoma" w:cs="Tahoma"/>
          <w:spacing w:val="29"/>
        </w:rPr>
        <w:t xml:space="preserve"> </w:t>
      </w:r>
      <w:r w:rsidR="00B230DF">
        <w:rPr>
          <w:rFonts w:ascii="Tahoma" w:eastAsia="Tahoma" w:hAnsi="Tahoma" w:cs="Tahoma"/>
        </w:rPr>
        <w:t>informować</w:t>
      </w:r>
      <w:r w:rsidR="00B230DF" w:rsidRPr="001A21E8">
        <w:rPr>
          <w:rFonts w:ascii="Tahoma" w:eastAsia="Tahoma" w:hAnsi="Tahoma" w:cs="Tahoma"/>
          <w:spacing w:val="23"/>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8"/>
        </w:rPr>
        <w:t xml:space="preserve"> </w:t>
      </w:r>
      <w:r w:rsidRPr="001A21E8">
        <w:rPr>
          <w:rFonts w:ascii="Tahoma" w:eastAsia="Tahoma" w:hAnsi="Tahoma" w:cs="Tahoma"/>
        </w:rPr>
        <w:t>o</w:t>
      </w:r>
      <w:r w:rsidRPr="001A21E8">
        <w:rPr>
          <w:rFonts w:ascii="Tahoma" w:eastAsia="Tahoma" w:hAnsi="Tahoma" w:cs="Tahoma"/>
          <w:spacing w:val="27"/>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0"/>
        </w:rPr>
        <w:t xml:space="preserve"> </w:t>
      </w:r>
      <w:r w:rsidRPr="001246FA">
        <w:rPr>
          <w:rFonts w:ascii="Tahoma" w:eastAsia="Tahoma" w:hAnsi="Tahoma" w:cs="Tahoma"/>
          <w:i/>
          <w:spacing w:val="2"/>
        </w:rPr>
        <w:t>W</w:t>
      </w:r>
      <w:r w:rsidRPr="001246FA">
        <w:rPr>
          <w:rFonts w:ascii="Tahoma" w:eastAsia="Tahoma" w:hAnsi="Tahoma" w:cs="Tahoma"/>
          <w:i/>
          <w:spacing w:val="-1"/>
        </w:rPr>
        <w:t>y</w:t>
      </w:r>
      <w:r w:rsidRPr="001246FA">
        <w:rPr>
          <w:rFonts w:ascii="Tahoma" w:eastAsia="Tahoma" w:hAnsi="Tahoma" w:cs="Tahoma"/>
          <w:i/>
        </w:rPr>
        <w:t>t</w:t>
      </w:r>
      <w:r w:rsidRPr="001246FA">
        <w:rPr>
          <w:rFonts w:ascii="Tahoma" w:eastAsia="Tahoma" w:hAnsi="Tahoma" w:cs="Tahoma"/>
          <w:i/>
          <w:spacing w:val="-3"/>
        </w:rPr>
        <w:t>y</w:t>
      </w:r>
      <w:r w:rsidRPr="001246FA">
        <w:rPr>
          <w:rFonts w:ascii="Tahoma" w:eastAsia="Tahoma" w:hAnsi="Tahoma" w:cs="Tahoma"/>
          <w:i/>
          <w:spacing w:val="-1"/>
        </w:rPr>
        <w:t>c</w:t>
      </w:r>
      <w:r w:rsidRPr="001246FA">
        <w:rPr>
          <w:rFonts w:ascii="Tahoma" w:eastAsia="Tahoma" w:hAnsi="Tahoma" w:cs="Tahoma"/>
          <w:i/>
          <w:spacing w:val="3"/>
        </w:rPr>
        <w:t>z</w:t>
      </w:r>
      <w:r w:rsidRPr="001246FA">
        <w:rPr>
          <w:rFonts w:ascii="Tahoma" w:eastAsia="Tahoma" w:hAnsi="Tahoma" w:cs="Tahoma"/>
          <w:i/>
          <w:spacing w:val="-1"/>
        </w:rPr>
        <w:t>n</w:t>
      </w:r>
      <w:r w:rsidRPr="001246FA">
        <w:rPr>
          <w:rFonts w:ascii="Tahoma" w:eastAsia="Tahoma" w:hAnsi="Tahoma" w:cs="Tahoma"/>
          <w:i/>
          <w:spacing w:val="-3"/>
        </w:rPr>
        <w:t>y</w:t>
      </w:r>
      <w:r w:rsidRPr="001246FA">
        <w:rPr>
          <w:rFonts w:ascii="Tahoma" w:eastAsia="Tahoma" w:hAnsi="Tahoma" w:cs="Tahoma"/>
          <w:i/>
          <w:spacing w:val="2"/>
        </w:rPr>
        <w:t>c</w:t>
      </w:r>
      <w:r w:rsidRPr="001246FA">
        <w:rPr>
          <w:rFonts w:ascii="Tahoma" w:eastAsia="Tahoma" w:hAnsi="Tahoma" w:cs="Tahoma"/>
          <w:i/>
          <w:spacing w:val="-1"/>
        </w:rPr>
        <w:t>h</w:t>
      </w:r>
      <w:r w:rsidRPr="001A21E8">
        <w:rPr>
          <w:rFonts w:ascii="Tahoma" w:eastAsia="Tahoma" w:hAnsi="Tahoma" w:cs="Tahoma"/>
        </w:rPr>
        <w:t>,</w:t>
      </w:r>
      <w:r w:rsidRPr="001A21E8">
        <w:rPr>
          <w:rFonts w:ascii="Tahoma" w:eastAsia="Tahoma" w:hAnsi="Tahoma" w:cs="Tahoma"/>
          <w:spacing w:val="19"/>
        </w:rPr>
        <w:t xml:space="preserve"> </w:t>
      </w:r>
      <w:r w:rsidRPr="001A21E8">
        <w:rPr>
          <w:rFonts w:ascii="Tahoma" w:eastAsia="Tahoma" w:hAnsi="Tahoma" w:cs="Tahoma"/>
        </w:rPr>
        <w:t>o</w:t>
      </w:r>
      <w:r w:rsidRPr="001A21E8">
        <w:rPr>
          <w:rFonts w:ascii="Tahoma" w:eastAsia="Tahoma" w:hAnsi="Tahoma" w:cs="Tahoma"/>
          <w:spacing w:val="27"/>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23"/>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002748C1" w:rsidRPr="001A21E8">
        <w:rPr>
          <w:rFonts w:ascii="Tahoma" w:eastAsia="Tahoma" w:hAnsi="Tahoma" w:cs="Tahoma"/>
        </w:rPr>
        <w:t xml:space="preserve"> </w:t>
      </w:r>
      <w:r w:rsidRPr="001A21E8">
        <w:rPr>
          <w:rFonts w:ascii="Tahoma" w:eastAsia="Tahoma" w:hAnsi="Tahoma" w:cs="Tahoma"/>
        </w:rPr>
        <w:t>w §</w:t>
      </w:r>
      <w:r w:rsidRPr="001A21E8">
        <w:rPr>
          <w:rFonts w:ascii="Tahoma" w:eastAsia="Tahoma" w:hAnsi="Tahoma" w:cs="Tahoma"/>
          <w:spacing w:val="-2"/>
        </w:rPr>
        <w:t xml:space="preserve"> </w:t>
      </w:r>
      <w:r w:rsidRPr="001A21E8">
        <w:rPr>
          <w:rFonts w:ascii="Tahoma" w:eastAsia="Tahoma" w:hAnsi="Tahoma" w:cs="Tahoma"/>
        </w:rPr>
        <w:t>1</w:t>
      </w:r>
      <w:r w:rsidRPr="001A21E8">
        <w:rPr>
          <w:rFonts w:ascii="Tahoma" w:eastAsia="Tahoma" w:hAnsi="Tahoma" w:cs="Tahoma"/>
          <w:spacing w:val="-2"/>
        </w:rPr>
        <w:t xml:space="preserve"> </w:t>
      </w:r>
      <w:r w:rsidR="00B230DF">
        <w:rPr>
          <w:rFonts w:ascii="Tahoma" w:eastAsia="Tahoma" w:hAnsi="Tahoma" w:cs="Tahoma"/>
          <w:spacing w:val="-2"/>
        </w:rPr>
        <w:br/>
      </w:r>
      <w:r w:rsidR="00505E38" w:rsidRPr="001A21E8">
        <w:rPr>
          <w:rFonts w:ascii="Tahoma" w:eastAsia="Tahoma" w:hAnsi="Tahoma" w:cs="Tahoma"/>
          <w:spacing w:val="-2"/>
        </w:rPr>
        <w:t>ust.</w:t>
      </w:r>
      <w:r w:rsidRPr="001A21E8">
        <w:rPr>
          <w:rFonts w:ascii="Tahoma" w:eastAsia="Tahoma" w:hAnsi="Tahoma" w:cs="Tahoma"/>
          <w:spacing w:val="-2"/>
        </w:rPr>
        <w:t xml:space="preserve"> </w:t>
      </w:r>
      <w:r w:rsidRPr="001A21E8">
        <w:rPr>
          <w:rFonts w:ascii="Tahoma" w:eastAsia="Tahoma" w:hAnsi="Tahoma" w:cs="Tahoma"/>
          <w:spacing w:val="-1"/>
        </w:rPr>
        <w:t>2</w:t>
      </w:r>
      <w:r w:rsidR="00B16904">
        <w:rPr>
          <w:rFonts w:ascii="Tahoma" w:eastAsia="Tahoma" w:hAnsi="Tahoma" w:cs="Tahoma"/>
          <w:spacing w:val="-1"/>
        </w:rPr>
        <w:t>5</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rPr>
        <w:t>stro</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rne</w:t>
      </w:r>
      <w:r w:rsidRPr="001A21E8">
        <w:rPr>
          <w:rFonts w:ascii="Tahoma" w:eastAsia="Tahoma" w:hAnsi="Tahoma" w:cs="Tahoma"/>
          <w:spacing w:val="1"/>
        </w:rPr>
        <w:t>t</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12"/>
        </w:rPr>
        <w:t xml:space="preserve"> </w:t>
      </w:r>
      <w:r w:rsidR="00AC520B" w:rsidRPr="001A21E8">
        <w:rPr>
          <w:rFonts w:ascii="Tahoma" w:eastAsia="Tahoma" w:hAnsi="Tahoma" w:cs="Tahoma"/>
        </w:rPr>
        <w:t>IZ</w:t>
      </w:r>
      <w:r w:rsidR="00AC520B" w:rsidRPr="001A21E8">
        <w:rPr>
          <w:rFonts w:ascii="Tahoma" w:eastAsia="Tahoma" w:hAnsi="Tahoma" w:cs="Tahoma"/>
          <w:spacing w:val="-1"/>
        </w:rPr>
        <w:t xml:space="preserve"> (www.rpo-swietokrzyskie.pl)</w:t>
      </w:r>
      <w:r w:rsidRPr="001A21E8">
        <w:rPr>
          <w:rFonts w:ascii="Tahoma" w:eastAsia="Tahoma" w:hAnsi="Tahoma" w:cs="Tahoma"/>
        </w:rPr>
        <w:t>.</w:t>
      </w:r>
      <w:r w:rsidR="00AD1CEA" w:rsidRPr="001A21E8">
        <w:rPr>
          <w:rFonts w:ascii="Tahoma" w:eastAsia="Tahoma" w:hAnsi="Tahoma" w:cs="Tahoma"/>
        </w:rPr>
        <w:t xml:space="preserve"> </w:t>
      </w:r>
    </w:p>
    <w:p w14:paraId="5CFA65F9" w14:textId="2D2EEE09" w:rsidR="007172E9" w:rsidRPr="001A21E8" w:rsidRDefault="007172E9" w:rsidP="005100BA">
      <w:pPr>
        <w:pStyle w:val="Akapitzlist"/>
        <w:numPr>
          <w:ilvl w:val="0"/>
          <w:numId w:val="6"/>
        </w:numPr>
        <w:spacing w:line="276" w:lineRule="auto"/>
        <w:ind w:left="426" w:right="14" w:hanging="426"/>
        <w:jc w:val="both"/>
        <w:rPr>
          <w:rFonts w:ascii="Tahoma" w:eastAsia="Tahoma" w:hAnsi="Tahoma" w:cs="Tahoma"/>
        </w:rPr>
      </w:pPr>
      <w:r w:rsidRPr="001A21E8">
        <w:rPr>
          <w:rFonts w:ascii="Tahoma" w:eastAsia="Tahoma" w:hAnsi="Tahoma" w:cs="Tahoma"/>
        </w:rPr>
        <w:t>Przy</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4"/>
        </w:rPr>
        <w:t xml:space="preserve"> </w:t>
      </w:r>
      <w:r w:rsidRPr="001A21E8">
        <w:rPr>
          <w:rFonts w:ascii="Tahoma" w:eastAsia="Tahoma" w:hAnsi="Tahoma" w:cs="Tahoma"/>
        </w:rPr>
        <w:t>środk</w:t>
      </w:r>
      <w:r w:rsidRPr="001A21E8">
        <w:rPr>
          <w:rFonts w:ascii="Tahoma" w:eastAsia="Tahoma" w:hAnsi="Tahoma" w:cs="Tahoma"/>
          <w:spacing w:val="2"/>
        </w:rPr>
        <w:t>ó</w:t>
      </w:r>
      <w:r w:rsidRPr="001A21E8">
        <w:rPr>
          <w:rFonts w:ascii="Tahoma" w:eastAsia="Tahoma" w:hAnsi="Tahoma" w:cs="Tahoma"/>
        </w:rPr>
        <w:t>w</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zn</w:t>
      </w:r>
      <w:r w:rsidRPr="001A21E8">
        <w:rPr>
          <w:rFonts w:ascii="Tahoma" w:eastAsia="Tahoma" w:hAnsi="Tahoma" w:cs="Tahoma"/>
          <w:spacing w:val="3"/>
        </w:rPr>
        <w:t>a</w:t>
      </w:r>
      <w:r w:rsidRPr="001A21E8">
        <w:rPr>
          <w:rFonts w:ascii="Tahoma" w:eastAsia="Tahoma" w:hAnsi="Tahoma" w:cs="Tahoma"/>
          <w:spacing w:val="-3"/>
        </w:rPr>
        <w:t>n</w:t>
      </w:r>
      <w:r w:rsidRPr="001A21E8">
        <w:rPr>
          <w:rFonts w:ascii="Tahoma" w:eastAsia="Tahoma" w:hAnsi="Tahoma" w:cs="Tahoma"/>
          <w:spacing w:val="2"/>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w</w:t>
      </w:r>
      <w:r w:rsidRPr="001A21E8">
        <w:rPr>
          <w:rFonts w:ascii="Tahoma" w:eastAsia="Tahoma" w:hAnsi="Tahoma" w:cs="Tahoma"/>
          <w:spacing w:val="7"/>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
        </w:rPr>
        <w:t xml:space="preserve"> </w:t>
      </w:r>
      <w:r w:rsidRPr="001A21E8">
        <w:rPr>
          <w:rFonts w:ascii="Tahoma" w:eastAsia="Tahoma" w:hAnsi="Tahoma" w:cs="Tahoma"/>
          <w:spacing w:val="5"/>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2"/>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ef</w:t>
      </w:r>
      <w:r w:rsidRPr="001A21E8">
        <w:rPr>
          <w:rFonts w:ascii="Tahoma" w:eastAsia="Tahoma" w:hAnsi="Tahoma" w:cs="Tahoma"/>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spacing w:val="2"/>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się</w:t>
      </w:r>
      <w:r w:rsidRPr="001A21E8">
        <w:rPr>
          <w:rFonts w:ascii="Tahoma" w:eastAsia="Tahoma" w:hAnsi="Tahoma" w:cs="Tahoma"/>
          <w:spacing w:val="6"/>
        </w:rPr>
        <w:t xml:space="preserve"> </w:t>
      </w:r>
      <w:r w:rsidRPr="001A21E8">
        <w:rPr>
          <w:rFonts w:ascii="Tahoma" w:eastAsia="Tahoma" w:hAnsi="Tahoma" w:cs="Tahoma"/>
        </w:rPr>
        <w:t>st</w:t>
      </w:r>
      <w:r w:rsidRPr="001A21E8">
        <w:rPr>
          <w:rFonts w:ascii="Tahoma" w:eastAsia="Tahoma" w:hAnsi="Tahoma" w:cs="Tahoma"/>
          <w:spacing w:val="2"/>
        </w:rPr>
        <w:t>o</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2"/>
        </w:rPr>
        <w:t>a</w:t>
      </w:r>
      <w:r w:rsidRPr="001A21E8">
        <w:rPr>
          <w:rFonts w:ascii="Tahoma" w:eastAsia="Tahoma" w:hAnsi="Tahoma" w:cs="Tahoma"/>
        </w:rPr>
        <w:t>ć tr</w:t>
      </w:r>
      <w:r w:rsidRPr="001A21E8">
        <w:rPr>
          <w:rFonts w:ascii="Tahoma" w:eastAsia="Tahoma" w:hAnsi="Tahoma" w:cs="Tahoma"/>
          <w:spacing w:val="1"/>
        </w:rPr>
        <w:t>e</w:t>
      </w:r>
      <w:r w:rsidRPr="001A21E8">
        <w:rPr>
          <w:rFonts w:ascii="Tahoma" w:eastAsia="Tahoma" w:hAnsi="Tahoma" w:cs="Tahoma"/>
        </w:rPr>
        <w:t>ść</w:t>
      </w:r>
      <w:r w:rsidRPr="001A21E8">
        <w:rPr>
          <w:rFonts w:ascii="Tahoma" w:eastAsia="Tahoma" w:hAnsi="Tahoma" w:cs="Tahoma"/>
          <w:spacing w:val="-5"/>
        </w:rPr>
        <w:t xml:space="preserve"> </w:t>
      </w:r>
      <w:r w:rsidRPr="001246FA">
        <w:rPr>
          <w:rFonts w:ascii="Tahoma" w:eastAsia="Tahoma" w:hAnsi="Tahoma" w:cs="Tahoma"/>
          <w:i/>
          <w:spacing w:val="-4"/>
        </w:rPr>
        <w:t>W</w:t>
      </w:r>
      <w:r w:rsidRPr="001246FA">
        <w:rPr>
          <w:rFonts w:ascii="Tahoma" w:eastAsia="Tahoma" w:hAnsi="Tahoma" w:cs="Tahoma"/>
          <w:i/>
          <w:spacing w:val="-1"/>
        </w:rPr>
        <w:t>y</w:t>
      </w:r>
      <w:r w:rsidRPr="001246FA">
        <w:rPr>
          <w:rFonts w:ascii="Tahoma" w:eastAsia="Tahoma" w:hAnsi="Tahoma" w:cs="Tahoma"/>
          <w:i/>
          <w:spacing w:val="-2"/>
        </w:rPr>
        <w:t>t</w:t>
      </w:r>
      <w:r w:rsidRPr="001246FA">
        <w:rPr>
          <w:rFonts w:ascii="Tahoma" w:eastAsia="Tahoma" w:hAnsi="Tahoma" w:cs="Tahoma"/>
          <w:i/>
          <w:spacing w:val="-1"/>
        </w:rPr>
        <w:t>yc</w:t>
      </w:r>
      <w:r w:rsidRPr="001246FA">
        <w:rPr>
          <w:rFonts w:ascii="Tahoma" w:eastAsia="Tahoma" w:hAnsi="Tahoma" w:cs="Tahoma"/>
          <w:i/>
          <w:spacing w:val="3"/>
        </w:rPr>
        <w:t>z</w:t>
      </w:r>
      <w:r w:rsidRPr="001246FA">
        <w:rPr>
          <w:rFonts w:ascii="Tahoma" w:eastAsia="Tahoma" w:hAnsi="Tahoma" w:cs="Tahoma"/>
          <w:i/>
        </w:rPr>
        <w:t>n</w:t>
      </w:r>
      <w:r w:rsidRPr="001246FA">
        <w:rPr>
          <w:rFonts w:ascii="Tahoma" w:eastAsia="Tahoma" w:hAnsi="Tahoma" w:cs="Tahoma"/>
          <w:i/>
          <w:spacing w:val="-3"/>
        </w:rPr>
        <w:t>y</w:t>
      </w:r>
      <w:r w:rsidRPr="001246FA">
        <w:rPr>
          <w:rFonts w:ascii="Tahoma" w:eastAsia="Tahoma" w:hAnsi="Tahoma" w:cs="Tahoma"/>
          <w:i/>
          <w:spacing w:val="-1"/>
        </w:rPr>
        <w:t>c</w:t>
      </w:r>
      <w:r w:rsidRPr="001246FA">
        <w:rPr>
          <w:rFonts w:ascii="Tahoma" w:eastAsia="Tahoma" w:hAnsi="Tahoma" w:cs="Tahoma"/>
          <w:i/>
          <w:spacing w:val="1"/>
        </w:rPr>
        <w:t>h</w:t>
      </w:r>
      <w:r w:rsidR="00B230DF" w:rsidRPr="001246FA">
        <w:rPr>
          <w:rFonts w:ascii="Tahoma" w:eastAsia="Tahoma" w:hAnsi="Tahoma" w:cs="Tahoma"/>
          <w:i/>
          <w:spacing w:val="1"/>
        </w:rPr>
        <w:t xml:space="preserve"> w zakresie kwalifikowalności</w:t>
      </w:r>
      <w:r w:rsidRPr="001A21E8">
        <w:rPr>
          <w:rFonts w:ascii="Tahoma" w:eastAsia="Tahoma" w:hAnsi="Tahoma" w:cs="Tahoma"/>
        </w:rPr>
        <w:t>,</w:t>
      </w:r>
      <w:r w:rsidRPr="001A21E8">
        <w:rPr>
          <w:rFonts w:ascii="Tahoma" w:eastAsia="Tahoma" w:hAnsi="Tahoma" w:cs="Tahoma"/>
          <w:spacing w:val="-11"/>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62"/>
        </w:rPr>
        <w:t xml:space="preserve"> </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1</w:t>
      </w:r>
      <w:r w:rsidRPr="001A21E8">
        <w:rPr>
          <w:rFonts w:ascii="Tahoma" w:eastAsia="Tahoma" w:hAnsi="Tahoma" w:cs="Tahoma"/>
          <w:spacing w:val="-2"/>
        </w:rPr>
        <w:t xml:space="preserve"> </w:t>
      </w:r>
      <w:r w:rsidR="00505E38" w:rsidRPr="001A21E8">
        <w:rPr>
          <w:rFonts w:ascii="Tahoma" w:eastAsia="Tahoma" w:hAnsi="Tahoma" w:cs="Tahoma"/>
          <w:spacing w:val="-2"/>
        </w:rPr>
        <w:t>ust.</w:t>
      </w:r>
      <w:r w:rsidRPr="001A21E8">
        <w:rPr>
          <w:rFonts w:ascii="Tahoma" w:eastAsia="Tahoma" w:hAnsi="Tahoma" w:cs="Tahoma"/>
          <w:spacing w:val="2"/>
        </w:rPr>
        <w:t xml:space="preserve"> </w:t>
      </w:r>
      <w:r w:rsidRPr="001A21E8">
        <w:rPr>
          <w:rFonts w:ascii="Tahoma" w:eastAsia="Tahoma" w:hAnsi="Tahoma" w:cs="Tahoma"/>
          <w:spacing w:val="-1"/>
        </w:rPr>
        <w:t>2</w:t>
      </w:r>
      <w:r w:rsidR="00B16904">
        <w:rPr>
          <w:rFonts w:ascii="Tahoma" w:eastAsia="Tahoma" w:hAnsi="Tahoma" w:cs="Tahoma"/>
          <w:spacing w:val="-1"/>
        </w:rPr>
        <w:t>5</w:t>
      </w:r>
      <w:r w:rsidR="00E20FE9" w:rsidRPr="001A21E8">
        <w:rPr>
          <w:rFonts w:ascii="Tahoma" w:eastAsia="Tahoma" w:hAnsi="Tahoma" w:cs="Tahoma"/>
        </w:rPr>
        <w:t>.</w:t>
      </w:r>
    </w:p>
    <w:p w14:paraId="0D26DE26" w14:textId="7C6E945A" w:rsidR="007172E9" w:rsidRPr="001A21E8" w:rsidRDefault="007172E9" w:rsidP="005100BA">
      <w:pPr>
        <w:pStyle w:val="Akapitzlist"/>
        <w:numPr>
          <w:ilvl w:val="0"/>
          <w:numId w:val="6"/>
        </w:numPr>
        <w:spacing w:line="276" w:lineRule="auto"/>
        <w:ind w:left="426" w:right="14" w:hanging="426"/>
        <w:jc w:val="both"/>
        <w:rPr>
          <w:rFonts w:ascii="Tahoma" w:eastAsia="Tahoma" w:hAnsi="Tahoma" w:cs="Tahoma"/>
        </w:rPr>
      </w:pPr>
      <w:r w:rsidRPr="001A21E8">
        <w:rPr>
          <w:rFonts w:ascii="Tahoma" w:eastAsia="Tahoma" w:hAnsi="Tahoma" w:cs="Tahoma"/>
        </w:rPr>
        <w:t>Oc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 po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ów do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 xml:space="preserve">st </w:t>
      </w:r>
      <w:r w:rsidRPr="001A21E8">
        <w:rPr>
          <w:rFonts w:ascii="Tahoma" w:eastAsia="Tahoma" w:hAnsi="Tahoma" w:cs="Tahoma"/>
          <w:spacing w:val="-1"/>
        </w:rPr>
        <w:t>n</w:t>
      </w:r>
      <w:r w:rsidRPr="001A21E8">
        <w:rPr>
          <w:rFonts w:ascii="Tahoma" w:eastAsia="Tahoma" w:hAnsi="Tahoma" w:cs="Tahoma"/>
        </w:rPr>
        <w:t>a pods</w:t>
      </w:r>
      <w:r w:rsidRPr="001A21E8">
        <w:rPr>
          <w:rFonts w:ascii="Tahoma" w:eastAsia="Tahoma" w:hAnsi="Tahoma" w:cs="Tahoma"/>
          <w:spacing w:val="3"/>
        </w:rPr>
        <w:t>t</w:t>
      </w:r>
      <w:r w:rsidRPr="001A21E8">
        <w:rPr>
          <w:rFonts w:ascii="Tahoma" w:eastAsia="Tahoma" w:hAnsi="Tahoma" w:cs="Tahoma"/>
          <w:spacing w:val="1"/>
        </w:rPr>
        <w:t>aw</w:t>
      </w:r>
      <w:r w:rsidRPr="001A21E8">
        <w:rPr>
          <w:rFonts w:ascii="Tahoma" w:eastAsia="Tahoma" w:hAnsi="Tahoma" w:cs="Tahoma"/>
        </w:rPr>
        <w:t xml:space="preserve">ie </w:t>
      </w:r>
      <w:r w:rsidRPr="001246FA">
        <w:rPr>
          <w:rFonts w:ascii="Tahoma" w:eastAsia="Tahoma" w:hAnsi="Tahoma" w:cs="Tahoma"/>
          <w:i/>
          <w:spacing w:val="-4"/>
        </w:rPr>
        <w:t>W</w:t>
      </w:r>
      <w:r w:rsidRPr="001246FA">
        <w:rPr>
          <w:rFonts w:ascii="Tahoma" w:eastAsia="Tahoma" w:hAnsi="Tahoma" w:cs="Tahoma"/>
          <w:i/>
          <w:spacing w:val="-1"/>
        </w:rPr>
        <w:t>y</w:t>
      </w:r>
      <w:r w:rsidRPr="001246FA">
        <w:rPr>
          <w:rFonts w:ascii="Tahoma" w:eastAsia="Tahoma" w:hAnsi="Tahoma" w:cs="Tahoma"/>
          <w:i/>
          <w:spacing w:val="-2"/>
        </w:rPr>
        <w:t>t</w:t>
      </w:r>
      <w:r w:rsidRPr="001246FA">
        <w:rPr>
          <w:rFonts w:ascii="Tahoma" w:eastAsia="Tahoma" w:hAnsi="Tahoma" w:cs="Tahoma"/>
          <w:i/>
          <w:spacing w:val="-3"/>
        </w:rPr>
        <w:t>y</w:t>
      </w:r>
      <w:r w:rsidRPr="001246FA">
        <w:rPr>
          <w:rFonts w:ascii="Tahoma" w:eastAsia="Tahoma" w:hAnsi="Tahoma" w:cs="Tahoma"/>
          <w:i/>
          <w:spacing w:val="-1"/>
        </w:rPr>
        <w:t>c</w:t>
      </w:r>
      <w:r w:rsidRPr="001246FA">
        <w:rPr>
          <w:rFonts w:ascii="Tahoma" w:eastAsia="Tahoma" w:hAnsi="Tahoma" w:cs="Tahoma"/>
          <w:i/>
        </w:rPr>
        <w:t>zn</w:t>
      </w:r>
      <w:r w:rsidRPr="001246FA">
        <w:rPr>
          <w:rFonts w:ascii="Tahoma" w:eastAsia="Tahoma" w:hAnsi="Tahoma" w:cs="Tahoma"/>
          <w:i/>
          <w:spacing w:val="-1"/>
        </w:rPr>
        <w:t>yc</w:t>
      </w:r>
      <w:r w:rsidRPr="001246FA">
        <w:rPr>
          <w:rFonts w:ascii="Tahoma" w:eastAsia="Tahoma" w:hAnsi="Tahoma" w:cs="Tahoma"/>
          <w:i/>
        </w:rPr>
        <w:t>h</w:t>
      </w:r>
      <w:r w:rsidR="00B230DF" w:rsidRPr="001246FA">
        <w:rPr>
          <w:rFonts w:ascii="Tahoma" w:eastAsia="Tahoma" w:hAnsi="Tahoma" w:cs="Tahoma"/>
          <w:i/>
        </w:rPr>
        <w:t xml:space="preserve"> </w:t>
      </w:r>
      <w:r w:rsidR="00B230DF" w:rsidRPr="001246FA">
        <w:rPr>
          <w:rFonts w:ascii="Tahoma" w:eastAsia="Tahoma" w:hAnsi="Tahoma" w:cs="Tahoma"/>
          <w:i/>
        </w:rPr>
        <w:br/>
        <w:t>w zakresie kwalifikowalności</w:t>
      </w:r>
      <w:r w:rsidR="001246FA">
        <w:rPr>
          <w:rFonts w:ascii="Tahoma" w:eastAsia="Tahoma" w:hAnsi="Tahoma" w:cs="Tahoma"/>
          <w:i/>
        </w:rPr>
        <w:t>,</w:t>
      </w:r>
      <w:r w:rsidRPr="001A21E8">
        <w:rPr>
          <w:rFonts w:ascii="Tahoma" w:eastAsia="Tahoma" w:hAnsi="Tahoma" w:cs="Tahoma"/>
        </w:rPr>
        <w:t xml:space="preserve"> 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5"/>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rPr>
        <w:t>§</w:t>
      </w:r>
      <w:r w:rsidRPr="001A21E8">
        <w:rPr>
          <w:rFonts w:ascii="Tahoma" w:eastAsia="Tahoma" w:hAnsi="Tahoma" w:cs="Tahoma"/>
          <w:spacing w:val="11"/>
        </w:rPr>
        <w:t xml:space="preserve"> </w:t>
      </w:r>
      <w:r w:rsidRPr="001A21E8">
        <w:rPr>
          <w:rFonts w:ascii="Tahoma" w:eastAsia="Tahoma" w:hAnsi="Tahoma" w:cs="Tahoma"/>
        </w:rPr>
        <w:t>1</w:t>
      </w:r>
      <w:r w:rsidRPr="001A21E8">
        <w:rPr>
          <w:rFonts w:ascii="Tahoma" w:eastAsia="Tahoma" w:hAnsi="Tahoma" w:cs="Tahoma"/>
          <w:spacing w:val="11"/>
        </w:rPr>
        <w:t xml:space="preserve"> </w:t>
      </w:r>
      <w:r w:rsidR="00505E38" w:rsidRPr="001A21E8">
        <w:rPr>
          <w:rFonts w:ascii="Tahoma" w:eastAsia="Tahoma" w:hAnsi="Tahoma" w:cs="Tahoma"/>
          <w:spacing w:val="11"/>
        </w:rPr>
        <w:t>ust.</w:t>
      </w:r>
      <w:r w:rsidRPr="001A21E8">
        <w:rPr>
          <w:rFonts w:ascii="Tahoma" w:eastAsia="Tahoma" w:hAnsi="Tahoma" w:cs="Tahoma"/>
          <w:spacing w:val="14"/>
        </w:rPr>
        <w:t xml:space="preserve"> </w:t>
      </w:r>
      <w:r w:rsidRPr="001A21E8">
        <w:rPr>
          <w:rFonts w:ascii="Tahoma" w:eastAsia="Tahoma" w:hAnsi="Tahoma" w:cs="Tahoma"/>
          <w:spacing w:val="-1"/>
        </w:rPr>
        <w:t>2</w:t>
      </w:r>
      <w:r w:rsidR="00B16904">
        <w:rPr>
          <w:rFonts w:ascii="Tahoma" w:eastAsia="Tahoma" w:hAnsi="Tahoma" w:cs="Tahoma"/>
          <w:spacing w:val="-1"/>
        </w:rPr>
        <w:t>5</w:t>
      </w:r>
      <w:r w:rsidR="00B230DF">
        <w:rPr>
          <w:rFonts w:ascii="Tahoma" w:eastAsia="Tahoma" w:hAnsi="Tahoma" w:cs="Tahoma"/>
          <w:spacing w:val="-1"/>
        </w:rPr>
        <w:t>, obowiązujących w dniu poniesienia wydatku</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spacing w:val="-1"/>
        </w:rPr>
        <w:t>c</w:t>
      </w:r>
      <w:r w:rsidRPr="001A21E8">
        <w:rPr>
          <w:rFonts w:ascii="Tahoma" w:eastAsia="Tahoma" w:hAnsi="Tahoma" w:cs="Tahoma"/>
        </w:rPr>
        <w:t>zym</w:t>
      </w:r>
      <w:r w:rsidRPr="001A21E8">
        <w:rPr>
          <w:rFonts w:ascii="Tahoma" w:eastAsia="Tahoma" w:hAnsi="Tahoma" w:cs="Tahoma"/>
          <w:spacing w:val="8"/>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spacing w:val="-1"/>
        </w:rPr>
        <w:t>u</w:t>
      </w:r>
      <w:r w:rsidRPr="001A21E8">
        <w:rPr>
          <w:rFonts w:ascii="Tahoma" w:eastAsia="Tahoma" w:hAnsi="Tahoma" w:cs="Tahoma"/>
        </w:rPr>
        <w:t>mów z</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2"/>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rPr>
        <w:t>w</w:t>
      </w:r>
      <w:r w:rsidRPr="001A21E8">
        <w:rPr>
          <w:rFonts w:ascii="Tahoma" w:eastAsia="Tahoma" w:hAnsi="Tahoma" w:cs="Tahoma"/>
          <w:spacing w:val="17"/>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9"/>
        </w:rPr>
        <w:t xml:space="preserve"> </w:t>
      </w:r>
      <w:r w:rsidRPr="001A21E8">
        <w:rPr>
          <w:rFonts w:ascii="Tahoma" w:eastAsia="Tahoma" w:hAnsi="Tahoma" w:cs="Tahoma"/>
        </w:rPr>
        <w:t>w</w:t>
      </w:r>
      <w:r w:rsidRPr="001A21E8">
        <w:rPr>
          <w:rFonts w:ascii="Tahoma" w:eastAsia="Tahoma" w:hAnsi="Tahoma" w:cs="Tahoma"/>
          <w:spacing w:val="17"/>
        </w:rPr>
        <w:t xml:space="preserve"> </w:t>
      </w:r>
      <w:r w:rsidRPr="001A21E8">
        <w:rPr>
          <w:rFonts w:ascii="Tahoma" w:eastAsia="Tahoma" w:hAnsi="Tahoma" w:cs="Tahoma"/>
          <w:spacing w:val="1"/>
        </w:rPr>
        <w:t>w</w:t>
      </w:r>
      <w:r w:rsidRPr="001A21E8">
        <w:rPr>
          <w:rFonts w:ascii="Tahoma" w:eastAsia="Tahoma" w:hAnsi="Tahoma" w:cs="Tahoma"/>
          <w:spacing w:val="-1"/>
        </w:rPr>
        <w:t>yn</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11"/>
        </w:rPr>
        <w:t xml:space="preserve"> </w:t>
      </w:r>
      <w:r w:rsidRPr="001A21E8">
        <w:rPr>
          <w:rFonts w:ascii="Tahoma" w:eastAsia="Tahoma" w:hAnsi="Tahoma" w:cs="Tahoma"/>
          <w:spacing w:val="2"/>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dzo</w:t>
      </w:r>
      <w:r w:rsidRPr="001A21E8">
        <w:rPr>
          <w:rFonts w:ascii="Tahoma" w:eastAsia="Tahoma" w:hAnsi="Tahoma" w:cs="Tahoma"/>
          <w:spacing w:val="-3"/>
        </w:rPr>
        <w:t>ny</w:t>
      </w:r>
      <w:r w:rsidRPr="001A21E8">
        <w:rPr>
          <w:rFonts w:ascii="Tahoma" w:eastAsia="Tahoma" w:hAnsi="Tahoma" w:cs="Tahoma"/>
          <w:spacing w:val="2"/>
        </w:rPr>
        <w:t>c</w:t>
      </w:r>
      <w:r w:rsidRPr="001A21E8">
        <w:rPr>
          <w:rFonts w:ascii="Tahoma" w:eastAsia="Tahoma" w:hAnsi="Tahoma" w:cs="Tahoma"/>
        </w:rPr>
        <w:t>h pos</w:t>
      </w:r>
      <w:r w:rsidRPr="001A21E8">
        <w:rPr>
          <w:rFonts w:ascii="Tahoma" w:eastAsia="Tahoma" w:hAnsi="Tahoma" w:cs="Tahoma"/>
          <w:spacing w:val="1"/>
        </w:rPr>
        <w:t>tę</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00521B86" w:rsidRPr="001A21E8">
        <w:rPr>
          <w:rFonts w:ascii="Tahoma" w:eastAsia="Tahoma" w:hAnsi="Tahoma" w:cs="Tahoma"/>
          <w:spacing w:val="6"/>
        </w:rPr>
        <w:t>ń</w:t>
      </w:r>
      <w:r w:rsidR="00521B86" w:rsidRPr="001A21E8">
        <w:rPr>
          <w:rStyle w:val="Odwoanieprzypisudolnego"/>
          <w:rFonts w:ascii="Tahoma" w:eastAsia="Tahoma" w:hAnsi="Tahoma" w:cs="Tahoma"/>
          <w:spacing w:val="6"/>
        </w:rPr>
        <w:footnoteReference w:id="7"/>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stos</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2"/>
        </w:rPr>
        <w:t xml:space="preserve"> </w:t>
      </w:r>
      <w:r w:rsidRPr="001A21E8">
        <w:rPr>
          <w:rFonts w:ascii="Tahoma" w:eastAsia="Tahoma" w:hAnsi="Tahoma" w:cs="Tahoma"/>
        </w:rPr>
        <w:t>s</w:t>
      </w:r>
      <w:r w:rsidRPr="001A21E8">
        <w:rPr>
          <w:rFonts w:ascii="Tahoma" w:eastAsia="Tahoma" w:hAnsi="Tahoma" w:cs="Tahoma"/>
          <w:spacing w:val="2"/>
        </w:rPr>
        <w:t>i</w:t>
      </w:r>
      <w:r w:rsidRPr="001A21E8">
        <w:rPr>
          <w:rFonts w:ascii="Tahoma" w:eastAsia="Tahoma" w:hAnsi="Tahoma" w:cs="Tahoma"/>
        </w:rPr>
        <w:t xml:space="preserve">ę </w:t>
      </w:r>
      <w:r w:rsidRPr="001A21E8">
        <w:rPr>
          <w:rFonts w:ascii="Tahoma" w:eastAsia="Tahoma" w:hAnsi="Tahoma" w:cs="Tahoma"/>
          <w:spacing w:val="1"/>
        </w:rPr>
        <w:t>we</w:t>
      </w:r>
      <w:r w:rsidRPr="001A21E8">
        <w:rPr>
          <w:rFonts w:ascii="Tahoma" w:eastAsia="Tahoma" w:hAnsi="Tahoma" w:cs="Tahoma"/>
        </w:rPr>
        <w:t>rs</w:t>
      </w:r>
      <w:r w:rsidRPr="001A21E8">
        <w:rPr>
          <w:rFonts w:ascii="Tahoma" w:eastAsia="Tahoma" w:hAnsi="Tahoma" w:cs="Tahoma"/>
          <w:spacing w:val="-1"/>
        </w:rPr>
        <w:t>j</w:t>
      </w:r>
      <w:r w:rsidRPr="001A21E8">
        <w:rPr>
          <w:rFonts w:ascii="Tahoma" w:eastAsia="Tahoma" w:hAnsi="Tahoma" w:cs="Tahoma"/>
        </w:rPr>
        <w:t xml:space="preserve">ę </w:t>
      </w:r>
      <w:r w:rsidR="00B230DF">
        <w:rPr>
          <w:rFonts w:ascii="Tahoma" w:eastAsia="Tahoma" w:hAnsi="Tahoma" w:cs="Tahoma"/>
        </w:rPr>
        <w:t xml:space="preserve">w/w </w:t>
      </w:r>
      <w:r w:rsidR="00B230DF" w:rsidRPr="001246FA">
        <w:rPr>
          <w:rFonts w:ascii="Tahoma" w:eastAsia="Tahoma" w:hAnsi="Tahoma" w:cs="Tahoma"/>
          <w:i/>
          <w:spacing w:val="1"/>
        </w:rPr>
        <w:t>W</w:t>
      </w:r>
      <w:r w:rsidRPr="001246FA">
        <w:rPr>
          <w:rFonts w:ascii="Tahoma" w:eastAsia="Tahoma" w:hAnsi="Tahoma" w:cs="Tahoma"/>
          <w:i/>
          <w:spacing w:val="-1"/>
        </w:rPr>
        <w:t>y</w:t>
      </w:r>
      <w:r w:rsidRPr="001246FA">
        <w:rPr>
          <w:rFonts w:ascii="Tahoma" w:eastAsia="Tahoma" w:hAnsi="Tahoma" w:cs="Tahoma"/>
          <w:i/>
        </w:rPr>
        <w:t>t</w:t>
      </w:r>
      <w:r w:rsidRPr="001246FA">
        <w:rPr>
          <w:rFonts w:ascii="Tahoma" w:eastAsia="Tahoma" w:hAnsi="Tahoma" w:cs="Tahoma"/>
          <w:i/>
          <w:spacing w:val="-3"/>
        </w:rPr>
        <w:t>y</w:t>
      </w:r>
      <w:r w:rsidRPr="001246FA">
        <w:rPr>
          <w:rFonts w:ascii="Tahoma" w:eastAsia="Tahoma" w:hAnsi="Tahoma" w:cs="Tahoma"/>
          <w:i/>
          <w:spacing w:val="-1"/>
        </w:rPr>
        <w:t>c</w:t>
      </w:r>
      <w:r w:rsidRPr="001246FA">
        <w:rPr>
          <w:rFonts w:ascii="Tahoma" w:eastAsia="Tahoma" w:hAnsi="Tahoma" w:cs="Tahoma"/>
          <w:i/>
          <w:spacing w:val="3"/>
        </w:rPr>
        <w:t>z</w:t>
      </w:r>
      <w:r w:rsidRPr="001246FA">
        <w:rPr>
          <w:rFonts w:ascii="Tahoma" w:eastAsia="Tahoma" w:hAnsi="Tahoma" w:cs="Tahoma"/>
          <w:i/>
          <w:spacing w:val="-1"/>
        </w:rPr>
        <w:t>nyc</w:t>
      </w:r>
      <w:r w:rsidRPr="001246FA">
        <w:rPr>
          <w:rFonts w:ascii="Tahoma" w:eastAsia="Tahoma" w:hAnsi="Tahoma" w:cs="Tahoma"/>
          <w:i/>
        </w:rPr>
        <w:t>h</w:t>
      </w:r>
      <w:r w:rsidRPr="001A21E8">
        <w:rPr>
          <w:rFonts w:ascii="Tahoma" w:eastAsia="Tahoma" w:hAnsi="Tahoma" w:cs="Tahoma"/>
        </w:rPr>
        <w:t xml:space="preserve"> obo</w:t>
      </w:r>
      <w:r w:rsidRPr="001A21E8">
        <w:rPr>
          <w:rFonts w:ascii="Tahoma" w:eastAsia="Tahoma" w:hAnsi="Tahoma" w:cs="Tahoma"/>
          <w:spacing w:val="3"/>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 xml:space="preserve">ą w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 xml:space="preserve">iu </w:t>
      </w:r>
      <w:r w:rsidRPr="001A21E8">
        <w:rPr>
          <w:rFonts w:ascii="Tahoma" w:eastAsia="Tahoma" w:hAnsi="Tahoma" w:cs="Tahoma"/>
          <w:spacing w:val="1"/>
        </w:rPr>
        <w:t>w</w:t>
      </w:r>
      <w:r w:rsidRPr="001A21E8">
        <w:rPr>
          <w:rFonts w:ascii="Tahoma" w:eastAsia="Tahoma" w:hAnsi="Tahoma" w:cs="Tahoma"/>
        </w:rPr>
        <w:t>szcz</w:t>
      </w:r>
      <w:r w:rsidRPr="001A21E8">
        <w:rPr>
          <w:rFonts w:ascii="Tahoma" w:eastAsia="Tahoma" w:hAnsi="Tahoma" w:cs="Tahoma"/>
          <w:spacing w:val="3"/>
        </w:rPr>
        <w:t>ę</w:t>
      </w:r>
      <w:r w:rsidRPr="001A21E8">
        <w:rPr>
          <w:rFonts w:ascii="Tahoma" w:eastAsia="Tahoma" w:hAnsi="Tahoma" w:cs="Tahoma"/>
          <w:spacing w:val="-1"/>
        </w:rPr>
        <w:t>c</w:t>
      </w:r>
      <w:r w:rsidRPr="001A21E8">
        <w:rPr>
          <w:rFonts w:ascii="Tahoma" w:eastAsia="Tahoma" w:hAnsi="Tahoma" w:cs="Tahoma"/>
        </w:rPr>
        <w:t>ia pos</w:t>
      </w:r>
      <w:r w:rsidRPr="001A21E8">
        <w:rPr>
          <w:rFonts w:ascii="Tahoma" w:eastAsia="Tahoma" w:hAnsi="Tahoma" w:cs="Tahoma"/>
          <w:spacing w:val="1"/>
        </w:rPr>
        <w:t>tę</w:t>
      </w:r>
      <w:r w:rsidRPr="001A21E8">
        <w:rPr>
          <w:rFonts w:ascii="Tahoma" w:eastAsia="Tahoma" w:hAnsi="Tahoma" w:cs="Tahoma"/>
        </w:rPr>
        <w:t>po</w:t>
      </w:r>
      <w:r w:rsidRPr="001A21E8">
        <w:rPr>
          <w:rFonts w:ascii="Tahoma" w:eastAsia="Tahoma" w:hAnsi="Tahoma" w:cs="Tahoma"/>
          <w:spacing w:val="-1"/>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51"/>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óre</w:t>
      </w:r>
      <w:r w:rsidRPr="001A21E8">
        <w:rPr>
          <w:rFonts w:ascii="Tahoma" w:eastAsia="Tahoma" w:hAnsi="Tahoma" w:cs="Tahoma"/>
          <w:spacing w:val="6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ło się podpis</w:t>
      </w:r>
      <w:r w:rsidRPr="001A21E8">
        <w:rPr>
          <w:rFonts w:ascii="Tahoma" w:eastAsia="Tahoma" w:hAnsi="Tahoma" w:cs="Tahoma"/>
          <w:spacing w:val="2"/>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1"/>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1"/>
        </w:rPr>
        <w:t>w</w:t>
      </w:r>
      <w:r w:rsidRPr="001A21E8">
        <w:rPr>
          <w:rFonts w:ascii="Tahoma" w:eastAsia="Tahoma" w:hAnsi="Tahoma" w:cs="Tahoma"/>
          <w:spacing w:val="-15"/>
        </w:rPr>
        <w:t>y</w:t>
      </w:r>
      <w:r w:rsidR="00E20FE9" w:rsidRPr="001A21E8">
        <w:rPr>
          <w:rFonts w:ascii="Tahoma" w:eastAsia="Tahoma" w:hAnsi="Tahoma" w:cs="Tahoma"/>
        </w:rPr>
        <w:t>.</w:t>
      </w:r>
    </w:p>
    <w:p w14:paraId="2724FF5E" w14:textId="09273FCF" w:rsidR="007172E9" w:rsidRPr="001A21E8" w:rsidRDefault="007172E9" w:rsidP="005100BA">
      <w:pPr>
        <w:pStyle w:val="Akapitzlist"/>
        <w:numPr>
          <w:ilvl w:val="0"/>
          <w:numId w:val="6"/>
        </w:numPr>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g</w:t>
      </w:r>
      <w:r w:rsidRPr="001A21E8">
        <w:rPr>
          <w:rFonts w:ascii="Tahoma" w:eastAsia="Tahoma" w:hAnsi="Tahoma" w:cs="Tahoma"/>
          <w:spacing w:val="3"/>
        </w:rPr>
        <w:t>d</w:t>
      </w:r>
      <w:r w:rsidRPr="001A21E8">
        <w:rPr>
          <w:rFonts w:ascii="Tahoma" w:eastAsia="Tahoma" w:hAnsi="Tahoma" w:cs="Tahoma"/>
        </w:rPr>
        <w:t>y</w:t>
      </w:r>
      <w:r w:rsidRPr="001A21E8">
        <w:rPr>
          <w:rFonts w:ascii="Tahoma" w:eastAsia="Tahoma" w:hAnsi="Tahoma" w:cs="Tahoma"/>
          <w:spacing w:val="8"/>
        </w:rPr>
        <w:t xml:space="preserve"> </w:t>
      </w:r>
      <w:r w:rsidR="00322EA1">
        <w:rPr>
          <w:rFonts w:ascii="Tahoma" w:eastAsia="Tahoma" w:hAnsi="Tahoma" w:cs="Tahoma"/>
        </w:rPr>
        <w:t xml:space="preserve">ogłoszona w trakcie realizacji projektu (po </w:t>
      </w:r>
      <w:r w:rsidR="001D76E7">
        <w:rPr>
          <w:rFonts w:ascii="Tahoma" w:eastAsia="Tahoma" w:hAnsi="Tahoma" w:cs="Tahoma"/>
        </w:rPr>
        <w:t>podjęciu Decyzji</w:t>
      </w:r>
      <w:r w:rsidR="00322EA1">
        <w:rPr>
          <w:rFonts w:ascii="Tahoma" w:eastAsia="Tahoma" w:hAnsi="Tahoma" w:cs="Tahoma"/>
        </w:rPr>
        <w:t xml:space="preserve">) wersja </w:t>
      </w:r>
      <w:r w:rsidR="00322EA1" w:rsidRPr="001246FA">
        <w:rPr>
          <w:rFonts w:ascii="Tahoma" w:eastAsia="Tahoma" w:hAnsi="Tahoma" w:cs="Tahoma"/>
          <w:i/>
        </w:rPr>
        <w:t>Wytycznych w zakresie kwalifikowalności</w:t>
      </w:r>
      <w:r w:rsidR="00322EA1">
        <w:rPr>
          <w:rFonts w:ascii="Tahoma" w:eastAsia="Tahoma" w:hAnsi="Tahoma" w:cs="Tahoma"/>
        </w:rPr>
        <w:t xml:space="preserve"> wprowadza rozwiązania korzystniejsze dla Beneficjenta, warunkiem ich zastosowania w odniesieniu do wydatków poniesionych przed dniem obowiązywania nowej wersji tych </w:t>
      </w:r>
      <w:r w:rsidR="00322EA1" w:rsidRPr="001246FA">
        <w:rPr>
          <w:rFonts w:ascii="Tahoma" w:eastAsia="Tahoma" w:hAnsi="Tahoma" w:cs="Tahoma"/>
          <w:i/>
        </w:rPr>
        <w:t>Wytycznych</w:t>
      </w:r>
      <w:r w:rsidR="00322EA1">
        <w:rPr>
          <w:rFonts w:ascii="Tahoma" w:eastAsia="Tahoma" w:hAnsi="Tahoma" w:cs="Tahoma"/>
        </w:rPr>
        <w:t xml:space="preserve"> jest pisemna akceptacja IZ</w:t>
      </w:r>
      <w:r w:rsidRPr="001A21E8">
        <w:rPr>
          <w:rFonts w:ascii="Tahoma" w:eastAsia="Tahoma" w:hAnsi="Tahoma" w:cs="Tahoma"/>
        </w:rPr>
        <w:t>.</w:t>
      </w:r>
    </w:p>
    <w:p w14:paraId="3EC00BC4" w14:textId="77777777" w:rsidR="00EA1DD8" w:rsidRDefault="00EA1DD8" w:rsidP="00F10027">
      <w:pPr>
        <w:spacing w:line="276" w:lineRule="auto"/>
        <w:ind w:left="426" w:right="14" w:hanging="426"/>
        <w:jc w:val="both"/>
        <w:rPr>
          <w:rFonts w:ascii="Tahoma" w:eastAsia="Tahoma" w:hAnsi="Tahoma" w:cs="Tahoma"/>
        </w:rPr>
      </w:pPr>
    </w:p>
    <w:p w14:paraId="403ACBCA" w14:textId="2B54A475" w:rsidR="00942F4E" w:rsidRPr="001A21E8" w:rsidRDefault="00280ADA" w:rsidP="00F10027">
      <w:pPr>
        <w:spacing w:line="276" w:lineRule="auto"/>
        <w:ind w:left="426" w:right="14" w:hanging="426"/>
        <w:jc w:val="center"/>
        <w:rPr>
          <w:rFonts w:ascii="Tahoma" w:eastAsia="Tahoma" w:hAnsi="Tahoma" w:cs="Tahoma"/>
          <w:w w:val="99"/>
        </w:rPr>
      </w:pPr>
      <w:r w:rsidRPr="00B60F60">
        <w:rPr>
          <w:rFonts w:ascii="Tahoma" w:eastAsia="Tahoma" w:hAnsi="Tahoma" w:cs="Tahoma"/>
          <w:spacing w:val="-1"/>
        </w:rPr>
        <w:t xml:space="preserve">§ </w:t>
      </w:r>
      <w:r w:rsidR="00F3144E" w:rsidRPr="00B60F60">
        <w:rPr>
          <w:rFonts w:ascii="Tahoma" w:eastAsia="Tahoma" w:hAnsi="Tahoma" w:cs="Tahoma"/>
          <w:spacing w:val="-1"/>
        </w:rPr>
        <w:t>5</w:t>
      </w:r>
      <w:r w:rsidRPr="001A21E8">
        <w:rPr>
          <w:rFonts w:ascii="Tahoma" w:eastAsia="Tahoma" w:hAnsi="Tahoma" w:cs="Tahoma"/>
          <w:w w:val="99"/>
        </w:rPr>
        <w:t>.</w:t>
      </w:r>
    </w:p>
    <w:p w14:paraId="2AA8E3C5" w14:textId="67CA045C" w:rsidR="00942F4E" w:rsidRPr="001A21E8" w:rsidRDefault="007172E9" w:rsidP="005100BA">
      <w:pPr>
        <w:pStyle w:val="Akapitzlist"/>
        <w:numPr>
          <w:ilvl w:val="0"/>
          <w:numId w:val="7"/>
        </w:numPr>
        <w:tabs>
          <w:tab w:val="left" w:pos="8789"/>
          <w:tab w:val="left" w:pos="9072"/>
        </w:tabs>
        <w:spacing w:line="276" w:lineRule="auto"/>
        <w:ind w:left="426" w:right="14" w:hanging="426"/>
        <w:jc w:val="both"/>
        <w:rPr>
          <w:sz w:val="16"/>
          <w:szCs w:val="16"/>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44"/>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43"/>
        </w:rPr>
        <w:t xml:space="preserve"> </w:t>
      </w:r>
      <w:r w:rsidRPr="001A21E8">
        <w:rPr>
          <w:rFonts w:ascii="Tahoma" w:eastAsia="Tahoma" w:hAnsi="Tahoma" w:cs="Tahoma"/>
        </w:rPr>
        <w:t>się</w:t>
      </w:r>
      <w:r w:rsidRPr="001A21E8">
        <w:rPr>
          <w:rFonts w:ascii="Tahoma" w:eastAsia="Tahoma" w:hAnsi="Tahoma" w:cs="Tahoma"/>
          <w:spacing w:val="51"/>
        </w:rPr>
        <w:t xml:space="preserve"> </w:t>
      </w:r>
      <w:r w:rsidRPr="001A21E8">
        <w:rPr>
          <w:rFonts w:ascii="Tahoma" w:eastAsia="Tahoma" w:hAnsi="Tahoma" w:cs="Tahoma"/>
        </w:rPr>
        <w:t>do</w:t>
      </w:r>
      <w:r w:rsidRPr="001A21E8">
        <w:rPr>
          <w:rFonts w:ascii="Tahoma" w:eastAsia="Tahoma" w:hAnsi="Tahoma" w:cs="Tahoma"/>
          <w:spacing w:val="50"/>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4"/>
        </w:rPr>
        <w:t xml:space="preserve"> </w:t>
      </w:r>
      <w:r w:rsidRPr="001A21E8">
        <w:rPr>
          <w:rFonts w:ascii="Tahoma" w:eastAsia="Tahoma" w:hAnsi="Tahoma" w:cs="Tahoma"/>
          <w:spacing w:val="1"/>
        </w:rPr>
        <w:t>w</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du</w:t>
      </w:r>
      <w:r w:rsidRPr="001A21E8">
        <w:rPr>
          <w:rFonts w:ascii="Tahoma" w:eastAsia="Tahoma" w:hAnsi="Tahoma" w:cs="Tahoma"/>
          <w:spacing w:val="46"/>
        </w:rPr>
        <w:t xml:space="preserve">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2"/>
        </w:rPr>
        <w:t xml:space="preserve"> </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rPr>
        <w:t>żnego</w:t>
      </w:r>
      <w:r w:rsidRPr="001A21E8">
        <w:rPr>
          <w:rFonts w:ascii="Tahoma" w:eastAsia="Tahoma" w:hAnsi="Tahoma" w:cs="Tahoma"/>
          <w:spacing w:val="42"/>
        </w:rPr>
        <w:t xml:space="preserve"> </w:t>
      </w:r>
      <w:r w:rsidR="009E0A19" w:rsidRPr="001A21E8">
        <w:rPr>
          <w:rFonts w:ascii="Tahoma" w:eastAsia="Tahoma" w:hAnsi="Tahoma" w:cs="Tahoma"/>
        </w:rPr>
        <w:t>i/lub</w:t>
      </w:r>
      <w:r w:rsidRPr="001A21E8">
        <w:rPr>
          <w:rFonts w:ascii="Tahoma" w:eastAsia="Tahoma" w:hAnsi="Tahoma" w:cs="Tahoma"/>
          <w:spacing w:val="5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rPr>
        <w:t>żneg</w:t>
      </w:r>
      <w:r w:rsidRPr="001A21E8">
        <w:rPr>
          <w:rFonts w:ascii="Tahoma" w:eastAsia="Tahoma" w:hAnsi="Tahoma" w:cs="Tahoma"/>
          <w:spacing w:val="6"/>
        </w:rPr>
        <w:t>o</w:t>
      </w:r>
      <w:r w:rsidR="00521B86" w:rsidRPr="009904C3">
        <w:rPr>
          <w:rStyle w:val="Odwoanieprzypisudolnego"/>
          <w:rFonts w:ascii="Tahoma" w:eastAsia="Tahoma" w:hAnsi="Tahoma" w:cs="Tahoma"/>
        </w:rPr>
        <w:footnoteReference w:id="8"/>
      </w:r>
      <w:r w:rsidR="00C83136" w:rsidRPr="001A21E8">
        <w:rPr>
          <w:rFonts w:ascii="Tahoma" w:eastAsia="Tahoma" w:hAnsi="Tahoma" w:cs="Tahoma"/>
          <w:spacing w:val="57"/>
        </w:rPr>
        <w:t xml:space="preserve"> </w:t>
      </w:r>
      <w:r w:rsidR="00B82EC1" w:rsidRPr="001A21E8">
        <w:rPr>
          <w:rFonts w:ascii="Tahoma" w:eastAsia="Tahoma" w:hAnsi="Tahoma" w:cs="Tahoma"/>
          <w:spacing w:val="57"/>
        </w:rPr>
        <w:t>w</w:t>
      </w:r>
      <w:r w:rsidR="00B82EC1" w:rsidRPr="00B82EC1">
        <w:rPr>
          <w:rFonts w:ascii="Tahoma" w:eastAsia="Tahoma" w:hAnsi="Tahoma" w:cs="Tahoma"/>
          <w:spacing w:val="-1"/>
        </w:rPr>
        <w:t xml:space="preserve"> </w:t>
      </w:r>
      <w:r w:rsidR="00B82EC1" w:rsidRPr="00B82EC1">
        <w:rPr>
          <w:rFonts w:ascii="Tahoma" w:eastAsia="Tahoma" w:hAnsi="Tahoma" w:cs="Tahoma"/>
          <w:spacing w:val="1"/>
        </w:rPr>
        <w:t>k</w:t>
      </w:r>
      <w:r w:rsidR="00B82EC1" w:rsidRPr="00B82EC1">
        <w:rPr>
          <w:rFonts w:ascii="Tahoma" w:eastAsia="Tahoma" w:hAnsi="Tahoma" w:cs="Tahoma"/>
        </w:rPr>
        <w:t>w</w:t>
      </w:r>
      <w:r w:rsidR="00B82EC1" w:rsidRPr="00B82EC1">
        <w:rPr>
          <w:rFonts w:ascii="Tahoma" w:eastAsia="Tahoma" w:hAnsi="Tahoma" w:cs="Tahoma"/>
          <w:spacing w:val="-1"/>
        </w:rPr>
        <w:t>o</w:t>
      </w:r>
      <w:r w:rsidR="00B82EC1" w:rsidRPr="00B82EC1">
        <w:rPr>
          <w:rFonts w:ascii="Tahoma" w:eastAsia="Tahoma" w:hAnsi="Tahoma" w:cs="Tahoma"/>
        </w:rPr>
        <w:t>cie</w:t>
      </w:r>
      <w:r w:rsidR="009E0A19" w:rsidRPr="00B82EC1">
        <w:rPr>
          <w:rFonts w:ascii="Tahoma" w:eastAsia="Tahoma" w:hAnsi="Tahoma" w:cs="Tahoma"/>
        </w:rPr>
        <w:t>/wysokości</w:t>
      </w:r>
      <w:r w:rsidRPr="00B82EC1">
        <w:rPr>
          <w:rFonts w:ascii="Tahoma" w:eastAsia="Tahoma" w:hAnsi="Tahoma" w:cs="Tahoma"/>
          <w:spacing w:val="52"/>
        </w:rPr>
        <w:t xml:space="preserve"> </w:t>
      </w:r>
      <w:r w:rsidRPr="00B82EC1">
        <w:rPr>
          <w:rFonts w:ascii="Tahoma" w:eastAsia="Tahoma" w:hAnsi="Tahoma" w:cs="Tahoma"/>
        </w:rPr>
        <w:t>…</w:t>
      </w:r>
      <w:r w:rsidRPr="00B82EC1">
        <w:rPr>
          <w:rFonts w:ascii="Tahoma" w:eastAsia="Tahoma" w:hAnsi="Tahoma" w:cs="Tahoma"/>
          <w:spacing w:val="1"/>
        </w:rPr>
        <w:t>…</w:t>
      </w:r>
      <w:r w:rsidRPr="00B82EC1">
        <w:rPr>
          <w:rFonts w:ascii="Tahoma" w:eastAsia="Tahoma" w:hAnsi="Tahoma" w:cs="Tahoma"/>
        </w:rPr>
        <w:t>……</w:t>
      </w:r>
      <w:r w:rsidRPr="00B82EC1">
        <w:rPr>
          <w:rFonts w:ascii="Tahoma" w:eastAsia="Tahoma" w:hAnsi="Tahoma" w:cs="Tahoma"/>
          <w:spacing w:val="52"/>
        </w:rPr>
        <w:t xml:space="preserve"> </w:t>
      </w:r>
      <w:r w:rsidRPr="00B82EC1">
        <w:rPr>
          <w:rFonts w:ascii="Tahoma" w:eastAsia="Tahoma" w:hAnsi="Tahoma" w:cs="Tahoma"/>
        </w:rPr>
        <w:t>P</w:t>
      </w:r>
      <w:r w:rsidRPr="00B82EC1">
        <w:rPr>
          <w:rFonts w:ascii="Tahoma" w:eastAsia="Tahoma" w:hAnsi="Tahoma" w:cs="Tahoma"/>
          <w:spacing w:val="-1"/>
        </w:rPr>
        <w:t>L</w:t>
      </w:r>
      <w:r w:rsidRPr="00B82EC1">
        <w:rPr>
          <w:rFonts w:ascii="Tahoma" w:eastAsia="Tahoma" w:hAnsi="Tahoma" w:cs="Tahoma"/>
        </w:rPr>
        <w:t>N</w:t>
      </w:r>
      <w:r w:rsidRPr="00B82EC1">
        <w:rPr>
          <w:rFonts w:ascii="Tahoma" w:eastAsia="Tahoma" w:hAnsi="Tahoma" w:cs="Tahoma"/>
          <w:spacing w:val="53"/>
        </w:rPr>
        <w:t xml:space="preserve"> </w:t>
      </w:r>
      <w:r w:rsidRPr="00B82EC1">
        <w:rPr>
          <w:rFonts w:ascii="Tahoma" w:eastAsia="Tahoma" w:hAnsi="Tahoma" w:cs="Tahoma"/>
        </w:rPr>
        <w:t>(s</w:t>
      </w:r>
      <w:r w:rsidRPr="00B82EC1">
        <w:rPr>
          <w:rFonts w:ascii="Tahoma" w:eastAsia="Tahoma" w:hAnsi="Tahoma" w:cs="Tahoma"/>
          <w:spacing w:val="3"/>
        </w:rPr>
        <w:t>ł</w:t>
      </w:r>
      <w:r w:rsidRPr="00B82EC1">
        <w:rPr>
          <w:rFonts w:ascii="Tahoma" w:eastAsia="Tahoma" w:hAnsi="Tahoma" w:cs="Tahoma"/>
        </w:rPr>
        <w:t>o</w:t>
      </w:r>
      <w:r w:rsidRPr="00B82EC1">
        <w:rPr>
          <w:rFonts w:ascii="Tahoma" w:eastAsia="Tahoma" w:hAnsi="Tahoma" w:cs="Tahoma"/>
          <w:spacing w:val="1"/>
        </w:rPr>
        <w:t>w</w:t>
      </w:r>
      <w:r w:rsidRPr="00B82EC1">
        <w:rPr>
          <w:rFonts w:ascii="Tahoma" w:eastAsia="Tahoma" w:hAnsi="Tahoma" w:cs="Tahoma"/>
          <w:spacing w:val="-1"/>
        </w:rPr>
        <w:t>n</w:t>
      </w:r>
      <w:r w:rsidRPr="00B82EC1">
        <w:rPr>
          <w:rFonts w:ascii="Tahoma" w:eastAsia="Tahoma" w:hAnsi="Tahoma" w:cs="Tahoma"/>
        </w:rPr>
        <w:t>i</w:t>
      </w:r>
      <w:r w:rsidRPr="00B82EC1">
        <w:rPr>
          <w:rFonts w:ascii="Tahoma" w:eastAsia="Tahoma" w:hAnsi="Tahoma" w:cs="Tahoma"/>
          <w:spacing w:val="1"/>
        </w:rPr>
        <w:t>e</w:t>
      </w:r>
      <w:r w:rsidRPr="00B82EC1">
        <w:rPr>
          <w:rFonts w:ascii="Tahoma" w:eastAsia="Tahoma" w:hAnsi="Tahoma" w:cs="Tahoma"/>
        </w:rPr>
        <w:t>:</w:t>
      </w:r>
      <w:r w:rsidRPr="00B82EC1">
        <w:rPr>
          <w:rFonts w:ascii="Tahoma" w:eastAsia="Tahoma" w:hAnsi="Tahoma" w:cs="Tahoma"/>
          <w:spacing w:val="48"/>
        </w:rPr>
        <w:t xml:space="preserve"> </w:t>
      </w:r>
      <w:r w:rsidRPr="00B82EC1">
        <w:rPr>
          <w:rFonts w:ascii="Tahoma" w:eastAsia="Tahoma" w:hAnsi="Tahoma" w:cs="Tahoma"/>
        </w:rPr>
        <w:t>…</w:t>
      </w:r>
      <w:r w:rsidRPr="00B82EC1">
        <w:rPr>
          <w:rFonts w:ascii="Tahoma" w:eastAsia="Tahoma" w:hAnsi="Tahoma" w:cs="Tahoma"/>
          <w:spacing w:val="57"/>
        </w:rPr>
        <w:t xml:space="preserve"> </w:t>
      </w:r>
      <w:r w:rsidRPr="00B82EC1">
        <w:rPr>
          <w:rFonts w:ascii="Tahoma" w:eastAsia="Tahoma" w:hAnsi="Tahoma" w:cs="Tahoma"/>
        </w:rPr>
        <w:t>),</w:t>
      </w:r>
      <w:r w:rsidRPr="00B82EC1">
        <w:rPr>
          <w:rFonts w:ascii="Tahoma" w:eastAsia="Tahoma" w:hAnsi="Tahoma" w:cs="Tahoma"/>
          <w:spacing w:val="56"/>
        </w:rPr>
        <w:t xml:space="preserve"> </w:t>
      </w:r>
      <w:r w:rsidRPr="00B82EC1">
        <w:rPr>
          <w:rFonts w:ascii="Tahoma" w:eastAsia="Tahoma" w:hAnsi="Tahoma" w:cs="Tahoma"/>
          <w:spacing w:val="-1"/>
        </w:rPr>
        <w:t>c</w:t>
      </w:r>
      <w:r w:rsidRPr="00B82EC1">
        <w:rPr>
          <w:rFonts w:ascii="Tahoma" w:eastAsia="Tahoma" w:hAnsi="Tahoma" w:cs="Tahoma"/>
        </w:rPr>
        <w:t>o</w:t>
      </w:r>
      <w:r w:rsidRPr="00B82EC1">
        <w:rPr>
          <w:rFonts w:ascii="Tahoma" w:eastAsia="Tahoma" w:hAnsi="Tahoma" w:cs="Tahoma"/>
          <w:spacing w:val="55"/>
        </w:rPr>
        <w:t xml:space="preserve"> </w:t>
      </w:r>
      <w:r w:rsidR="008D1114">
        <w:rPr>
          <w:rFonts w:ascii="Tahoma" w:eastAsia="Tahoma" w:hAnsi="Tahoma" w:cs="Tahoma"/>
        </w:rPr>
        <w:t xml:space="preserve">na dzień podpisania niniejszej </w:t>
      </w:r>
      <w:r w:rsidR="001142E6">
        <w:rPr>
          <w:rFonts w:ascii="Tahoma" w:eastAsia="Tahoma" w:hAnsi="Tahoma" w:cs="Tahoma"/>
        </w:rPr>
        <w:t>Decyzji</w:t>
      </w:r>
      <w:r w:rsidR="008D1114" w:rsidRPr="00A65682">
        <w:rPr>
          <w:rFonts w:ascii="Tahoma" w:eastAsia="Tahoma" w:hAnsi="Tahoma" w:cs="Tahoma"/>
          <w:spacing w:val="55"/>
        </w:rPr>
        <w:t xml:space="preserve"> </w:t>
      </w:r>
      <w:r w:rsidRPr="00B82EC1">
        <w:rPr>
          <w:rFonts w:ascii="Tahoma" w:eastAsia="Tahoma" w:hAnsi="Tahoma" w:cs="Tahoma"/>
        </w:rPr>
        <w:t>st</w:t>
      </w:r>
      <w:r w:rsidRPr="00B82EC1">
        <w:rPr>
          <w:rFonts w:ascii="Tahoma" w:eastAsia="Tahoma" w:hAnsi="Tahoma" w:cs="Tahoma"/>
          <w:spacing w:val="1"/>
        </w:rPr>
        <w:t>a</w:t>
      </w:r>
      <w:r w:rsidRPr="00B82EC1">
        <w:rPr>
          <w:rFonts w:ascii="Tahoma" w:eastAsia="Tahoma" w:hAnsi="Tahoma" w:cs="Tahoma"/>
          <w:spacing w:val="-1"/>
        </w:rPr>
        <w:t>n</w:t>
      </w:r>
      <w:r w:rsidRPr="00B82EC1">
        <w:rPr>
          <w:rFonts w:ascii="Tahoma" w:eastAsia="Tahoma" w:hAnsi="Tahoma" w:cs="Tahoma"/>
        </w:rPr>
        <w:t>o</w:t>
      </w:r>
      <w:r w:rsidRPr="00B82EC1">
        <w:rPr>
          <w:rFonts w:ascii="Tahoma" w:eastAsia="Tahoma" w:hAnsi="Tahoma" w:cs="Tahoma"/>
          <w:spacing w:val="1"/>
        </w:rPr>
        <w:t>w</w:t>
      </w:r>
      <w:r w:rsidRPr="00B82EC1">
        <w:rPr>
          <w:rFonts w:ascii="Tahoma" w:eastAsia="Tahoma" w:hAnsi="Tahoma" w:cs="Tahoma"/>
        </w:rPr>
        <w:t>i</w:t>
      </w:r>
      <w:r w:rsidRPr="00B82EC1">
        <w:rPr>
          <w:rFonts w:ascii="Tahoma" w:eastAsia="Tahoma" w:hAnsi="Tahoma" w:cs="Tahoma"/>
          <w:spacing w:val="59"/>
        </w:rPr>
        <w:t xml:space="preserve"> </w:t>
      </w:r>
      <w:r w:rsidRPr="00B82EC1">
        <w:rPr>
          <w:rFonts w:ascii="Tahoma" w:eastAsia="Tahoma" w:hAnsi="Tahoma" w:cs="Tahoma"/>
        </w:rPr>
        <w:t>…</w:t>
      </w:r>
      <w:r w:rsidRPr="00B82EC1">
        <w:rPr>
          <w:rFonts w:ascii="Tahoma" w:eastAsia="Tahoma" w:hAnsi="Tahoma" w:cs="Tahoma"/>
          <w:spacing w:val="57"/>
        </w:rPr>
        <w:t xml:space="preserve"> </w:t>
      </w:r>
      <w:r w:rsidRPr="00B82EC1">
        <w:rPr>
          <w:rFonts w:ascii="Tahoma" w:eastAsia="Tahoma" w:hAnsi="Tahoma" w:cs="Tahoma"/>
        </w:rPr>
        <w:t>%</w:t>
      </w:r>
      <w:r w:rsidRPr="00B82EC1">
        <w:rPr>
          <w:rFonts w:ascii="Tahoma" w:eastAsia="Tahoma" w:hAnsi="Tahoma" w:cs="Tahoma"/>
          <w:spacing w:val="55"/>
        </w:rPr>
        <w:t xml:space="preserve"> </w:t>
      </w:r>
      <w:r w:rsidRPr="00B82EC1">
        <w:rPr>
          <w:rFonts w:ascii="Tahoma" w:eastAsia="Tahoma" w:hAnsi="Tahoma" w:cs="Tahoma"/>
          <w:spacing w:val="1"/>
        </w:rPr>
        <w:t>w</w:t>
      </w:r>
      <w:r w:rsidRPr="00B82EC1">
        <w:rPr>
          <w:rFonts w:ascii="Tahoma" w:eastAsia="Tahoma" w:hAnsi="Tahoma" w:cs="Tahoma"/>
          <w:spacing w:val="-1"/>
        </w:rPr>
        <w:t>y</w:t>
      </w:r>
      <w:r w:rsidRPr="00B82EC1">
        <w:rPr>
          <w:rFonts w:ascii="Tahoma" w:eastAsia="Tahoma" w:hAnsi="Tahoma" w:cs="Tahoma"/>
        </w:rPr>
        <w:t>d</w:t>
      </w:r>
      <w:r w:rsidRPr="00B82EC1">
        <w:rPr>
          <w:rFonts w:ascii="Tahoma" w:eastAsia="Tahoma" w:hAnsi="Tahoma" w:cs="Tahoma"/>
          <w:spacing w:val="1"/>
        </w:rPr>
        <w:t>a</w:t>
      </w:r>
      <w:r w:rsidRPr="00B82EC1">
        <w:rPr>
          <w:rFonts w:ascii="Tahoma" w:eastAsia="Tahoma" w:hAnsi="Tahoma" w:cs="Tahoma"/>
        </w:rPr>
        <w:t>t</w:t>
      </w:r>
      <w:r w:rsidRPr="00B82EC1">
        <w:rPr>
          <w:rFonts w:ascii="Tahoma" w:eastAsia="Tahoma" w:hAnsi="Tahoma" w:cs="Tahoma"/>
          <w:spacing w:val="-1"/>
        </w:rPr>
        <w:t>k</w:t>
      </w:r>
      <w:r w:rsidRPr="00B82EC1">
        <w:rPr>
          <w:rFonts w:ascii="Tahoma" w:eastAsia="Tahoma" w:hAnsi="Tahoma" w:cs="Tahoma"/>
        </w:rPr>
        <w:t>ów</w:t>
      </w:r>
      <w:r w:rsidRPr="00B82EC1">
        <w:rPr>
          <w:rFonts w:ascii="Tahoma" w:eastAsia="Tahoma" w:hAnsi="Tahoma" w:cs="Tahoma"/>
          <w:spacing w:val="50"/>
        </w:rPr>
        <w:t xml:space="preserve"> </w:t>
      </w:r>
      <w:r w:rsidRPr="00B82EC1">
        <w:rPr>
          <w:rFonts w:ascii="Tahoma" w:eastAsia="Tahoma" w:hAnsi="Tahoma" w:cs="Tahoma"/>
          <w:spacing w:val="-1"/>
        </w:rPr>
        <w:t>kw</w:t>
      </w:r>
      <w:r w:rsidRPr="00B82EC1">
        <w:rPr>
          <w:rFonts w:ascii="Tahoma" w:eastAsia="Tahoma" w:hAnsi="Tahoma" w:cs="Tahoma"/>
          <w:spacing w:val="1"/>
        </w:rPr>
        <w:t>a</w:t>
      </w:r>
      <w:r w:rsidRPr="00B82EC1">
        <w:rPr>
          <w:rFonts w:ascii="Tahoma" w:eastAsia="Tahoma" w:hAnsi="Tahoma" w:cs="Tahoma"/>
        </w:rPr>
        <w:t>li</w:t>
      </w:r>
      <w:r w:rsidRPr="00B82EC1">
        <w:rPr>
          <w:rFonts w:ascii="Tahoma" w:eastAsia="Tahoma" w:hAnsi="Tahoma" w:cs="Tahoma"/>
          <w:spacing w:val="-1"/>
        </w:rPr>
        <w:t>f</w:t>
      </w:r>
      <w:r w:rsidRPr="00B82EC1">
        <w:rPr>
          <w:rFonts w:ascii="Tahoma" w:eastAsia="Tahoma" w:hAnsi="Tahoma" w:cs="Tahoma"/>
          <w:spacing w:val="2"/>
        </w:rPr>
        <w:t>i</w:t>
      </w:r>
      <w:r w:rsidRPr="00B82EC1">
        <w:rPr>
          <w:rFonts w:ascii="Tahoma" w:eastAsia="Tahoma" w:hAnsi="Tahoma" w:cs="Tahoma"/>
          <w:spacing w:val="-3"/>
        </w:rPr>
        <w:t>k</w:t>
      </w:r>
      <w:r w:rsidRPr="00B82EC1">
        <w:rPr>
          <w:rFonts w:ascii="Tahoma" w:eastAsia="Tahoma" w:hAnsi="Tahoma" w:cs="Tahoma"/>
          <w:spacing w:val="2"/>
        </w:rPr>
        <w:t>o</w:t>
      </w:r>
      <w:r w:rsidRPr="00B82EC1">
        <w:rPr>
          <w:rFonts w:ascii="Tahoma" w:eastAsia="Tahoma" w:hAnsi="Tahoma" w:cs="Tahoma"/>
          <w:spacing w:val="-1"/>
        </w:rPr>
        <w:t>w</w:t>
      </w:r>
      <w:r w:rsidRPr="00B82EC1">
        <w:rPr>
          <w:rFonts w:ascii="Tahoma" w:eastAsia="Tahoma" w:hAnsi="Tahoma" w:cs="Tahoma"/>
          <w:spacing w:val="1"/>
        </w:rPr>
        <w:t>a</w:t>
      </w:r>
      <w:r w:rsidRPr="00B82EC1">
        <w:rPr>
          <w:rFonts w:ascii="Tahoma" w:eastAsia="Tahoma" w:hAnsi="Tahoma" w:cs="Tahoma"/>
        </w:rPr>
        <w:t>l</w:t>
      </w:r>
      <w:r w:rsidRPr="00B82EC1">
        <w:rPr>
          <w:rFonts w:ascii="Tahoma" w:eastAsia="Tahoma" w:hAnsi="Tahoma" w:cs="Tahoma"/>
          <w:spacing w:val="-1"/>
        </w:rPr>
        <w:t>n</w:t>
      </w:r>
      <w:r w:rsidRPr="00B82EC1">
        <w:rPr>
          <w:rFonts w:ascii="Tahoma" w:eastAsia="Tahoma" w:hAnsi="Tahoma" w:cs="Tahoma"/>
          <w:spacing w:val="-3"/>
        </w:rPr>
        <w:t>y</w:t>
      </w:r>
      <w:r w:rsidRPr="00B82EC1">
        <w:rPr>
          <w:rFonts w:ascii="Tahoma" w:eastAsia="Tahoma" w:hAnsi="Tahoma" w:cs="Tahoma"/>
          <w:spacing w:val="-1"/>
        </w:rPr>
        <w:t>c</w:t>
      </w:r>
      <w:r w:rsidRPr="00B82EC1">
        <w:rPr>
          <w:rFonts w:ascii="Tahoma" w:eastAsia="Tahoma" w:hAnsi="Tahoma" w:cs="Tahoma"/>
        </w:rPr>
        <w:t>h</w:t>
      </w:r>
      <w:r w:rsidR="00C83136" w:rsidRPr="00B82EC1">
        <w:rPr>
          <w:rFonts w:ascii="Tahoma" w:eastAsia="Tahoma" w:hAnsi="Tahoma" w:cs="Tahoma"/>
          <w:spacing w:val="42"/>
        </w:rPr>
        <w:br/>
      </w:r>
      <w:r w:rsidRPr="00B82EC1">
        <w:rPr>
          <w:rFonts w:ascii="Tahoma" w:eastAsia="Tahoma" w:hAnsi="Tahoma" w:cs="Tahoma"/>
          <w:spacing w:val="4"/>
        </w:rPr>
        <w:t>p</w:t>
      </w:r>
      <w:r w:rsidRPr="00B82EC1">
        <w:rPr>
          <w:rFonts w:ascii="Tahoma" w:eastAsia="Tahoma" w:hAnsi="Tahoma" w:cs="Tahoma"/>
        </w:rPr>
        <w:t>r</w:t>
      </w:r>
      <w:r w:rsidRPr="00B82EC1">
        <w:rPr>
          <w:rFonts w:ascii="Tahoma" w:eastAsia="Tahoma" w:hAnsi="Tahoma" w:cs="Tahoma"/>
          <w:spacing w:val="2"/>
        </w:rPr>
        <w:t>o</w:t>
      </w:r>
      <w:r w:rsidRPr="00B82EC1">
        <w:rPr>
          <w:rFonts w:ascii="Tahoma" w:eastAsia="Tahoma" w:hAnsi="Tahoma" w:cs="Tahoma"/>
          <w:spacing w:val="-1"/>
        </w:rPr>
        <w:t>j</w:t>
      </w:r>
      <w:r w:rsidRPr="00B82EC1">
        <w:rPr>
          <w:rFonts w:ascii="Tahoma" w:eastAsia="Tahoma" w:hAnsi="Tahoma" w:cs="Tahoma"/>
          <w:spacing w:val="1"/>
        </w:rPr>
        <w:t>e</w:t>
      </w:r>
      <w:r w:rsidRPr="00B82EC1">
        <w:rPr>
          <w:rFonts w:ascii="Tahoma" w:eastAsia="Tahoma" w:hAnsi="Tahoma" w:cs="Tahoma"/>
          <w:spacing w:val="-1"/>
        </w:rPr>
        <w:t>k</w:t>
      </w:r>
      <w:r w:rsidRPr="00B82EC1">
        <w:rPr>
          <w:rFonts w:ascii="Tahoma" w:eastAsia="Tahoma" w:hAnsi="Tahoma" w:cs="Tahoma"/>
        </w:rPr>
        <w:t>t</w:t>
      </w:r>
      <w:r w:rsidRPr="00B82EC1">
        <w:rPr>
          <w:rFonts w:ascii="Tahoma" w:eastAsia="Tahoma" w:hAnsi="Tahoma" w:cs="Tahoma"/>
          <w:spacing w:val="-1"/>
        </w:rPr>
        <w:t>u</w:t>
      </w:r>
      <w:r w:rsidRPr="00B82EC1">
        <w:rPr>
          <w:rFonts w:ascii="Tahoma" w:eastAsia="Tahoma" w:hAnsi="Tahoma" w:cs="Tahoma"/>
        </w:rPr>
        <w:t>,</w:t>
      </w:r>
      <w:r w:rsidR="00AF77A6" w:rsidRPr="001A21E8">
        <w:rPr>
          <w:rFonts w:eastAsia="Tahoma"/>
        </w:rPr>
        <w:t xml:space="preserve"> </w:t>
      </w:r>
      <w:r w:rsidRPr="00B82EC1">
        <w:rPr>
          <w:rFonts w:ascii="Tahoma" w:eastAsia="Tahoma" w:hAnsi="Tahoma" w:cs="Tahoma"/>
        </w:rPr>
        <w:t>z</w:t>
      </w:r>
      <w:r w:rsidRPr="00B82EC1">
        <w:rPr>
          <w:rFonts w:ascii="Tahoma" w:eastAsia="Tahoma" w:hAnsi="Tahoma" w:cs="Tahoma"/>
          <w:spacing w:val="-1"/>
        </w:rPr>
        <w:t xml:space="preserve"> </w:t>
      </w:r>
      <w:r w:rsidRPr="00B82EC1">
        <w:rPr>
          <w:rFonts w:ascii="Tahoma" w:eastAsia="Tahoma" w:hAnsi="Tahoma" w:cs="Tahoma"/>
        </w:rPr>
        <w:t>nast</w:t>
      </w:r>
      <w:r w:rsidRPr="00B82EC1">
        <w:rPr>
          <w:rFonts w:ascii="Tahoma" w:eastAsia="Tahoma" w:hAnsi="Tahoma" w:cs="Tahoma"/>
          <w:spacing w:val="1"/>
        </w:rPr>
        <w:t>ę</w:t>
      </w:r>
      <w:r w:rsidRPr="00B82EC1">
        <w:rPr>
          <w:rFonts w:ascii="Tahoma" w:eastAsia="Tahoma" w:hAnsi="Tahoma" w:cs="Tahoma"/>
        </w:rPr>
        <w:t>pu</w:t>
      </w:r>
      <w:r w:rsidRPr="00B82EC1">
        <w:rPr>
          <w:rFonts w:ascii="Tahoma" w:eastAsia="Tahoma" w:hAnsi="Tahoma" w:cs="Tahoma"/>
          <w:spacing w:val="-1"/>
        </w:rPr>
        <w:t>j</w:t>
      </w:r>
      <w:r w:rsidRPr="00B82EC1">
        <w:rPr>
          <w:rFonts w:ascii="Tahoma" w:eastAsia="Tahoma" w:hAnsi="Tahoma" w:cs="Tahoma"/>
          <w:spacing w:val="1"/>
        </w:rPr>
        <w:t>ą</w:t>
      </w:r>
      <w:r w:rsidRPr="00B82EC1">
        <w:rPr>
          <w:rFonts w:ascii="Tahoma" w:eastAsia="Tahoma" w:hAnsi="Tahoma" w:cs="Tahoma"/>
          <w:spacing w:val="2"/>
        </w:rPr>
        <w:t>c</w:t>
      </w:r>
      <w:r w:rsidRPr="00B82EC1">
        <w:rPr>
          <w:rFonts w:ascii="Tahoma" w:eastAsia="Tahoma" w:hAnsi="Tahoma" w:cs="Tahoma"/>
          <w:spacing w:val="-1"/>
        </w:rPr>
        <w:t>yc</w:t>
      </w:r>
      <w:r w:rsidRPr="00B82EC1">
        <w:rPr>
          <w:rFonts w:ascii="Tahoma" w:eastAsia="Tahoma" w:hAnsi="Tahoma" w:cs="Tahoma"/>
        </w:rPr>
        <w:t>h</w:t>
      </w:r>
      <w:r w:rsidRPr="00B82EC1">
        <w:rPr>
          <w:rFonts w:ascii="Tahoma" w:eastAsia="Tahoma" w:hAnsi="Tahoma" w:cs="Tahoma"/>
          <w:spacing w:val="-14"/>
        </w:rPr>
        <w:t xml:space="preserve"> </w:t>
      </w:r>
      <w:r w:rsidRPr="00B82EC1">
        <w:rPr>
          <w:rFonts w:ascii="Tahoma" w:eastAsia="Tahoma" w:hAnsi="Tahoma" w:cs="Tahoma"/>
        </w:rPr>
        <w:t>ź</w:t>
      </w:r>
      <w:r w:rsidRPr="00B82EC1">
        <w:rPr>
          <w:rFonts w:ascii="Tahoma" w:eastAsia="Tahoma" w:hAnsi="Tahoma" w:cs="Tahoma"/>
          <w:spacing w:val="3"/>
        </w:rPr>
        <w:t>r</w:t>
      </w:r>
      <w:r w:rsidRPr="00B82EC1">
        <w:rPr>
          <w:rFonts w:ascii="Tahoma" w:eastAsia="Tahoma" w:hAnsi="Tahoma" w:cs="Tahoma"/>
        </w:rPr>
        <w:t>ód</w:t>
      </w:r>
      <w:r w:rsidRPr="00B82EC1">
        <w:rPr>
          <w:rFonts w:ascii="Tahoma" w:eastAsia="Tahoma" w:hAnsi="Tahoma" w:cs="Tahoma"/>
          <w:spacing w:val="1"/>
        </w:rPr>
        <w:t>e</w:t>
      </w:r>
      <w:r w:rsidRPr="00B82EC1">
        <w:rPr>
          <w:rFonts w:ascii="Tahoma" w:eastAsia="Tahoma" w:hAnsi="Tahoma" w:cs="Tahoma"/>
          <w:spacing w:val="2"/>
        </w:rPr>
        <w:t>ł</w:t>
      </w:r>
      <w:r w:rsidR="00521B86" w:rsidRPr="001A21E8">
        <w:rPr>
          <w:rStyle w:val="Odwoanieprzypisudolnego"/>
          <w:rFonts w:ascii="Tahoma" w:eastAsia="Tahoma" w:hAnsi="Tahoma" w:cs="Tahoma"/>
          <w:spacing w:val="2"/>
        </w:rPr>
        <w:footnoteReference w:id="9"/>
      </w:r>
      <w:r w:rsidR="008915D1" w:rsidRPr="001A21E8">
        <w:rPr>
          <w:rFonts w:eastAsia="Tahoma"/>
          <w:spacing w:val="2"/>
        </w:rPr>
        <w:t>:</w:t>
      </w:r>
    </w:p>
    <w:p w14:paraId="2C36B8CF" w14:textId="5DBB0591" w:rsidR="00C83136" w:rsidRPr="001A21E8" w:rsidRDefault="00521B86" w:rsidP="00F10027">
      <w:pPr>
        <w:spacing w:line="276" w:lineRule="auto"/>
        <w:ind w:left="851" w:right="14" w:hanging="426"/>
        <w:jc w:val="both"/>
        <w:rPr>
          <w:rFonts w:ascii="Tahoma" w:eastAsia="Tahoma" w:hAnsi="Tahoma" w:cs="Tahoma"/>
          <w:spacing w:val="-1"/>
        </w:rPr>
      </w:pPr>
      <w:r w:rsidRPr="001A21E8">
        <w:rPr>
          <w:rFonts w:ascii="Tahoma" w:eastAsia="Tahoma" w:hAnsi="Tahoma" w:cs="Tahoma"/>
          <w:spacing w:val="-1"/>
        </w:rPr>
        <w:t>1</w:t>
      </w:r>
      <w:r w:rsidR="00EA1DD8">
        <w:rPr>
          <w:rFonts w:ascii="Tahoma" w:eastAsia="Tahoma" w:hAnsi="Tahoma" w:cs="Tahoma"/>
        </w:rPr>
        <w:t>)</w:t>
      </w:r>
      <w:r w:rsidR="00EA1DD8">
        <w:rPr>
          <w:rFonts w:ascii="Tahoma" w:eastAsia="Tahoma" w:hAnsi="Tahoma" w:cs="Tahoma"/>
        </w:rPr>
        <w:tab/>
      </w:r>
      <w:r w:rsidRPr="001A21E8">
        <w:rPr>
          <w:rFonts w:ascii="Tahoma" w:eastAsia="Tahoma" w:hAnsi="Tahoma" w:cs="Tahoma"/>
        </w:rPr>
        <w:t>…</w:t>
      </w:r>
      <w:r w:rsidRPr="001A21E8">
        <w:rPr>
          <w:rFonts w:ascii="Tahoma" w:eastAsia="Tahoma" w:hAnsi="Tahoma" w:cs="Tahoma"/>
          <w:spacing w:val="25"/>
        </w:rPr>
        <w:t xml:space="preserve"> </w:t>
      </w:r>
      <w:r w:rsidRPr="001A21E8">
        <w:rPr>
          <w:rFonts w:ascii="Tahoma" w:eastAsia="Tahoma" w:hAnsi="Tahoma" w:cs="Tahoma"/>
        </w:rPr>
        <w:t>w</w:t>
      </w:r>
      <w:r w:rsidRPr="001A21E8">
        <w:rPr>
          <w:rFonts w:ascii="Tahoma" w:eastAsia="Tahoma" w:hAnsi="Tahoma" w:cs="Tahoma"/>
          <w:spacing w:val="26"/>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ie</w:t>
      </w:r>
      <w:r w:rsidR="009E0A19" w:rsidRPr="001A21E8">
        <w:rPr>
          <w:rFonts w:ascii="Tahoma" w:eastAsia="Tahoma" w:hAnsi="Tahoma" w:cs="Tahoma"/>
        </w:rPr>
        <w:t>/wysokości</w:t>
      </w:r>
      <w:r w:rsidRPr="001A21E8">
        <w:rPr>
          <w:rFonts w:ascii="Tahoma" w:eastAsia="Tahoma" w:hAnsi="Tahoma" w:cs="Tahoma"/>
          <w:spacing w:val="21"/>
        </w:rPr>
        <w:t xml:space="preserve"> </w:t>
      </w:r>
      <w:r w:rsidRPr="001A21E8">
        <w:rPr>
          <w:rFonts w:ascii="Tahoma" w:eastAsia="Tahoma" w:hAnsi="Tahoma" w:cs="Tahoma"/>
        </w:rPr>
        <w:t>…</w:t>
      </w:r>
      <w:r w:rsidRPr="001A21E8">
        <w:rPr>
          <w:rFonts w:ascii="Tahoma" w:eastAsia="Tahoma" w:hAnsi="Tahoma" w:cs="Tahoma"/>
          <w:spacing w:val="27"/>
        </w:rPr>
        <w:t xml:space="preserve"> </w:t>
      </w:r>
      <w:r w:rsidRPr="001A21E8">
        <w:rPr>
          <w:rFonts w:ascii="Tahoma" w:eastAsia="Tahoma" w:hAnsi="Tahoma" w:cs="Tahoma"/>
        </w:rPr>
        <w:t>P</w:t>
      </w:r>
      <w:r w:rsidRPr="001A21E8">
        <w:rPr>
          <w:rFonts w:ascii="Tahoma" w:eastAsia="Tahoma" w:hAnsi="Tahoma" w:cs="Tahoma"/>
          <w:spacing w:val="1"/>
        </w:rPr>
        <w:t>L</w:t>
      </w:r>
      <w:r w:rsidRPr="001A21E8">
        <w:rPr>
          <w:rFonts w:ascii="Tahoma" w:eastAsia="Tahoma" w:hAnsi="Tahoma" w:cs="Tahoma"/>
        </w:rPr>
        <w:t>N</w:t>
      </w:r>
      <w:r w:rsidRPr="001A21E8">
        <w:rPr>
          <w:rFonts w:ascii="Tahoma" w:eastAsia="Tahoma" w:hAnsi="Tahoma" w:cs="Tahoma"/>
          <w:spacing w:val="22"/>
        </w:rPr>
        <w:t xml:space="preserve"> </w:t>
      </w:r>
      <w:r w:rsidRPr="001A21E8">
        <w:rPr>
          <w:rFonts w:ascii="Tahoma" w:eastAsia="Tahoma" w:hAnsi="Tahoma" w:cs="Tahoma"/>
        </w:rPr>
        <w:t>(s</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wn</w:t>
      </w:r>
      <w:r w:rsidRPr="001A21E8">
        <w:rPr>
          <w:rFonts w:ascii="Tahoma" w:eastAsia="Tahoma" w:hAnsi="Tahoma" w:cs="Tahoma"/>
        </w:rPr>
        <w:t>ie</w:t>
      </w:r>
      <w:r w:rsidRPr="001A21E8">
        <w:rPr>
          <w:rFonts w:ascii="Tahoma" w:eastAsia="Tahoma" w:hAnsi="Tahoma" w:cs="Tahoma"/>
          <w:spacing w:val="20"/>
        </w:rPr>
        <w:t xml:space="preserve"> </w:t>
      </w:r>
      <w:r w:rsidRPr="001A21E8">
        <w:rPr>
          <w:rFonts w:ascii="Tahoma" w:eastAsia="Tahoma" w:hAnsi="Tahoma" w:cs="Tahoma"/>
        </w:rPr>
        <w:t>…</w:t>
      </w:r>
      <w:r w:rsidRPr="001A21E8">
        <w:rPr>
          <w:rFonts w:ascii="Tahoma" w:eastAsia="Tahoma" w:hAnsi="Tahoma" w:cs="Tahoma"/>
          <w:spacing w:val="1"/>
        </w:rPr>
        <w:t>)</w:t>
      </w:r>
      <w:r w:rsidR="00FF7E7F" w:rsidRPr="001A21E8">
        <w:rPr>
          <w:rFonts w:ascii="Tahoma" w:eastAsia="Tahoma" w:hAnsi="Tahoma" w:cs="Tahoma"/>
        </w:rPr>
        <w:t>.</w:t>
      </w:r>
      <w:r w:rsidRPr="001A21E8">
        <w:rPr>
          <w:rFonts w:ascii="Tahoma" w:eastAsia="Tahoma" w:hAnsi="Tahoma" w:cs="Tahoma"/>
          <w:spacing w:val="23"/>
        </w:rPr>
        <w:t xml:space="preserve"> </w:t>
      </w:r>
    </w:p>
    <w:p w14:paraId="4A5CB889" w14:textId="272E29FC" w:rsidR="00521B86" w:rsidRPr="001A21E8" w:rsidRDefault="00521B86" w:rsidP="00F10027">
      <w:pPr>
        <w:spacing w:line="276" w:lineRule="auto"/>
        <w:ind w:left="851" w:right="14" w:hanging="426"/>
        <w:jc w:val="both"/>
        <w:rPr>
          <w:rFonts w:ascii="Tahoma" w:eastAsia="Tahoma" w:hAnsi="Tahoma" w:cs="Tahoma"/>
        </w:rPr>
      </w:pPr>
      <w:r w:rsidRPr="001A21E8">
        <w:rPr>
          <w:rFonts w:ascii="Tahoma" w:eastAsia="Tahoma" w:hAnsi="Tahoma" w:cs="Tahoma"/>
          <w:spacing w:val="-1"/>
        </w:rPr>
        <w:t>2</w:t>
      </w:r>
      <w:r w:rsidR="00EA1DD8">
        <w:rPr>
          <w:rFonts w:ascii="Tahoma" w:eastAsia="Tahoma" w:hAnsi="Tahoma" w:cs="Tahoma"/>
        </w:rPr>
        <w:t>)</w:t>
      </w:r>
      <w:r w:rsidR="00EA1DD8">
        <w:rPr>
          <w:rFonts w:ascii="Tahoma" w:eastAsia="Tahoma" w:hAnsi="Tahoma" w:cs="Tahoma"/>
        </w:rPr>
        <w:tab/>
      </w:r>
      <w:r w:rsidRPr="001A21E8">
        <w:rPr>
          <w:rFonts w:ascii="Tahoma" w:eastAsia="Tahoma" w:hAnsi="Tahoma" w:cs="Tahoma"/>
        </w:rPr>
        <w:t>…</w:t>
      </w:r>
      <w:r w:rsidRPr="001A21E8">
        <w:rPr>
          <w:rFonts w:ascii="Tahoma" w:eastAsia="Tahoma" w:hAnsi="Tahoma" w:cs="Tahoma"/>
          <w:spacing w:val="25"/>
        </w:rPr>
        <w:t xml:space="preserve"> </w:t>
      </w:r>
      <w:r w:rsidRPr="001A21E8">
        <w:rPr>
          <w:rFonts w:ascii="Tahoma" w:eastAsia="Tahoma" w:hAnsi="Tahoma" w:cs="Tahoma"/>
        </w:rPr>
        <w:t>w</w:t>
      </w:r>
      <w:r w:rsidRPr="001A21E8">
        <w:rPr>
          <w:rFonts w:ascii="Tahoma" w:eastAsia="Tahoma" w:hAnsi="Tahoma" w:cs="Tahoma"/>
          <w:spacing w:val="26"/>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ie</w:t>
      </w:r>
      <w:r w:rsidR="009E0A19" w:rsidRPr="001A21E8">
        <w:rPr>
          <w:rFonts w:ascii="Tahoma" w:eastAsia="Tahoma" w:hAnsi="Tahoma" w:cs="Tahoma"/>
        </w:rPr>
        <w:t>/wysokości</w:t>
      </w:r>
      <w:r w:rsidRPr="001A21E8">
        <w:rPr>
          <w:rFonts w:ascii="Tahoma" w:eastAsia="Tahoma" w:hAnsi="Tahoma" w:cs="Tahoma"/>
          <w:spacing w:val="21"/>
        </w:rPr>
        <w:t xml:space="preserve"> </w:t>
      </w:r>
      <w:r w:rsidRPr="001A21E8">
        <w:rPr>
          <w:rFonts w:ascii="Tahoma" w:eastAsia="Tahoma" w:hAnsi="Tahoma" w:cs="Tahoma"/>
        </w:rPr>
        <w:t>…</w:t>
      </w:r>
      <w:r w:rsidRPr="001A21E8">
        <w:rPr>
          <w:rFonts w:ascii="Tahoma" w:eastAsia="Tahoma" w:hAnsi="Tahoma" w:cs="Tahoma"/>
          <w:spacing w:val="27"/>
        </w:rPr>
        <w:t xml:space="preserve"> </w:t>
      </w:r>
      <w:r w:rsidRPr="001A21E8">
        <w:rPr>
          <w:rFonts w:ascii="Tahoma" w:eastAsia="Tahoma" w:hAnsi="Tahoma" w:cs="Tahoma"/>
        </w:rPr>
        <w:t>P</w:t>
      </w:r>
      <w:r w:rsidRPr="001A21E8">
        <w:rPr>
          <w:rFonts w:ascii="Tahoma" w:eastAsia="Tahoma" w:hAnsi="Tahoma" w:cs="Tahoma"/>
          <w:spacing w:val="1"/>
        </w:rPr>
        <w:t>L</w:t>
      </w:r>
      <w:r w:rsidRPr="001A21E8">
        <w:rPr>
          <w:rFonts w:ascii="Tahoma" w:eastAsia="Tahoma" w:hAnsi="Tahoma" w:cs="Tahoma"/>
        </w:rPr>
        <w:t>N</w:t>
      </w:r>
      <w:r w:rsidRPr="001A21E8">
        <w:rPr>
          <w:rFonts w:ascii="Tahoma" w:eastAsia="Tahoma" w:hAnsi="Tahoma" w:cs="Tahoma"/>
          <w:spacing w:val="25"/>
        </w:rPr>
        <w:t xml:space="preserve"> </w:t>
      </w:r>
      <w:r w:rsidRPr="001A21E8">
        <w:rPr>
          <w:rFonts w:ascii="Tahoma" w:eastAsia="Tahoma" w:hAnsi="Tahoma" w:cs="Tahoma"/>
        </w:rPr>
        <w:t>(s</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wn</w:t>
      </w:r>
      <w:r w:rsidRPr="001A21E8">
        <w:rPr>
          <w:rFonts w:ascii="Tahoma" w:eastAsia="Tahoma" w:hAnsi="Tahoma" w:cs="Tahoma"/>
        </w:rPr>
        <w:t>ie</w:t>
      </w:r>
      <w:r w:rsidRPr="001A21E8">
        <w:rPr>
          <w:rFonts w:ascii="Tahoma" w:eastAsia="Tahoma" w:hAnsi="Tahoma" w:cs="Tahoma"/>
          <w:spacing w:val="20"/>
        </w:rPr>
        <w:t xml:space="preserve"> </w:t>
      </w:r>
      <w:r w:rsidRPr="001A21E8">
        <w:rPr>
          <w:rFonts w:ascii="Tahoma" w:eastAsia="Tahoma" w:hAnsi="Tahoma" w:cs="Tahoma"/>
        </w:rPr>
        <w:t>…</w:t>
      </w:r>
      <w:r w:rsidRPr="001A21E8">
        <w:rPr>
          <w:rFonts w:ascii="Tahoma" w:eastAsia="Tahoma" w:hAnsi="Tahoma" w:cs="Tahoma"/>
          <w:spacing w:val="1"/>
        </w:rPr>
        <w:t>)</w:t>
      </w:r>
      <w:r w:rsidR="00FF7E7F" w:rsidRPr="001A21E8">
        <w:rPr>
          <w:rFonts w:ascii="Tahoma" w:eastAsia="Tahoma" w:hAnsi="Tahoma" w:cs="Tahoma"/>
        </w:rPr>
        <w:t>.</w:t>
      </w:r>
      <w:r w:rsidRPr="001A21E8">
        <w:rPr>
          <w:rFonts w:ascii="Tahoma" w:eastAsia="Tahoma" w:hAnsi="Tahoma" w:cs="Tahoma"/>
          <w:spacing w:val="23"/>
        </w:rPr>
        <w:t xml:space="preserve"> </w:t>
      </w:r>
    </w:p>
    <w:p w14:paraId="0BB8EB8B" w14:textId="6D7AC080" w:rsidR="00521B86" w:rsidRPr="001A21E8" w:rsidRDefault="00521B86" w:rsidP="00F10027">
      <w:pPr>
        <w:spacing w:line="276" w:lineRule="auto"/>
        <w:ind w:left="426" w:right="14"/>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 xml:space="preserve">dku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 xml:space="preserve">a </w:t>
      </w:r>
      <w:r w:rsidRPr="001A21E8">
        <w:rPr>
          <w:rFonts w:ascii="Tahoma" w:eastAsia="Tahoma" w:hAnsi="Tahoma" w:cs="Tahoma"/>
          <w:spacing w:val="1"/>
        </w:rPr>
        <w:t>w</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du</w:t>
      </w:r>
      <w:r w:rsidRPr="001A21E8">
        <w:rPr>
          <w:rFonts w:ascii="Tahoma" w:eastAsia="Tahoma" w:hAnsi="Tahoma" w:cs="Tahoma"/>
          <w:spacing w:val="4"/>
        </w:rPr>
        <w:t xml:space="preserve">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spacing w:val="-1"/>
        </w:rPr>
        <w:t>w</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e</w:t>
      </w:r>
      <w:r w:rsidR="00C83136" w:rsidRPr="001A21E8">
        <w:rPr>
          <w:rFonts w:ascii="Tahoma" w:eastAsia="Tahoma" w:hAnsi="Tahoma" w:cs="Tahoma"/>
          <w:spacing w:val="1"/>
        </w:rPr>
        <w:t>/wysokości</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rPr>
        <w:t>IZ</w:t>
      </w:r>
      <w:r w:rsidRPr="001A21E8">
        <w:rPr>
          <w:rFonts w:ascii="Tahoma" w:eastAsia="Tahoma" w:hAnsi="Tahoma" w:cs="Tahoma"/>
          <w:spacing w:val="8"/>
        </w:rPr>
        <w:t xml:space="preserve"> </w:t>
      </w:r>
      <w:r w:rsidRPr="001A21E8">
        <w:rPr>
          <w:rFonts w:ascii="Tahoma" w:eastAsia="Tahoma" w:hAnsi="Tahoma" w:cs="Tahoma"/>
        </w:rPr>
        <w:t>może</w:t>
      </w:r>
      <w:r w:rsidRPr="001A21E8">
        <w:rPr>
          <w:rFonts w:ascii="Tahoma" w:eastAsia="Tahoma" w:hAnsi="Tahoma" w:cs="Tahoma"/>
          <w:spacing w:val="7"/>
        </w:rPr>
        <w:t xml:space="preserve"> </w:t>
      </w:r>
      <w:r w:rsidRPr="001A21E8">
        <w:rPr>
          <w:rFonts w:ascii="Tahoma" w:eastAsia="Tahoma" w:hAnsi="Tahoma" w:cs="Tahoma"/>
          <w:spacing w:val="-1"/>
        </w:rPr>
        <w:t>k</w:t>
      </w:r>
      <w:r w:rsidRPr="001A21E8">
        <w:rPr>
          <w:rFonts w:ascii="Tahoma" w:eastAsia="Tahoma" w:hAnsi="Tahoma" w:cs="Tahoma"/>
          <w:spacing w:val="3"/>
        </w:rPr>
        <w:t>w</w:t>
      </w:r>
      <w:r w:rsidRPr="001A21E8">
        <w:rPr>
          <w:rFonts w:ascii="Tahoma" w:eastAsia="Tahoma" w:hAnsi="Tahoma" w:cs="Tahoma"/>
        </w:rPr>
        <w:t>otę</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zna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 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 xml:space="preserve">, o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j mo</w:t>
      </w:r>
      <w:r w:rsidRPr="001A21E8">
        <w:rPr>
          <w:rFonts w:ascii="Tahoma" w:eastAsia="Tahoma" w:hAnsi="Tahoma" w:cs="Tahoma"/>
          <w:spacing w:val="-2"/>
        </w:rPr>
        <w:t>w</w:t>
      </w:r>
      <w:r w:rsidRPr="001A21E8">
        <w:rPr>
          <w:rFonts w:ascii="Tahoma" w:eastAsia="Tahoma" w:hAnsi="Tahoma" w:cs="Tahoma"/>
        </w:rPr>
        <w:t xml:space="preserve">a w § </w:t>
      </w:r>
      <w:r w:rsidR="00223B58" w:rsidRPr="001A21E8">
        <w:rPr>
          <w:rFonts w:ascii="Tahoma" w:eastAsia="Tahoma" w:hAnsi="Tahoma" w:cs="Tahoma"/>
        </w:rPr>
        <w:t>3</w:t>
      </w:r>
      <w:r w:rsidRPr="001A21E8">
        <w:rPr>
          <w:rFonts w:ascii="Tahoma" w:eastAsia="Tahoma" w:hAnsi="Tahoma" w:cs="Tahoma"/>
        </w:rPr>
        <w:t xml:space="preserve"> proporc</w:t>
      </w:r>
      <w:r w:rsidRPr="001A21E8">
        <w:rPr>
          <w:rFonts w:ascii="Tahoma" w:eastAsia="Tahoma" w:hAnsi="Tahoma" w:cs="Tahoma"/>
          <w:spacing w:val="-1"/>
        </w:rPr>
        <w:t>j</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ie o</w:t>
      </w:r>
      <w:r w:rsidRPr="001A21E8">
        <w:rPr>
          <w:rFonts w:ascii="Tahoma" w:eastAsia="Tahoma" w:hAnsi="Tahoma" w:cs="Tahoma"/>
          <w:spacing w:val="2"/>
        </w:rPr>
        <w:t>b</w:t>
      </w:r>
      <w:r w:rsidRPr="001A21E8">
        <w:rPr>
          <w:rFonts w:ascii="Tahoma" w:eastAsia="Tahoma" w:hAnsi="Tahoma" w:cs="Tahoma"/>
          <w:spacing w:val="-1"/>
        </w:rPr>
        <w:t>n</w:t>
      </w:r>
      <w:r w:rsidRPr="001A21E8">
        <w:rPr>
          <w:rFonts w:ascii="Tahoma" w:eastAsia="Tahoma" w:hAnsi="Tahoma" w:cs="Tahoma"/>
        </w:rPr>
        <w:t>iż</w:t>
      </w:r>
      <w:r w:rsidRPr="001A21E8">
        <w:rPr>
          <w:rFonts w:ascii="Tahoma" w:eastAsia="Tahoma" w:hAnsi="Tahoma" w:cs="Tahoma"/>
          <w:spacing w:val="2"/>
        </w:rPr>
        <w:t>y</w:t>
      </w:r>
      <w:r w:rsidRPr="001A21E8">
        <w:rPr>
          <w:rFonts w:ascii="Tahoma" w:eastAsia="Tahoma" w:hAnsi="Tahoma" w:cs="Tahoma"/>
          <w:spacing w:val="-1"/>
        </w:rPr>
        <w:t>ć</w:t>
      </w:r>
      <w:r w:rsidRPr="001A21E8">
        <w:rPr>
          <w:rFonts w:ascii="Tahoma" w:eastAsia="Tahoma" w:hAnsi="Tahoma" w:cs="Tahoma"/>
        </w:rPr>
        <w:t>, z z</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m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a</w:t>
      </w:r>
      <w:r w:rsidRPr="001A21E8">
        <w:rPr>
          <w:rFonts w:ascii="Tahoma" w:eastAsia="Tahoma" w:hAnsi="Tahoma" w:cs="Tahoma"/>
        </w:rPr>
        <w:t>łu procento</w:t>
      </w:r>
      <w:r w:rsidRPr="001A21E8">
        <w:rPr>
          <w:rFonts w:ascii="Tahoma" w:eastAsia="Tahoma" w:hAnsi="Tahoma" w:cs="Tahoma"/>
          <w:spacing w:val="1"/>
        </w:rPr>
        <w:t>we</w:t>
      </w:r>
      <w:r w:rsidRPr="001A21E8">
        <w:rPr>
          <w:rFonts w:ascii="Tahoma" w:eastAsia="Tahoma" w:hAnsi="Tahoma" w:cs="Tahoma"/>
        </w:rPr>
        <w:t xml:space="preserve">go </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12"/>
        </w:rPr>
        <w:t xml:space="preserve"> </w:t>
      </w:r>
      <w:r w:rsidRPr="00B60F60">
        <w:rPr>
          <w:rFonts w:ascii="Tahoma" w:eastAsia="Tahoma" w:hAnsi="Tahoma" w:cs="Tahoma"/>
          <w:spacing w:val="-1"/>
        </w:rPr>
        <w:t xml:space="preserve">§ </w:t>
      </w:r>
      <w:r w:rsidR="00223B58" w:rsidRPr="001A21E8">
        <w:rPr>
          <w:rFonts w:ascii="Tahoma" w:eastAsia="Tahoma" w:hAnsi="Tahoma" w:cs="Tahoma"/>
          <w:spacing w:val="-1"/>
        </w:rPr>
        <w:t>3</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spacing w:val="3"/>
        </w:rPr>
        <w:t>W</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4"/>
        </w:rPr>
        <w:t>n</w:t>
      </w:r>
      <w:r w:rsidRPr="001A21E8">
        <w:rPr>
          <w:rFonts w:ascii="Tahoma" w:eastAsia="Tahoma" w:hAnsi="Tahoma" w:cs="Tahoma"/>
          <w:spacing w:val="-18"/>
        </w:rPr>
        <w:t>y</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rPr>
        <w:t>rozlicz</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rPr>
        <w:t>y</w:t>
      </w:r>
      <w:r w:rsidR="003A4926" w:rsidRPr="001A21E8">
        <w:rPr>
          <w:rFonts w:ascii="Tahoma" w:eastAsia="Tahoma" w:hAnsi="Tahoma" w:cs="Tahoma"/>
          <w:spacing w:val="3"/>
        </w:rPr>
        <w:t xml:space="preserve"> </w:t>
      </w:r>
      <w:r w:rsidR="00855A5E" w:rsidRPr="001A21E8">
        <w:rPr>
          <w:rFonts w:ascii="Tahoma" w:eastAsia="Tahoma" w:hAnsi="Tahoma" w:cs="Tahoma"/>
          <w:spacing w:val="3"/>
        </w:rPr>
        <w:t>ponad ww. kwotę/wysokość</w:t>
      </w:r>
      <w:r w:rsidR="003A4926" w:rsidRPr="001A21E8">
        <w:rPr>
          <w:rFonts w:ascii="Tahoma" w:eastAsia="Tahoma" w:hAnsi="Tahoma" w:cs="Tahoma"/>
          <w:spacing w:val="3"/>
        </w:rPr>
        <w:t xml:space="preserve"> może zostać uznany za niekwalifikowalny</w:t>
      </w:r>
      <w:r w:rsidR="004307E6" w:rsidRPr="001A21E8">
        <w:rPr>
          <w:rFonts w:ascii="Tahoma" w:eastAsia="Tahoma" w:hAnsi="Tahoma" w:cs="Tahoma"/>
          <w:spacing w:val="4"/>
        </w:rPr>
        <w:t>.</w:t>
      </w:r>
      <w:r w:rsidR="004307E6" w:rsidRPr="001A21E8">
        <w:rPr>
          <w:rStyle w:val="Odwoanieprzypisudolnego"/>
          <w:rFonts w:ascii="Tahoma" w:eastAsia="Tahoma" w:hAnsi="Tahoma" w:cs="Tahoma"/>
          <w:spacing w:val="4"/>
        </w:rPr>
        <w:footnoteReference w:id="10"/>
      </w:r>
    </w:p>
    <w:p w14:paraId="7E7B973D" w14:textId="77777777" w:rsidR="00521B86" w:rsidRPr="001A21E8" w:rsidRDefault="00AF77A6" w:rsidP="005100BA">
      <w:pPr>
        <w:pStyle w:val="Akapitzlist"/>
        <w:numPr>
          <w:ilvl w:val="0"/>
          <w:numId w:val="7"/>
        </w:numPr>
        <w:spacing w:line="276" w:lineRule="auto"/>
        <w:ind w:left="426" w:right="14" w:hanging="426"/>
        <w:jc w:val="both"/>
        <w:rPr>
          <w:rFonts w:ascii="Tahoma" w:eastAsia="Tahoma" w:hAnsi="Tahoma" w:cs="Tahoma"/>
        </w:rPr>
      </w:pPr>
      <w:r w:rsidRPr="001A21E8">
        <w:rPr>
          <w:rFonts w:ascii="Tahoma" w:eastAsia="Tahoma" w:hAnsi="Tahoma" w:cs="Tahoma"/>
        </w:rPr>
        <w:lastRenderedPageBreak/>
        <w:t>K</w:t>
      </w:r>
      <w:r w:rsidR="00521B86" w:rsidRPr="001A21E8">
        <w:rPr>
          <w:rFonts w:ascii="Tahoma" w:eastAsia="Tahoma" w:hAnsi="Tahoma" w:cs="Tahoma"/>
        </w:rPr>
        <w:t>osz</w:t>
      </w:r>
      <w:r w:rsidR="00521B86" w:rsidRPr="001A21E8">
        <w:rPr>
          <w:rFonts w:ascii="Tahoma" w:eastAsia="Tahoma" w:hAnsi="Tahoma" w:cs="Tahoma"/>
          <w:spacing w:val="-2"/>
        </w:rPr>
        <w:t>t</w:t>
      </w:r>
      <w:r w:rsidR="00521B86" w:rsidRPr="001A21E8">
        <w:rPr>
          <w:rFonts w:ascii="Tahoma" w:eastAsia="Tahoma" w:hAnsi="Tahoma" w:cs="Tahoma"/>
        </w:rPr>
        <w:t>y p</w:t>
      </w:r>
      <w:r w:rsidR="00521B86" w:rsidRPr="001A21E8">
        <w:rPr>
          <w:rFonts w:ascii="Tahoma" w:eastAsia="Tahoma" w:hAnsi="Tahoma" w:cs="Tahoma"/>
          <w:spacing w:val="2"/>
        </w:rPr>
        <w:t>o</w:t>
      </w:r>
      <w:r w:rsidR="00521B86" w:rsidRPr="001A21E8">
        <w:rPr>
          <w:rFonts w:ascii="Tahoma" w:eastAsia="Tahoma" w:hAnsi="Tahoma" w:cs="Tahoma"/>
        </w:rPr>
        <w:t>śr</w:t>
      </w:r>
      <w:r w:rsidR="00521B86" w:rsidRPr="001A21E8">
        <w:rPr>
          <w:rFonts w:ascii="Tahoma" w:eastAsia="Tahoma" w:hAnsi="Tahoma" w:cs="Tahoma"/>
          <w:spacing w:val="1"/>
        </w:rPr>
        <w:t>e</w:t>
      </w:r>
      <w:r w:rsidR="00521B86" w:rsidRPr="001A21E8">
        <w:rPr>
          <w:rFonts w:ascii="Tahoma" w:eastAsia="Tahoma" w:hAnsi="Tahoma" w:cs="Tahoma"/>
        </w:rPr>
        <w:t xml:space="preserve">dnie </w:t>
      </w:r>
      <w:r w:rsidR="00521B86" w:rsidRPr="001A21E8">
        <w:rPr>
          <w:rFonts w:ascii="Tahoma" w:eastAsia="Tahoma" w:hAnsi="Tahoma" w:cs="Tahoma"/>
          <w:spacing w:val="2"/>
        </w:rPr>
        <w:t>p</w:t>
      </w:r>
      <w:r w:rsidR="00521B86" w:rsidRPr="001A21E8">
        <w:rPr>
          <w:rFonts w:ascii="Tahoma" w:eastAsia="Tahoma" w:hAnsi="Tahoma" w:cs="Tahoma"/>
        </w:rPr>
        <w:t>ro</w:t>
      </w:r>
      <w:r w:rsidR="00521B86" w:rsidRPr="001A21E8">
        <w:rPr>
          <w:rFonts w:ascii="Tahoma" w:eastAsia="Tahoma" w:hAnsi="Tahoma" w:cs="Tahoma"/>
          <w:spacing w:val="-1"/>
        </w:rPr>
        <w:t>j</w:t>
      </w:r>
      <w:r w:rsidR="00521B86" w:rsidRPr="001A21E8">
        <w:rPr>
          <w:rFonts w:ascii="Tahoma" w:eastAsia="Tahoma" w:hAnsi="Tahoma" w:cs="Tahoma"/>
          <w:spacing w:val="1"/>
        </w:rPr>
        <w:t>e</w:t>
      </w:r>
      <w:r w:rsidR="00521B86" w:rsidRPr="001A21E8">
        <w:rPr>
          <w:rFonts w:ascii="Tahoma" w:eastAsia="Tahoma" w:hAnsi="Tahoma" w:cs="Tahoma"/>
          <w:spacing w:val="-1"/>
        </w:rPr>
        <w:t>k</w:t>
      </w:r>
      <w:r w:rsidR="00521B86" w:rsidRPr="001A21E8">
        <w:rPr>
          <w:rFonts w:ascii="Tahoma" w:eastAsia="Tahoma" w:hAnsi="Tahoma" w:cs="Tahoma"/>
        </w:rPr>
        <w:t xml:space="preserve">tu </w:t>
      </w:r>
      <w:r w:rsidR="001C6973" w:rsidRPr="001A21E8">
        <w:rPr>
          <w:rFonts w:ascii="Tahoma" w:eastAsia="Tahoma" w:hAnsi="Tahoma" w:cs="Tahoma"/>
        </w:rPr>
        <w:t>r</w:t>
      </w:r>
      <w:r w:rsidR="00521B86" w:rsidRPr="001A21E8">
        <w:rPr>
          <w:rFonts w:ascii="Tahoma" w:eastAsia="Tahoma" w:hAnsi="Tahoma" w:cs="Tahoma"/>
        </w:rPr>
        <w:t>oz</w:t>
      </w:r>
      <w:r w:rsidR="00521B86" w:rsidRPr="001A21E8">
        <w:rPr>
          <w:rFonts w:ascii="Tahoma" w:eastAsia="Tahoma" w:hAnsi="Tahoma" w:cs="Tahoma"/>
          <w:spacing w:val="3"/>
        </w:rPr>
        <w:t>l</w:t>
      </w:r>
      <w:r w:rsidR="00521B86" w:rsidRPr="001A21E8">
        <w:rPr>
          <w:rFonts w:ascii="Tahoma" w:eastAsia="Tahoma" w:hAnsi="Tahoma" w:cs="Tahoma"/>
        </w:rPr>
        <w:t>i</w:t>
      </w:r>
      <w:r w:rsidR="00521B86" w:rsidRPr="001A21E8">
        <w:rPr>
          <w:rFonts w:ascii="Tahoma" w:eastAsia="Tahoma" w:hAnsi="Tahoma" w:cs="Tahoma"/>
          <w:spacing w:val="-1"/>
        </w:rPr>
        <w:t>c</w:t>
      </w:r>
      <w:r w:rsidR="00521B86" w:rsidRPr="001A21E8">
        <w:rPr>
          <w:rFonts w:ascii="Tahoma" w:eastAsia="Tahoma" w:hAnsi="Tahoma" w:cs="Tahoma"/>
        </w:rPr>
        <w:t>z</w:t>
      </w:r>
      <w:r w:rsidR="00521B86" w:rsidRPr="001A21E8">
        <w:rPr>
          <w:rFonts w:ascii="Tahoma" w:eastAsia="Tahoma" w:hAnsi="Tahoma" w:cs="Tahoma"/>
          <w:spacing w:val="1"/>
        </w:rPr>
        <w:t>a</w:t>
      </w:r>
      <w:r w:rsidR="00521B86" w:rsidRPr="001A21E8">
        <w:rPr>
          <w:rFonts w:ascii="Tahoma" w:eastAsia="Tahoma" w:hAnsi="Tahoma" w:cs="Tahoma"/>
          <w:spacing w:val="-1"/>
        </w:rPr>
        <w:t>n</w:t>
      </w:r>
      <w:r w:rsidR="00521B86" w:rsidRPr="001A21E8">
        <w:rPr>
          <w:rFonts w:ascii="Tahoma" w:eastAsia="Tahoma" w:hAnsi="Tahoma" w:cs="Tahoma"/>
        </w:rPr>
        <w:t xml:space="preserve">e </w:t>
      </w:r>
      <w:r w:rsidR="001C6973" w:rsidRPr="001A21E8">
        <w:rPr>
          <w:rFonts w:ascii="Tahoma" w:eastAsia="Tahoma" w:hAnsi="Tahoma" w:cs="Tahoma"/>
        </w:rPr>
        <w:t>ryczałtem</w:t>
      </w:r>
      <w:r w:rsidR="00521B86" w:rsidRPr="001A21E8">
        <w:rPr>
          <w:rFonts w:ascii="Tahoma" w:eastAsia="Tahoma" w:hAnsi="Tahoma" w:cs="Tahoma"/>
        </w:rPr>
        <w:t xml:space="preserve"> zd</w:t>
      </w:r>
      <w:r w:rsidR="00521B86" w:rsidRPr="001A21E8">
        <w:rPr>
          <w:rFonts w:ascii="Tahoma" w:eastAsia="Tahoma" w:hAnsi="Tahoma" w:cs="Tahoma"/>
          <w:spacing w:val="1"/>
        </w:rPr>
        <w:t>e</w:t>
      </w:r>
      <w:r w:rsidR="00521B86" w:rsidRPr="001A21E8">
        <w:rPr>
          <w:rFonts w:ascii="Tahoma" w:eastAsia="Tahoma" w:hAnsi="Tahoma" w:cs="Tahoma"/>
          <w:spacing w:val="-1"/>
        </w:rPr>
        <w:t>f</w:t>
      </w:r>
      <w:r w:rsidR="00521B86" w:rsidRPr="001A21E8">
        <w:rPr>
          <w:rFonts w:ascii="Tahoma" w:eastAsia="Tahoma" w:hAnsi="Tahoma" w:cs="Tahoma"/>
        </w:rPr>
        <w:t>i</w:t>
      </w:r>
      <w:r w:rsidR="00521B86" w:rsidRPr="001A21E8">
        <w:rPr>
          <w:rFonts w:ascii="Tahoma" w:eastAsia="Tahoma" w:hAnsi="Tahoma" w:cs="Tahoma"/>
          <w:spacing w:val="-1"/>
        </w:rPr>
        <w:t>n</w:t>
      </w:r>
      <w:r w:rsidR="00521B86" w:rsidRPr="001A21E8">
        <w:rPr>
          <w:rFonts w:ascii="Tahoma" w:eastAsia="Tahoma" w:hAnsi="Tahoma" w:cs="Tahoma"/>
        </w:rPr>
        <w:t>io</w:t>
      </w:r>
      <w:r w:rsidR="00521B86" w:rsidRPr="001A21E8">
        <w:rPr>
          <w:rFonts w:ascii="Tahoma" w:eastAsia="Tahoma" w:hAnsi="Tahoma" w:cs="Tahoma"/>
          <w:spacing w:val="-2"/>
        </w:rPr>
        <w:t>w</w:t>
      </w:r>
      <w:r w:rsidR="00521B86" w:rsidRPr="001A21E8">
        <w:rPr>
          <w:rFonts w:ascii="Tahoma" w:eastAsia="Tahoma" w:hAnsi="Tahoma" w:cs="Tahoma"/>
          <w:spacing w:val="1"/>
        </w:rPr>
        <w:t>a</w:t>
      </w:r>
      <w:r w:rsidR="00521B86" w:rsidRPr="001A21E8">
        <w:rPr>
          <w:rFonts w:ascii="Tahoma" w:eastAsia="Tahoma" w:hAnsi="Tahoma" w:cs="Tahoma"/>
          <w:spacing w:val="-1"/>
        </w:rPr>
        <w:t>n</w:t>
      </w:r>
      <w:r w:rsidR="00521B86" w:rsidRPr="001A21E8">
        <w:rPr>
          <w:rFonts w:ascii="Tahoma" w:eastAsia="Tahoma" w:hAnsi="Tahoma" w:cs="Tahoma"/>
        </w:rPr>
        <w:t>e w</w:t>
      </w:r>
      <w:r w:rsidR="001C6973" w:rsidRPr="001A21E8">
        <w:rPr>
          <w:rFonts w:ascii="Tahoma" w:eastAsia="Tahoma" w:hAnsi="Tahoma" w:cs="Tahoma"/>
        </w:rPr>
        <w:t xml:space="preserve"> </w:t>
      </w:r>
      <w:r w:rsidR="00521B86" w:rsidRPr="001246FA">
        <w:rPr>
          <w:rFonts w:ascii="Tahoma" w:eastAsia="Tahoma" w:hAnsi="Tahoma" w:cs="Tahoma"/>
          <w:i/>
          <w:spacing w:val="-4"/>
        </w:rPr>
        <w:t>W</w:t>
      </w:r>
      <w:r w:rsidR="00521B86" w:rsidRPr="001246FA">
        <w:rPr>
          <w:rFonts w:ascii="Tahoma" w:eastAsia="Tahoma" w:hAnsi="Tahoma" w:cs="Tahoma"/>
          <w:i/>
          <w:spacing w:val="-1"/>
        </w:rPr>
        <w:t>y</w:t>
      </w:r>
      <w:r w:rsidR="00521B86" w:rsidRPr="001246FA">
        <w:rPr>
          <w:rFonts w:ascii="Tahoma" w:eastAsia="Tahoma" w:hAnsi="Tahoma" w:cs="Tahoma"/>
          <w:i/>
          <w:spacing w:val="-2"/>
        </w:rPr>
        <w:t>t</w:t>
      </w:r>
      <w:r w:rsidR="00521B86" w:rsidRPr="001246FA">
        <w:rPr>
          <w:rFonts w:ascii="Tahoma" w:eastAsia="Tahoma" w:hAnsi="Tahoma" w:cs="Tahoma"/>
          <w:i/>
          <w:spacing w:val="-1"/>
        </w:rPr>
        <w:t>yc</w:t>
      </w:r>
      <w:r w:rsidR="00521B86" w:rsidRPr="001246FA">
        <w:rPr>
          <w:rFonts w:ascii="Tahoma" w:eastAsia="Tahoma" w:hAnsi="Tahoma" w:cs="Tahoma"/>
          <w:i/>
        </w:rPr>
        <w:t>z</w:t>
      </w:r>
      <w:r w:rsidR="00521B86" w:rsidRPr="001246FA">
        <w:rPr>
          <w:rFonts w:ascii="Tahoma" w:eastAsia="Tahoma" w:hAnsi="Tahoma" w:cs="Tahoma"/>
          <w:i/>
          <w:spacing w:val="-1"/>
        </w:rPr>
        <w:t>nych</w:t>
      </w:r>
      <w:r w:rsidR="001C6973" w:rsidRPr="001246FA">
        <w:rPr>
          <w:rFonts w:ascii="Tahoma" w:eastAsia="Tahoma" w:hAnsi="Tahoma" w:cs="Tahoma"/>
          <w:i/>
        </w:rPr>
        <w:t xml:space="preserve"> w zakresie kwalifikowalności</w:t>
      </w:r>
      <w:r w:rsidR="00521B86" w:rsidRPr="001A21E8">
        <w:rPr>
          <w:rFonts w:ascii="Tahoma" w:eastAsia="Tahoma" w:hAnsi="Tahoma" w:cs="Tahoma"/>
        </w:rPr>
        <w:t>,</w:t>
      </w:r>
      <w:r w:rsidR="00521B86" w:rsidRPr="001A21E8">
        <w:rPr>
          <w:rFonts w:ascii="Tahoma" w:eastAsia="Tahoma" w:hAnsi="Tahoma" w:cs="Tahoma"/>
          <w:spacing w:val="6"/>
        </w:rPr>
        <w:t xml:space="preserve"> </w:t>
      </w:r>
      <w:r w:rsidR="00521B86" w:rsidRPr="001A21E8">
        <w:rPr>
          <w:rFonts w:ascii="Tahoma" w:eastAsia="Tahoma" w:hAnsi="Tahoma" w:cs="Tahoma"/>
        </w:rPr>
        <w:t>st</w:t>
      </w:r>
      <w:r w:rsidR="00521B86" w:rsidRPr="001A21E8">
        <w:rPr>
          <w:rFonts w:ascii="Tahoma" w:eastAsia="Tahoma" w:hAnsi="Tahoma" w:cs="Tahoma"/>
          <w:spacing w:val="1"/>
        </w:rPr>
        <w:t>a</w:t>
      </w:r>
      <w:r w:rsidR="00521B86" w:rsidRPr="001A21E8">
        <w:rPr>
          <w:rFonts w:ascii="Tahoma" w:eastAsia="Tahoma" w:hAnsi="Tahoma" w:cs="Tahoma"/>
          <w:spacing w:val="-1"/>
        </w:rPr>
        <w:t>n</w:t>
      </w:r>
      <w:r w:rsidR="00521B86" w:rsidRPr="001A21E8">
        <w:rPr>
          <w:rFonts w:ascii="Tahoma" w:eastAsia="Tahoma" w:hAnsi="Tahoma" w:cs="Tahoma"/>
        </w:rPr>
        <w:t>o</w:t>
      </w:r>
      <w:r w:rsidR="00521B86" w:rsidRPr="001A21E8">
        <w:rPr>
          <w:rFonts w:ascii="Tahoma" w:eastAsia="Tahoma" w:hAnsi="Tahoma" w:cs="Tahoma"/>
          <w:spacing w:val="1"/>
        </w:rPr>
        <w:t>w</w:t>
      </w:r>
      <w:r w:rsidR="00521B86" w:rsidRPr="001A21E8">
        <w:rPr>
          <w:rFonts w:ascii="Tahoma" w:eastAsia="Tahoma" w:hAnsi="Tahoma" w:cs="Tahoma"/>
        </w:rPr>
        <w:t>ią</w:t>
      </w:r>
      <w:r w:rsidR="00521B86" w:rsidRPr="001A21E8">
        <w:rPr>
          <w:rFonts w:ascii="Tahoma" w:eastAsia="Tahoma" w:hAnsi="Tahoma" w:cs="Tahoma"/>
          <w:spacing w:val="1"/>
        </w:rPr>
        <w:t xml:space="preserve"> </w:t>
      </w:r>
      <w:r w:rsidR="00521B86" w:rsidRPr="001A21E8">
        <w:rPr>
          <w:rFonts w:ascii="Tahoma" w:eastAsia="Tahoma" w:hAnsi="Tahoma" w:cs="Tahoma"/>
        </w:rPr>
        <w:t>…</w:t>
      </w:r>
      <w:r w:rsidR="00521B86" w:rsidRPr="001A21E8">
        <w:rPr>
          <w:rFonts w:ascii="Tahoma" w:eastAsia="Tahoma" w:hAnsi="Tahoma" w:cs="Tahoma"/>
          <w:spacing w:val="1"/>
        </w:rPr>
        <w:t>…</w:t>
      </w:r>
      <w:r w:rsidR="00521B86" w:rsidRPr="001A21E8">
        <w:rPr>
          <w:rFonts w:ascii="Tahoma" w:eastAsia="Tahoma" w:hAnsi="Tahoma" w:cs="Tahoma"/>
          <w:spacing w:val="3"/>
        </w:rPr>
        <w:t>…</w:t>
      </w:r>
      <w:r w:rsidR="00521B86" w:rsidRPr="001A21E8">
        <w:rPr>
          <w:rFonts w:ascii="Tahoma" w:eastAsia="Tahoma" w:hAnsi="Tahoma" w:cs="Tahoma"/>
        </w:rPr>
        <w:t>%</w:t>
      </w:r>
      <w:r w:rsidR="00521B86" w:rsidRPr="001A21E8">
        <w:rPr>
          <w:rFonts w:ascii="Tahoma" w:eastAsia="Tahoma" w:hAnsi="Tahoma" w:cs="Tahoma"/>
          <w:spacing w:val="1"/>
        </w:rPr>
        <w:t xml:space="preserve"> </w:t>
      </w:r>
      <w:r w:rsidR="00521B86" w:rsidRPr="001A21E8">
        <w:rPr>
          <w:rFonts w:ascii="Tahoma" w:eastAsia="Tahoma" w:hAnsi="Tahoma" w:cs="Tahoma"/>
        </w:rPr>
        <w:t>po</w:t>
      </w:r>
      <w:r w:rsidR="00521B86" w:rsidRPr="001A21E8">
        <w:rPr>
          <w:rFonts w:ascii="Tahoma" w:eastAsia="Tahoma" w:hAnsi="Tahoma" w:cs="Tahoma"/>
          <w:spacing w:val="-1"/>
        </w:rPr>
        <w:t>n</w:t>
      </w:r>
      <w:r w:rsidR="00521B86" w:rsidRPr="001A21E8">
        <w:rPr>
          <w:rFonts w:ascii="Tahoma" w:eastAsia="Tahoma" w:hAnsi="Tahoma" w:cs="Tahoma"/>
        </w:rPr>
        <w:t>i</w:t>
      </w:r>
      <w:r w:rsidR="00521B86" w:rsidRPr="001A21E8">
        <w:rPr>
          <w:rFonts w:ascii="Tahoma" w:eastAsia="Tahoma" w:hAnsi="Tahoma" w:cs="Tahoma"/>
          <w:spacing w:val="1"/>
        </w:rPr>
        <w:t>e</w:t>
      </w:r>
      <w:r w:rsidR="00521B86" w:rsidRPr="001A21E8">
        <w:rPr>
          <w:rFonts w:ascii="Tahoma" w:eastAsia="Tahoma" w:hAnsi="Tahoma" w:cs="Tahoma"/>
        </w:rPr>
        <w:t>s</w:t>
      </w:r>
      <w:r w:rsidR="00521B86" w:rsidRPr="001A21E8">
        <w:rPr>
          <w:rFonts w:ascii="Tahoma" w:eastAsia="Tahoma" w:hAnsi="Tahoma" w:cs="Tahoma"/>
          <w:spacing w:val="2"/>
        </w:rPr>
        <w:t>i</w:t>
      </w:r>
      <w:r w:rsidR="00521B86" w:rsidRPr="001A21E8">
        <w:rPr>
          <w:rFonts w:ascii="Tahoma" w:eastAsia="Tahoma" w:hAnsi="Tahoma" w:cs="Tahoma"/>
        </w:rPr>
        <w:t>o</w:t>
      </w:r>
      <w:r w:rsidR="00521B86" w:rsidRPr="001A21E8">
        <w:rPr>
          <w:rFonts w:ascii="Tahoma" w:eastAsia="Tahoma" w:hAnsi="Tahoma" w:cs="Tahoma"/>
          <w:spacing w:val="-1"/>
        </w:rPr>
        <w:t>nych</w:t>
      </w:r>
      <w:r w:rsidR="00521B86" w:rsidRPr="001A21E8">
        <w:rPr>
          <w:rFonts w:ascii="Tahoma" w:eastAsia="Tahoma" w:hAnsi="Tahoma" w:cs="Tahoma"/>
        </w:rPr>
        <w:t xml:space="preserve">, </w:t>
      </w:r>
      <w:r w:rsidR="00521B86" w:rsidRPr="001A21E8">
        <w:rPr>
          <w:rFonts w:ascii="Tahoma" w:eastAsia="Tahoma" w:hAnsi="Tahoma" w:cs="Tahoma"/>
          <w:spacing w:val="-1"/>
        </w:rPr>
        <w:t>u</w:t>
      </w:r>
      <w:r w:rsidR="00521B86" w:rsidRPr="001A21E8">
        <w:rPr>
          <w:rFonts w:ascii="Tahoma" w:eastAsia="Tahoma" w:hAnsi="Tahoma" w:cs="Tahoma"/>
        </w:rPr>
        <w:t>do</w:t>
      </w:r>
      <w:r w:rsidR="00521B86" w:rsidRPr="001A21E8">
        <w:rPr>
          <w:rFonts w:ascii="Tahoma" w:eastAsia="Tahoma" w:hAnsi="Tahoma" w:cs="Tahoma"/>
          <w:spacing w:val="1"/>
        </w:rPr>
        <w:t>k</w:t>
      </w:r>
      <w:r w:rsidR="00521B86" w:rsidRPr="001A21E8">
        <w:rPr>
          <w:rFonts w:ascii="Tahoma" w:eastAsia="Tahoma" w:hAnsi="Tahoma" w:cs="Tahoma"/>
          <w:spacing w:val="-1"/>
        </w:rPr>
        <w:t>u</w:t>
      </w:r>
      <w:r w:rsidR="00521B86" w:rsidRPr="001A21E8">
        <w:rPr>
          <w:rFonts w:ascii="Tahoma" w:eastAsia="Tahoma" w:hAnsi="Tahoma" w:cs="Tahoma"/>
        </w:rPr>
        <w:t>m</w:t>
      </w:r>
      <w:r w:rsidR="00521B86" w:rsidRPr="001A21E8">
        <w:rPr>
          <w:rFonts w:ascii="Tahoma" w:eastAsia="Tahoma" w:hAnsi="Tahoma" w:cs="Tahoma"/>
          <w:spacing w:val="1"/>
        </w:rPr>
        <w:t>e</w:t>
      </w:r>
      <w:r w:rsidR="00521B86" w:rsidRPr="001A21E8">
        <w:rPr>
          <w:rFonts w:ascii="Tahoma" w:eastAsia="Tahoma" w:hAnsi="Tahoma" w:cs="Tahoma"/>
          <w:spacing w:val="-1"/>
        </w:rPr>
        <w:t>n</w:t>
      </w:r>
      <w:r w:rsidR="00521B86" w:rsidRPr="001A21E8">
        <w:rPr>
          <w:rFonts w:ascii="Tahoma" w:eastAsia="Tahoma" w:hAnsi="Tahoma" w:cs="Tahoma"/>
        </w:rPr>
        <w:t>to</w:t>
      </w:r>
      <w:r w:rsidR="00521B86" w:rsidRPr="001A21E8">
        <w:rPr>
          <w:rFonts w:ascii="Tahoma" w:eastAsia="Tahoma" w:hAnsi="Tahoma" w:cs="Tahoma"/>
          <w:spacing w:val="-2"/>
        </w:rPr>
        <w:t>w</w:t>
      </w:r>
      <w:r w:rsidR="00521B86" w:rsidRPr="001A21E8">
        <w:rPr>
          <w:rFonts w:ascii="Tahoma" w:eastAsia="Tahoma" w:hAnsi="Tahoma" w:cs="Tahoma"/>
          <w:spacing w:val="5"/>
        </w:rPr>
        <w:t>a</w:t>
      </w:r>
      <w:r w:rsidR="00521B86" w:rsidRPr="001A21E8">
        <w:rPr>
          <w:rFonts w:ascii="Tahoma" w:eastAsia="Tahoma" w:hAnsi="Tahoma" w:cs="Tahoma"/>
          <w:spacing w:val="-1"/>
        </w:rPr>
        <w:t>n</w:t>
      </w:r>
      <w:r w:rsidR="00521B86" w:rsidRPr="001A21E8">
        <w:rPr>
          <w:rFonts w:ascii="Tahoma" w:eastAsia="Tahoma" w:hAnsi="Tahoma" w:cs="Tahoma"/>
          <w:spacing w:val="-3"/>
        </w:rPr>
        <w:t>y</w:t>
      </w:r>
      <w:r w:rsidR="00521B86" w:rsidRPr="001A21E8">
        <w:rPr>
          <w:rFonts w:ascii="Tahoma" w:eastAsia="Tahoma" w:hAnsi="Tahoma" w:cs="Tahoma"/>
          <w:spacing w:val="2"/>
        </w:rPr>
        <w:t>c</w:t>
      </w:r>
      <w:r w:rsidR="00521B86" w:rsidRPr="001A21E8">
        <w:rPr>
          <w:rFonts w:ascii="Tahoma" w:eastAsia="Tahoma" w:hAnsi="Tahoma" w:cs="Tahoma"/>
        </w:rPr>
        <w:t>h</w:t>
      </w:r>
      <w:r w:rsidR="00521B86" w:rsidRPr="001A21E8">
        <w:rPr>
          <w:rFonts w:ascii="Tahoma" w:eastAsia="Tahoma" w:hAnsi="Tahoma" w:cs="Tahoma"/>
          <w:spacing w:val="-19"/>
        </w:rPr>
        <w:t xml:space="preserve"> </w:t>
      </w:r>
      <w:r w:rsidR="00521B86" w:rsidRPr="001A21E8">
        <w:rPr>
          <w:rFonts w:ascii="Tahoma" w:eastAsia="Tahoma" w:hAnsi="Tahoma" w:cs="Tahoma"/>
        </w:rPr>
        <w:t>i z</w:t>
      </w:r>
      <w:r w:rsidR="00521B86" w:rsidRPr="001A21E8">
        <w:rPr>
          <w:rFonts w:ascii="Tahoma" w:eastAsia="Tahoma" w:hAnsi="Tahoma" w:cs="Tahoma"/>
          <w:spacing w:val="1"/>
        </w:rPr>
        <w:t>a</w:t>
      </w:r>
      <w:r w:rsidR="00521B86" w:rsidRPr="001A21E8">
        <w:rPr>
          <w:rFonts w:ascii="Tahoma" w:eastAsia="Tahoma" w:hAnsi="Tahoma" w:cs="Tahoma"/>
        </w:rPr>
        <w:t>t</w:t>
      </w:r>
      <w:r w:rsidR="00521B86" w:rsidRPr="001A21E8">
        <w:rPr>
          <w:rFonts w:ascii="Tahoma" w:eastAsia="Tahoma" w:hAnsi="Tahoma" w:cs="Tahoma"/>
          <w:spacing w:val="1"/>
        </w:rPr>
        <w:t>w</w:t>
      </w:r>
      <w:r w:rsidR="00521B86" w:rsidRPr="001A21E8">
        <w:rPr>
          <w:rFonts w:ascii="Tahoma" w:eastAsia="Tahoma" w:hAnsi="Tahoma" w:cs="Tahoma"/>
        </w:rPr>
        <w:t>i</w:t>
      </w:r>
      <w:r w:rsidR="00521B86" w:rsidRPr="001A21E8">
        <w:rPr>
          <w:rFonts w:ascii="Tahoma" w:eastAsia="Tahoma" w:hAnsi="Tahoma" w:cs="Tahoma"/>
          <w:spacing w:val="1"/>
        </w:rPr>
        <w:t>e</w:t>
      </w:r>
      <w:r w:rsidR="00521B86" w:rsidRPr="001A21E8">
        <w:rPr>
          <w:rFonts w:ascii="Tahoma" w:eastAsia="Tahoma" w:hAnsi="Tahoma" w:cs="Tahoma"/>
        </w:rPr>
        <w:t>rd</w:t>
      </w:r>
      <w:r w:rsidR="00521B86" w:rsidRPr="001A21E8">
        <w:rPr>
          <w:rFonts w:ascii="Tahoma" w:eastAsia="Tahoma" w:hAnsi="Tahoma" w:cs="Tahoma"/>
          <w:spacing w:val="1"/>
        </w:rPr>
        <w:t>z</w:t>
      </w:r>
      <w:r w:rsidR="00521B86" w:rsidRPr="001A21E8">
        <w:rPr>
          <w:rFonts w:ascii="Tahoma" w:eastAsia="Tahoma" w:hAnsi="Tahoma" w:cs="Tahoma"/>
        </w:rPr>
        <w:t>o</w:t>
      </w:r>
      <w:r w:rsidR="00521B86" w:rsidRPr="001A21E8">
        <w:rPr>
          <w:rFonts w:ascii="Tahoma" w:eastAsia="Tahoma" w:hAnsi="Tahoma" w:cs="Tahoma"/>
          <w:spacing w:val="-3"/>
        </w:rPr>
        <w:t>ny</w:t>
      </w:r>
      <w:r w:rsidR="00521B86" w:rsidRPr="001A21E8">
        <w:rPr>
          <w:rFonts w:ascii="Tahoma" w:eastAsia="Tahoma" w:hAnsi="Tahoma" w:cs="Tahoma"/>
          <w:spacing w:val="2"/>
        </w:rPr>
        <w:t>c</w:t>
      </w:r>
      <w:r w:rsidR="00521B86" w:rsidRPr="001A21E8">
        <w:rPr>
          <w:rFonts w:ascii="Tahoma" w:eastAsia="Tahoma" w:hAnsi="Tahoma" w:cs="Tahoma"/>
        </w:rPr>
        <w:t>h</w:t>
      </w:r>
      <w:r w:rsidR="00521B86" w:rsidRPr="001A21E8">
        <w:rPr>
          <w:rFonts w:ascii="Tahoma" w:eastAsia="Tahoma" w:hAnsi="Tahoma" w:cs="Tahoma"/>
          <w:spacing w:val="-15"/>
        </w:rPr>
        <w:t xml:space="preserve"> </w:t>
      </w:r>
      <w:r w:rsidR="00521B86" w:rsidRPr="001A21E8">
        <w:rPr>
          <w:rFonts w:ascii="Tahoma" w:eastAsia="Tahoma" w:hAnsi="Tahoma" w:cs="Tahoma"/>
        </w:rPr>
        <w:t xml:space="preserve">w </w:t>
      </w:r>
      <w:r w:rsidR="00521B86" w:rsidRPr="001A21E8">
        <w:rPr>
          <w:rFonts w:ascii="Tahoma" w:eastAsia="Tahoma" w:hAnsi="Tahoma" w:cs="Tahoma"/>
          <w:spacing w:val="-2"/>
        </w:rPr>
        <w:t>r</w:t>
      </w:r>
      <w:r w:rsidR="00521B86" w:rsidRPr="001A21E8">
        <w:rPr>
          <w:rFonts w:ascii="Tahoma" w:eastAsia="Tahoma" w:hAnsi="Tahoma" w:cs="Tahoma"/>
          <w:spacing w:val="1"/>
        </w:rPr>
        <w:t>a</w:t>
      </w:r>
      <w:r w:rsidR="00521B86" w:rsidRPr="001A21E8">
        <w:rPr>
          <w:rFonts w:ascii="Tahoma" w:eastAsia="Tahoma" w:hAnsi="Tahoma" w:cs="Tahoma"/>
        </w:rPr>
        <w:t>m</w:t>
      </w:r>
      <w:r w:rsidR="00521B86" w:rsidRPr="001A21E8">
        <w:rPr>
          <w:rFonts w:ascii="Tahoma" w:eastAsia="Tahoma" w:hAnsi="Tahoma" w:cs="Tahoma"/>
          <w:spacing w:val="1"/>
        </w:rPr>
        <w:t>a</w:t>
      </w:r>
      <w:r w:rsidR="00521B86" w:rsidRPr="001A21E8">
        <w:rPr>
          <w:rFonts w:ascii="Tahoma" w:eastAsia="Tahoma" w:hAnsi="Tahoma" w:cs="Tahoma"/>
          <w:spacing w:val="-1"/>
        </w:rPr>
        <w:t>c</w:t>
      </w:r>
      <w:r w:rsidR="00521B86" w:rsidRPr="001A21E8">
        <w:rPr>
          <w:rFonts w:ascii="Tahoma" w:eastAsia="Tahoma" w:hAnsi="Tahoma" w:cs="Tahoma"/>
        </w:rPr>
        <w:t>h</w:t>
      </w:r>
      <w:r w:rsidR="00521B86" w:rsidRPr="001A21E8">
        <w:rPr>
          <w:rFonts w:ascii="Tahoma" w:eastAsia="Tahoma" w:hAnsi="Tahoma" w:cs="Tahoma"/>
          <w:spacing w:val="-8"/>
        </w:rPr>
        <w:t xml:space="preserve"> </w:t>
      </w:r>
      <w:r w:rsidR="00521B86" w:rsidRPr="001A21E8">
        <w:rPr>
          <w:rFonts w:ascii="Tahoma" w:eastAsia="Tahoma" w:hAnsi="Tahoma" w:cs="Tahoma"/>
          <w:spacing w:val="4"/>
        </w:rPr>
        <w:t>p</w:t>
      </w:r>
      <w:r w:rsidR="00521B86" w:rsidRPr="001A21E8">
        <w:rPr>
          <w:rFonts w:ascii="Tahoma" w:eastAsia="Tahoma" w:hAnsi="Tahoma" w:cs="Tahoma"/>
        </w:rPr>
        <w:t>ro</w:t>
      </w:r>
      <w:r w:rsidR="00521B86" w:rsidRPr="001A21E8">
        <w:rPr>
          <w:rFonts w:ascii="Tahoma" w:eastAsia="Tahoma" w:hAnsi="Tahoma" w:cs="Tahoma"/>
          <w:spacing w:val="-1"/>
        </w:rPr>
        <w:t>j</w:t>
      </w:r>
      <w:r w:rsidR="00521B86" w:rsidRPr="001A21E8">
        <w:rPr>
          <w:rFonts w:ascii="Tahoma" w:eastAsia="Tahoma" w:hAnsi="Tahoma" w:cs="Tahoma"/>
          <w:spacing w:val="3"/>
        </w:rPr>
        <w:t>e</w:t>
      </w:r>
      <w:r w:rsidR="00521B86" w:rsidRPr="001A21E8">
        <w:rPr>
          <w:rFonts w:ascii="Tahoma" w:eastAsia="Tahoma" w:hAnsi="Tahoma" w:cs="Tahoma"/>
          <w:spacing w:val="1"/>
        </w:rPr>
        <w:t>k</w:t>
      </w:r>
      <w:r w:rsidR="00521B86" w:rsidRPr="001A21E8">
        <w:rPr>
          <w:rFonts w:ascii="Tahoma" w:eastAsia="Tahoma" w:hAnsi="Tahoma" w:cs="Tahoma"/>
        </w:rPr>
        <w:t>tu</w:t>
      </w:r>
      <w:r w:rsidR="00521B86" w:rsidRPr="001A21E8">
        <w:rPr>
          <w:rFonts w:ascii="Tahoma" w:eastAsia="Tahoma" w:hAnsi="Tahoma" w:cs="Tahoma"/>
          <w:spacing w:val="-8"/>
        </w:rPr>
        <w:t xml:space="preserve"> </w:t>
      </w:r>
      <w:r w:rsidR="00521B86" w:rsidRPr="001A21E8">
        <w:rPr>
          <w:rFonts w:ascii="Tahoma" w:eastAsia="Tahoma" w:hAnsi="Tahoma" w:cs="Tahoma"/>
          <w:spacing w:val="1"/>
        </w:rPr>
        <w:t>w</w:t>
      </w:r>
      <w:r w:rsidR="00521B86" w:rsidRPr="001A21E8">
        <w:rPr>
          <w:rFonts w:ascii="Tahoma" w:eastAsia="Tahoma" w:hAnsi="Tahoma" w:cs="Tahoma"/>
          <w:spacing w:val="-1"/>
        </w:rPr>
        <w:t>y</w:t>
      </w:r>
      <w:r w:rsidR="00521B86" w:rsidRPr="001A21E8">
        <w:rPr>
          <w:rFonts w:ascii="Tahoma" w:eastAsia="Tahoma" w:hAnsi="Tahoma" w:cs="Tahoma"/>
        </w:rPr>
        <w:t>d</w:t>
      </w:r>
      <w:r w:rsidR="00521B86" w:rsidRPr="001A21E8">
        <w:rPr>
          <w:rFonts w:ascii="Tahoma" w:eastAsia="Tahoma" w:hAnsi="Tahoma" w:cs="Tahoma"/>
          <w:spacing w:val="1"/>
        </w:rPr>
        <w:t>a</w:t>
      </w:r>
      <w:r w:rsidR="00521B86" w:rsidRPr="001A21E8">
        <w:rPr>
          <w:rFonts w:ascii="Tahoma" w:eastAsia="Tahoma" w:hAnsi="Tahoma" w:cs="Tahoma"/>
        </w:rPr>
        <w:t>t</w:t>
      </w:r>
      <w:r w:rsidR="00521B86" w:rsidRPr="001A21E8">
        <w:rPr>
          <w:rFonts w:ascii="Tahoma" w:eastAsia="Tahoma" w:hAnsi="Tahoma" w:cs="Tahoma"/>
          <w:spacing w:val="-1"/>
        </w:rPr>
        <w:t>k</w:t>
      </w:r>
      <w:r w:rsidR="00521B86" w:rsidRPr="001A21E8">
        <w:rPr>
          <w:rFonts w:ascii="Tahoma" w:eastAsia="Tahoma" w:hAnsi="Tahoma" w:cs="Tahoma"/>
        </w:rPr>
        <w:t>ów</w:t>
      </w:r>
      <w:r w:rsidR="00521B86" w:rsidRPr="001A21E8">
        <w:rPr>
          <w:rFonts w:ascii="Tahoma" w:eastAsia="Tahoma" w:hAnsi="Tahoma" w:cs="Tahoma"/>
          <w:spacing w:val="-9"/>
        </w:rPr>
        <w:t xml:space="preserve"> </w:t>
      </w:r>
      <w:r w:rsidR="00521B86" w:rsidRPr="001A21E8">
        <w:rPr>
          <w:rFonts w:ascii="Tahoma" w:eastAsia="Tahoma" w:hAnsi="Tahoma" w:cs="Tahoma"/>
        </w:rPr>
        <w:t>b</w:t>
      </w:r>
      <w:r w:rsidR="00521B86" w:rsidRPr="001A21E8">
        <w:rPr>
          <w:rFonts w:ascii="Tahoma" w:eastAsia="Tahoma" w:hAnsi="Tahoma" w:cs="Tahoma"/>
          <w:spacing w:val="1"/>
        </w:rPr>
        <w:t>e</w:t>
      </w:r>
      <w:r w:rsidR="00521B86" w:rsidRPr="001A21E8">
        <w:rPr>
          <w:rFonts w:ascii="Tahoma" w:eastAsia="Tahoma" w:hAnsi="Tahoma" w:cs="Tahoma"/>
        </w:rPr>
        <w:t>zp</w:t>
      </w:r>
      <w:r w:rsidR="00521B86" w:rsidRPr="001A21E8">
        <w:rPr>
          <w:rFonts w:ascii="Tahoma" w:eastAsia="Tahoma" w:hAnsi="Tahoma" w:cs="Tahoma"/>
          <w:spacing w:val="2"/>
        </w:rPr>
        <w:t>o</w:t>
      </w:r>
      <w:r w:rsidR="00521B86" w:rsidRPr="001A21E8">
        <w:rPr>
          <w:rFonts w:ascii="Tahoma" w:eastAsia="Tahoma" w:hAnsi="Tahoma" w:cs="Tahoma"/>
        </w:rPr>
        <w:t>śr</w:t>
      </w:r>
      <w:r w:rsidR="00521B86" w:rsidRPr="001A21E8">
        <w:rPr>
          <w:rFonts w:ascii="Tahoma" w:eastAsia="Tahoma" w:hAnsi="Tahoma" w:cs="Tahoma"/>
          <w:spacing w:val="1"/>
        </w:rPr>
        <w:t>e</w:t>
      </w:r>
      <w:r w:rsidR="00521B86" w:rsidRPr="001A21E8">
        <w:rPr>
          <w:rFonts w:ascii="Tahoma" w:eastAsia="Tahoma" w:hAnsi="Tahoma" w:cs="Tahoma"/>
        </w:rPr>
        <w:t>dn</w:t>
      </w:r>
      <w:r w:rsidR="00521B86" w:rsidRPr="001A21E8">
        <w:rPr>
          <w:rFonts w:ascii="Tahoma" w:eastAsia="Tahoma" w:hAnsi="Tahoma" w:cs="Tahoma"/>
          <w:spacing w:val="2"/>
        </w:rPr>
        <w:t>i</w:t>
      </w:r>
      <w:r w:rsidR="00521B86" w:rsidRPr="001A21E8">
        <w:rPr>
          <w:rFonts w:ascii="Tahoma" w:eastAsia="Tahoma" w:hAnsi="Tahoma" w:cs="Tahoma"/>
          <w:spacing w:val="-1"/>
        </w:rPr>
        <w:t>c</w:t>
      </w:r>
      <w:r w:rsidR="00521B86" w:rsidRPr="001A21E8">
        <w:rPr>
          <w:rFonts w:ascii="Tahoma" w:eastAsia="Tahoma" w:hAnsi="Tahoma" w:cs="Tahoma"/>
          <w:spacing w:val="3"/>
        </w:rPr>
        <w:t>h</w:t>
      </w:r>
      <w:r w:rsidR="00521B86" w:rsidRPr="001A21E8">
        <w:rPr>
          <w:rFonts w:ascii="Tahoma" w:eastAsia="Tahoma" w:hAnsi="Tahoma" w:cs="Tahoma"/>
        </w:rPr>
        <w:t>.</w:t>
      </w:r>
      <w:r w:rsidR="00CD5867" w:rsidRPr="001A21E8">
        <w:rPr>
          <w:rStyle w:val="Odwoanieprzypisudolnego"/>
          <w:rFonts w:ascii="Tahoma" w:eastAsia="Tahoma" w:hAnsi="Tahoma" w:cs="Tahoma"/>
        </w:rPr>
        <w:footnoteReference w:id="11"/>
      </w:r>
      <w:r w:rsidR="001C6973" w:rsidRPr="001A21E8">
        <w:rPr>
          <w:rFonts w:ascii="Tahoma" w:eastAsia="Tahoma" w:hAnsi="Tahoma" w:cs="Tahoma"/>
        </w:rPr>
        <w:t xml:space="preserve"> </w:t>
      </w:r>
    </w:p>
    <w:p w14:paraId="4E0CE02B" w14:textId="0B21C1FE" w:rsidR="008919B9" w:rsidRPr="008919B9" w:rsidRDefault="00521B86" w:rsidP="005100BA">
      <w:pPr>
        <w:pStyle w:val="Akapitzlist"/>
        <w:numPr>
          <w:ilvl w:val="0"/>
          <w:numId w:val="7"/>
        </w:numPr>
        <w:spacing w:line="276" w:lineRule="auto"/>
        <w:ind w:left="426" w:right="14" w:hanging="426"/>
        <w:jc w:val="both"/>
        <w:rPr>
          <w:rFonts w:ascii="Tahoma" w:eastAsia="Tahoma" w:hAnsi="Tahoma" w:cs="Tahoma"/>
          <w:spacing w:val="-1"/>
        </w:rPr>
      </w:pPr>
      <w:r w:rsidRPr="00EA1DD8">
        <w:rPr>
          <w:rFonts w:ascii="Tahoma" w:eastAsia="Tahoma" w:hAnsi="Tahoma" w:cs="Tahoma"/>
        </w:rPr>
        <w:t>IZ</w:t>
      </w:r>
      <w:r w:rsidRPr="00EA1DD8">
        <w:rPr>
          <w:rFonts w:ascii="Tahoma" w:eastAsia="Tahoma" w:hAnsi="Tahoma" w:cs="Tahoma"/>
          <w:spacing w:val="7"/>
        </w:rPr>
        <w:t xml:space="preserve"> </w:t>
      </w:r>
      <w:r w:rsidRPr="00EA1DD8">
        <w:rPr>
          <w:rFonts w:ascii="Tahoma" w:eastAsia="Tahoma" w:hAnsi="Tahoma" w:cs="Tahoma"/>
        </w:rPr>
        <w:t>może</w:t>
      </w:r>
      <w:r w:rsidRPr="00EA1DD8">
        <w:rPr>
          <w:rFonts w:ascii="Tahoma" w:eastAsia="Tahoma" w:hAnsi="Tahoma" w:cs="Tahoma"/>
          <w:spacing w:val="7"/>
        </w:rPr>
        <w:t xml:space="preserve"> </w:t>
      </w:r>
      <w:r w:rsidRPr="00EA1DD8">
        <w:rPr>
          <w:rFonts w:ascii="Tahoma" w:eastAsia="Tahoma" w:hAnsi="Tahoma" w:cs="Tahoma"/>
        </w:rPr>
        <w:t>o</w:t>
      </w:r>
      <w:r w:rsidRPr="00EA1DD8">
        <w:rPr>
          <w:rFonts w:ascii="Tahoma" w:eastAsia="Tahoma" w:hAnsi="Tahoma" w:cs="Tahoma"/>
          <w:spacing w:val="2"/>
        </w:rPr>
        <w:t>b</w:t>
      </w:r>
      <w:r w:rsidRPr="00EA1DD8">
        <w:rPr>
          <w:rFonts w:ascii="Tahoma" w:eastAsia="Tahoma" w:hAnsi="Tahoma" w:cs="Tahoma"/>
          <w:spacing w:val="-1"/>
        </w:rPr>
        <w:t>n</w:t>
      </w:r>
      <w:r w:rsidRPr="00EA1DD8">
        <w:rPr>
          <w:rFonts w:ascii="Tahoma" w:eastAsia="Tahoma" w:hAnsi="Tahoma" w:cs="Tahoma"/>
        </w:rPr>
        <w:t>iż</w:t>
      </w:r>
      <w:r w:rsidRPr="00EA1DD8">
        <w:rPr>
          <w:rFonts w:ascii="Tahoma" w:eastAsia="Tahoma" w:hAnsi="Tahoma" w:cs="Tahoma"/>
          <w:spacing w:val="2"/>
        </w:rPr>
        <w:t>y</w:t>
      </w:r>
      <w:r w:rsidRPr="00EA1DD8">
        <w:rPr>
          <w:rFonts w:ascii="Tahoma" w:eastAsia="Tahoma" w:hAnsi="Tahoma" w:cs="Tahoma"/>
        </w:rPr>
        <w:t>ć</w:t>
      </w:r>
      <w:r w:rsidRPr="00EA1DD8">
        <w:rPr>
          <w:rFonts w:ascii="Tahoma" w:eastAsia="Tahoma" w:hAnsi="Tahoma" w:cs="Tahoma"/>
          <w:spacing w:val="2"/>
        </w:rPr>
        <w:t xml:space="preserve"> </w:t>
      </w:r>
      <w:r w:rsidRPr="00EA1DD8">
        <w:rPr>
          <w:rFonts w:ascii="Tahoma" w:eastAsia="Tahoma" w:hAnsi="Tahoma" w:cs="Tahoma"/>
        </w:rPr>
        <w:t>st</w:t>
      </w:r>
      <w:r w:rsidRPr="00EA1DD8">
        <w:rPr>
          <w:rFonts w:ascii="Tahoma" w:eastAsia="Tahoma" w:hAnsi="Tahoma" w:cs="Tahoma"/>
          <w:spacing w:val="1"/>
        </w:rPr>
        <w:t>aw</w:t>
      </w:r>
      <w:r w:rsidRPr="00EA1DD8">
        <w:rPr>
          <w:rFonts w:ascii="Tahoma" w:eastAsia="Tahoma" w:hAnsi="Tahoma" w:cs="Tahoma"/>
          <w:spacing w:val="-1"/>
        </w:rPr>
        <w:t>k</w:t>
      </w:r>
      <w:r w:rsidRPr="00EA1DD8">
        <w:rPr>
          <w:rFonts w:ascii="Tahoma" w:eastAsia="Tahoma" w:hAnsi="Tahoma" w:cs="Tahoma"/>
        </w:rPr>
        <w:t>ę</w:t>
      </w:r>
      <w:r w:rsidRPr="00EA1DD8">
        <w:rPr>
          <w:rFonts w:ascii="Tahoma" w:eastAsia="Tahoma" w:hAnsi="Tahoma" w:cs="Tahoma"/>
          <w:spacing w:val="4"/>
        </w:rPr>
        <w:t xml:space="preserve"> </w:t>
      </w:r>
      <w:r w:rsidRPr="00EA1DD8">
        <w:rPr>
          <w:rFonts w:ascii="Tahoma" w:eastAsia="Tahoma" w:hAnsi="Tahoma" w:cs="Tahoma"/>
          <w:spacing w:val="2"/>
        </w:rPr>
        <w:t>r</w:t>
      </w:r>
      <w:r w:rsidRPr="00EA1DD8">
        <w:rPr>
          <w:rFonts w:ascii="Tahoma" w:eastAsia="Tahoma" w:hAnsi="Tahoma" w:cs="Tahoma"/>
          <w:spacing w:val="-1"/>
        </w:rPr>
        <w:t>yc</w:t>
      </w:r>
      <w:r w:rsidRPr="00EA1DD8">
        <w:rPr>
          <w:rFonts w:ascii="Tahoma" w:eastAsia="Tahoma" w:hAnsi="Tahoma" w:cs="Tahoma"/>
        </w:rPr>
        <w:t>z</w:t>
      </w:r>
      <w:r w:rsidRPr="00EA1DD8">
        <w:rPr>
          <w:rFonts w:ascii="Tahoma" w:eastAsia="Tahoma" w:hAnsi="Tahoma" w:cs="Tahoma"/>
          <w:spacing w:val="1"/>
        </w:rPr>
        <w:t>a</w:t>
      </w:r>
      <w:r w:rsidRPr="00EA1DD8">
        <w:rPr>
          <w:rFonts w:ascii="Tahoma" w:eastAsia="Tahoma" w:hAnsi="Tahoma" w:cs="Tahoma"/>
        </w:rPr>
        <w:t>łto</w:t>
      </w:r>
      <w:r w:rsidRPr="00EA1DD8">
        <w:rPr>
          <w:rFonts w:ascii="Tahoma" w:eastAsia="Tahoma" w:hAnsi="Tahoma" w:cs="Tahoma"/>
          <w:spacing w:val="1"/>
        </w:rPr>
        <w:t>w</w:t>
      </w:r>
      <w:r w:rsidRPr="00EA1DD8">
        <w:rPr>
          <w:rFonts w:ascii="Tahoma" w:eastAsia="Tahoma" w:hAnsi="Tahoma" w:cs="Tahoma"/>
        </w:rPr>
        <w:t>ą</w:t>
      </w:r>
      <w:r w:rsidRPr="00EA1DD8">
        <w:rPr>
          <w:rFonts w:ascii="Tahoma" w:eastAsia="Tahoma" w:hAnsi="Tahoma" w:cs="Tahoma"/>
          <w:spacing w:val="1"/>
        </w:rPr>
        <w:t xml:space="preserve"> </w:t>
      </w:r>
      <w:r w:rsidRPr="00EA1DD8">
        <w:rPr>
          <w:rFonts w:ascii="Tahoma" w:eastAsia="Tahoma" w:hAnsi="Tahoma" w:cs="Tahoma"/>
          <w:spacing w:val="-3"/>
        </w:rPr>
        <w:t>k</w:t>
      </w:r>
      <w:r w:rsidRPr="00EA1DD8">
        <w:rPr>
          <w:rFonts w:ascii="Tahoma" w:eastAsia="Tahoma" w:hAnsi="Tahoma" w:cs="Tahoma"/>
          <w:spacing w:val="2"/>
        </w:rPr>
        <w:t>o</w:t>
      </w:r>
      <w:r w:rsidRPr="00EA1DD8">
        <w:rPr>
          <w:rFonts w:ascii="Tahoma" w:eastAsia="Tahoma" w:hAnsi="Tahoma" w:cs="Tahoma"/>
        </w:rPr>
        <w:t>sz</w:t>
      </w:r>
      <w:r w:rsidRPr="00EA1DD8">
        <w:rPr>
          <w:rFonts w:ascii="Tahoma" w:eastAsia="Tahoma" w:hAnsi="Tahoma" w:cs="Tahoma"/>
          <w:spacing w:val="1"/>
        </w:rPr>
        <w:t>t</w:t>
      </w:r>
      <w:r w:rsidRPr="00EA1DD8">
        <w:rPr>
          <w:rFonts w:ascii="Tahoma" w:eastAsia="Tahoma" w:hAnsi="Tahoma" w:cs="Tahoma"/>
        </w:rPr>
        <w:t>ów</w:t>
      </w:r>
      <w:r w:rsidRPr="00EA1DD8">
        <w:rPr>
          <w:rFonts w:ascii="Tahoma" w:eastAsia="Tahoma" w:hAnsi="Tahoma" w:cs="Tahoma"/>
          <w:spacing w:val="3"/>
        </w:rPr>
        <w:t xml:space="preserve"> </w:t>
      </w:r>
      <w:r w:rsidRPr="00EA1DD8">
        <w:rPr>
          <w:rFonts w:ascii="Tahoma" w:eastAsia="Tahoma" w:hAnsi="Tahoma" w:cs="Tahoma"/>
        </w:rPr>
        <w:t>p</w:t>
      </w:r>
      <w:r w:rsidRPr="00EA1DD8">
        <w:rPr>
          <w:rFonts w:ascii="Tahoma" w:eastAsia="Tahoma" w:hAnsi="Tahoma" w:cs="Tahoma"/>
          <w:spacing w:val="2"/>
        </w:rPr>
        <w:t>o</w:t>
      </w:r>
      <w:r w:rsidRPr="00EA1DD8">
        <w:rPr>
          <w:rFonts w:ascii="Tahoma" w:eastAsia="Tahoma" w:hAnsi="Tahoma" w:cs="Tahoma"/>
        </w:rPr>
        <w:t>śr</w:t>
      </w:r>
      <w:r w:rsidRPr="00EA1DD8">
        <w:rPr>
          <w:rFonts w:ascii="Tahoma" w:eastAsia="Tahoma" w:hAnsi="Tahoma" w:cs="Tahoma"/>
          <w:spacing w:val="1"/>
        </w:rPr>
        <w:t>e</w:t>
      </w:r>
      <w:r w:rsidRPr="00EA1DD8">
        <w:rPr>
          <w:rFonts w:ascii="Tahoma" w:eastAsia="Tahoma" w:hAnsi="Tahoma" w:cs="Tahoma"/>
        </w:rPr>
        <w:t>dn</w:t>
      </w:r>
      <w:r w:rsidRPr="00EA1DD8">
        <w:rPr>
          <w:rFonts w:ascii="Tahoma" w:eastAsia="Tahoma" w:hAnsi="Tahoma" w:cs="Tahoma"/>
          <w:spacing w:val="2"/>
        </w:rPr>
        <w:t>i</w:t>
      </w:r>
      <w:r w:rsidRPr="00EA1DD8">
        <w:rPr>
          <w:rFonts w:ascii="Tahoma" w:eastAsia="Tahoma" w:hAnsi="Tahoma" w:cs="Tahoma"/>
          <w:spacing w:val="-1"/>
        </w:rPr>
        <w:t>c</w:t>
      </w:r>
      <w:r w:rsidRPr="00EA1DD8">
        <w:rPr>
          <w:rFonts w:ascii="Tahoma" w:eastAsia="Tahoma" w:hAnsi="Tahoma" w:cs="Tahoma"/>
        </w:rPr>
        <w:t>h</w:t>
      </w:r>
      <w:r w:rsidRPr="00EA1DD8">
        <w:rPr>
          <w:rFonts w:ascii="Tahoma" w:eastAsia="Tahoma" w:hAnsi="Tahoma" w:cs="Tahoma"/>
          <w:spacing w:val="-1"/>
        </w:rPr>
        <w:t xml:space="preserve"> </w:t>
      </w:r>
      <w:r w:rsidR="008919B9" w:rsidRPr="008919B9">
        <w:rPr>
          <w:rFonts w:ascii="Tahoma" w:eastAsia="Tahoma" w:hAnsi="Tahoma" w:cs="Tahoma"/>
          <w:spacing w:val="-1"/>
        </w:rPr>
        <w:t xml:space="preserve">podczas zatwierdzania wniosku </w:t>
      </w:r>
      <w:r w:rsidR="003F6632">
        <w:rPr>
          <w:rFonts w:ascii="Tahoma" w:eastAsia="Tahoma" w:hAnsi="Tahoma" w:cs="Tahoma"/>
          <w:spacing w:val="-1"/>
        </w:rPr>
        <w:br/>
      </w:r>
      <w:r w:rsidR="008919B9" w:rsidRPr="008919B9">
        <w:rPr>
          <w:rFonts w:ascii="Tahoma" w:eastAsia="Tahoma" w:hAnsi="Tahoma" w:cs="Tahoma"/>
          <w:spacing w:val="-1"/>
        </w:rPr>
        <w:t xml:space="preserve">o płatność,  w przypadkach rażącego naruszenia przez Beneficjenta postanowień </w:t>
      </w:r>
      <w:r w:rsidR="001142E6">
        <w:rPr>
          <w:rFonts w:ascii="Tahoma" w:eastAsia="Tahoma" w:hAnsi="Tahoma" w:cs="Tahoma"/>
          <w:spacing w:val="-1"/>
        </w:rPr>
        <w:t>Decyzji</w:t>
      </w:r>
      <w:r w:rsidR="003F6632">
        <w:rPr>
          <w:rFonts w:ascii="Tahoma" w:eastAsia="Tahoma" w:hAnsi="Tahoma" w:cs="Tahoma"/>
          <w:spacing w:val="-1"/>
        </w:rPr>
        <w:br/>
      </w:r>
      <w:r w:rsidR="008919B9" w:rsidRPr="008919B9">
        <w:rPr>
          <w:rFonts w:ascii="Tahoma" w:eastAsia="Tahoma" w:hAnsi="Tahoma" w:cs="Tahoma"/>
          <w:spacing w:val="-1"/>
        </w:rPr>
        <w:t>w zakresie zarządzania projektem, w szczególności gdy:</w:t>
      </w:r>
    </w:p>
    <w:p w14:paraId="5647F7DE" w14:textId="01C4825D" w:rsidR="003F6632" w:rsidRDefault="008919B9" w:rsidP="005100BA">
      <w:pPr>
        <w:pStyle w:val="Akapitzlist"/>
        <w:numPr>
          <w:ilvl w:val="0"/>
          <w:numId w:val="49"/>
        </w:numPr>
        <w:spacing w:line="276" w:lineRule="auto"/>
        <w:ind w:right="14"/>
        <w:jc w:val="both"/>
        <w:rPr>
          <w:rFonts w:ascii="Tahoma" w:eastAsia="Tahoma" w:hAnsi="Tahoma" w:cs="Tahoma"/>
          <w:spacing w:val="-1"/>
        </w:rPr>
      </w:pPr>
      <w:r w:rsidRPr="003F6632">
        <w:rPr>
          <w:rFonts w:ascii="Tahoma" w:eastAsia="Tahoma" w:hAnsi="Tahoma" w:cs="Tahoma"/>
          <w:spacing w:val="-1"/>
        </w:rPr>
        <w:t xml:space="preserve">wystąpiły znaczne opóźnienia w realizacji Projektu względem harmonogramu realizacji projektu określonego we Wniosku lub Projekt jest realizowany nieprawidłowo wskutek rażącego </w:t>
      </w:r>
      <w:r w:rsidR="003F6632">
        <w:rPr>
          <w:rFonts w:ascii="Tahoma" w:eastAsia="Tahoma" w:hAnsi="Tahoma" w:cs="Tahoma"/>
          <w:spacing w:val="-1"/>
        </w:rPr>
        <w:br/>
      </w:r>
      <w:r w:rsidRPr="003F6632">
        <w:rPr>
          <w:rFonts w:ascii="Tahoma" w:eastAsia="Tahoma" w:hAnsi="Tahoma" w:cs="Tahoma"/>
          <w:spacing w:val="-1"/>
        </w:rPr>
        <w:t>i powtarzającego się zaniedbania lub zaniechania działań przez Beneficjenta;</w:t>
      </w:r>
    </w:p>
    <w:p w14:paraId="59172380" w14:textId="2D397B0B" w:rsidR="003F6632" w:rsidRDefault="008919B9" w:rsidP="005100BA">
      <w:pPr>
        <w:pStyle w:val="Akapitzlist"/>
        <w:numPr>
          <w:ilvl w:val="0"/>
          <w:numId w:val="49"/>
        </w:numPr>
        <w:spacing w:line="276" w:lineRule="auto"/>
        <w:ind w:right="14"/>
        <w:jc w:val="both"/>
        <w:rPr>
          <w:rFonts w:ascii="Tahoma" w:eastAsia="Tahoma" w:hAnsi="Tahoma" w:cs="Tahoma"/>
          <w:spacing w:val="-1"/>
        </w:rPr>
      </w:pPr>
      <w:r w:rsidRPr="003F6632">
        <w:rPr>
          <w:rFonts w:ascii="Tahoma" w:eastAsia="Tahoma" w:hAnsi="Tahoma" w:cs="Tahoma"/>
          <w:spacing w:val="-1"/>
        </w:rPr>
        <w:t>Beneficjent nie przedkłada wniosków o płatność lub dokumentów</w:t>
      </w:r>
      <w:r w:rsidR="003F6632">
        <w:rPr>
          <w:rFonts w:ascii="Tahoma" w:eastAsia="Tahoma" w:hAnsi="Tahoma" w:cs="Tahoma"/>
          <w:spacing w:val="-1"/>
        </w:rPr>
        <w:t xml:space="preserve"> źródłowych </w:t>
      </w:r>
      <w:r w:rsidRPr="003F6632">
        <w:rPr>
          <w:rFonts w:ascii="Tahoma" w:eastAsia="Tahoma" w:hAnsi="Tahoma" w:cs="Tahoma"/>
          <w:spacing w:val="-1"/>
        </w:rPr>
        <w:t xml:space="preserve">w terminie zgodnym z </w:t>
      </w:r>
      <w:r w:rsidR="001142E6">
        <w:rPr>
          <w:rFonts w:ascii="Tahoma" w:eastAsia="Tahoma" w:hAnsi="Tahoma" w:cs="Tahoma"/>
          <w:spacing w:val="-1"/>
        </w:rPr>
        <w:t>Decyzją</w:t>
      </w:r>
      <w:r w:rsidRPr="003F6632">
        <w:rPr>
          <w:rFonts w:ascii="Tahoma" w:eastAsia="Tahoma" w:hAnsi="Tahoma" w:cs="Tahoma"/>
          <w:spacing w:val="-1"/>
        </w:rPr>
        <w:t xml:space="preserve"> lub w terminie wyznaczonym przez </w:t>
      </w:r>
      <w:r w:rsidR="006F414E">
        <w:rPr>
          <w:rFonts w:ascii="Tahoma" w:eastAsia="Tahoma" w:hAnsi="Tahoma" w:cs="Tahoma"/>
          <w:spacing w:val="-1"/>
        </w:rPr>
        <w:t>IZ</w:t>
      </w:r>
      <w:r w:rsidRPr="003F6632">
        <w:rPr>
          <w:rFonts w:ascii="Tahoma" w:eastAsia="Tahoma" w:hAnsi="Tahoma" w:cs="Tahoma"/>
          <w:spacing w:val="-1"/>
        </w:rPr>
        <w:t xml:space="preserve"> lub przedkłada wielokrotnie wniosek o płatność niskiej jakości (niekompletny, z tymi samymi błędami);</w:t>
      </w:r>
    </w:p>
    <w:p w14:paraId="3EF028CB" w14:textId="1E4BB5BA" w:rsidR="003F6632" w:rsidRDefault="008919B9" w:rsidP="005100BA">
      <w:pPr>
        <w:pStyle w:val="Akapitzlist"/>
        <w:numPr>
          <w:ilvl w:val="0"/>
          <w:numId w:val="49"/>
        </w:numPr>
        <w:spacing w:line="276" w:lineRule="auto"/>
        <w:ind w:right="14"/>
        <w:jc w:val="both"/>
        <w:rPr>
          <w:rFonts w:ascii="Tahoma" w:eastAsia="Tahoma" w:hAnsi="Tahoma" w:cs="Tahoma"/>
          <w:spacing w:val="-1"/>
        </w:rPr>
      </w:pPr>
      <w:r w:rsidRPr="003F6632">
        <w:rPr>
          <w:rFonts w:ascii="Tahoma" w:eastAsia="Tahoma" w:hAnsi="Tahoma" w:cs="Tahoma"/>
          <w:spacing w:val="-1"/>
        </w:rPr>
        <w:t>Beneficjent odmówił poddania się kontroli lub odmówił przekaz</w:t>
      </w:r>
      <w:r w:rsidR="003F6632">
        <w:rPr>
          <w:rFonts w:ascii="Tahoma" w:eastAsia="Tahoma" w:hAnsi="Tahoma" w:cs="Tahoma"/>
          <w:spacing w:val="-1"/>
        </w:rPr>
        <w:t>ania dokumentów</w:t>
      </w:r>
      <w:r w:rsidRPr="003F6632">
        <w:rPr>
          <w:rFonts w:ascii="Tahoma" w:eastAsia="Tahoma" w:hAnsi="Tahoma" w:cs="Tahoma"/>
          <w:spacing w:val="-1"/>
        </w:rPr>
        <w:t xml:space="preserve">  i informacji na wezwanie </w:t>
      </w:r>
      <w:r w:rsidR="006F414E">
        <w:rPr>
          <w:rFonts w:ascii="Tahoma" w:eastAsia="Tahoma" w:hAnsi="Tahoma" w:cs="Tahoma"/>
          <w:spacing w:val="-1"/>
        </w:rPr>
        <w:t>IZ</w:t>
      </w:r>
      <w:r w:rsidRPr="003F6632">
        <w:rPr>
          <w:rFonts w:ascii="Tahoma" w:eastAsia="Tahoma" w:hAnsi="Tahoma" w:cs="Tahoma"/>
          <w:spacing w:val="-1"/>
        </w:rPr>
        <w:t xml:space="preserve"> bez przedstawienia racjonalnego wyjaśnienia;</w:t>
      </w:r>
    </w:p>
    <w:p w14:paraId="197C79EB" w14:textId="77777777" w:rsidR="003F6632" w:rsidRDefault="008919B9" w:rsidP="005100BA">
      <w:pPr>
        <w:pStyle w:val="Akapitzlist"/>
        <w:numPr>
          <w:ilvl w:val="0"/>
          <w:numId w:val="49"/>
        </w:numPr>
        <w:spacing w:line="276" w:lineRule="auto"/>
        <w:ind w:right="14"/>
        <w:jc w:val="both"/>
        <w:rPr>
          <w:rFonts w:ascii="Tahoma" w:eastAsia="Tahoma" w:hAnsi="Tahoma" w:cs="Tahoma"/>
          <w:spacing w:val="-1"/>
        </w:rPr>
      </w:pPr>
      <w:r w:rsidRPr="003F6632">
        <w:rPr>
          <w:rFonts w:ascii="Tahoma" w:eastAsia="Tahoma" w:hAnsi="Tahoma" w:cs="Tahoma"/>
          <w:spacing w:val="-1"/>
        </w:rPr>
        <w:t>Beneficjent rażąco naruszył zasadę równości szans kobiet i mężczyzn lub zasadę  równości szans i niedyskryminacji, w t</w:t>
      </w:r>
      <w:r w:rsidR="003F6632" w:rsidRPr="003F6632">
        <w:rPr>
          <w:rFonts w:ascii="Tahoma" w:eastAsia="Tahoma" w:hAnsi="Tahoma" w:cs="Tahoma"/>
          <w:spacing w:val="-1"/>
        </w:rPr>
        <w:t>ym dostępności dla osób</w:t>
      </w:r>
      <w:r w:rsidRPr="003F6632">
        <w:rPr>
          <w:rFonts w:ascii="Tahoma" w:eastAsia="Tahoma" w:hAnsi="Tahoma" w:cs="Tahoma"/>
          <w:spacing w:val="-1"/>
        </w:rPr>
        <w:t xml:space="preserve"> z niepełnosprawnościami; </w:t>
      </w:r>
    </w:p>
    <w:p w14:paraId="1BA2B9AB" w14:textId="77777777" w:rsidR="003F6632" w:rsidRDefault="008919B9" w:rsidP="005100BA">
      <w:pPr>
        <w:pStyle w:val="Akapitzlist"/>
        <w:numPr>
          <w:ilvl w:val="0"/>
          <w:numId w:val="49"/>
        </w:numPr>
        <w:spacing w:line="276" w:lineRule="auto"/>
        <w:ind w:right="14"/>
        <w:jc w:val="both"/>
        <w:rPr>
          <w:rFonts w:ascii="Tahoma" w:eastAsia="Tahoma" w:hAnsi="Tahoma" w:cs="Tahoma"/>
          <w:spacing w:val="-1"/>
        </w:rPr>
      </w:pPr>
      <w:r w:rsidRPr="003F6632">
        <w:rPr>
          <w:rFonts w:ascii="Tahoma" w:eastAsia="Tahoma" w:hAnsi="Tahoma" w:cs="Tahoma"/>
          <w:spacing w:val="-1"/>
        </w:rPr>
        <w:t>Beneficjent nie usunął nieprawidłowości stwierdzonych w trakcie kontroli, które nie  dotyczą zwrotu wydatków niekwalifikowalnych;</w:t>
      </w:r>
    </w:p>
    <w:p w14:paraId="39E60130" w14:textId="77777777" w:rsidR="003F6632" w:rsidRDefault="008919B9" w:rsidP="005100BA">
      <w:pPr>
        <w:pStyle w:val="Akapitzlist"/>
        <w:numPr>
          <w:ilvl w:val="0"/>
          <w:numId w:val="49"/>
        </w:numPr>
        <w:spacing w:line="276" w:lineRule="auto"/>
        <w:ind w:right="14"/>
        <w:jc w:val="both"/>
        <w:rPr>
          <w:rFonts w:ascii="Tahoma" w:eastAsia="Tahoma" w:hAnsi="Tahoma" w:cs="Tahoma"/>
          <w:spacing w:val="-1"/>
        </w:rPr>
      </w:pPr>
      <w:r w:rsidRPr="003F6632">
        <w:rPr>
          <w:rFonts w:ascii="Tahoma" w:eastAsia="Tahoma" w:hAnsi="Tahoma" w:cs="Tahoma"/>
          <w:spacing w:val="-1"/>
        </w:rPr>
        <w:t xml:space="preserve">Beneficjent nie dopełnił obowiązków informacyjno-promocyjnych oraz związanych z ochroną danych osobowych i ochroną praw autorskich produktów </w:t>
      </w:r>
      <w:r w:rsidR="003F6632">
        <w:rPr>
          <w:rFonts w:ascii="Tahoma" w:eastAsia="Tahoma" w:hAnsi="Tahoma" w:cs="Tahoma"/>
          <w:spacing w:val="-1"/>
        </w:rPr>
        <w:t>wytworzonych</w:t>
      </w:r>
      <w:r w:rsidRPr="003F6632">
        <w:rPr>
          <w:rFonts w:ascii="Tahoma" w:eastAsia="Tahoma" w:hAnsi="Tahoma" w:cs="Tahoma"/>
          <w:spacing w:val="-1"/>
        </w:rPr>
        <w:t xml:space="preserve">  w ramach Projektu lub wypełnia je niezgodnie z przepisami prawa;</w:t>
      </w:r>
    </w:p>
    <w:p w14:paraId="2E0E4D68" w14:textId="77777777" w:rsidR="003F6632" w:rsidRDefault="008919B9" w:rsidP="005100BA">
      <w:pPr>
        <w:pStyle w:val="Akapitzlist"/>
        <w:numPr>
          <w:ilvl w:val="0"/>
          <w:numId w:val="49"/>
        </w:numPr>
        <w:spacing w:line="276" w:lineRule="auto"/>
        <w:ind w:right="14"/>
        <w:jc w:val="both"/>
        <w:rPr>
          <w:rFonts w:ascii="Tahoma" w:eastAsia="Tahoma" w:hAnsi="Tahoma" w:cs="Tahoma"/>
          <w:spacing w:val="-1"/>
        </w:rPr>
      </w:pPr>
      <w:r w:rsidRPr="003F6632">
        <w:rPr>
          <w:rFonts w:ascii="Tahoma" w:eastAsia="Tahoma" w:hAnsi="Tahoma" w:cs="Tahoma"/>
          <w:spacing w:val="-1"/>
        </w:rPr>
        <w:t>Beneficjent nie wprowadza danych do systemu teleinformatycznego SL2014 lub  wprowadza te dane z błędami lub ze znacznym opóźnieniem;</w:t>
      </w:r>
    </w:p>
    <w:p w14:paraId="5B00FA50" w14:textId="77777777" w:rsidR="003F6632" w:rsidRDefault="008919B9" w:rsidP="005100BA">
      <w:pPr>
        <w:pStyle w:val="Akapitzlist"/>
        <w:numPr>
          <w:ilvl w:val="0"/>
          <w:numId w:val="49"/>
        </w:numPr>
        <w:spacing w:line="276" w:lineRule="auto"/>
        <w:ind w:right="14"/>
        <w:jc w:val="both"/>
        <w:rPr>
          <w:rFonts w:ascii="Tahoma" w:eastAsia="Tahoma" w:hAnsi="Tahoma" w:cs="Tahoma"/>
          <w:spacing w:val="-1"/>
        </w:rPr>
      </w:pPr>
      <w:r w:rsidRPr="003F6632">
        <w:rPr>
          <w:rFonts w:ascii="Tahoma" w:eastAsia="Tahoma" w:hAnsi="Tahoma" w:cs="Tahoma"/>
          <w:spacing w:val="-1"/>
        </w:rPr>
        <w:t>Beneficjent zarządza Projektem niezgodnie z ustaloną we Wniosku strukturą zarządzania;</w:t>
      </w:r>
    </w:p>
    <w:p w14:paraId="22982F14" w14:textId="17943C31" w:rsidR="008919B9" w:rsidRPr="003F6632" w:rsidRDefault="008919B9" w:rsidP="005100BA">
      <w:pPr>
        <w:pStyle w:val="Akapitzlist"/>
        <w:numPr>
          <w:ilvl w:val="0"/>
          <w:numId w:val="49"/>
        </w:numPr>
        <w:spacing w:line="276" w:lineRule="auto"/>
        <w:ind w:right="14"/>
        <w:jc w:val="both"/>
        <w:rPr>
          <w:rFonts w:ascii="Tahoma" w:eastAsia="Tahoma" w:hAnsi="Tahoma" w:cs="Tahoma"/>
          <w:spacing w:val="-1"/>
        </w:rPr>
      </w:pPr>
      <w:r w:rsidRPr="003F6632">
        <w:rPr>
          <w:rFonts w:ascii="Tahoma" w:eastAsia="Tahoma" w:hAnsi="Tahoma" w:cs="Tahoma"/>
          <w:spacing w:val="-1"/>
        </w:rPr>
        <w:t>Beneficjent nie dopełnia obowiązku zamieszczania na stronie internet</w:t>
      </w:r>
      <w:r w:rsidR="003F6632">
        <w:rPr>
          <w:rFonts w:ascii="Tahoma" w:eastAsia="Tahoma" w:hAnsi="Tahoma" w:cs="Tahoma"/>
          <w:spacing w:val="-1"/>
        </w:rPr>
        <w:t>owej projektu,</w:t>
      </w:r>
      <w:r w:rsidRPr="003F6632">
        <w:rPr>
          <w:rFonts w:ascii="Tahoma" w:eastAsia="Tahoma" w:hAnsi="Tahoma" w:cs="Tahoma"/>
          <w:spacing w:val="-1"/>
        </w:rPr>
        <w:t xml:space="preserve"> o ile taka istnieje, lub nie przekazuje do IZ szczegółowego harmonogramu udzielania wsparcia.</w:t>
      </w:r>
    </w:p>
    <w:p w14:paraId="24097F60" w14:textId="6D10A177" w:rsidR="00470F03" w:rsidRPr="001A21E8" w:rsidRDefault="009C3B24" w:rsidP="005100BA">
      <w:pPr>
        <w:pStyle w:val="Akapitzlist"/>
        <w:numPr>
          <w:ilvl w:val="0"/>
          <w:numId w:val="7"/>
        </w:numPr>
        <w:spacing w:line="276" w:lineRule="auto"/>
        <w:ind w:left="426" w:right="14" w:hanging="426"/>
        <w:jc w:val="both"/>
        <w:rPr>
          <w:rFonts w:ascii="Tahoma" w:eastAsia="Tahoma" w:hAnsi="Tahoma" w:cs="Tahoma"/>
        </w:rPr>
      </w:pPr>
      <w:r w:rsidRPr="001A21E8">
        <w:rPr>
          <w:rFonts w:ascii="Tahoma" w:eastAsia="Tahoma" w:hAnsi="Tahoma" w:cs="Tahoma"/>
          <w:spacing w:val="-4"/>
        </w:rPr>
        <w:t>Wydatki w ramach Projektu na zakup środków trwałych oraz wydatki w ramach cross-</w:t>
      </w:r>
      <w:proofErr w:type="spellStart"/>
      <w:r w:rsidRPr="001A21E8">
        <w:rPr>
          <w:rFonts w:ascii="Tahoma" w:eastAsia="Tahoma" w:hAnsi="Tahoma" w:cs="Tahoma"/>
          <w:spacing w:val="-4"/>
        </w:rPr>
        <w:t>financingu</w:t>
      </w:r>
      <w:proofErr w:type="spellEnd"/>
      <w:r w:rsidRPr="001A21E8">
        <w:rPr>
          <w:rFonts w:ascii="Tahoma" w:eastAsia="Tahoma" w:hAnsi="Tahoma" w:cs="Tahoma"/>
          <w:spacing w:val="-4"/>
        </w:rPr>
        <w:t xml:space="preserve">, </w:t>
      </w:r>
      <w:r w:rsidRPr="001A21E8">
        <w:rPr>
          <w:rFonts w:ascii="Tahoma" w:eastAsia="Tahoma" w:hAnsi="Tahoma" w:cs="Tahoma"/>
          <w:spacing w:val="-4"/>
        </w:rPr>
        <w:br/>
        <w:t xml:space="preserve">o których mowa w </w:t>
      </w:r>
      <w:r w:rsidRPr="001246FA">
        <w:rPr>
          <w:rFonts w:ascii="Tahoma" w:eastAsia="Tahoma" w:hAnsi="Tahoma" w:cs="Tahoma"/>
          <w:i/>
          <w:spacing w:val="-4"/>
        </w:rPr>
        <w:t>Wytycznych w zakresie kwalifikowalności</w:t>
      </w:r>
      <w:r w:rsidR="000655BF" w:rsidRPr="001A21E8">
        <w:rPr>
          <w:rFonts w:ascii="Tahoma" w:eastAsia="Tahoma" w:hAnsi="Tahoma" w:cs="Tahoma"/>
          <w:spacing w:val="-4"/>
        </w:rPr>
        <w:t>,</w:t>
      </w:r>
      <w:r w:rsidRPr="001A21E8">
        <w:rPr>
          <w:rFonts w:ascii="Tahoma" w:eastAsia="Tahoma" w:hAnsi="Tahoma" w:cs="Tahoma"/>
          <w:spacing w:val="-4"/>
        </w:rPr>
        <w:t xml:space="preserve"> </w:t>
      </w:r>
      <w:r w:rsidR="00146453" w:rsidRPr="001A21E8">
        <w:rPr>
          <w:rFonts w:ascii="Tahoma" w:eastAsia="Tahoma" w:hAnsi="Tahoma" w:cs="Tahoma"/>
          <w:spacing w:val="-4"/>
        </w:rPr>
        <w:t xml:space="preserve">na dzień </w:t>
      </w:r>
      <w:r w:rsidR="001D76E7">
        <w:rPr>
          <w:rFonts w:ascii="Tahoma" w:eastAsia="Tahoma" w:hAnsi="Tahoma" w:cs="Tahoma"/>
          <w:spacing w:val="-4"/>
        </w:rPr>
        <w:t>podjęcia</w:t>
      </w:r>
      <w:r w:rsidR="001D76E7" w:rsidRPr="001A21E8">
        <w:rPr>
          <w:rFonts w:ascii="Tahoma" w:eastAsia="Tahoma" w:hAnsi="Tahoma" w:cs="Tahoma"/>
          <w:spacing w:val="-4"/>
        </w:rPr>
        <w:t xml:space="preserve"> </w:t>
      </w:r>
      <w:r w:rsidR="00146453" w:rsidRPr="001A21E8">
        <w:rPr>
          <w:rFonts w:ascii="Tahoma" w:eastAsia="Tahoma" w:hAnsi="Tahoma" w:cs="Tahoma"/>
          <w:spacing w:val="-4"/>
        </w:rPr>
        <w:t>niniejszej Decyzji</w:t>
      </w:r>
      <w:r w:rsidR="000655BF" w:rsidRPr="001A21E8">
        <w:rPr>
          <w:rFonts w:ascii="Tahoma" w:eastAsia="Tahoma" w:hAnsi="Tahoma" w:cs="Tahoma"/>
          <w:spacing w:val="-4"/>
        </w:rPr>
        <w:t>,</w:t>
      </w:r>
      <w:r w:rsidR="00146453" w:rsidRPr="001A21E8">
        <w:rPr>
          <w:rFonts w:ascii="Tahoma" w:eastAsia="Tahoma" w:hAnsi="Tahoma" w:cs="Tahoma"/>
          <w:spacing w:val="-4"/>
        </w:rPr>
        <w:t xml:space="preserve"> </w:t>
      </w:r>
      <w:r w:rsidRPr="001A21E8">
        <w:rPr>
          <w:rFonts w:ascii="Tahoma" w:eastAsia="Tahoma" w:hAnsi="Tahoma" w:cs="Tahoma"/>
        </w:rPr>
        <w:t>st</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ią łącznie</w:t>
      </w:r>
      <w:r w:rsidRPr="001A21E8">
        <w:rPr>
          <w:rFonts w:ascii="Tahoma" w:eastAsia="Tahoma" w:hAnsi="Tahoma" w:cs="Tahoma"/>
          <w:spacing w:val="56"/>
        </w:rPr>
        <w:t xml:space="preserve"> </w:t>
      </w:r>
      <w:r w:rsidRPr="001A21E8">
        <w:rPr>
          <w:rFonts w:ascii="Tahoma" w:eastAsia="Tahoma" w:hAnsi="Tahoma" w:cs="Tahoma"/>
        </w:rPr>
        <w:t>…</w:t>
      </w:r>
      <w:r w:rsidRPr="001A21E8">
        <w:rPr>
          <w:rFonts w:ascii="Tahoma" w:eastAsia="Tahoma" w:hAnsi="Tahoma" w:cs="Tahoma"/>
          <w:spacing w:val="61"/>
        </w:rPr>
        <w:t xml:space="preserve"> </w:t>
      </w:r>
      <w:r w:rsidRPr="001A21E8">
        <w:rPr>
          <w:rFonts w:ascii="Tahoma" w:eastAsia="Tahoma" w:hAnsi="Tahoma" w:cs="Tahoma"/>
        </w:rPr>
        <w:t>%</w:t>
      </w:r>
      <w:r w:rsidRPr="001A21E8">
        <w:rPr>
          <w:rFonts w:ascii="Tahoma" w:eastAsia="Tahoma" w:hAnsi="Tahoma" w:cs="Tahoma"/>
          <w:spacing w:val="60"/>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57"/>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 i</w:t>
      </w:r>
      <w:r w:rsidRPr="001A21E8">
        <w:rPr>
          <w:rFonts w:ascii="Tahoma" w:eastAsia="Tahoma" w:hAnsi="Tahoma" w:cs="Tahoma"/>
          <w:spacing w:val="-4"/>
        </w:rPr>
        <w:t xml:space="preserve"> nie mogą przekroczyć </w:t>
      </w:r>
      <w:r w:rsidR="00C70AED" w:rsidRPr="001A21E8">
        <w:rPr>
          <w:rFonts w:ascii="Tahoma" w:eastAsia="Tahoma" w:hAnsi="Tahoma" w:cs="Tahoma"/>
          <w:spacing w:val="-4"/>
        </w:rPr>
        <w:t xml:space="preserve">… </w:t>
      </w:r>
      <w:r w:rsidRPr="001A21E8">
        <w:rPr>
          <w:rFonts w:ascii="Tahoma" w:eastAsia="Tahoma" w:hAnsi="Tahoma" w:cs="Tahoma"/>
          <w:spacing w:val="-4"/>
        </w:rPr>
        <w:t xml:space="preserve">% poniesionych wydatków kwalifikowalnych Projektu. </w:t>
      </w:r>
      <w:r w:rsidR="00662FDD" w:rsidRPr="00662FDD">
        <w:rPr>
          <w:rFonts w:ascii="Tahoma" w:eastAsia="Tahoma" w:hAnsi="Tahoma" w:cs="Tahoma"/>
          <w:spacing w:val="-4"/>
        </w:rPr>
        <w:t>Wydatki poniesione na zakup środków trwałych oraz cross-</w:t>
      </w:r>
      <w:proofErr w:type="spellStart"/>
      <w:r w:rsidR="00662FDD" w:rsidRPr="00662FDD">
        <w:rPr>
          <w:rFonts w:ascii="Tahoma" w:eastAsia="Tahoma" w:hAnsi="Tahoma" w:cs="Tahoma"/>
          <w:spacing w:val="-4"/>
        </w:rPr>
        <w:t>financing</w:t>
      </w:r>
      <w:proofErr w:type="spellEnd"/>
      <w:r w:rsidR="00662FDD" w:rsidRPr="00662FDD">
        <w:rPr>
          <w:rFonts w:ascii="Tahoma" w:eastAsia="Tahoma" w:hAnsi="Tahoma" w:cs="Tahoma"/>
          <w:spacing w:val="-4"/>
        </w:rPr>
        <w:t xml:space="preserve"> powyżej dopuszczalnych limitów (kwot) tych kategorii, określonych w zatwierdzonym wniosku </w:t>
      </w:r>
      <w:r w:rsidR="007D5D6B">
        <w:rPr>
          <w:rFonts w:ascii="Tahoma" w:eastAsia="Tahoma" w:hAnsi="Tahoma" w:cs="Tahoma"/>
          <w:spacing w:val="-4"/>
        </w:rPr>
        <w:br/>
      </w:r>
      <w:r w:rsidR="00662FDD" w:rsidRPr="00662FDD">
        <w:rPr>
          <w:rFonts w:ascii="Tahoma" w:eastAsia="Tahoma" w:hAnsi="Tahoma" w:cs="Tahoma"/>
          <w:spacing w:val="-4"/>
        </w:rPr>
        <w:t>o dofinasowanie, są niekwalifikowalne.</w:t>
      </w:r>
    </w:p>
    <w:p w14:paraId="0913199B" w14:textId="0C3C44AB" w:rsidR="00942F4E" w:rsidRPr="00470F03" w:rsidRDefault="00521B86" w:rsidP="00470F03">
      <w:pPr>
        <w:pStyle w:val="Akapitzlist"/>
        <w:numPr>
          <w:ilvl w:val="0"/>
          <w:numId w:val="7"/>
        </w:numPr>
        <w:spacing w:line="276" w:lineRule="auto"/>
        <w:ind w:left="426" w:right="14" w:hanging="426"/>
        <w:jc w:val="both"/>
        <w:rPr>
          <w:rFonts w:ascii="Tahoma" w:eastAsia="Tahoma" w:hAnsi="Tahoma" w:cs="Tahoma"/>
          <w:spacing w:val="-4"/>
        </w:rPr>
      </w:pPr>
      <w:r w:rsidRPr="00470F03">
        <w:rPr>
          <w:rFonts w:ascii="Tahoma" w:eastAsia="Tahoma" w:hAnsi="Tahoma" w:cs="Tahoma"/>
          <w:spacing w:val="-4"/>
        </w:rPr>
        <w:t>Wydatki w ramach projektu mogą obejmować koszt podatku od towarów i usług, zgodnie</w:t>
      </w:r>
      <w:r w:rsidR="000F6A6D" w:rsidRPr="00470F03">
        <w:rPr>
          <w:rFonts w:ascii="Tahoma" w:eastAsia="Tahoma" w:hAnsi="Tahoma" w:cs="Tahoma"/>
          <w:spacing w:val="-4"/>
        </w:rPr>
        <w:t xml:space="preserve"> </w:t>
      </w:r>
      <w:r w:rsidR="00F10027" w:rsidRPr="00470F03">
        <w:rPr>
          <w:rFonts w:ascii="Tahoma" w:eastAsia="Tahoma" w:hAnsi="Tahoma" w:cs="Tahoma"/>
          <w:spacing w:val="-4"/>
        </w:rPr>
        <w:br/>
      </w:r>
      <w:r w:rsidRPr="00470F03">
        <w:rPr>
          <w:rFonts w:ascii="Tahoma" w:eastAsia="Tahoma" w:hAnsi="Tahoma" w:cs="Tahoma"/>
          <w:spacing w:val="-4"/>
        </w:rPr>
        <w:t>ze</w:t>
      </w:r>
      <w:r w:rsidR="00610491" w:rsidRPr="00470F03">
        <w:rPr>
          <w:rFonts w:ascii="Tahoma" w:eastAsia="Tahoma" w:hAnsi="Tahoma" w:cs="Tahoma"/>
          <w:spacing w:val="-4"/>
        </w:rPr>
        <w:t xml:space="preserve"> </w:t>
      </w:r>
      <w:r w:rsidRPr="00470F03">
        <w:rPr>
          <w:rFonts w:ascii="Tahoma" w:eastAsia="Tahoma" w:hAnsi="Tahoma" w:cs="Tahoma"/>
          <w:spacing w:val="-4"/>
        </w:rPr>
        <w:t>złożonym przez Beneficjenta/Partnerów</w:t>
      </w:r>
      <w:r w:rsidR="00C76745" w:rsidRPr="00470F03">
        <w:rPr>
          <w:rFonts w:eastAsia="Tahoma"/>
          <w:spacing w:val="-4"/>
        </w:rPr>
        <w:footnoteReference w:id="12"/>
      </w:r>
      <w:r w:rsidRPr="00470F03">
        <w:rPr>
          <w:rFonts w:ascii="Tahoma" w:eastAsia="Tahoma" w:hAnsi="Tahoma" w:cs="Tahoma"/>
          <w:spacing w:val="-4"/>
        </w:rPr>
        <w:t xml:space="preserve"> oświadczeniem stanowiącym załącznik nr 3 do </w:t>
      </w:r>
      <w:r w:rsidR="00366343" w:rsidRPr="00470F03">
        <w:rPr>
          <w:rFonts w:ascii="Tahoma" w:eastAsia="Tahoma" w:hAnsi="Tahoma" w:cs="Tahoma"/>
          <w:spacing w:val="-4"/>
        </w:rPr>
        <w:t>Decyzji</w:t>
      </w:r>
      <w:r w:rsidRPr="00470F03">
        <w:rPr>
          <w:rFonts w:ascii="Tahoma" w:eastAsia="Tahoma" w:hAnsi="Tahoma" w:cs="Tahoma"/>
          <w:spacing w:val="-4"/>
        </w:rPr>
        <w:t>.</w:t>
      </w:r>
      <w:r w:rsidR="00054CB9" w:rsidRPr="00470F03">
        <w:rPr>
          <w:rFonts w:eastAsia="Tahoma"/>
          <w:spacing w:val="-4"/>
          <w:vertAlign w:val="superscript"/>
        </w:rPr>
        <w:footnoteReference w:id="13"/>
      </w:r>
    </w:p>
    <w:p w14:paraId="626B2DDA" w14:textId="77777777" w:rsidR="00BC1E79" w:rsidRDefault="00BC1E79" w:rsidP="00F10027">
      <w:pPr>
        <w:spacing w:line="276" w:lineRule="auto"/>
        <w:ind w:left="426" w:right="14" w:hanging="426"/>
        <w:jc w:val="both"/>
        <w:rPr>
          <w:rFonts w:ascii="Tahoma" w:eastAsia="Tahoma" w:hAnsi="Tahoma" w:cs="Tahoma"/>
        </w:rPr>
      </w:pPr>
    </w:p>
    <w:p w14:paraId="2C2A5295" w14:textId="77777777" w:rsidR="00942F4E" w:rsidRPr="001A21E8" w:rsidRDefault="00280ADA" w:rsidP="00F10027">
      <w:pPr>
        <w:spacing w:line="276" w:lineRule="auto"/>
        <w:ind w:left="426" w:right="14" w:hanging="426"/>
        <w:jc w:val="center"/>
        <w:rPr>
          <w:rFonts w:ascii="Tahoma" w:eastAsia="Tahoma" w:hAnsi="Tahoma" w:cs="Tahoma"/>
          <w:w w:val="99"/>
          <w:position w:val="9"/>
          <w:sz w:val="13"/>
          <w:szCs w:val="13"/>
        </w:rPr>
      </w:pPr>
      <w:r w:rsidRPr="00B60F60">
        <w:rPr>
          <w:rFonts w:ascii="Tahoma" w:eastAsia="Tahoma" w:hAnsi="Tahoma" w:cs="Tahoma"/>
          <w:spacing w:val="-1"/>
        </w:rPr>
        <w:t xml:space="preserve">§ </w:t>
      </w:r>
      <w:r w:rsidR="00E67406" w:rsidRPr="00B60F60">
        <w:rPr>
          <w:rFonts w:ascii="Tahoma" w:eastAsia="Tahoma" w:hAnsi="Tahoma" w:cs="Tahoma"/>
          <w:spacing w:val="-1"/>
        </w:rPr>
        <w:t>6</w:t>
      </w:r>
      <w:r w:rsidR="007172E9" w:rsidRPr="001A21E8">
        <w:rPr>
          <w:rFonts w:ascii="Tahoma" w:eastAsia="Tahoma" w:hAnsi="Tahoma" w:cs="Tahoma"/>
          <w:spacing w:val="2"/>
          <w:w w:val="99"/>
        </w:rPr>
        <w:t>.</w:t>
      </w:r>
    </w:p>
    <w:p w14:paraId="22CF328A" w14:textId="3319A507" w:rsidR="007172E9" w:rsidRPr="00112BCA" w:rsidRDefault="00E918FA" w:rsidP="005100BA">
      <w:pPr>
        <w:pStyle w:val="Akapitzlist"/>
        <w:numPr>
          <w:ilvl w:val="0"/>
          <w:numId w:val="18"/>
        </w:numPr>
        <w:spacing w:line="276" w:lineRule="auto"/>
        <w:ind w:left="426" w:right="14" w:hanging="426"/>
        <w:jc w:val="both"/>
        <w:rPr>
          <w:rFonts w:ascii="Tahoma" w:eastAsia="Tahoma" w:hAnsi="Tahoma" w:cs="Tahoma"/>
          <w:spacing w:val="-12"/>
        </w:rPr>
      </w:pPr>
      <w:r w:rsidRPr="00112BCA">
        <w:rPr>
          <w:rFonts w:ascii="Tahoma" w:eastAsia="Tahoma" w:hAnsi="Tahoma" w:cs="Tahoma"/>
        </w:rPr>
        <w:t xml:space="preserve">Beneficjent zobowiązuje się do monitorowania i osiągnięcia wskaźników zgodnie z </w:t>
      </w:r>
      <w:r w:rsidRPr="00112BCA">
        <w:rPr>
          <w:rFonts w:ascii="Tahoma" w:eastAsia="Tahoma" w:hAnsi="Tahoma" w:cs="Tahoma"/>
          <w:i/>
        </w:rPr>
        <w:t xml:space="preserve">Wytycznymi </w:t>
      </w:r>
      <w:r w:rsidRPr="00112BCA">
        <w:rPr>
          <w:rFonts w:ascii="Tahoma" w:eastAsia="Tahoma" w:hAnsi="Tahoma" w:cs="Tahoma"/>
          <w:i/>
        </w:rPr>
        <w:br/>
        <w:t>w zakresie monitorowania postępu rzeczowego realizacji programów operacyjnych na lata 2014-2020</w:t>
      </w:r>
      <w:r w:rsidRPr="00112BCA">
        <w:rPr>
          <w:rFonts w:ascii="Tahoma" w:eastAsia="Tahoma" w:hAnsi="Tahoma" w:cs="Tahoma"/>
        </w:rPr>
        <w:t xml:space="preserve"> oraz </w:t>
      </w:r>
      <w:r w:rsidRPr="00112BCA">
        <w:rPr>
          <w:rFonts w:ascii="Tahoma" w:eastAsia="Tahoma" w:hAnsi="Tahoma" w:cs="Tahoma"/>
          <w:i/>
        </w:rPr>
        <w:t>Wytycznymi w zakresie warunków gromadzenia i przekazywania danych w postaci elektronicznej na lata 2014-2020</w:t>
      </w:r>
      <w:r w:rsidR="00322EA1">
        <w:rPr>
          <w:rFonts w:ascii="Tahoma" w:eastAsia="Tahoma" w:hAnsi="Tahoma" w:cs="Tahoma"/>
          <w:spacing w:val="-12"/>
        </w:rPr>
        <w:t>.</w:t>
      </w:r>
    </w:p>
    <w:p w14:paraId="6DD5CB44" w14:textId="00F0E707" w:rsidR="00054CB9" w:rsidRDefault="00054CB9" w:rsidP="005100BA">
      <w:pPr>
        <w:pStyle w:val="Akapitzlist"/>
        <w:numPr>
          <w:ilvl w:val="0"/>
          <w:numId w:val="18"/>
        </w:numPr>
        <w:spacing w:line="276" w:lineRule="auto"/>
        <w:ind w:left="426" w:right="14" w:hanging="426"/>
        <w:jc w:val="both"/>
        <w:rPr>
          <w:rFonts w:ascii="Tahoma" w:eastAsia="Tahoma" w:hAnsi="Tahoma" w:cs="Tahoma"/>
        </w:rPr>
      </w:pPr>
      <w:r w:rsidRPr="00112BCA">
        <w:rPr>
          <w:rFonts w:ascii="Tahoma" w:eastAsia="Tahoma" w:hAnsi="Tahoma" w:cs="Tahoma"/>
        </w:rPr>
        <w:t>Postęp realizacji ws</w:t>
      </w:r>
      <w:r w:rsidR="00B60F60">
        <w:rPr>
          <w:rFonts w:ascii="Tahoma" w:eastAsia="Tahoma" w:hAnsi="Tahoma" w:cs="Tahoma"/>
        </w:rPr>
        <w:t>kaźników monitorowany jest w SL</w:t>
      </w:r>
      <w:r w:rsidRPr="00112BCA">
        <w:rPr>
          <w:rFonts w:ascii="Tahoma" w:eastAsia="Tahoma" w:hAnsi="Tahoma" w:cs="Tahoma"/>
        </w:rPr>
        <w:t xml:space="preserve">2014 na każdym etapie realizacji projektu. Beneficjent jest zobowiązany każdorazowo udostępnić dokumentację potwierdzającą </w:t>
      </w:r>
      <w:r>
        <w:rPr>
          <w:rFonts w:ascii="Tahoma" w:eastAsia="Tahoma" w:hAnsi="Tahoma" w:cs="Tahoma"/>
        </w:rPr>
        <w:t>stopień osiągnięcia</w:t>
      </w:r>
      <w:r w:rsidRPr="00112BCA">
        <w:rPr>
          <w:rFonts w:ascii="Tahoma" w:eastAsia="Tahoma" w:hAnsi="Tahoma" w:cs="Tahoma"/>
        </w:rPr>
        <w:t xml:space="preserve"> wskaźników, w szczególności podczas kontroli prowadzonych w ramach projektu.</w:t>
      </w:r>
    </w:p>
    <w:p w14:paraId="03C407DC" w14:textId="028DBF81" w:rsidR="00907289" w:rsidRPr="00112BCA" w:rsidRDefault="00907289" w:rsidP="005100BA">
      <w:pPr>
        <w:pStyle w:val="Akapitzlist"/>
        <w:numPr>
          <w:ilvl w:val="0"/>
          <w:numId w:val="18"/>
        </w:numPr>
        <w:spacing w:line="276" w:lineRule="auto"/>
        <w:ind w:left="426" w:right="14" w:hanging="426"/>
        <w:jc w:val="both"/>
        <w:rPr>
          <w:rFonts w:ascii="Tahoma" w:eastAsia="Tahoma" w:hAnsi="Tahoma" w:cs="Tahoma"/>
        </w:rPr>
      </w:pPr>
      <w:r>
        <w:rPr>
          <w:rFonts w:ascii="Tahoma" w:eastAsia="Tahoma" w:hAnsi="Tahoma" w:cs="Tahoma"/>
        </w:rPr>
        <w:lastRenderedPageBreak/>
        <w:t>Beneficjent zobowiąże uczestników Projektu do dostarczenia w momencie przystąpienia do projektu, oświadczeń o niekorzystaniu z tego samego typu wsparcia w innych projektach współfinansowanych przez Unię Europejską w ramach Europejskiego Funduszu Społecznego.</w:t>
      </w:r>
    </w:p>
    <w:p w14:paraId="6EAB1482" w14:textId="2BD20BA6" w:rsidR="009752AA" w:rsidRPr="00FB6CAA" w:rsidRDefault="009752AA" w:rsidP="005100BA">
      <w:pPr>
        <w:pStyle w:val="Akapitzlist"/>
        <w:numPr>
          <w:ilvl w:val="0"/>
          <w:numId w:val="18"/>
        </w:numPr>
        <w:spacing w:line="276" w:lineRule="auto"/>
        <w:ind w:left="426" w:right="14" w:hanging="426"/>
        <w:jc w:val="both"/>
        <w:rPr>
          <w:rFonts w:ascii="Tahoma" w:eastAsia="Tahoma" w:hAnsi="Tahoma" w:cs="Tahoma"/>
        </w:rPr>
      </w:pPr>
      <w:r w:rsidRPr="00FB6CAA">
        <w:rPr>
          <w:rFonts w:ascii="Tahoma" w:eastAsia="Tahoma" w:hAnsi="Tahoma" w:cs="Tahoma"/>
        </w:rPr>
        <w:t>Beneficjent zobowiązuje się do pomiaru efektywności społeczn</w:t>
      </w:r>
      <w:r w:rsidR="00907289">
        <w:rPr>
          <w:rFonts w:ascii="Tahoma" w:eastAsia="Tahoma" w:hAnsi="Tahoma" w:cs="Tahoma"/>
        </w:rPr>
        <w:t>ej i efektywności zatrudnieniowej</w:t>
      </w:r>
      <w:r w:rsidRPr="00FB6CAA">
        <w:rPr>
          <w:rFonts w:ascii="Tahoma" w:eastAsia="Tahoma" w:hAnsi="Tahoma" w:cs="Tahoma"/>
        </w:rPr>
        <w:t xml:space="preserve"> oraz do przedstawienia w trakcie rozliczania projektu </w:t>
      </w:r>
      <w:r w:rsidR="006744B0">
        <w:rPr>
          <w:rFonts w:ascii="Tahoma" w:eastAsia="Tahoma" w:hAnsi="Tahoma" w:cs="Tahoma"/>
        </w:rPr>
        <w:t>a także w</w:t>
      </w:r>
      <w:r w:rsidR="006744B0" w:rsidRPr="00FB6CAA">
        <w:rPr>
          <w:rFonts w:ascii="Tahoma" w:eastAsia="Tahoma" w:hAnsi="Tahoma" w:cs="Tahoma"/>
        </w:rPr>
        <w:t xml:space="preserve"> </w:t>
      </w:r>
      <w:r w:rsidRPr="00FB6CAA">
        <w:rPr>
          <w:rFonts w:ascii="Tahoma" w:eastAsia="Tahoma" w:hAnsi="Tahoma" w:cs="Tahoma"/>
        </w:rPr>
        <w:t>okresie jego trwałości informacji niezbędnych do weryfikacji tego kryterium na zasad</w:t>
      </w:r>
      <w:r w:rsidR="00B60F60">
        <w:rPr>
          <w:rFonts w:ascii="Tahoma" w:eastAsia="Tahoma" w:hAnsi="Tahoma" w:cs="Tahoma"/>
        </w:rPr>
        <w:t xml:space="preserve">ach określonych w </w:t>
      </w:r>
      <w:r w:rsidR="00FC7ABB" w:rsidRPr="00FB6CAA">
        <w:rPr>
          <w:rFonts w:ascii="Tahoma" w:eastAsia="Tahoma" w:hAnsi="Tahoma" w:cs="Tahoma"/>
        </w:rPr>
        <w:t>regulamin</w:t>
      </w:r>
      <w:r w:rsidR="006744B0">
        <w:rPr>
          <w:rFonts w:ascii="Tahoma" w:eastAsia="Tahoma" w:hAnsi="Tahoma" w:cs="Tahoma"/>
        </w:rPr>
        <w:t>ie</w:t>
      </w:r>
      <w:r w:rsidR="00FC7ABB" w:rsidRPr="00FB6CAA">
        <w:rPr>
          <w:rFonts w:ascii="Tahoma" w:eastAsia="Tahoma" w:hAnsi="Tahoma" w:cs="Tahoma"/>
        </w:rPr>
        <w:t xml:space="preserve"> konkursu.</w:t>
      </w:r>
      <w:r w:rsidR="00FC7ABB">
        <w:rPr>
          <w:rStyle w:val="Odwoanieprzypisudolnego"/>
          <w:rFonts w:ascii="Tahoma" w:eastAsia="Tahoma" w:hAnsi="Tahoma" w:cs="Tahoma"/>
        </w:rPr>
        <w:footnoteReference w:id="14"/>
      </w:r>
      <w:r w:rsidRPr="00FB6CAA">
        <w:rPr>
          <w:rFonts w:ascii="Tahoma" w:eastAsia="Tahoma" w:hAnsi="Tahoma" w:cs="Tahoma"/>
        </w:rPr>
        <w:t xml:space="preserve"> </w:t>
      </w:r>
    </w:p>
    <w:p w14:paraId="343EA355" w14:textId="7F8DDC2A" w:rsidR="009752AA" w:rsidRPr="009752AA" w:rsidRDefault="009752AA" w:rsidP="005100BA">
      <w:pPr>
        <w:pStyle w:val="Akapitzlist"/>
        <w:numPr>
          <w:ilvl w:val="0"/>
          <w:numId w:val="18"/>
        </w:numPr>
        <w:spacing w:line="276" w:lineRule="auto"/>
        <w:ind w:left="426" w:right="14" w:hanging="426"/>
        <w:jc w:val="both"/>
        <w:rPr>
          <w:rFonts w:ascii="Tahoma" w:eastAsia="Tahoma" w:hAnsi="Tahoma" w:cs="Tahoma"/>
        </w:rPr>
      </w:pPr>
      <w:r w:rsidRPr="009752AA">
        <w:rPr>
          <w:rFonts w:ascii="Tahoma" w:eastAsia="Tahoma" w:hAnsi="Tahoma" w:cs="Tahoma"/>
        </w:rPr>
        <w:t xml:space="preserve">Beneficjent zobowiąże uczestników Projektu, na etapie ich rekrutacji do Projektu, do przekazania informacji dotyczących ich sytuacji po zakończeniu udziału w Projekcie zgodnie z zakresem danych określonych w </w:t>
      </w:r>
      <w:r w:rsidRPr="001246FA">
        <w:rPr>
          <w:rFonts w:ascii="Tahoma" w:eastAsia="Tahoma" w:hAnsi="Tahoma" w:cs="Tahoma"/>
          <w:i/>
        </w:rPr>
        <w:t>Wytycznych w zakresie monitorowania postępu rzeczowego i realizacji programów operacyjnych na lata 2014-2020</w:t>
      </w:r>
      <w:r w:rsidRPr="009752AA">
        <w:rPr>
          <w:rFonts w:ascii="Tahoma" w:eastAsia="Tahoma" w:hAnsi="Tahoma" w:cs="Tahoma"/>
        </w:rPr>
        <w:t xml:space="preserve"> (dotyczy wskaźników rezultatu bezpośredniego - do 4 tygodni od zakończenia udziału oraz rezultatu długoterminowego – po upływie co najmniej 4 tygodni po opuszczeniu przez uczestnika projektu do 6 m-</w:t>
      </w:r>
      <w:proofErr w:type="spellStart"/>
      <w:r w:rsidRPr="009752AA">
        <w:rPr>
          <w:rFonts w:ascii="Tahoma" w:eastAsia="Tahoma" w:hAnsi="Tahoma" w:cs="Tahoma"/>
        </w:rPr>
        <w:t>cy</w:t>
      </w:r>
      <w:proofErr w:type="spellEnd"/>
      <w:r w:rsidRPr="009752AA">
        <w:rPr>
          <w:rFonts w:ascii="Tahoma" w:eastAsia="Tahoma" w:hAnsi="Tahoma" w:cs="Tahoma"/>
        </w:rPr>
        <w:t xml:space="preserve"> lub w okresie dłuższym w zależności od specyfiki wsparci</w:t>
      </w:r>
      <w:r w:rsidR="00FC7ABB">
        <w:rPr>
          <w:rFonts w:ascii="Tahoma" w:eastAsia="Tahoma" w:hAnsi="Tahoma" w:cs="Tahoma"/>
        </w:rPr>
        <w:t>a i oczekiwanej zmiany)</w:t>
      </w:r>
      <w:r w:rsidR="00FC7ABB">
        <w:rPr>
          <w:rStyle w:val="Odwoanieprzypisudolnego"/>
          <w:rFonts w:ascii="Tahoma" w:eastAsia="Tahoma" w:hAnsi="Tahoma" w:cs="Tahoma"/>
        </w:rPr>
        <w:footnoteReference w:id="15"/>
      </w:r>
      <w:r w:rsidRPr="009752AA">
        <w:rPr>
          <w:rFonts w:ascii="Tahoma" w:eastAsia="Tahoma" w:hAnsi="Tahoma" w:cs="Tahoma"/>
        </w:rPr>
        <w:t>.</w:t>
      </w:r>
    </w:p>
    <w:p w14:paraId="1E59F33F" w14:textId="3EACDBFB" w:rsidR="009752AA" w:rsidRDefault="009752AA" w:rsidP="005100BA">
      <w:pPr>
        <w:pStyle w:val="Akapitzlist"/>
        <w:numPr>
          <w:ilvl w:val="0"/>
          <w:numId w:val="18"/>
        </w:numPr>
        <w:spacing w:line="276" w:lineRule="auto"/>
        <w:ind w:left="426" w:right="14" w:hanging="426"/>
        <w:jc w:val="both"/>
        <w:rPr>
          <w:rFonts w:ascii="Tahoma" w:eastAsia="Tahoma" w:hAnsi="Tahoma" w:cs="Tahoma"/>
        </w:rPr>
      </w:pPr>
      <w:r w:rsidRPr="009752AA">
        <w:rPr>
          <w:rFonts w:ascii="Tahoma" w:eastAsia="Tahoma" w:hAnsi="Tahoma" w:cs="Tahoma"/>
        </w:rPr>
        <w:t xml:space="preserve">Beneficjent zobowiąże uczestników Projektu na etapie ich rekrutacji do Projektu, do dostarczenia dokumentów potwierdzających osiągnięcie efektywności zatrudnieniowej </w:t>
      </w:r>
      <w:r w:rsidR="00907289">
        <w:rPr>
          <w:rFonts w:ascii="Tahoma" w:eastAsia="Tahoma" w:hAnsi="Tahoma" w:cs="Tahoma"/>
        </w:rPr>
        <w:t>i efektywności społecznej</w:t>
      </w:r>
      <w:r w:rsidRPr="009752AA">
        <w:rPr>
          <w:rFonts w:ascii="Tahoma" w:eastAsia="Tahoma" w:hAnsi="Tahoma" w:cs="Tahoma"/>
        </w:rPr>
        <w:t xml:space="preserve"> po zakończeniu udziału w Projekcie (do 3 miesięcy od zakończenia udziału </w:t>
      </w:r>
      <w:r w:rsidR="007D5D6B">
        <w:rPr>
          <w:rFonts w:ascii="Tahoma" w:eastAsia="Tahoma" w:hAnsi="Tahoma" w:cs="Tahoma"/>
        </w:rPr>
        <w:br/>
      </w:r>
      <w:r w:rsidR="00FC7ABB">
        <w:rPr>
          <w:rFonts w:ascii="Tahoma" w:eastAsia="Tahoma" w:hAnsi="Tahoma" w:cs="Tahoma"/>
        </w:rPr>
        <w:t>w projekcie</w:t>
      </w:r>
      <w:r w:rsidR="00FC7ABB">
        <w:rPr>
          <w:rStyle w:val="Odwoanieprzypisudolnego"/>
          <w:rFonts w:ascii="Tahoma" w:eastAsia="Tahoma" w:hAnsi="Tahoma" w:cs="Tahoma"/>
        </w:rPr>
        <w:footnoteReference w:id="16"/>
      </w:r>
      <w:r w:rsidR="00FC7ABB">
        <w:rPr>
          <w:rFonts w:ascii="Tahoma" w:eastAsia="Tahoma" w:hAnsi="Tahoma" w:cs="Tahoma"/>
        </w:rPr>
        <w:t>)</w:t>
      </w:r>
      <w:r w:rsidR="00FC7ABB">
        <w:rPr>
          <w:rStyle w:val="Odwoanieprzypisudolnego"/>
          <w:rFonts w:ascii="Tahoma" w:eastAsia="Tahoma" w:hAnsi="Tahoma" w:cs="Tahoma"/>
        </w:rPr>
        <w:footnoteReference w:id="17"/>
      </w:r>
      <w:r w:rsidRPr="009752AA">
        <w:rPr>
          <w:rFonts w:ascii="Tahoma" w:eastAsia="Tahoma" w:hAnsi="Tahoma" w:cs="Tahoma"/>
        </w:rPr>
        <w:t>.</w:t>
      </w:r>
    </w:p>
    <w:p w14:paraId="7EFA93A4" w14:textId="75F353FA" w:rsidR="00907289" w:rsidRPr="00637D5F" w:rsidRDefault="00907289" w:rsidP="00470F03">
      <w:pPr>
        <w:pStyle w:val="Akapitzlist"/>
        <w:numPr>
          <w:ilvl w:val="0"/>
          <w:numId w:val="18"/>
        </w:numPr>
        <w:spacing w:line="276" w:lineRule="auto"/>
        <w:ind w:right="12" w:hanging="441"/>
        <w:jc w:val="both"/>
        <w:rPr>
          <w:rFonts w:ascii="Tahoma" w:eastAsia="Tahoma" w:hAnsi="Tahoma" w:cs="Tahoma"/>
        </w:rPr>
      </w:pPr>
      <w:r w:rsidRPr="003C3EA9">
        <w:rPr>
          <w:rFonts w:ascii="Tahoma" w:eastAsia="Tahoma" w:hAnsi="Tahoma" w:cs="Tahoma"/>
        </w:rPr>
        <w:t xml:space="preserve">Beneficjent zobowiązuje się do monitorowania i osiągnięcia wskaźników zgodnie z </w:t>
      </w:r>
      <w:r w:rsidRPr="00637D5F">
        <w:rPr>
          <w:rFonts w:ascii="Tahoma" w:eastAsia="Tahoma" w:hAnsi="Tahoma" w:cs="Tahoma"/>
          <w:i/>
        </w:rPr>
        <w:t xml:space="preserve">Wytycznymi </w:t>
      </w:r>
      <w:r>
        <w:rPr>
          <w:rFonts w:ascii="Tahoma" w:eastAsia="Tahoma" w:hAnsi="Tahoma" w:cs="Tahoma"/>
          <w:i/>
        </w:rPr>
        <w:br/>
      </w:r>
      <w:r w:rsidRPr="00637D5F">
        <w:rPr>
          <w:rFonts w:ascii="Tahoma" w:eastAsia="Tahoma" w:hAnsi="Tahoma" w:cs="Tahoma"/>
          <w:i/>
        </w:rPr>
        <w:t xml:space="preserve">w zakresie realizacji przedsięwzięć w obszarze włączenia społecznego i zwalczania ubóstwa </w:t>
      </w:r>
      <w:r>
        <w:rPr>
          <w:rFonts w:ascii="Tahoma" w:eastAsia="Tahoma" w:hAnsi="Tahoma" w:cs="Tahoma"/>
          <w:i/>
        </w:rPr>
        <w:br/>
      </w:r>
      <w:r w:rsidRPr="00637D5F">
        <w:rPr>
          <w:rFonts w:ascii="Tahoma" w:eastAsia="Tahoma" w:hAnsi="Tahoma" w:cs="Tahoma"/>
          <w:i/>
        </w:rPr>
        <w:t>z wykorzystaniem środków Europejskiego Funduszu Społecznego i Europejskiego Funduszu Rozwoju Regionalnego na lata 2014-2020</w:t>
      </w:r>
      <w:r w:rsidR="00432C22">
        <w:rPr>
          <w:rFonts w:ascii="Tahoma" w:eastAsia="Tahoma" w:hAnsi="Tahoma" w:cs="Tahoma"/>
          <w:i/>
        </w:rPr>
        <w:t xml:space="preserve"> </w:t>
      </w:r>
      <w:r w:rsidR="00432C22" w:rsidRPr="00432C22">
        <w:rPr>
          <w:rFonts w:ascii="Tahoma" w:eastAsia="Tahoma" w:hAnsi="Tahoma" w:cs="Tahoma"/>
        </w:rPr>
        <w:t>oraz kryteriami wyboru projektów</w:t>
      </w:r>
      <w:r w:rsidRPr="00637D5F">
        <w:rPr>
          <w:rFonts w:ascii="Tahoma" w:eastAsia="Tahoma" w:hAnsi="Tahoma" w:cs="Tahoma"/>
          <w:i/>
        </w:rPr>
        <w:t>.</w:t>
      </w:r>
      <w:r>
        <w:rPr>
          <w:rStyle w:val="Odwoanieprzypisudolnego"/>
          <w:rFonts w:ascii="Tahoma" w:eastAsia="Tahoma" w:hAnsi="Tahoma" w:cs="Tahoma"/>
          <w:i/>
        </w:rPr>
        <w:footnoteReference w:id="18"/>
      </w:r>
    </w:p>
    <w:p w14:paraId="6DFEF695" w14:textId="77777777" w:rsidR="00907289" w:rsidRDefault="00907289" w:rsidP="005100BA">
      <w:pPr>
        <w:pStyle w:val="Akapitzlist"/>
        <w:numPr>
          <w:ilvl w:val="0"/>
          <w:numId w:val="48"/>
        </w:numPr>
        <w:spacing w:line="276" w:lineRule="auto"/>
        <w:ind w:right="12"/>
        <w:jc w:val="both"/>
        <w:rPr>
          <w:rFonts w:ascii="Tahoma" w:eastAsia="Tahoma" w:hAnsi="Tahoma" w:cs="Tahoma"/>
        </w:rPr>
      </w:pPr>
      <w:r>
        <w:rPr>
          <w:rFonts w:ascii="Tahoma" w:eastAsia="Tahoma" w:hAnsi="Tahoma" w:cs="Tahoma"/>
        </w:rPr>
        <w:t>nazwa wskaźnika……………………..</w:t>
      </w:r>
    </w:p>
    <w:p w14:paraId="6946A3A5" w14:textId="77777777" w:rsidR="00907289" w:rsidRDefault="00907289" w:rsidP="00907289">
      <w:pPr>
        <w:pStyle w:val="Akapitzlist"/>
        <w:spacing w:line="276" w:lineRule="auto"/>
        <w:ind w:left="801" w:right="12"/>
        <w:jc w:val="both"/>
        <w:rPr>
          <w:rFonts w:ascii="Tahoma" w:eastAsia="Tahoma" w:hAnsi="Tahoma" w:cs="Tahoma"/>
        </w:rPr>
      </w:pPr>
      <w:r>
        <w:rPr>
          <w:rFonts w:ascii="Tahoma" w:eastAsia="Tahoma" w:hAnsi="Tahoma" w:cs="Tahoma"/>
        </w:rPr>
        <w:t>wartość docelowa……………………….</w:t>
      </w:r>
    </w:p>
    <w:p w14:paraId="5600D1F9" w14:textId="77777777" w:rsidR="00907289" w:rsidRDefault="00907289" w:rsidP="005100BA">
      <w:pPr>
        <w:pStyle w:val="Akapitzlist"/>
        <w:numPr>
          <w:ilvl w:val="0"/>
          <w:numId w:val="48"/>
        </w:numPr>
        <w:spacing w:line="276" w:lineRule="auto"/>
        <w:ind w:right="12"/>
        <w:jc w:val="both"/>
        <w:rPr>
          <w:rFonts w:ascii="Tahoma" w:eastAsia="Tahoma" w:hAnsi="Tahoma" w:cs="Tahoma"/>
        </w:rPr>
      </w:pPr>
      <w:r>
        <w:rPr>
          <w:rFonts w:ascii="Tahoma" w:eastAsia="Tahoma" w:hAnsi="Tahoma" w:cs="Tahoma"/>
        </w:rPr>
        <w:t>nazwa wskaźnika………………………….</w:t>
      </w:r>
    </w:p>
    <w:p w14:paraId="78841FE9" w14:textId="77777777" w:rsidR="00907289" w:rsidRPr="00637D5F" w:rsidRDefault="00907289" w:rsidP="00907289">
      <w:pPr>
        <w:pStyle w:val="Akapitzlist"/>
        <w:spacing w:line="276" w:lineRule="auto"/>
        <w:ind w:left="801" w:right="12"/>
        <w:jc w:val="both"/>
        <w:rPr>
          <w:rFonts w:ascii="Tahoma" w:eastAsia="Tahoma" w:hAnsi="Tahoma" w:cs="Tahoma"/>
        </w:rPr>
      </w:pPr>
      <w:r>
        <w:rPr>
          <w:rFonts w:ascii="Tahoma" w:eastAsia="Tahoma" w:hAnsi="Tahoma" w:cs="Tahoma"/>
        </w:rPr>
        <w:t>wartość docelowa………………………….</w:t>
      </w:r>
    </w:p>
    <w:p w14:paraId="1C83BE05" w14:textId="1C71C850" w:rsidR="008D1114" w:rsidRPr="008D1114" w:rsidRDefault="008D1114" w:rsidP="00470F03">
      <w:pPr>
        <w:pStyle w:val="Akapitzlist"/>
        <w:numPr>
          <w:ilvl w:val="0"/>
          <w:numId w:val="18"/>
        </w:numPr>
        <w:spacing w:line="276" w:lineRule="auto"/>
        <w:ind w:right="12" w:hanging="441"/>
        <w:jc w:val="both"/>
        <w:rPr>
          <w:rFonts w:ascii="Tahoma" w:eastAsia="Tahoma" w:hAnsi="Tahoma" w:cs="Tahoma"/>
        </w:rPr>
      </w:pPr>
      <w:r>
        <w:rPr>
          <w:rFonts w:ascii="Tahoma" w:eastAsia="Tahoma" w:hAnsi="Tahoma" w:cs="Tahoma"/>
        </w:rPr>
        <w:t>Beneficjent zobowiązuje się do okresowego, nie rzadziej niż raz na kwartał przedstawiania IZ postępów w osiąganiu wskaźników efektywnościowych OWES, o których mowa w ust. 7</w:t>
      </w:r>
      <w:r>
        <w:rPr>
          <w:rStyle w:val="Odwoanieprzypisudolnego"/>
          <w:rFonts w:ascii="Tahoma" w:eastAsia="Tahoma" w:hAnsi="Tahoma" w:cs="Tahoma"/>
        </w:rPr>
        <w:footnoteReference w:id="19"/>
      </w:r>
    </w:p>
    <w:p w14:paraId="7F346D23" w14:textId="65462D38" w:rsidR="00907289" w:rsidRDefault="00907289" w:rsidP="00470F03">
      <w:pPr>
        <w:pStyle w:val="Akapitzlist"/>
        <w:numPr>
          <w:ilvl w:val="0"/>
          <w:numId w:val="18"/>
        </w:numPr>
        <w:spacing w:line="276" w:lineRule="auto"/>
        <w:ind w:right="14" w:hanging="441"/>
        <w:jc w:val="both"/>
        <w:rPr>
          <w:rFonts w:ascii="Tahoma" w:eastAsia="Tahoma" w:hAnsi="Tahoma" w:cs="Tahoma"/>
        </w:rPr>
      </w:pPr>
      <w:r w:rsidRPr="00907289">
        <w:rPr>
          <w:rFonts w:ascii="Tahoma" w:eastAsia="Tahoma" w:hAnsi="Tahoma" w:cs="Tahoma"/>
        </w:rPr>
        <w:t xml:space="preserve">Beneficjent zobowiązuje się do monitorowania jakości staży i praktyk zgodnie z </w:t>
      </w:r>
      <w:r w:rsidRPr="00907289">
        <w:rPr>
          <w:rFonts w:ascii="Tahoma" w:eastAsia="Tahoma" w:hAnsi="Tahoma" w:cs="Tahoma"/>
          <w:i/>
        </w:rPr>
        <w:t xml:space="preserve">Wytycznymi </w:t>
      </w:r>
      <w:r w:rsidRPr="00907289">
        <w:rPr>
          <w:rFonts w:ascii="Tahoma" w:eastAsia="Tahoma" w:hAnsi="Tahoma" w:cs="Tahoma"/>
          <w:i/>
        </w:rPr>
        <w:br/>
        <w:t xml:space="preserve">w zakresie realizacji przedsięwzięć z udziałem środków Europejskiego Funduszu Społecznego </w:t>
      </w:r>
      <w:r w:rsidRPr="00907289">
        <w:rPr>
          <w:rFonts w:ascii="Tahoma" w:eastAsia="Tahoma" w:hAnsi="Tahoma" w:cs="Tahoma"/>
          <w:i/>
        </w:rPr>
        <w:br/>
        <w:t>w obszarze edukacji na lata 2014-2020</w:t>
      </w:r>
      <w:r w:rsidRPr="00907289">
        <w:rPr>
          <w:rFonts w:ascii="Tahoma" w:eastAsia="Tahoma" w:hAnsi="Tahoma" w:cs="Tahoma"/>
        </w:rPr>
        <w:t>.</w:t>
      </w:r>
      <w:r w:rsidR="003470ED" w:rsidRPr="003470ED">
        <w:t xml:space="preserve"> </w:t>
      </w:r>
      <w:r w:rsidR="003470ED" w:rsidRPr="003470ED">
        <w:rPr>
          <w:rFonts w:ascii="Tahoma" w:eastAsia="Tahoma" w:hAnsi="Tahoma" w:cs="Tahoma"/>
        </w:rPr>
        <w:t xml:space="preserve">Wymagana jakość staży i praktyk sprawdzana będzie </w:t>
      </w:r>
      <w:r w:rsidR="003470ED">
        <w:rPr>
          <w:rFonts w:ascii="Tahoma" w:eastAsia="Tahoma" w:hAnsi="Tahoma" w:cs="Tahoma"/>
        </w:rPr>
        <w:br/>
      </w:r>
      <w:r w:rsidR="003470ED" w:rsidRPr="003470ED">
        <w:rPr>
          <w:rFonts w:ascii="Tahoma" w:eastAsia="Tahoma" w:hAnsi="Tahoma" w:cs="Tahoma"/>
        </w:rPr>
        <w:t xml:space="preserve">w trakcie kontroli na miejscu u Beneficjenta </w:t>
      </w:r>
      <w:r w:rsidRPr="00907289">
        <w:rPr>
          <w:rFonts w:ascii="Tahoma" w:eastAsia="Tahoma" w:hAnsi="Tahoma" w:cs="Tahoma"/>
          <w:vertAlign w:val="superscript"/>
        </w:rPr>
        <w:footnoteReference w:id="20"/>
      </w:r>
      <w:r w:rsidR="005947A9">
        <w:rPr>
          <w:rFonts w:ascii="Tahoma" w:eastAsia="Tahoma" w:hAnsi="Tahoma" w:cs="Tahoma"/>
        </w:rPr>
        <w:t>.</w:t>
      </w:r>
    </w:p>
    <w:p w14:paraId="43B72D00" w14:textId="63F2EB02" w:rsidR="005947A9" w:rsidRDefault="005947A9" w:rsidP="00470F03">
      <w:pPr>
        <w:pStyle w:val="Akapitzlist"/>
        <w:numPr>
          <w:ilvl w:val="0"/>
          <w:numId w:val="18"/>
        </w:numPr>
        <w:spacing w:line="276" w:lineRule="auto"/>
        <w:ind w:right="14" w:hanging="441"/>
        <w:jc w:val="both"/>
        <w:rPr>
          <w:rFonts w:ascii="Tahoma" w:eastAsia="Tahoma" w:hAnsi="Tahoma" w:cs="Tahoma"/>
        </w:rPr>
      </w:pPr>
      <w:r w:rsidRPr="005947A9">
        <w:rPr>
          <w:rFonts w:ascii="Tahoma" w:eastAsia="Tahoma" w:hAnsi="Tahoma" w:cs="Tahoma"/>
        </w:rPr>
        <w:t xml:space="preserve">Beneficjent realizujący projekt jest zobowiązany do przestrzegania wymogów wynikających </w:t>
      </w:r>
      <w:r>
        <w:rPr>
          <w:rFonts w:ascii="Tahoma" w:eastAsia="Tahoma" w:hAnsi="Tahoma" w:cs="Tahoma"/>
        </w:rPr>
        <w:br/>
      </w:r>
      <w:r w:rsidRPr="005947A9">
        <w:rPr>
          <w:rFonts w:ascii="Tahoma" w:eastAsia="Tahoma" w:hAnsi="Tahoma" w:cs="Tahoma"/>
        </w:rPr>
        <w:t>z Wytycznych w zakresie realizacji przedsięwzięć z udziałem środków Europejskiego Funduszu Społecznego w obszarze zdrowia na lata 2014-2020</w:t>
      </w:r>
      <w:r w:rsidR="00C57A47">
        <w:rPr>
          <w:rStyle w:val="Odwoanieprzypisudolnego"/>
          <w:rFonts w:ascii="Tahoma" w:eastAsia="Tahoma" w:hAnsi="Tahoma" w:cs="Tahoma"/>
        </w:rPr>
        <w:footnoteReference w:id="21"/>
      </w:r>
      <w:r w:rsidRPr="005947A9">
        <w:rPr>
          <w:rFonts w:ascii="Tahoma" w:eastAsia="Tahoma" w:hAnsi="Tahoma" w:cs="Tahoma"/>
        </w:rPr>
        <w:t>.</w:t>
      </w:r>
    </w:p>
    <w:p w14:paraId="219589F5" w14:textId="2CD5DFBF" w:rsidR="00BF6E10" w:rsidRPr="00BF6E10" w:rsidRDefault="00BF6E10" w:rsidP="00470F03">
      <w:pPr>
        <w:pStyle w:val="Akapitzlist"/>
        <w:numPr>
          <w:ilvl w:val="0"/>
          <w:numId w:val="18"/>
        </w:numPr>
        <w:spacing w:line="276" w:lineRule="auto"/>
        <w:ind w:right="14" w:hanging="441"/>
        <w:jc w:val="both"/>
        <w:rPr>
          <w:rFonts w:ascii="Tahoma" w:eastAsia="Tahoma" w:hAnsi="Tahoma" w:cs="Tahoma"/>
        </w:rPr>
      </w:pPr>
      <w:r w:rsidRPr="00BF6E10">
        <w:rPr>
          <w:rFonts w:ascii="Tahoma" w:eastAsia="Tahoma" w:hAnsi="Tahoma" w:cs="Tahoma"/>
        </w:rPr>
        <w:t xml:space="preserve">Beneficjent realizujący projekt z udziałem środków Europejskiego Funduszu Społecznego </w:t>
      </w:r>
      <w:r>
        <w:rPr>
          <w:rFonts w:ascii="Tahoma" w:eastAsia="Tahoma" w:hAnsi="Tahoma" w:cs="Tahoma"/>
        </w:rPr>
        <w:br/>
      </w:r>
      <w:r w:rsidRPr="00BF6E10">
        <w:rPr>
          <w:rFonts w:ascii="Tahoma" w:eastAsia="Tahoma" w:hAnsi="Tahoma" w:cs="Tahoma"/>
        </w:rPr>
        <w:t xml:space="preserve">w obszarze zdrowia, zobowiązany jest w terminie do dwóch miesięcy od zakończenia realizacji projektu do sporządzenia i przekazania do IZ „Raportu końcowego z realizacji programu polityki zdrowotnej” według wzoru określonego w Załączniku Nr 2 do rozporządzenia Ministra Zdrowia </w:t>
      </w:r>
      <w:r w:rsidR="003F6632">
        <w:rPr>
          <w:rFonts w:ascii="Tahoma" w:eastAsia="Tahoma" w:hAnsi="Tahoma" w:cs="Tahoma"/>
        </w:rPr>
        <w:br/>
      </w:r>
      <w:r w:rsidRPr="00BF6E10">
        <w:rPr>
          <w:rFonts w:ascii="Tahoma" w:eastAsia="Tahoma" w:hAnsi="Tahoma" w:cs="Tahoma"/>
        </w:rPr>
        <w:t>z dnia 22 grudnia 2017 roku w sprawie wzoru programu polityki zdrowotnej oraz sposobu sporządzenia projektu programu polityki zdrowotnej i raportu końcowego z realizacji programu polityki zdrowotnej (Dz. U. 2017 poz. 2476)</w:t>
      </w:r>
      <w:r w:rsidR="00C57A47">
        <w:rPr>
          <w:rStyle w:val="Odwoanieprzypisudolnego"/>
          <w:rFonts w:ascii="Tahoma" w:eastAsia="Tahoma" w:hAnsi="Tahoma" w:cs="Tahoma"/>
        </w:rPr>
        <w:footnoteReference w:id="22"/>
      </w:r>
      <w:r w:rsidRPr="00BF6E10">
        <w:rPr>
          <w:rFonts w:ascii="Tahoma" w:eastAsia="Tahoma" w:hAnsi="Tahoma" w:cs="Tahoma"/>
        </w:rPr>
        <w:t>.</w:t>
      </w:r>
    </w:p>
    <w:p w14:paraId="44CAFFE7" w14:textId="77777777" w:rsidR="00BC1E79" w:rsidRDefault="00BC1E79" w:rsidP="00F10027">
      <w:pPr>
        <w:spacing w:line="276" w:lineRule="auto"/>
        <w:ind w:left="426" w:right="14" w:hanging="426"/>
        <w:jc w:val="center"/>
        <w:rPr>
          <w:rFonts w:ascii="Tahoma" w:eastAsia="Tahoma" w:hAnsi="Tahoma" w:cs="Tahoma"/>
          <w:spacing w:val="-1"/>
        </w:rPr>
      </w:pPr>
    </w:p>
    <w:p w14:paraId="626BD66E" w14:textId="7573D205" w:rsidR="009B73C7" w:rsidRPr="00B60F60" w:rsidRDefault="009B73C7" w:rsidP="00F10027">
      <w:pPr>
        <w:spacing w:line="276" w:lineRule="auto"/>
        <w:ind w:left="426" w:right="14" w:hanging="426"/>
        <w:jc w:val="center"/>
        <w:rPr>
          <w:rFonts w:ascii="Tahoma" w:eastAsia="Tahoma" w:hAnsi="Tahoma" w:cs="Tahoma"/>
        </w:rPr>
      </w:pPr>
      <w:r w:rsidRPr="00B60F60">
        <w:rPr>
          <w:rFonts w:ascii="Tahoma" w:eastAsia="Tahoma" w:hAnsi="Tahoma" w:cs="Tahoma"/>
        </w:rPr>
        <w:t>§ 7</w:t>
      </w:r>
      <w:r w:rsidR="00B60F60">
        <w:rPr>
          <w:rFonts w:ascii="Tahoma" w:eastAsia="Tahoma" w:hAnsi="Tahoma" w:cs="Tahoma"/>
        </w:rPr>
        <w:t>.</w:t>
      </w:r>
    </w:p>
    <w:p w14:paraId="6DD73866" w14:textId="77777777" w:rsidR="000E63B7" w:rsidRPr="002E1898" w:rsidRDefault="000E63B7" w:rsidP="000E63B7">
      <w:pPr>
        <w:pStyle w:val="Akapitzlist"/>
        <w:numPr>
          <w:ilvl w:val="6"/>
          <w:numId w:val="64"/>
        </w:numPr>
        <w:tabs>
          <w:tab w:val="clear" w:pos="4680"/>
        </w:tabs>
        <w:spacing w:line="276" w:lineRule="auto"/>
        <w:ind w:left="426" w:right="14" w:hanging="426"/>
        <w:jc w:val="both"/>
        <w:rPr>
          <w:rFonts w:ascii="Tahoma" w:eastAsia="Tahoma" w:hAnsi="Tahoma" w:cs="Tahoma"/>
          <w:spacing w:val="1"/>
        </w:rPr>
      </w:pPr>
      <w:r w:rsidRPr="002E1898">
        <w:rPr>
          <w:rFonts w:ascii="Tahoma" w:eastAsia="Tahoma" w:hAnsi="Tahoma" w:cs="Tahoma"/>
          <w:spacing w:val="1"/>
        </w:rPr>
        <w:t>Beneficjent rozlicza wydatki w ramach projektu w oparciu o stawki jednostkowe:</w:t>
      </w:r>
    </w:p>
    <w:p w14:paraId="749B817C" w14:textId="77777777" w:rsidR="000E63B7" w:rsidRDefault="000E63B7" w:rsidP="000E63B7">
      <w:pPr>
        <w:pStyle w:val="Akapitzlist"/>
        <w:numPr>
          <w:ilvl w:val="0"/>
          <w:numId w:val="63"/>
        </w:numPr>
        <w:spacing w:line="276" w:lineRule="auto"/>
        <w:ind w:left="851" w:right="14" w:hanging="425"/>
        <w:jc w:val="both"/>
        <w:rPr>
          <w:rFonts w:ascii="Tahoma" w:eastAsia="Tahoma" w:hAnsi="Tahoma" w:cs="Tahoma"/>
          <w:spacing w:val="1"/>
        </w:rPr>
      </w:pPr>
      <w:r>
        <w:rPr>
          <w:rFonts w:ascii="Tahoma" w:eastAsia="Tahoma" w:hAnsi="Tahoma" w:cs="Tahoma"/>
          <w:spacing w:val="1"/>
        </w:rPr>
        <w:t>Za wykonanie usługi/dobra ….. przyznaje się kwotę objętą stawkami jednostkowymi………</w:t>
      </w:r>
    </w:p>
    <w:p w14:paraId="0CC36990" w14:textId="77777777" w:rsidR="000E63B7" w:rsidRPr="00333F15" w:rsidRDefault="000E63B7" w:rsidP="000E63B7">
      <w:pPr>
        <w:pStyle w:val="Akapitzlist"/>
        <w:numPr>
          <w:ilvl w:val="0"/>
          <w:numId w:val="64"/>
        </w:numPr>
        <w:tabs>
          <w:tab w:val="clear" w:pos="360"/>
        </w:tabs>
        <w:spacing w:line="276" w:lineRule="auto"/>
        <w:ind w:left="426" w:right="14" w:hanging="426"/>
        <w:jc w:val="both"/>
        <w:rPr>
          <w:rFonts w:ascii="Tahoma" w:eastAsia="Tahoma" w:hAnsi="Tahoma" w:cs="Tahoma"/>
          <w:spacing w:val="1"/>
        </w:rPr>
      </w:pPr>
      <w:r w:rsidRPr="00333F15">
        <w:rPr>
          <w:rFonts w:ascii="Tahoma" w:eastAsia="Tahoma" w:hAnsi="Tahoma" w:cs="Tahoma"/>
          <w:spacing w:val="1"/>
        </w:rPr>
        <w:t xml:space="preserve">W związku </w:t>
      </w:r>
      <w:r>
        <w:rPr>
          <w:rFonts w:ascii="Tahoma" w:eastAsia="Tahoma" w:hAnsi="Tahoma" w:cs="Tahoma"/>
          <w:spacing w:val="1"/>
        </w:rPr>
        <w:t>ze stawkami jednostkowymi</w:t>
      </w:r>
      <w:r w:rsidRPr="00333F15">
        <w:rPr>
          <w:rFonts w:ascii="Tahoma" w:eastAsia="Tahoma" w:hAnsi="Tahoma" w:cs="Tahoma"/>
          <w:spacing w:val="1"/>
        </w:rPr>
        <w:t xml:space="preserve"> o których mowa w ust. 1 Beneficjent zobowiązuje się osiągnąć co najmniej następujące wskaźniki rezultatu i produktów:</w:t>
      </w:r>
    </w:p>
    <w:p w14:paraId="3FB56200" w14:textId="77777777" w:rsidR="000E63B7" w:rsidRDefault="000E63B7" w:rsidP="000E63B7">
      <w:pPr>
        <w:pStyle w:val="Akapitzlist"/>
        <w:numPr>
          <w:ilvl w:val="0"/>
          <w:numId w:val="65"/>
        </w:numPr>
        <w:spacing w:line="276" w:lineRule="auto"/>
        <w:ind w:left="851" w:right="14" w:hanging="425"/>
        <w:jc w:val="both"/>
        <w:rPr>
          <w:rFonts w:ascii="Tahoma" w:eastAsia="Tahoma" w:hAnsi="Tahoma" w:cs="Tahoma"/>
          <w:spacing w:val="1"/>
        </w:rPr>
      </w:pPr>
      <w:r w:rsidRPr="00333F15">
        <w:rPr>
          <w:rFonts w:ascii="Tahoma" w:eastAsia="Tahoma" w:hAnsi="Tahoma" w:cs="Tahoma"/>
          <w:spacing w:val="1"/>
        </w:rPr>
        <w:t xml:space="preserve">w ramach </w:t>
      </w:r>
      <w:r>
        <w:rPr>
          <w:rFonts w:ascii="Tahoma" w:eastAsia="Tahoma" w:hAnsi="Tahoma" w:cs="Tahoma"/>
          <w:spacing w:val="1"/>
        </w:rPr>
        <w:t>stawki jednostkowej</w:t>
      </w:r>
      <w:r w:rsidRPr="00333F15">
        <w:rPr>
          <w:rFonts w:ascii="Tahoma" w:eastAsia="Tahoma" w:hAnsi="Tahoma" w:cs="Tahoma"/>
          <w:spacing w:val="1"/>
        </w:rPr>
        <w:t>, o której mowa w ust. 1 pkt 1 (nazwa wskaźnika</w:t>
      </w:r>
      <w:r>
        <w:rPr>
          <w:rFonts w:ascii="Tahoma" w:eastAsia="Tahoma" w:hAnsi="Tahoma" w:cs="Tahoma"/>
          <w:spacing w:val="1"/>
        </w:rPr>
        <w:br/>
      </w:r>
      <w:r w:rsidRPr="00333F15">
        <w:rPr>
          <w:rFonts w:ascii="Tahoma" w:eastAsia="Tahoma" w:hAnsi="Tahoma" w:cs="Tahoma"/>
          <w:spacing w:val="1"/>
        </w:rPr>
        <w:t xml:space="preserve"> i jego wartość docelowa),</w:t>
      </w:r>
    </w:p>
    <w:p w14:paraId="2C7D65AE" w14:textId="77777777" w:rsidR="000E63B7" w:rsidRDefault="000E63B7" w:rsidP="000E63B7">
      <w:pPr>
        <w:pStyle w:val="Akapitzlist"/>
        <w:numPr>
          <w:ilvl w:val="0"/>
          <w:numId w:val="65"/>
        </w:numPr>
        <w:spacing w:line="276" w:lineRule="auto"/>
        <w:ind w:left="851" w:right="14" w:hanging="425"/>
        <w:jc w:val="both"/>
        <w:rPr>
          <w:rFonts w:ascii="Tahoma" w:eastAsia="Tahoma" w:hAnsi="Tahoma" w:cs="Tahoma"/>
          <w:spacing w:val="1"/>
        </w:rPr>
      </w:pPr>
      <w:r w:rsidRPr="009258C7">
        <w:rPr>
          <w:rFonts w:ascii="Tahoma" w:eastAsia="Tahoma" w:hAnsi="Tahoma" w:cs="Tahoma"/>
          <w:spacing w:val="1"/>
        </w:rPr>
        <w:t xml:space="preserve">w ramach </w:t>
      </w:r>
      <w:r>
        <w:rPr>
          <w:rFonts w:ascii="Tahoma" w:eastAsia="Tahoma" w:hAnsi="Tahoma" w:cs="Tahoma"/>
          <w:spacing w:val="1"/>
        </w:rPr>
        <w:t>stawki jednostkowej</w:t>
      </w:r>
      <w:r w:rsidRPr="009258C7">
        <w:rPr>
          <w:rFonts w:ascii="Tahoma" w:eastAsia="Tahoma" w:hAnsi="Tahoma" w:cs="Tahoma"/>
          <w:spacing w:val="1"/>
        </w:rPr>
        <w:t xml:space="preserve">, o której mowa w ust. 1 pkt 2 (nazwa wskaźnika </w:t>
      </w:r>
      <w:r>
        <w:rPr>
          <w:rFonts w:ascii="Tahoma" w:eastAsia="Tahoma" w:hAnsi="Tahoma" w:cs="Tahoma"/>
          <w:spacing w:val="1"/>
        </w:rPr>
        <w:br/>
      </w:r>
      <w:r w:rsidRPr="009258C7">
        <w:rPr>
          <w:rFonts w:ascii="Tahoma" w:eastAsia="Tahoma" w:hAnsi="Tahoma" w:cs="Tahoma"/>
          <w:spacing w:val="1"/>
        </w:rPr>
        <w:t>i jego wartość docelowa).</w:t>
      </w:r>
    </w:p>
    <w:p w14:paraId="61B28938" w14:textId="77777777" w:rsidR="000E63B7" w:rsidRPr="007E524D" w:rsidRDefault="000E63B7" w:rsidP="000E63B7">
      <w:pPr>
        <w:pStyle w:val="Akapitzlist"/>
        <w:numPr>
          <w:ilvl w:val="0"/>
          <w:numId w:val="64"/>
        </w:numPr>
        <w:tabs>
          <w:tab w:val="clear" w:pos="360"/>
        </w:tabs>
        <w:spacing w:line="276" w:lineRule="auto"/>
        <w:ind w:left="426" w:right="14" w:hanging="426"/>
        <w:jc w:val="both"/>
        <w:rPr>
          <w:rFonts w:ascii="Tahoma" w:eastAsia="Tahoma" w:hAnsi="Tahoma" w:cs="Tahoma"/>
          <w:spacing w:val="-1"/>
        </w:rPr>
      </w:pPr>
      <w:r w:rsidRPr="009258C7">
        <w:rPr>
          <w:rFonts w:ascii="Tahoma" w:eastAsia="Tahoma" w:hAnsi="Tahoma" w:cs="Tahoma"/>
          <w:spacing w:val="-1"/>
        </w:rPr>
        <w:t xml:space="preserve">Wydatki, które Beneficjent poniósł na </w:t>
      </w:r>
      <w:r>
        <w:rPr>
          <w:rFonts w:ascii="Tahoma" w:eastAsia="Tahoma" w:hAnsi="Tahoma" w:cs="Tahoma"/>
          <w:spacing w:val="-1"/>
        </w:rPr>
        <w:t>usługi/dobra</w:t>
      </w:r>
      <w:r w:rsidRPr="009258C7">
        <w:rPr>
          <w:rFonts w:ascii="Tahoma" w:eastAsia="Tahoma" w:hAnsi="Tahoma" w:cs="Tahoma"/>
          <w:spacing w:val="-1"/>
        </w:rPr>
        <w:t xml:space="preserve"> objęte </w:t>
      </w:r>
      <w:r>
        <w:rPr>
          <w:rFonts w:ascii="Tahoma" w:eastAsia="Tahoma" w:hAnsi="Tahoma" w:cs="Tahoma"/>
          <w:spacing w:val="-1"/>
        </w:rPr>
        <w:t>stawkami jednostkowymi</w:t>
      </w:r>
      <w:r w:rsidRPr="005B4D8C">
        <w:rPr>
          <w:rFonts w:ascii="Tahoma" w:eastAsia="Tahoma" w:hAnsi="Tahoma" w:cs="Tahoma"/>
          <w:spacing w:val="-1"/>
        </w:rPr>
        <w:t>, które nie zostały uznane</w:t>
      </w:r>
      <w:r w:rsidRPr="009258C7">
        <w:rPr>
          <w:rFonts w:ascii="Tahoma" w:eastAsia="Tahoma" w:hAnsi="Tahoma" w:cs="Tahoma"/>
          <w:spacing w:val="-1"/>
        </w:rPr>
        <w:t xml:space="preserve"> za </w:t>
      </w:r>
      <w:r w:rsidRPr="005B4D8C">
        <w:rPr>
          <w:rFonts w:ascii="Tahoma" w:eastAsia="Tahoma" w:hAnsi="Tahoma" w:cs="Tahoma"/>
          <w:spacing w:val="-1"/>
        </w:rPr>
        <w:t>rozliczone</w:t>
      </w:r>
      <w:r w:rsidRPr="009258C7">
        <w:rPr>
          <w:rFonts w:ascii="Tahoma" w:eastAsia="Tahoma" w:hAnsi="Tahoma" w:cs="Tahoma"/>
          <w:spacing w:val="-1"/>
        </w:rPr>
        <w:t>, uznaje się za niekwalifikowalne i podlegają one zwrotowi na rachunek IZ.</w:t>
      </w:r>
    </w:p>
    <w:p w14:paraId="5F621022" w14:textId="77777777" w:rsidR="000E63B7" w:rsidRPr="007E524D" w:rsidRDefault="000E63B7" w:rsidP="000E63B7">
      <w:pPr>
        <w:pStyle w:val="Akapitzlist"/>
        <w:numPr>
          <w:ilvl w:val="0"/>
          <w:numId w:val="64"/>
        </w:numPr>
        <w:tabs>
          <w:tab w:val="clear" w:pos="360"/>
        </w:tabs>
        <w:spacing w:line="276" w:lineRule="auto"/>
        <w:ind w:left="426" w:right="14" w:hanging="426"/>
        <w:jc w:val="both"/>
        <w:rPr>
          <w:rFonts w:ascii="Tahoma" w:eastAsia="Tahoma" w:hAnsi="Tahoma" w:cs="Tahoma"/>
        </w:rPr>
      </w:pPr>
      <w:r w:rsidRPr="007E524D">
        <w:rPr>
          <w:rFonts w:ascii="Tahoma" w:eastAsia="Tahoma" w:hAnsi="Tahoma" w:cs="Tahoma"/>
        </w:rPr>
        <w:t>Dokumentami potwierdzającymi wykonanie stawki jednostkowej, o której mowa w ust. 1 są:</w:t>
      </w:r>
    </w:p>
    <w:p w14:paraId="5011D8F8" w14:textId="77777777" w:rsidR="000E63B7" w:rsidRDefault="000E63B7" w:rsidP="000E63B7">
      <w:pPr>
        <w:pStyle w:val="Akapitzlist"/>
        <w:numPr>
          <w:ilvl w:val="0"/>
          <w:numId w:val="46"/>
        </w:numPr>
        <w:spacing w:line="276" w:lineRule="auto"/>
        <w:ind w:left="851" w:right="14" w:hanging="426"/>
        <w:jc w:val="both"/>
        <w:rPr>
          <w:rFonts w:ascii="Tahoma" w:eastAsia="Tahoma" w:hAnsi="Tahoma" w:cs="Tahoma"/>
        </w:rPr>
      </w:pPr>
      <w:r>
        <w:rPr>
          <w:rFonts w:ascii="Tahoma" w:eastAsia="Tahoma" w:hAnsi="Tahoma" w:cs="Tahoma"/>
        </w:rPr>
        <w:t>Załączone do wniosku o płatność……………………………………</w:t>
      </w:r>
      <w:r w:rsidRPr="00D07DAA">
        <w:rPr>
          <w:rFonts w:ascii="Tahoma" w:eastAsia="Tahoma" w:hAnsi="Tahoma" w:cs="Tahoma"/>
        </w:rPr>
        <w:t xml:space="preserve"> </w:t>
      </w:r>
    </w:p>
    <w:p w14:paraId="57BD7C28" w14:textId="77777777" w:rsidR="000E63B7" w:rsidRDefault="000E63B7" w:rsidP="000E63B7">
      <w:pPr>
        <w:pStyle w:val="Akapitzlist"/>
        <w:numPr>
          <w:ilvl w:val="0"/>
          <w:numId w:val="46"/>
        </w:numPr>
        <w:spacing w:line="276" w:lineRule="auto"/>
        <w:ind w:left="851" w:right="14" w:hanging="426"/>
        <w:jc w:val="both"/>
        <w:rPr>
          <w:rFonts w:ascii="Tahoma" w:eastAsia="Tahoma" w:hAnsi="Tahoma" w:cs="Tahoma"/>
        </w:rPr>
      </w:pPr>
      <w:r w:rsidRPr="00D07DAA">
        <w:rPr>
          <w:rFonts w:ascii="Tahoma" w:eastAsia="Tahoma" w:hAnsi="Tahoma" w:cs="Tahoma"/>
        </w:rPr>
        <w:t>Dostępne podczas kontroli na miejscu</w:t>
      </w:r>
      <w:r>
        <w:rPr>
          <w:rFonts w:ascii="Tahoma" w:eastAsia="Tahoma" w:hAnsi="Tahoma" w:cs="Tahoma"/>
        </w:rPr>
        <w:t>…………………………….</w:t>
      </w:r>
    </w:p>
    <w:p w14:paraId="1B50F11C" w14:textId="77777777" w:rsidR="000E63B7" w:rsidRPr="007E524D" w:rsidRDefault="000E63B7" w:rsidP="000E63B7">
      <w:pPr>
        <w:pStyle w:val="Akapitzlist"/>
        <w:numPr>
          <w:ilvl w:val="0"/>
          <w:numId w:val="64"/>
        </w:numPr>
        <w:tabs>
          <w:tab w:val="clear" w:pos="360"/>
        </w:tabs>
        <w:spacing w:line="276" w:lineRule="auto"/>
        <w:ind w:left="426" w:right="14" w:hanging="426"/>
        <w:jc w:val="both"/>
        <w:rPr>
          <w:rFonts w:ascii="Tahoma" w:eastAsia="Tahoma" w:hAnsi="Tahoma" w:cs="Tahoma"/>
        </w:rPr>
      </w:pPr>
      <w:r w:rsidRPr="007E524D">
        <w:rPr>
          <w:rFonts w:ascii="Tahoma" w:eastAsia="Tahoma" w:hAnsi="Tahoma" w:cs="Tahoma"/>
        </w:rPr>
        <w:t>Kwota wydatków kwalifikowalnych w projekcie ustalana jest na podstawie przemnożenia ustalonej stawki jednostkowej dla danego typu usługi przez liczbę usług/dóbr faktycznie zrealizowanych w ramach realizowanego projekt</w:t>
      </w:r>
      <w:r>
        <w:rPr>
          <w:rFonts w:ascii="Tahoma" w:eastAsia="Tahoma" w:hAnsi="Tahoma" w:cs="Tahoma"/>
        </w:rPr>
        <w:t>.</w:t>
      </w:r>
    </w:p>
    <w:p w14:paraId="38CC2CDC" w14:textId="77777777" w:rsidR="000E63B7" w:rsidRPr="00D07DAA" w:rsidRDefault="000E63B7" w:rsidP="000E63B7">
      <w:pPr>
        <w:pStyle w:val="Akapitzlist"/>
        <w:spacing w:line="276" w:lineRule="auto"/>
        <w:ind w:left="426" w:right="14"/>
        <w:jc w:val="both"/>
        <w:rPr>
          <w:rFonts w:ascii="Tahoma" w:eastAsia="Tahoma" w:hAnsi="Tahoma" w:cs="Tahoma"/>
        </w:rPr>
      </w:pPr>
    </w:p>
    <w:p w14:paraId="2E061566" w14:textId="77777777" w:rsidR="00E10748" w:rsidRDefault="00E10748" w:rsidP="00F10027">
      <w:pPr>
        <w:spacing w:line="276" w:lineRule="auto"/>
        <w:ind w:left="426" w:right="14" w:hanging="426"/>
        <w:jc w:val="both"/>
        <w:rPr>
          <w:rFonts w:ascii="Tahoma" w:eastAsia="Tahoma" w:hAnsi="Tahoma" w:cs="Tahoma"/>
        </w:rPr>
      </w:pPr>
    </w:p>
    <w:p w14:paraId="3A6FB3DC" w14:textId="04E8F881" w:rsidR="00942F4E" w:rsidRPr="001A21E8" w:rsidRDefault="00280ADA" w:rsidP="00F10027">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9B73C7" w:rsidRPr="00B60F60">
        <w:rPr>
          <w:rFonts w:ascii="Tahoma" w:eastAsia="Tahoma" w:hAnsi="Tahoma" w:cs="Tahoma"/>
        </w:rPr>
        <w:t>8</w:t>
      </w:r>
      <w:r w:rsidRPr="001A21E8">
        <w:rPr>
          <w:rFonts w:ascii="Tahoma" w:eastAsia="Tahoma" w:hAnsi="Tahoma" w:cs="Tahoma"/>
          <w:w w:val="99"/>
        </w:rPr>
        <w:t>.</w:t>
      </w:r>
    </w:p>
    <w:p w14:paraId="6A53D589" w14:textId="77777777" w:rsidR="00960DC6" w:rsidRPr="001A21E8" w:rsidRDefault="0003135B" w:rsidP="005100BA">
      <w:pPr>
        <w:pStyle w:val="Akapitzlist"/>
        <w:numPr>
          <w:ilvl w:val="0"/>
          <w:numId w:val="17"/>
        </w:numPr>
        <w:tabs>
          <w:tab w:val="clear" w:pos="360"/>
          <w:tab w:val="num" w:pos="426"/>
        </w:tabs>
        <w:autoSpaceDE w:val="0"/>
        <w:autoSpaceDN w:val="0"/>
        <w:spacing w:line="276" w:lineRule="auto"/>
        <w:ind w:left="426" w:right="14" w:hanging="426"/>
        <w:jc w:val="both"/>
        <w:rPr>
          <w:rFonts w:ascii="Tahoma" w:hAnsi="Tahoma" w:cs="Tahoma"/>
          <w:lang w:eastAsia="pl-PL"/>
        </w:rPr>
      </w:pPr>
      <w:r w:rsidRPr="001A21E8">
        <w:rPr>
          <w:rFonts w:ascii="Tahoma" w:eastAsia="Tahoma" w:hAnsi="Tahoma" w:cs="Tahoma"/>
          <w:spacing w:val="-1"/>
        </w:rPr>
        <w:t>Beneficjent zobowiązuje się do realizacji projektu w sposób, który zapewni osiągnięcie i utrzymanie celów, w tym wskaźników produktu i rezultatu zakładanych we wniosku w trakcie realizacji oraz</w:t>
      </w:r>
      <w:r w:rsidR="007524DA">
        <w:rPr>
          <w:rFonts w:ascii="Tahoma" w:eastAsia="Tahoma" w:hAnsi="Tahoma" w:cs="Tahoma"/>
          <w:spacing w:val="-1"/>
        </w:rPr>
        <w:br/>
      </w:r>
      <w:r w:rsidR="00960DC6" w:rsidRPr="001A21E8">
        <w:rPr>
          <w:rFonts w:ascii="Tahoma" w:eastAsia="Tahoma" w:hAnsi="Tahoma" w:cs="Tahoma"/>
          <w:spacing w:val="-1"/>
        </w:rPr>
        <w:t xml:space="preserve">w okresie trwałości projektu. </w:t>
      </w:r>
      <w:r w:rsidR="00AC520B" w:rsidRPr="001A21E8">
        <w:rPr>
          <w:rFonts w:ascii="Tahoma" w:eastAsia="Tahoma" w:hAnsi="Tahoma" w:cs="Tahoma"/>
          <w:spacing w:val="-1"/>
        </w:rPr>
        <w:t>Zobowiązuje się</w:t>
      </w:r>
      <w:r w:rsidR="00960DC6" w:rsidRPr="001A21E8">
        <w:rPr>
          <w:rFonts w:ascii="Tahoma" w:hAnsi="Tahoma" w:cs="Tahoma"/>
          <w:lang w:eastAsia="pl-PL"/>
        </w:rPr>
        <w:t xml:space="preserve"> również </w:t>
      </w:r>
      <w:r w:rsidR="00AC520B" w:rsidRPr="001A21E8">
        <w:rPr>
          <w:rFonts w:ascii="Tahoma" w:hAnsi="Tahoma" w:cs="Tahoma"/>
          <w:lang w:eastAsia="pl-PL"/>
        </w:rPr>
        <w:t>do</w:t>
      </w:r>
      <w:r w:rsidR="00960DC6" w:rsidRPr="001A21E8">
        <w:rPr>
          <w:rFonts w:ascii="Tahoma" w:hAnsi="Tahoma" w:cs="Tahoma"/>
          <w:b/>
          <w:lang w:eastAsia="pl-PL"/>
        </w:rPr>
        <w:t xml:space="preserve"> </w:t>
      </w:r>
      <w:r w:rsidR="00963EE0" w:rsidRPr="001A21E8">
        <w:rPr>
          <w:rFonts w:ascii="Tahoma" w:hAnsi="Tahoma" w:cs="Tahoma"/>
          <w:lang w:eastAsia="pl-PL"/>
        </w:rPr>
        <w:t>realizacj</w:t>
      </w:r>
      <w:r w:rsidR="00AC520B" w:rsidRPr="001A21E8">
        <w:rPr>
          <w:rFonts w:ascii="Tahoma" w:hAnsi="Tahoma" w:cs="Tahoma"/>
          <w:lang w:eastAsia="pl-PL"/>
        </w:rPr>
        <w:t>i</w:t>
      </w:r>
      <w:r w:rsidR="00963EE0" w:rsidRPr="001A21E8">
        <w:rPr>
          <w:rFonts w:ascii="Tahoma" w:hAnsi="Tahoma" w:cs="Tahoma"/>
          <w:lang w:eastAsia="pl-PL"/>
        </w:rPr>
        <w:t xml:space="preserve"> projektu zgodnie z w</w:t>
      </w:r>
      <w:r w:rsidR="00960DC6" w:rsidRPr="001A21E8">
        <w:rPr>
          <w:rFonts w:ascii="Tahoma" w:hAnsi="Tahoma" w:cs="Tahoma"/>
          <w:lang w:eastAsia="pl-PL"/>
        </w:rPr>
        <w:t xml:space="preserve">nioskiem, </w:t>
      </w:r>
      <w:r w:rsidR="008E1A68" w:rsidRPr="001A21E8">
        <w:rPr>
          <w:rFonts w:ascii="Tahoma" w:hAnsi="Tahoma" w:cs="Tahoma"/>
          <w:lang w:eastAsia="pl-PL"/>
        </w:rPr>
        <w:br/>
      </w:r>
      <w:r w:rsidR="00960DC6" w:rsidRPr="001A21E8">
        <w:rPr>
          <w:rFonts w:ascii="Tahoma" w:hAnsi="Tahoma" w:cs="Tahoma"/>
          <w:lang w:eastAsia="pl-PL"/>
        </w:rPr>
        <w:t>w tym:</w:t>
      </w:r>
    </w:p>
    <w:p w14:paraId="2D33E813" w14:textId="77777777" w:rsidR="00960DC6" w:rsidRDefault="00963EE0" w:rsidP="005100BA">
      <w:pPr>
        <w:numPr>
          <w:ilvl w:val="1"/>
          <w:numId w:val="16"/>
        </w:numPr>
        <w:tabs>
          <w:tab w:val="clear" w:pos="680"/>
          <w:tab w:val="left" w:pos="851"/>
        </w:tabs>
        <w:spacing w:line="276" w:lineRule="auto"/>
        <w:ind w:left="851" w:right="14" w:hanging="426"/>
        <w:jc w:val="both"/>
        <w:rPr>
          <w:rFonts w:ascii="Tahoma" w:eastAsia="Calibri" w:hAnsi="Tahoma" w:cs="Tahoma"/>
        </w:rPr>
      </w:pPr>
      <w:r w:rsidRPr="001A21E8">
        <w:rPr>
          <w:rFonts w:ascii="Tahoma" w:eastAsia="Calibri" w:hAnsi="Tahoma" w:cs="Tahoma"/>
        </w:rPr>
        <w:t>realizacj</w:t>
      </w:r>
      <w:r w:rsidR="00AC520B" w:rsidRPr="001A21E8">
        <w:rPr>
          <w:rFonts w:ascii="Tahoma" w:eastAsia="Calibri" w:hAnsi="Tahoma" w:cs="Tahoma"/>
        </w:rPr>
        <w:t>i</w:t>
      </w:r>
      <w:r w:rsidRPr="001A21E8">
        <w:rPr>
          <w:rFonts w:ascii="Tahoma" w:eastAsia="Calibri" w:hAnsi="Tahoma" w:cs="Tahoma"/>
        </w:rPr>
        <w:t xml:space="preserve"> p</w:t>
      </w:r>
      <w:r w:rsidR="00960DC6" w:rsidRPr="001A21E8">
        <w:rPr>
          <w:rFonts w:ascii="Tahoma" w:eastAsia="Calibri" w:hAnsi="Tahoma" w:cs="Tahoma"/>
        </w:rPr>
        <w:t xml:space="preserve">rojektu w oparciu o harmonogram realizacji projektu określony we </w:t>
      </w:r>
      <w:r w:rsidRPr="001A21E8">
        <w:rPr>
          <w:rFonts w:ascii="Tahoma" w:eastAsia="Calibri" w:hAnsi="Tahoma" w:cs="Tahoma"/>
        </w:rPr>
        <w:t>w</w:t>
      </w:r>
      <w:r w:rsidR="00960DC6" w:rsidRPr="001A21E8">
        <w:rPr>
          <w:rFonts w:ascii="Tahoma" w:eastAsia="Calibri" w:hAnsi="Tahoma" w:cs="Tahoma"/>
        </w:rPr>
        <w:t>niosku;</w:t>
      </w:r>
    </w:p>
    <w:p w14:paraId="4FDA8E08" w14:textId="33282BAF" w:rsidR="00960DC6" w:rsidRPr="00FC6E1C" w:rsidRDefault="00963EE0" w:rsidP="005100BA">
      <w:pPr>
        <w:numPr>
          <w:ilvl w:val="1"/>
          <w:numId w:val="16"/>
        </w:numPr>
        <w:tabs>
          <w:tab w:val="clear" w:pos="680"/>
          <w:tab w:val="left" w:pos="851"/>
        </w:tabs>
        <w:spacing w:line="276" w:lineRule="auto"/>
        <w:ind w:left="851" w:right="14" w:hanging="426"/>
        <w:jc w:val="both"/>
        <w:rPr>
          <w:rFonts w:ascii="Tahoma" w:eastAsia="Calibri" w:hAnsi="Tahoma" w:cs="Tahoma"/>
        </w:rPr>
      </w:pPr>
      <w:r w:rsidRPr="00FC6E1C">
        <w:rPr>
          <w:rFonts w:ascii="Tahoma" w:eastAsia="Calibri" w:hAnsi="Tahoma" w:cs="Tahoma"/>
        </w:rPr>
        <w:t>zapewnieni</w:t>
      </w:r>
      <w:r w:rsidR="00AC520B" w:rsidRPr="00FC6E1C">
        <w:rPr>
          <w:rFonts w:ascii="Tahoma" w:eastAsia="Calibri" w:hAnsi="Tahoma" w:cs="Tahoma"/>
        </w:rPr>
        <w:t>a</w:t>
      </w:r>
      <w:r w:rsidRPr="00FC6E1C">
        <w:rPr>
          <w:rFonts w:ascii="Tahoma" w:eastAsia="Calibri" w:hAnsi="Tahoma" w:cs="Tahoma"/>
        </w:rPr>
        <w:t xml:space="preserve"> realizacji p</w:t>
      </w:r>
      <w:r w:rsidR="00960DC6" w:rsidRPr="00FC6E1C">
        <w:rPr>
          <w:rFonts w:ascii="Tahoma" w:eastAsia="Calibri" w:hAnsi="Tahoma" w:cs="Tahoma"/>
        </w:rPr>
        <w:t>rojektu przez personel projektu posiada</w:t>
      </w:r>
      <w:r w:rsidRPr="00FC6E1C">
        <w:rPr>
          <w:rFonts w:ascii="Tahoma" w:eastAsia="Calibri" w:hAnsi="Tahoma" w:cs="Tahoma"/>
        </w:rPr>
        <w:t xml:space="preserve">jący kwalifikacje określone </w:t>
      </w:r>
      <w:r w:rsidR="00FC6E1C">
        <w:rPr>
          <w:rFonts w:ascii="Tahoma" w:eastAsia="Calibri" w:hAnsi="Tahoma" w:cs="Tahoma"/>
        </w:rPr>
        <w:br/>
      </w:r>
      <w:r w:rsidRPr="00FC6E1C">
        <w:rPr>
          <w:rFonts w:ascii="Tahoma" w:eastAsia="Calibri" w:hAnsi="Tahoma" w:cs="Tahoma"/>
        </w:rPr>
        <w:t>we w</w:t>
      </w:r>
      <w:r w:rsidR="00960DC6" w:rsidRPr="00FC6E1C">
        <w:rPr>
          <w:rFonts w:ascii="Tahoma" w:eastAsia="Calibri" w:hAnsi="Tahoma" w:cs="Tahoma"/>
        </w:rPr>
        <w:t>niosku;</w:t>
      </w:r>
    </w:p>
    <w:p w14:paraId="0E87988F" w14:textId="77777777" w:rsidR="00960DC6" w:rsidRPr="001A21E8" w:rsidRDefault="00963EE0" w:rsidP="005100BA">
      <w:pPr>
        <w:numPr>
          <w:ilvl w:val="1"/>
          <w:numId w:val="16"/>
        </w:numPr>
        <w:tabs>
          <w:tab w:val="clear" w:pos="680"/>
          <w:tab w:val="left" w:pos="851"/>
        </w:tabs>
        <w:spacing w:line="276" w:lineRule="auto"/>
        <w:ind w:left="851" w:right="14" w:hanging="426"/>
        <w:jc w:val="both"/>
        <w:rPr>
          <w:rFonts w:ascii="Tahoma" w:eastAsia="Calibri" w:hAnsi="Tahoma" w:cs="Tahoma"/>
        </w:rPr>
      </w:pPr>
      <w:r w:rsidRPr="001A21E8">
        <w:rPr>
          <w:rFonts w:ascii="Tahoma" w:eastAsia="Calibri" w:hAnsi="Tahoma" w:cs="Tahoma"/>
        </w:rPr>
        <w:t>zachowani</w:t>
      </w:r>
      <w:r w:rsidR="00AC520B" w:rsidRPr="001A21E8">
        <w:rPr>
          <w:rFonts w:ascii="Tahoma" w:eastAsia="Calibri" w:hAnsi="Tahoma" w:cs="Tahoma"/>
        </w:rPr>
        <w:t>a</w:t>
      </w:r>
      <w:r w:rsidRPr="001A21E8">
        <w:rPr>
          <w:rFonts w:ascii="Tahoma" w:eastAsia="Calibri" w:hAnsi="Tahoma" w:cs="Tahoma"/>
        </w:rPr>
        <w:t xml:space="preserve"> trwałości p</w:t>
      </w:r>
      <w:r w:rsidR="00960DC6" w:rsidRPr="001A21E8">
        <w:rPr>
          <w:rFonts w:ascii="Tahoma" w:eastAsia="Calibri" w:hAnsi="Tahoma" w:cs="Tahoma"/>
        </w:rPr>
        <w:t xml:space="preserve">rojektu lub </w:t>
      </w:r>
      <w:r w:rsidR="00B96815" w:rsidRPr="001A21E8">
        <w:rPr>
          <w:rFonts w:ascii="Tahoma" w:eastAsia="Calibri" w:hAnsi="Tahoma" w:cs="Tahoma"/>
        </w:rPr>
        <w:t>wskaźników,</w:t>
      </w:r>
      <w:r w:rsidR="00960DC6" w:rsidRPr="001A21E8">
        <w:rPr>
          <w:rFonts w:ascii="Tahoma" w:eastAsia="Calibri" w:hAnsi="Tahoma" w:cs="Tahoma"/>
        </w:rPr>
        <w:t xml:space="preserve"> o ile tak przewiduje </w:t>
      </w:r>
      <w:r w:rsidR="00B96815" w:rsidRPr="001A21E8">
        <w:rPr>
          <w:rFonts w:ascii="Tahoma" w:eastAsia="Calibri" w:hAnsi="Tahoma" w:cs="Tahoma"/>
        </w:rPr>
        <w:t xml:space="preserve">właściwy Regulamin </w:t>
      </w:r>
      <w:r w:rsidR="00BB5A67" w:rsidRPr="001A21E8">
        <w:rPr>
          <w:rFonts w:ascii="Tahoma" w:eastAsia="Calibri" w:hAnsi="Tahoma" w:cs="Tahoma"/>
        </w:rPr>
        <w:t>K</w:t>
      </w:r>
      <w:r w:rsidR="00B96815" w:rsidRPr="001A21E8">
        <w:rPr>
          <w:rFonts w:ascii="Tahoma" w:eastAsia="Calibri" w:hAnsi="Tahoma" w:cs="Tahoma"/>
        </w:rPr>
        <w:t>onkursu</w:t>
      </w:r>
      <w:r w:rsidR="00960DC6" w:rsidRPr="001A21E8">
        <w:rPr>
          <w:rFonts w:ascii="Tahoma" w:eastAsia="Calibri" w:hAnsi="Tahoma" w:cs="Tahoma"/>
        </w:rPr>
        <w:t>;</w:t>
      </w:r>
    </w:p>
    <w:p w14:paraId="02F45CA7" w14:textId="2DB92989" w:rsidR="00960DC6" w:rsidRPr="00112BCA" w:rsidRDefault="00E918FA" w:rsidP="005100BA">
      <w:pPr>
        <w:numPr>
          <w:ilvl w:val="1"/>
          <w:numId w:val="16"/>
        </w:numPr>
        <w:tabs>
          <w:tab w:val="clear" w:pos="680"/>
          <w:tab w:val="left" w:pos="851"/>
        </w:tabs>
        <w:spacing w:line="276" w:lineRule="auto"/>
        <w:ind w:left="851" w:right="14" w:hanging="426"/>
        <w:jc w:val="both"/>
        <w:rPr>
          <w:rFonts w:ascii="Tahoma" w:eastAsia="Calibri" w:hAnsi="Tahoma" w:cs="Tahoma"/>
        </w:rPr>
      </w:pPr>
      <w:r w:rsidRPr="00112BCA">
        <w:rPr>
          <w:rFonts w:ascii="Tahoma" w:eastAsia="Calibri" w:hAnsi="Tahoma" w:cs="Tahoma"/>
        </w:rPr>
        <w:t>zbierania danych osobowych nt. uczestników pro</w:t>
      </w:r>
      <w:r w:rsidR="00F10027">
        <w:rPr>
          <w:rFonts w:ascii="Tahoma" w:eastAsia="Calibri" w:hAnsi="Tahoma" w:cs="Tahoma"/>
        </w:rPr>
        <w:t>jektu (osób lub podmiotów) w SL</w:t>
      </w:r>
      <w:r w:rsidRPr="00112BCA">
        <w:rPr>
          <w:rFonts w:ascii="Tahoma" w:eastAsia="Calibri" w:hAnsi="Tahoma" w:cs="Tahoma"/>
        </w:rPr>
        <w:t>2014</w:t>
      </w:r>
      <w:r w:rsidR="00054CB9">
        <w:rPr>
          <w:rFonts w:ascii="Tahoma" w:eastAsia="Calibri" w:hAnsi="Tahoma" w:cs="Tahoma"/>
        </w:rPr>
        <w:t xml:space="preserve"> zgodnie z </w:t>
      </w:r>
      <w:r w:rsidR="00054CB9" w:rsidRPr="001246FA">
        <w:rPr>
          <w:rFonts w:ascii="Tahoma" w:eastAsia="Calibri" w:hAnsi="Tahoma" w:cs="Tahoma"/>
          <w:i/>
        </w:rPr>
        <w:t>Wytycznymi w zakresie monitorowania postępu rzeczowego realizacji programów operacyjnych na lata 2014-2020</w:t>
      </w:r>
      <w:r w:rsidR="00960DC6" w:rsidRPr="00112BCA">
        <w:rPr>
          <w:rFonts w:ascii="Tahoma" w:eastAsia="Calibri" w:hAnsi="Tahoma" w:cs="Tahoma"/>
        </w:rPr>
        <w:t>;</w:t>
      </w:r>
    </w:p>
    <w:p w14:paraId="739316B5" w14:textId="77777777" w:rsidR="00960DC6" w:rsidRPr="001A21E8" w:rsidRDefault="00960DC6" w:rsidP="005100BA">
      <w:pPr>
        <w:numPr>
          <w:ilvl w:val="1"/>
          <w:numId w:val="16"/>
        </w:numPr>
        <w:tabs>
          <w:tab w:val="clear" w:pos="680"/>
          <w:tab w:val="left" w:pos="851"/>
        </w:tabs>
        <w:spacing w:line="276" w:lineRule="auto"/>
        <w:ind w:left="851" w:right="14" w:hanging="426"/>
        <w:jc w:val="both"/>
        <w:rPr>
          <w:rFonts w:ascii="Tahoma" w:eastAsia="Calibri" w:hAnsi="Tahoma" w:cs="Tahoma"/>
        </w:rPr>
      </w:pPr>
      <w:r w:rsidRPr="001A21E8">
        <w:rPr>
          <w:rFonts w:ascii="Tahoma" w:eastAsia="Calibri" w:hAnsi="Tahoma" w:cs="Tahoma"/>
        </w:rPr>
        <w:t>przetwarzani</w:t>
      </w:r>
      <w:r w:rsidR="00AC520B" w:rsidRPr="001A21E8">
        <w:rPr>
          <w:rFonts w:ascii="Tahoma" w:eastAsia="Calibri" w:hAnsi="Tahoma" w:cs="Tahoma"/>
        </w:rPr>
        <w:t>a</w:t>
      </w:r>
      <w:r w:rsidRPr="001A21E8">
        <w:rPr>
          <w:rFonts w:ascii="Tahoma" w:eastAsia="Calibri" w:hAnsi="Tahoma" w:cs="Tahoma"/>
        </w:rPr>
        <w:t xml:space="preserve"> danych osobowych zgodnie z ustawą o ochronie danych osobowych;</w:t>
      </w:r>
    </w:p>
    <w:p w14:paraId="6CDB05C1" w14:textId="1FC41747" w:rsidR="00960DC6" w:rsidRPr="007B25BA" w:rsidRDefault="00960DC6" w:rsidP="005100BA">
      <w:pPr>
        <w:numPr>
          <w:ilvl w:val="1"/>
          <w:numId w:val="16"/>
        </w:numPr>
        <w:tabs>
          <w:tab w:val="clear" w:pos="680"/>
          <w:tab w:val="left" w:pos="851"/>
        </w:tabs>
        <w:spacing w:line="276" w:lineRule="auto"/>
        <w:ind w:left="851" w:right="14" w:hanging="426"/>
        <w:jc w:val="both"/>
        <w:rPr>
          <w:rFonts w:ascii="Tahoma" w:eastAsia="Calibri" w:hAnsi="Tahoma" w:cs="Tahoma"/>
        </w:rPr>
      </w:pPr>
      <w:r w:rsidRPr="001A21E8">
        <w:rPr>
          <w:rFonts w:ascii="Tahoma" w:eastAsia="Calibri" w:hAnsi="Tahoma" w:cs="Tahoma"/>
        </w:rPr>
        <w:t>zapewnieni</w:t>
      </w:r>
      <w:r w:rsidR="00AC520B" w:rsidRPr="001A21E8">
        <w:rPr>
          <w:rFonts w:ascii="Tahoma" w:eastAsia="Calibri" w:hAnsi="Tahoma" w:cs="Tahoma"/>
        </w:rPr>
        <w:t>a</w:t>
      </w:r>
      <w:r w:rsidRPr="001A21E8">
        <w:rPr>
          <w:rFonts w:ascii="Tahoma" w:eastAsia="Calibri" w:hAnsi="Tahoma" w:cs="Tahoma"/>
        </w:rPr>
        <w:t xml:space="preserve"> stosowania zasady równości szans i niedyskryminacji a także równości szans kobiet</w:t>
      </w:r>
      <w:r w:rsidR="00F10027">
        <w:rPr>
          <w:rFonts w:ascii="Tahoma" w:eastAsia="Calibri" w:hAnsi="Tahoma" w:cs="Tahoma"/>
        </w:rPr>
        <w:t xml:space="preserve"> </w:t>
      </w:r>
      <w:r w:rsidRPr="007B25BA">
        <w:rPr>
          <w:rFonts w:ascii="Tahoma" w:eastAsia="Calibri" w:hAnsi="Tahoma" w:cs="Tahoma"/>
        </w:rPr>
        <w:t xml:space="preserve">i mężczyzn, zgodnie z </w:t>
      </w:r>
      <w:r w:rsidRPr="001246FA">
        <w:rPr>
          <w:rFonts w:ascii="Tahoma" w:eastAsia="Calibri" w:hAnsi="Tahoma" w:cs="Tahoma"/>
          <w:i/>
        </w:rPr>
        <w:t xml:space="preserve">Wytycznymi w zakresie realizacji zasady równości szans </w:t>
      </w:r>
      <w:r w:rsidR="00F10027" w:rsidRPr="001246FA">
        <w:rPr>
          <w:rFonts w:ascii="Tahoma" w:eastAsia="Calibri" w:hAnsi="Tahoma" w:cs="Tahoma"/>
          <w:i/>
        </w:rPr>
        <w:br/>
      </w:r>
      <w:r w:rsidRPr="001246FA">
        <w:rPr>
          <w:rFonts w:ascii="Tahoma" w:eastAsia="Calibri" w:hAnsi="Tahoma" w:cs="Tahoma"/>
          <w:i/>
        </w:rPr>
        <w:t>i niedyskryminacji, w tym dostępności dla osób</w:t>
      </w:r>
      <w:r w:rsidR="00841514" w:rsidRPr="001246FA">
        <w:rPr>
          <w:rFonts w:ascii="Tahoma" w:eastAsia="Calibri" w:hAnsi="Tahoma" w:cs="Tahoma"/>
          <w:i/>
        </w:rPr>
        <w:t xml:space="preserve"> </w:t>
      </w:r>
      <w:r w:rsidRPr="001246FA">
        <w:rPr>
          <w:rFonts w:ascii="Tahoma" w:eastAsia="Calibri" w:hAnsi="Tahoma" w:cs="Tahoma"/>
          <w:i/>
        </w:rPr>
        <w:t>z niepełnosprawnościami oraz zasady równości szans kobiet i mężczyzn w ramach funduszy unijnych na lata 2014-2020</w:t>
      </w:r>
      <w:r w:rsidR="000B63DA" w:rsidRPr="007B25BA">
        <w:rPr>
          <w:rFonts w:ascii="Tahoma" w:eastAsia="Calibri" w:hAnsi="Tahoma" w:cs="Tahoma"/>
        </w:rPr>
        <w:t>,</w:t>
      </w:r>
      <w:r w:rsidRPr="007B25BA">
        <w:rPr>
          <w:rFonts w:ascii="Tahoma" w:eastAsia="Calibri" w:hAnsi="Tahoma" w:cs="Tahoma"/>
        </w:rPr>
        <w:t xml:space="preserve"> zamieszczonymi na stronie internetowej I</w:t>
      </w:r>
      <w:r w:rsidR="00963EE0" w:rsidRPr="007B25BA">
        <w:rPr>
          <w:rFonts w:ascii="Tahoma" w:eastAsia="Calibri" w:hAnsi="Tahoma" w:cs="Tahoma"/>
        </w:rPr>
        <w:t>Z</w:t>
      </w:r>
      <w:r w:rsidRPr="007B25BA">
        <w:rPr>
          <w:rFonts w:ascii="Tahoma" w:eastAsia="Calibri" w:hAnsi="Tahoma" w:cs="Tahoma"/>
        </w:rPr>
        <w:t>.</w:t>
      </w:r>
    </w:p>
    <w:p w14:paraId="2978B287" w14:textId="617B802B" w:rsidR="00960DC6" w:rsidRPr="001A21E8" w:rsidRDefault="00960DC6" w:rsidP="005100BA">
      <w:pPr>
        <w:pStyle w:val="Akapitzlist"/>
        <w:numPr>
          <w:ilvl w:val="0"/>
          <w:numId w:val="16"/>
        </w:numPr>
        <w:tabs>
          <w:tab w:val="clear" w:pos="360"/>
          <w:tab w:val="num" w:pos="426"/>
        </w:tabs>
        <w:autoSpaceDE w:val="0"/>
        <w:autoSpaceDN w:val="0"/>
        <w:spacing w:line="276" w:lineRule="auto"/>
        <w:ind w:left="426" w:right="14" w:hanging="426"/>
        <w:jc w:val="both"/>
        <w:rPr>
          <w:rFonts w:ascii="Tahoma" w:hAnsi="Tahoma" w:cs="Tahoma"/>
          <w:lang w:eastAsia="pl-PL"/>
        </w:rPr>
      </w:pPr>
      <w:r w:rsidRPr="001A21E8">
        <w:rPr>
          <w:rFonts w:ascii="Tahoma" w:hAnsi="Tahoma" w:cs="Tahoma"/>
          <w:lang w:eastAsia="pl-PL"/>
        </w:rPr>
        <w:t xml:space="preserve">W przypadku dokonania zmian w </w:t>
      </w:r>
      <w:r w:rsidR="00AC520B" w:rsidRPr="001A21E8">
        <w:rPr>
          <w:rFonts w:ascii="Tahoma" w:hAnsi="Tahoma" w:cs="Tahoma"/>
          <w:lang w:eastAsia="pl-PL"/>
        </w:rPr>
        <w:t>p</w:t>
      </w:r>
      <w:r w:rsidRPr="001A21E8">
        <w:rPr>
          <w:rFonts w:ascii="Tahoma" w:hAnsi="Tahoma" w:cs="Tahoma"/>
          <w:lang w:eastAsia="pl-PL"/>
        </w:rPr>
        <w:t>rojekcie</w:t>
      </w:r>
      <w:r w:rsidR="009309DE">
        <w:rPr>
          <w:rFonts w:ascii="Tahoma" w:hAnsi="Tahoma" w:cs="Tahoma"/>
          <w:lang w:eastAsia="pl-PL"/>
        </w:rPr>
        <w:t xml:space="preserve">, o których mowa w </w:t>
      </w:r>
      <w:r w:rsidR="009309DE" w:rsidRPr="009309DE">
        <w:rPr>
          <w:rFonts w:ascii="Tahoma" w:hAnsi="Tahoma" w:cs="Tahoma"/>
          <w:lang w:eastAsia="pl-PL"/>
        </w:rPr>
        <w:t>§</w:t>
      </w:r>
      <w:r w:rsidR="009309DE">
        <w:rPr>
          <w:rFonts w:ascii="Tahoma" w:hAnsi="Tahoma" w:cs="Tahoma"/>
          <w:lang w:eastAsia="pl-PL"/>
        </w:rPr>
        <w:t xml:space="preserve"> 33</w:t>
      </w:r>
      <w:r w:rsidRPr="001A21E8">
        <w:rPr>
          <w:rFonts w:ascii="Tahoma" w:hAnsi="Tahoma" w:cs="Tahoma"/>
          <w:lang w:eastAsia="pl-PL"/>
        </w:rPr>
        <w:t xml:space="preserve"> </w:t>
      </w:r>
      <w:r w:rsidR="00FC2B65">
        <w:rPr>
          <w:rFonts w:ascii="Tahoma" w:hAnsi="Tahoma" w:cs="Tahoma"/>
          <w:lang w:eastAsia="pl-PL"/>
        </w:rPr>
        <w:t xml:space="preserve">Decyzji </w:t>
      </w:r>
      <w:r w:rsidRPr="001A21E8">
        <w:rPr>
          <w:rFonts w:ascii="Tahoma" w:hAnsi="Tahoma" w:cs="Tahoma"/>
          <w:lang w:eastAsia="pl-PL"/>
        </w:rPr>
        <w:t xml:space="preserve">Beneficjent odpowiada za realizację </w:t>
      </w:r>
      <w:r w:rsidR="00963EE0" w:rsidRPr="001A21E8">
        <w:rPr>
          <w:rFonts w:ascii="Tahoma" w:hAnsi="Tahoma" w:cs="Tahoma"/>
          <w:lang w:eastAsia="pl-PL"/>
        </w:rPr>
        <w:t>p</w:t>
      </w:r>
      <w:r w:rsidRPr="001A21E8">
        <w:rPr>
          <w:rFonts w:ascii="Tahoma" w:hAnsi="Tahoma" w:cs="Tahoma"/>
          <w:lang w:eastAsia="pl-PL"/>
        </w:rPr>
        <w:t>rojektu zgodnie</w:t>
      </w:r>
      <w:r w:rsidR="009309DE">
        <w:rPr>
          <w:rFonts w:ascii="Tahoma" w:hAnsi="Tahoma" w:cs="Tahoma"/>
          <w:lang w:eastAsia="pl-PL"/>
        </w:rPr>
        <w:t xml:space="preserve"> </w:t>
      </w:r>
      <w:r w:rsidR="00963EE0" w:rsidRPr="001A21E8">
        <w:rPr>
          <w:rFonts w:ascii="Tahoma" w:hAnsi="Tahoma" w:cs="Tahoma"/>
          <w:lang w:eastAsia="pl-PL"/>
        </w:rPr>
        <w:t>z aktualnym w</w:t>
      </w:r>
      <w:r w:rsidRPr="001A21E8">
        <w:rPr>
          <w:rFonts w:ascii="Tahoma" w:hAnsi="Tahoma" w:cs="Tahoma"/>
          <w:lang w:eastAsia="pl-PL"/>
        </w:rPr>
        <w:t>nioskiem</w:t>
      </w:r>
      <w:r w:rsidR="00A52926" w:rsidRPr="001A21E8">
        <w:rPr>
          <w:rFonts w:ascii="Tahoma" w:hAnsi="Tahoma" w:cs="Tahoma"/>
          <w:lang w:eastAsia="pl-PL"/>
        </w:rPr>
        <w:t xml:space="preserve"> (zatwierdzonym przez IZ)</w:t>
      </w:r>
      <w:r w:rsidRPr="001A21E8">
        <w:rPr>
          <w:rFonts w:ascii="Tahoma" w:hAnsi="Tahoma" w:cs="Tahoma"/>
          <w:lang w:eastAsia="pl-PL"/>
        </w:rPr>
        <w:t>.</w:t>
      </w:r>
    </w:p>
    <w:p w14:paraId="1665B0CC" w14:textId="1FAA26ED" w:rsidR="00960DC6" w:rsidRPr="001A21E8" w:rsidRDefault="00960DC6" w:rsidP="005100BA">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sidRPr="001A21E8">
        <w:rPr>
          <w:rFonts w:ascii="Tahoma" w:eastAsia="Calibri" w:hAnsi="Tahoma" w:cs="Tahoma"/>
        </w:rPr>
        <w:t>Beneficjent zobowiązuje się niezwłocznie i pisemnie poinformować I</w:t>
      </w:r>
      <w:r w:rsidR="001C6973" w:rsidRPr="001A21E8">
        <w:rPr>
          <w:rFonts w:ascii="Tahoma" w:eastAsia="Calibri" w:hAnsi="Tahoma" w:cs="Tahoma"/>
        </w:rPr>
        <w:t>Z</w:t>
      </w:r>
      <w:r w:rsidRPr="001A21E8">
        <w:rPr>
          <w:rFonts w:ascii="Tahoma" w:eastAsia="Calibri" w:hAnsi="Tahoma" w:cs="Tahoma"/>
        </w:rPr>
        <w:t xml:space="preserve"> o problemach w realizacji </w:t>
      </w:r>
      <w:r w:rsidR="001C6973" w:rsidRPr="001A21E8">
        <w:rPr>
          <w:rFonts w:ascii="Tahoma" w:eastAsia="Calibri" w:hAnsi="Tahoma" w:cs="Tahoma"/>
        </w:rPr>
        <w:t>p</w:t>
      </w:r>
      <w:r w:rsidRPr="001A21E8">
        <w:rPr>
          <w:rFonts w:ascii="Tahoma" w:eastAsia="Calibri" w:hAnsi="Tahoma" w:cs="Tahoma"/>
        </w:rPr>
        <w:t>rojektu, w</w:t>
      </w:r>
      <w:r w:rsidR="007B25BA">
        <w:rPr>
          <w:rFonts w:ascii="Tahoma" w:eastAsia="Calibri" w:hAnsi="Tahoma" w:cs="Tahoma"/>
        </w:rPr>
        <w:t xml:space="preserve"> </w:t>
      </w:r>
      <w:r w:rsidRPr="001A21E8">
        <w:rPr>
          <w:rFonts w:ascii="Tahoma" w:eastAsia="Calibri" w:hAnsi="Tahoma" w:cs="Tahoma"/>
        </w:rPr>
        <w:t>szczególności o zamiarze zaprzestania jego realizacji.</w:t>
      </w:r>
    </w:p>
    <w:p w14:paraId="563C4E16" w14:textId="77777777" w:rsidR="00C17E71" w:rsidRPr="001A21E8" w:rsidRDefault="0003135B" w:rsidP="005100BA">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sidRPr="001A21E8">
        <w:rPr>
          <w:rFonts w:ascii="Tahoma" w:eastAsia="Tahoma" w:hAnsi="Tahoma" w:cs="Tahoma"/>
          <w:spacing w:val="-1"/>
        </w:rPr>
        <w:t>Na wezwanie IZ Beneficjent zobowiązuje się do przedstawienia dokumentów/oświadczeń związanych z realizacją</w:t>
      </w:r>
      <w:r w:rsidR="00BB5A67" w:rsidRPr="001A21E8">
        <w:rPr>
          <w:rFonts w:ascii="Tahoma" w:eastAsia="Tahoma" w:hAnsi="Tahoma" w:cs="Tahoma"/>
          <w:spacing w:val="-1"/>
        </w:rPr>
        <w:t xml:space="preserve"> projektu.</w:t>
      </w:r>
    </w:p>
    <w:p w14:paraId="628C82DF" w14:textId="0D46088D" w:rsidR="00006C15" w:rsidRDefault="00006C15" w:rsidP="00470F03">
      <w:pPr>
        <w:pStyle w:val="Akapitzlist"/>
        <w:numPr>
          <w:ilvl w:val="0"/>
          <w:numId w:val="16"/>
        </w:numPr>
        <w:tabs>
          <w:tab w:val="clear" w:pos="360"/>
        </w:tabs>
        <w:spacing w:line="276" w:lineRule="auto"/>
        <w:ind w:left="426" w:right="14" w:hanging="426"/>
        <w:jc w:val="both"/>
        <w:rPr>
          <w:rFonts w:ascii="Tahoma" w:eastAsia="Tahoma" w:hAnsi="Tahoma" w:cs="Tahoma"/>
          <w:spacing w:val="-1"/>
        </w:rPr>
      </w:pPr>
      <w:r w:rsidRPr="00983EAC">
        <w:rPr>
          <w:rFonts w:ascii="Tahoma" w:eastAsia="Tahoma" w:hAnsi="Tahoma" w:cs="Tahoma"/>
          <w:spacing w:val="-1"/>
        </w:rPr>
        <w:t xml:space="preserve">Beneficjent zobowiązuje się do informowania właściwych terytorialnie </w:t>
      </w:r>
      <w:r w:rsidR="009B4586" w:rsidRPr="00983EAC">
        <w:rPr>
          <w:rFonts w:ascii="Tahoma" w:eastAsia="Tahoma" w:hAnsi="Tahoma" w:cs="Tahoma"/>
          <w:spacing w:val="-1"/>
        </w:rPr>
        <w:t xml:space="preserve">ośrodków pomocy społecznej </w:t>
      </w:r>
      <w:r w:rsidR="009B4586" w:rsidRPr="00983EAC">
        <w:rPr>
          <w:rFonts w:ascii="Tahoma" w:eastAsia="Tahoma" w:hAnsi="Tahoma" w:cs="Tahoma"/>
          <w:spacing w:val="-1"/>
        </w:rPr>
        <w:br/>
        <w:t>i powiatowych centrów pomocy rodzinie</w:t>
      </w:r>
      <w:r w:rsidRPr="00983EAC">
        <w:rPr>
          <w:rFonts w:ascii="Tahoma" w:eastAsia="Tahoma" w:hAnsi="Tahoma" w:cs="Tahoma"/>
          <w:spacing w:val="-1"/>
        </w:rPr>
        <w:t xml:space="preserve"> </w:t>
      </w:r>
      <w:r w:rsidR="00F717F7" w:rsidRPr="001A21E8">
        <w:rPr>
          <w:rFonts w:ascii="Tahoma" w:eastAsia="Tahoma" w:hAnsi="Tahoma" w:cs="Tahoma"/>
          <w:spacing w:val="-1"/>
        </w:rPr>
        <w:t xml:space="preserve">oraz organizacje partnerskie regionalne i lokalne, o których </w:t>
      </w:r>
      <w:r w:rsidR="00F717F7" w:rsidRPr="001A21E8">
        <w:rPr>
          <w:rFonts w:ascii="Tahoma" w:eastAsia="Tahoma" w:hAnsi="Tahoma" w:cs="Tahoma"/>
          <w:spacing w:val="-1"/>
        </w:rPr>
        <w:lastRenderedPageBreak/>
        <w:t>mowa w Programie Operacyjnym Pomoc Żywnościowa 2014-2020</w:t>
      </w:r>
      <w:r w:rsidR="00F717F7" w:rsidRPr="001A21E8">
        <w:rPr>
          <w:rStyle w:val="Odwoanieprzypisudolnego"/>
          <w:rFonts w:ascii="Tahoma" w:eastAsia="Tahoma" w:hAnsi="Tahoma" w:cs="Tahoma"/>
          <w:spacing w:val="-1"/>
        </w:rPr>
        <w:footnoteReference w:id="23"/>
      </w:r>
      <w:r w:rsidR="00F717F7" w:rsidRPr="001A21E8">
        <w:rPr>
          <w:rFonts w:ascii="Tahoma" w:eastAsia="Tahoma" w:hAnsi="Tahoma" w:cs="Tahoma"/>
          <w:spacing w:val="-1"/>
        </w:rPr>
        <w:t xml:space="preserve"> </w:t>
      </w:r>
      <w:r w:rsidRPr="00983EAC">
        <w:rPr>
          <w:rFonts w:ascii="Tahoma" w:eastAsia="Tahoma" w:hAnsi="Tahoma" w:cs="Tahoma"/>
          <w:spacing w:val="-1"/>
        </w:rPr>
        <w:t xml:space="preserve">o </w:t>
      </w:r>
      <w:r w:rsidR="003470ED" w:rsidRPr="003470ED">
        <w:rPr>
          <w:rFonts w:ascii="Tahoma" w:eastAsia="Tahoma" w:hAnsi="Tahoma" w:cs="Tahoma"/>
          <w:spacing w:val="-1"/>
        </w:rPr>
        <w:t>realizowanym projekcie, prowadzonej rekrutacji oraz otrzymanych formach wsparcia.</w:t>
      </w:r>
      <w:r w:rsidR="00F717F7" w:rsidRPr="001A21E8">
        <w:rPr>
          <w:rStyle w:val="Odwoanieprzypisudolnego"/>
          <w:rFonts w:ascii="Tahoma" w:eastAsia="Tahoma" w:hAnsi="Tahoma" w:cs="Tahoma"/>
          <w:spacing w:val="-1"/>
        </w:rPr>
        <w:footnoteReference w:id="24"/>
      </w:r>
    </w:p>
    <w:p w14:paraId="4851F8BB" w14:textId="77777777" w:rsidR="00432C22" w:rsidRPr="00D33D53" w:rsidRDefault="00432C22" w:rsidP="00432C22">
      <w:pPr>
        <w:pStyle w:val="Akapitzlist"/>
        <w:numPr>
          <w:ilvl w:val="0"/>
          <w:numId w:val="16"/>
        </w:numPr>
        <w:spacing w:line="276" w:lineRule="auto"/>
        <w:ind w:right="12"/>
        <w:jc w:val="both"/>
        <w:rPr>
          <w:rFonts w:ascii="Tahoma" w:eastAsia="Tahoma" w:hAnsi="Tahoma" w:cs="Tahoma"/>
          <w:spacing w:val="-1"/>
        </w:rPr>
      </w:pPr>
      <w:r w:rsidRPr="00763EC0">
        <w:rPr>
          <w:rFonts w:ascii="Tahoma" w:eastAsia="Tahoma" w:hAnsi="Tahoma" w:cs="Tahoma"/>
          <w:spacing w:val="-1"/>
        </w:rPr>
        <w:t xml:space="preserve">Beneficjent realizujący projekt jest zobowiązany do przestrzegania wymogów wynikających </w:t>
      </w:r>
      <w:r w:rsidRPr="00D33D53">
        <w:rPr>
          <w:rFonts w:ascii="Tahoma" w:eastAsia="Tahoma" w:hAnsi="Tahoma" w:cs="Tahoma"/>
          <w:spacing w:val="-1"/>
        </w:rPr>
        <w:t>z Wytycznych w zakresie realizacji przedsięwzięć z udziałem środków Europejskiego Funduszu Społecznego w obszarze zdrowia na lata 2014-2020</w:t>
      </w:r>
      <w:r>
        <w:rPr>
          <w:rStyle w:val="Odwoanieprzypisudolnego"/>
          <w:rFonts w:ascii="Tahoma" w:eastAsia="Tahoma" w:hAnsi="Tahoma" w:cs="Tahoma"/>
          <w:spacing w:val="-1"/>
        </w:rPr>
        <w:footnoteReference w:id="25"/>
      </w:r>
      <w:r w:rsidRPr="00D33D53">
        <w:rPr>
          <w:rFonts w:ascii="Tahoma" w:eastAsia="Tahoma" w:hAnsi="Tahoma" w:cs="Tahoma"/>
          <w:spacing w:val="-1"/>
        </w:rPr>
        <w:t>.</w:t>
      </w:r>
    </w:p>
    <w:p w14:paraId="0BBFEEC9" w14:textId="77777777" w:rsidR="00432C22" w:rsidRDefault="00432C22" w:rsidP="00432C22">
      <w:pPr>
        <w:pStyle w:val="Akapitzlist"/>
        <w:numPr>
          <w:ilvl w:val="0"/>
          <w:numId w:val="16"/>
        </w:numPr>
        <w:spacing w:line="276" w:lineRule="auto"/>
        <w:ind w:right="12"/>
        <w:jc w:val="both"/>
        <w:rPr>
          <w:rFonts w:ascii="Tahoma" w:eastAsia="Tahoma" w:hAnsi="Tahoma" w:cs="Tahoma"/>
          <w:spacing w:val="-1"/>
        </w:rPr>
      </w:pPr>
      <w:r w:rsidRPr="001B04C7">
        <w:rPr>
          <w:rFonts w:ascii="Tahoma" w:eastAsia="Tahoma" w:hAnsi="Tahoma" w:cs="Tahoma"/>
          <w:spacing w:val="-1"/>
        </w:rPr>
        <w:t xml:space="preserve">Beneficjent realizujący projekt z udziałem środków Europejskiego Funduszu Społecznego </w:t>
      </w:r>
      <w:r w:rsidRPr="001B04C7">
        <w:rPr>
          <w:rFonts w:ascii="Tahoma" w:eastAsia="Tahoma" w:hAnsi="Tahoma" w:cs="Tahoma"/>
          <w:spacing w:val="-1"/>
        </w:rPr>
        <w:br/>
        <w:t xml:space="preserve">w obszarze zdrowia, zobowiązany jest w terminie do dwóch miesięcy od zakończenia realizacji projektu do sporządzenia i przekazania do IZ „Raportu końcowego z realizacji programu polityki zdrowotnej” według wzoru określonego w Załączniku Nr 2 do rozporządzenia Ministra Zdrowia </w:t>
      </w:r>
      <w:r>
        <w:rPr>
          <w:rFonts w:ascii="Tahoma" w:eastAsia="Tahoma" w:hAnsi="Tahoma" w:cs="Tahoma"/>
          <w:spacing w:val="-1"/>
        </w:rPr>
        <w:br/>
      </w:r>
      <w:r w:rsidRPr="001B04C7">
        <w:rPr>
          <w:rFonts w:ascii="Tahoma" w:eastAsia="Tahoma" w:hAnsi="Tahoma" w:cs="Tahoma"/>
          <w:spacing w:val="-1"/>
        </w:rPr>
        <w:t>z dnia 22 grudnia 2017 roku w sprawie wzoru programu polityki zdrowotnej oraz sposobu sporządzenia projektu programu polityki zdrowotnej i raportu końcowego z realizacji programu polityki zdrowotnej (Dz. U. 2017 poz. 2476)</w:t>
      </w:r>
      <w:r>
        <w:rPr>
          <w:rStyle w:val="Odwoanieprzypisudolnego"/>
          <w:rFonts w:ascii="Tahoma" w:eastAsia="Tahoma" w:hAnsi="Tahoma" w:cs="Tahoma"/>
          <w:spacing w:val="-1"/>
        </w:rPr>
        <w:footnoteReference w:id="26"/>
      </w:r>
      <w:r w:rsidRPr="001B04C7">
        <w:rPr>
          <w:rFonts w:ascii="Tahoma" w:eastAsia="Tahoma" w:hAnsi="Tahoma" w:cs="Tahoma"/>
          <w:spacing w:val="-1"/>
        </w:rPr>
        <w:t>.</w:t>
      </w:r>
    </w:p>
    <w:p w14:paraId="5D38481F" w14:textId="77777777" w:rsidR="00432C22" w:rsidRPr="001B04C7" w:rsidRDefault="00432C22" w:rsidP="00432C22">
      <w:pPr>
        <w:pStyle w:val="Akapitzlist"/>
        <w:numPr>
          <w:ilvl w:val="0"/>
          <w:numId w:val="16"/>
        </w:numPr>
        <w:spacing w:line="276" w:lineRule="auto"/>
        <w:ind w:right="12"/>
        <w:jc w:val="both"/>
        <w:rPr>
          <w:rFonts w:ascii="Tahoma" w:eastAsia="Tahoma" w:hAnsi="Tahoma" w:cs="Tahoma"/>
          <w:spacing w:val="-1"/>
        </w:rPr>
      </w:pPr>
      <w:r w:rsidRPr="001B04C7">
        <w:rPr>
          <w:rFonts w:ascii="Tahoma" w:eastAsia="Tahoma" w:hAnsi="Tahoma" w:cs="Tahoma"/>
          <w:spacing w:val="-1"/>
        </w:rPr>
        <w:t xml:space="preserve">Beneficjent zobowiązuje się do regularnego poddawania się procesowi akredytacji, konsekwencją niepoddania się kolejnej lub nieuzyskania akredytacji w okresie realizacji projektu jest zmiana decyzji o dofinansowaniu projektu lub rozwiązanie umowy o dofinansowanie projektu zgodnie </w:t>
      </w:r>
      <w:r w:rsidRPr="001B04C7">
        <w:rPr>
          <w:rFonts w:ascii="Tahoma" w:eastAsia="Tahoma" w:hAnsi="Tahoma" w:cs="Tahoma"/>
          <w:spacing w:val="-1"/>
        </w:rPr>
        <w:br/>
        <w:t xml:space="preserve">z zapisami </w:t>
      </w:r>
      <w:r w:rsidRPr="001B04C7">
        <w:rPr>
          <w:rFonts w:ascii="Tahoma" w:eastAsia="Tahoma" w:hAnsi="Tahoma" w:cs="Tahoma"/>
          <w:i/>
          <w:spacing w:val="-1"/>
        </w:rPr>
        <w:t xml:space="preserve">Wytycznych w zakresie realizacji przedsięwzięć w obszarze włączenia społecznego </w:t>
      </w:r>
      <w:r w:rsidRPr="001B04C7">
        <w:rPr>
          <w:rFonts w:ascii="Tahoma" w:eastAsia="Tahoma" w:hAnsi="Tahoma" w:cs="Tahoma"/>
          <w:i/>
          <w:spacing w:val="-1"/>
        </w:rPr>
        <w:br/>
        <w:t xml:space="preserve">i zwalczania ubóstwa z wykorzystaniem środków Europejskiego Funduszu Społecznego </w:t>
      </w:r>
      <w:r w:rsidRPr="001B04C7">
        <w:rPr>
          <w:rFonts w:ascii="Tahoma" w:eastAsia="Tahoma" w:hAnsi="Tahoma" w:cs="Tahoma"/>
          <w:i/>
          <w:spacing w:val="-1"/>
        </w:rPr>
        <w:br/>
        <w:t>i Europejskiego Funduszu Rozwoju Regionalnego na lata 2014-2020</w:t>
      </w:r>
      <w:r w:rsidRPr="001B04C7">
        <w:rPr>
          <w:rFonts w:ascii="Tahoma" w:eastAsia="Tahoma" w:hAnsi="Tahoma" w:cs="Tahoma"/>
          <w:spacing w:val="-1"/>
        </w:rPr>
        <w:t>.</w:t>
      </w:r>
      <w:r w:rsidRPr="002325BE">
        <w:rPr>
          <w:rStyle w:val="Odwoanieprzypisudolnego"/>
          <w:rFonts w:ascii="Tahoma" w:eastAsia="Tahoma" w:hAnsi="Tahoma" w:cs="Tahoma"/>
          <w:spacing w:val="-1"/>
        </w:rPr>
        <w:footnoteReference w:id="27"/>
      </w:r>
    </w:p>
    <w:p w14:paraId="0882C179" w14:textId="76956689" w:rsidR="00432C22" w:rsidRPr="00432C22" w:rsidRDefault="00432C22" w:rsidP="00432C22">
      <w:pPr>
        <w:pStyle w:val="Akapitzlist"/>
        <w:numPr>
          <w:ilvl w:val="0"/>
          <w:numId w:val="16"/>
        </w:numPr>
        <w:spacing w:line="276" w:lineRule="auto"/>
        <w:ind w:right="12"/>
        <w:jc w:val="both"/>
        <w:rPr>
          <w:rFonts w:ascii="Tahoma" w:eastAsia="Tahoma" w:hAnsi="Tahoma" w:cs="Tahoma"/>
          <w:spacing w:val="-1"/>
        </w:rPr>
      </w:pPr>
      <w:r w:rsidRPr="002325BE">
        <w:rPr>
          <w:rFonts w:ascii="Tahoma" w:eastAsia="Tahoma" w:hAnsi="Tahoma" w:cs="Tahoma"/>
          <w:spacing w:val="-1"/>
        </w:rPr>
        <w:t xml:space="preserve">Beneficjent zobowiązuje się do współpracy z pośrednikami finansowymi oferującymi instrumenty finansowe bezpośrednio podmiotom ekonomii społecznej. W ramach w/w współpracy Beneficjent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w:t>
      </w:r>
      <w:r w:rsidRPr="002325BE">
        <w:rPr>
          <w:rFonts w:ascii="Tahoma" w:eastAsia="Tahoma" w:hAnsi="Tahoma" w:cs="Tahoma"/>
          <w:spacing w:val="-1"/>
        </w:rPr>
        <w:br/>
        <w:t xml:space="preserve">do skorzystania z instrumentu finansowego i jego spłaty. </w:t>
      </w:r>
      <w:r w:rsidRPr="002325BE">
        <w:rPr>
          <w:rStyle w:val="Odwoanieprzypisudolnego"/>
          <w:rFonts w:ascii="Tahoma" w:eastAsia="Tahoma" w:hAnsi="Tahoma" w:cs="Tahoma"/>
          <w:spacing w:val="-1"/>
        </w:rPr>
        <w:footnoteReference w:id="28"/>
      </w:r>
    </w:p>
    <w:p w14:paraId="19B35625" w14:textId="28A6CD65" w:rsidR="00942F4E" w:rsidRDefault="00280ADA" w:rsidP="006C0779">
      <w:pPr>
        <w:jc w:val="center"/>
        <w:rPr>
          <w:rFonts w:ascii="Tahoma" w:eastAsia="Tahoma" w:hAnsi="Tahoma" w:cs="Tahoma"/>
          <w:w w:val="99"/>
        </w:rPr>
      </w:pPr>
      <w:r w:rsidRPr="001A21E8">
        <w:rPr>
          <w:rFonts w:ascii="Tahoma" w:eastAsia="Tahoma" w:hAnsi="Tahoma" w:cs="Tahoma"/>
        </w:rPr>
        <w:t>§</w:t>
      </w:r>
      <w:r w:rsidR="004307E6" w:rsidRPr="001A21E8">
        <w:rPr>
          <w:rFonts w:ascii="Tahoma" w:eastAsia="Tahoma" w:hAnsi="Tahoma" w:cs="Tahoma"/>
        </w:rPr>
        <w:t xml:space="preserve"> </w:t>
      </w:r>
      <w:r w:rsidR="009B73C7" w:rsidRPr="00B60F60">
        <w:rPr>
          <w:rFonts w:ascii="Tahoma" w:eastAsia="Tahoma" w:hAnsi="Tahoma" w:cs="Tahoma"/>
        </w:rPr>
        <w:t>9</w:t>
      </w:r>
      <w:r w:rsidRPr="001A21E8">
        <w:rPr>
          <w:rFonts w:ascii="Tahoma" w:eastAsia="Tahoma" w:hAnsi="Tahoma" w:cs="Tahoma"/>
          <w:w w:val="99"/>
        </w:rPr>
        <w:t>.</w:t>
      </w:r>
    </w:p>
    <w:p w14:paraId="22226679" w14:textId="77777777" w:rsidR="006C0779" w:rsidRPr="006C0779" w:rsidRDefault="006C0779" w:rsidP="006C0779">
      <w:pPr>
        <w:jc w:val="center"/>
        <w:rPr>
          <w:rFonts w:ascii="Tahoma" w:eastAsia="Tahoma" w:hAnsi="Tahoma" w:cs="Tahoma"/>
        </w:rPr>
      </w:pPr>
    </w:p>
    <w:p w14:paraId="6787300E" w14:textId="088002BB" w:rsidR="00942F4E" w:rsidRPr="00EA1DD8" w:rsidRDefault="00280ADA" w:rsidP="005100BA">
      <w:pPr>
        <w:pStyle w:val="Akapitzlist"/>
        <w:numPr>
          <w:ilvl w:val="0"/>
          <w:numId w:val="15"/>
        </w:numPr>
        <w:spacing w:line="276" w:lineRule="auto"/>
        <w:ind w:left="426" w:right="14" w:hanging="426"/>
        <w:jc w:val="both"/>
        <w:rPr>
          <w:rFonts w:ascii="Tahoma" w:eastAsia="Tahoma" w:hAnsi="Tahoma" w:cs="Tahoma"/>
        </w:rPr>
      </w:pPr>
      <w:r w:rsidRPr="00EA1DD8">
        <w:rPr>
          <w:rFonts w:ascii="Tahoma" w:eastAsia="Tahoma" w:hAnsi="Tahoma" w:cs="Tahoma"/>
        </w:rPr>
        <w:t>IZ</w:t>
      </w:r>
      <w:r w:rsidRPr="00EA1DD8">
        <w:rPr>
          <w:rFonts w:ascii="Tahoma" w:eastAsia="Tahoma" w:hAnsi="Tahoma" w:cs="Tahoma"/>
          <w:spacing w:val="31"/>
        </w:rPr>
        <w:t xml:space="preserve"> </w:t>
      </w:r>
      <w:r w:rsidRPr="00EA1DD8">
        <w:rPr>
          <w:rFonts w:ascii="Tahoma" w:eastAsia="Tahoma" w:hAnsi="Tahoma" w:cs="Tahoma"/>
          <w:spacing w:val="-1"/>
        </w:rPr>
        <w:t>n</w:t>
      </w:r>
      <w:r w:rsidRPr="00EA1DD8">
        <w:rPr>
          <w:rFonts w:ascii="Tahoma" w:eastAsia="Tahoma" w:hAnsi="Tahoma" w:cs="Tahoma"/>
        </w:rPr>
        <w:t>ie</w:t>
      </w:r>
      <w:r w:rsidRPr="00EA1DD8">
        <w:rPr>
          <w:rFonts w:ascii="Tahoma" w:eastAsia="Tahoma" w:hAnsi="Tahoma" w:cs="Tahoma"/>
          <w:spacing w:val="32"/>
        </w:rPr>
        <w:t xml:space="preserve"> </w:t>
      </w:r>
      <w:r w:rsidRPr="00EA1DD8">
        <w:rPr>
          <w:rFonts w:ascii="Tahoma" w:eastAsia="Tahoma" w:hAnsi="Tahoma" w:cs="Tahoma"/>
        </w:rPr>
        <w:t>po</w:t>
      </w:r>
      <w:r w:rsidRPr="00EA1DD8">
        <w:rPr>
          <w:rFonts w:ascii="Tahoma" w:eastAsia="Tahoma" w:hAnsi="Tahoma" w:cs="Tahoma"/>
          <w:spacing w:val="-1"/>
        </w:rPr>
        <w:t>n</w:t>
      </w:r>
      <w:r w:rsidRPr="00EA1DD8">
        <w:rPr>
          <w:rFonts w:ascii="Tahoma" w:eastAsia="Tahoma" w:hAnsi="Tahoma" w:cs="Tahoma"/>
        </w:rPr>
        <w:t>o</w:t>
      </w:r>
      <w:r w:rsidRPr="00EA1DD8">
        <w:rPr>
          <w:rFonts w:ascii="Tahoma" w:eastAsia="Tahoma" w:hAnsi="Tahoma" w:cs="Tahoma"/>
          <w:spacing w:val="2"/>
        </w:rPr>
        <w:t>s</w:t>
      </w:r>
      <w:r w:rsidRPr="00EA1DD8">
        <w:rPr>
          <w:rFonts w:ascii="Tahoma" w:eastAsia="Tahoma" w:hAnsi="Tahoma" w:cs="Tahoma"/>
        </w:rPr>
        <w:t>i</w:t>
      </w:r>
      <w:r w:rsidRPr="00EA1DD8">
        <w:rPr>
          <w:rFonts w:ascii="Tahoma" w:eastAsia="Tahoma" w:hAnsi="Tahoma" w:cs="Tahoma"/>
          <w:spacing w:val="28"/>
        </w:rPr>
        <w:t xml:space="preserve"> </w:t>
      </w:r>
      <w:r w:rsidRPr="00EA1DD8">
        <w:rPr>
          <w:rFonts w:ascii="Tahoma" w:eastAsia="Tahoma" w:hAnsi="Tahoma" w:cs="Tahoma"/>
        </w:rPr>
        <w:t>odpo</w:t>
      </w:r>
      <w:r w:rsidRPr="00EA1DD8">
        <w:rPr>
          <w:rFonts w:ascii="Tahoma" w:eastAsia="Tahoma" w:hAnsi="Tahoma" w:cs="Tahoma"/>
          <w:spacing w:val="1"/>
        </w:rPr>
        <w:t>w</w:t>
      </w:r>
      <w:r w:rsidRPr="00EA1DD8">
        <w:rPr>
          <w:rFonts w:ascii="Tahoma" w:eastAsia="Tahoma" w:hAnsi="Tahoma" w:cs="Tahoma"/>
        </w:rPr>
        <w:t>i</w:t>
      </w:r>
      <w:r w:rsidRPr="00EA1DD8">
        <w:rPr>
          <w:rFonts w:ascii="Tahoma" w:eastAsia="Tahoma" w:hAnsi="Tahoma" w:cs="Tahoma"/>
          <w:spacing w:val="1"/>
        </w:rPr>
        <w:t>e</w:t>
      </w:r>
      <w:r w:rsidRPr="00EA1DD8">
        <w:rPr>
          <w:rFonts w:ascii="Tahoma" w:eastAsia="Tahoma" w:hAnsi="Tahoma" w:cs="Tahoma"/>
        </w:rPr>
        <w:t>dzi</w:t>
      </w:r>
      <w:r w:rsidRPr="00EA1DD8">
        <w:rPr>
          <w:rFonts w:ascii="Tahoma" w:eastAsia="Tahoma" w:hAnsi="Tahoma" w:cs="Tahoma"/>
          <w:spacing w:val="1"/>
        </w:rPr>
        <w:t>a</w:t>
      </w:r>
      <w:r w:rsidRPr="00EA1DD8">
        <w:rPr>
          <w:rFonts w:ascii="Tahoma" w:eastAsia="Tahoma" w:hAnsi="Tahoma" w:cs="Tahoma"/>
        </w:rPr>
        <w:t>l</w:t>
      </w:r>
      <w:r w:rsidRPr="00EA1DD8">
        <w:rPr>
          <w:rFonts w:ascii="Tahoma" w:eastAsia="Tahoma" w:hAnsi="Tahoma" w:cs="Tahoma"/>
          <w:spacing w:val="-1"/>
        </w:rPr>
        <w:t>n</w:t>
      </w:r>
      <w:r w:rsidRPr="00EA1DD8">
        <w:rPr>
          <w:rFonts w:ascii="Tahoma" w:eastAsia="Tahoma" w:hAnsi="Tahoma" w:cs="Tahoma"/>
        </w:rPr>
        <w:t>oś</w:t>
      </w:r>
      <w:r w:rsidRPr="00EA1DD8">
        <w:rPr>
          <w:rFonts w:ascii="Tahoma" w:eastAsia="Tahoma" w:hAnsi="Tahoma" w:cs="Tahoma"/>
          <w:spacing w:val="-1"/>
        </w:rPr>
        <w:t>c</w:t>
      </w:r>
      <w:r w:rsidRPr="00EA1DD8">
        <w:rPr>
          <w:rFonts w:ascii="Tahoma" w:eastAsia="Tahoma" w:hAnsi="Tahoma" w:cs="Tahoma"/>
        </w:rPr>
        <w:t>i</w:t>
      </w:r>
      <w:r w:rsidRPr="00EA1DD8">
        <w:rPr>
          <w:rFonts w:ascii="Tahoma" w:eastAsia="Tahoma" w:hAnsi="Tahoma" w:cs="Tahoma"/>
          <w:spacing w:val="18"/>
        </w:rPr>
        <w:t xml:space="preserve"> </w:t>
      </w:r>
      <w:r w:rsidRPr="00EA1DD8">
        <w:rPr>
          <w:rFonts w:ascii="Tahoma" w:eastAsia="Tahoma" w:hAnsi="Tahoma" w:cs="Tahoma"/>
          <w:spacing w:val="1"/>
        </w:rPr>
        <w:t>w</w:t>
      </w:r>
      <w:r w:rsidRPr="00EA1DD8">
        <w:rPr>
          <w:rFonts w:ascii="Tahoma" w:eastAsia="Tahoma" w:hAnsi="Tahoma" w:cs="Tahoma"/>
        </w:rPr>
        <w:t>ob</w:t>
      </w:r>
      <w:r w:rsidRPr="00EA1DD8">
        <w:rPr>
          <w:rFonts w:ascii="Tahoma" w:eastAsia="Tahoma" w:hAnsi="Tahoma" w:cs="Tahoma"/>
          <w:spacing w:val="3"/>
        </w:rPr>
        <w:t>e</w:t>
      </w:r>
      <w:r w:rsidRPr="00EA1DD8">
        <w:rPr>
          <w:rFonts w:ascii="Tahoma" w:eastAsia="Tahoma" w:hAnsi="Tahoma" w:cs="Tahoma"/>
        </w:rPr>
        <w:t>c</w:t>
      </w:r>
      <w:r w:rsidRPr="00EA1DD8">
        <w:rPr>
          <w:rFonts w:ascii="Tahoma" w:eastAsia="Tahoma" w:hAnsi="Tahoma" w:cs="Tahoma"/>
          <w:spacing w:val="27"/>
        </w:rPr>
        <w:t xml:space="preserve"> </w:t>
      </w:r>
      <w:r w:rsidRPr="00EA1DD8">
        <w:rPr>
          <w:rFonts w:ascii="Tahoma" w:eastAsia="Tahoma" w:hAnsi="Tahoma" w:cs="Tahoma"/>
        </w:rPr>
        <w:t>osób</w:t>
      </w:r>
      <w:r w:rsidRPr="00EA1DD8">
        <w:rPr>
          <w:rFonts w:ascii="Tahoma" w:eastAsia="Tahoma" w:hAnsi="Tahoma" w:cs="Tahoma"/>
          <w:spacing w:val="29"/>
        </w:rPr>
        <w:t xml:space="preserve"> </w:t>
      </w:r>
      <w:r w:rsidRPr="00EA1DD8">
        <w:rPr>
          <w:rFonts w:ascii="Tahoma" w:eastAsia="Tahoma" w:hAnsi="Tahoma" w:cs="Tahoma"/>
        </w:rPr>
        <w:t>trz</w:t>
      </w:r>
      <w:r w:rsidRPr="00EA1DD8">
        <w:rPr>
          <w:rFonts w:ascii="Tahoma" w:eastAsia="Tahoma" w:hAnsi="Tahoma" w:cs="Tahoma"/>
          <w:spacing w:val="1"/>
        </w:rPr>
        <w:t>e</w:t>
      </w:r>
      <w:r w:rsidRPr="00EA1DD8">
        <w:rPr>
          <w:rFonts w:ascii="Tahoma" w:eastAsia="Tahoma" w:hAnsi="Tahoma" w:cs="Tahoma"/>
          <w:spacing w:val="-1"/>
        </w:rPr>
        <w:t>c</w:t>
      </w:r>
      <w:r w:rsidRPr="00EA1DD8">
        <w:rPr>
          <w:rFonts w:ascii="Tahoma" w:eastAsia="Tahoma" w:hAnsi="Tahoma" w:cs="Tahoma"/>
        </w:rPr>
        <w:t>i</w:t>
      </w:r>
      <w:r w:rsidRPr="00EA1DD8">
        <w:rPr>
          <w:rFonts w:ascii="Tahoma" w:eastAsia="Tahoma" w:hAnsi="Tahoma" w:cs="Tahoma"/>
          <w:spacing w:val="-1"/>
        </w:rPr>
        <w:t>c</w:t>
      </w:r>
      <w:r w:rsidRPr="00EA1DD8">
        <w:rPr>
          <w:rFonts w:ascii="Tahoma" w:eastAsia="Tahoma" w:hAnsi="Tahoma" w:cs="Tahoma"/>
        </w:rPr>
        <w:t>h</w:t>
      </w:r>
      <w:r w:rsidRPr="00EA1DD8">
        <w:rPr>
          <w:rFonts w:ascii="Tahoma" w:eastAsia="Tahoma" w:hAnsi="Tahoma" w:cs="Tahoma"/>
          <w:spacing w:val="28"/>
        </w:rPr>
        <w:t xml:space="preserve"> </w:t>
      </w:r>
      <w:r w:rsidRPr="00EA1DD8">
        <w:rPr>
          <w:rFonts w:ascii="Tahoma" w:eastAsia="Tahoma" w:hAnsi="Tahoma" w:cs="Tahoma"/>
        </w:rPr>
        <w:t>za</w:t>
      </w:r>
      <w:r w:rsidRPr="00EA1DD8">
        <w:rPr>
          <w:rFonts w:ascii="Tahoma" w:eastAsia="Tahoma" w:hAnsi="Tahoma" w:cs="Tahoma"/>
          <w:spacing w:val="32"/>
        </w:rPr>
        <w:t xml:space="preserve"> </w:t>
      </w:r>
      <w:r w:rsidRPr="00EA1DD8">
        <w:rPr>
          <w:rFonts w:ascii="Tahoma" w:eastAsia="Tahoma" w:hAnsi="Tahoma" w:cs="Tahoma"/>
        </w:rPr>
        <w:t>sz</w:t>
      </w:r>
      <w:r w:rsidRPr="00EA1DD8">
        <w:rPr>
          <w:rFonts w:ascii="Tahoma" w:eastAsia="Tahoma" w:hAnsi="Tahoma" w:cs="Tahoma"/>
          <w:spacing w:val="-3"/>
        </w:rPr>
        <w:t>k</w:t>
      </w:r>
      <w:r w:rsidRPr="00EA1DD8">
        <w:rPr>
          <w:rFonts w:ascii="Tahoma" w:eastAsia="Tahoma" w:hAnsi="Tahoma" w:cs="Tahoma"/>
        </w:rPr>
        <w:t>ody</w:t>
      </w:r>
      <w:r w:rsidRPr="00EA1DD8">
        <w:rPr>
          <w:rFonts w:ascii="Tahoma" w:eastAsia="Tahoma" w:hAnsi="Tahoma" w:cs="Tahoma"/>
          <w:spacing w:val="26"/>
        </w:rPr>
        <w:t xml:space="preserve"> </w:t>
      </w:r>
      <w:r w:rsidRPr="00EA1DD8">
        <w:rPr>
          <w:rFonts w:ascii="Tahoma" w:eastAsia="Tahoma" w:hAnsi="Tahoma" w:cs="Tahoma"/>
          <w:spacing w:val="5"/>
        </w:rPr>
        <w:t>p</w:t>
      </w:r>
      <w:r w:rsidRPr="00EA1DD8">
        <w:rPr>
          <w:rFonts w:ascii="Tahoma" w:eastAsia="Tahoma" w:hAnsi="Tahoma" w:cs="Tahoma"/>
        </w:rPr>
        <w:t>o</w:t>
      </w:r>
      <w:r w:rsidRPr="00EA1DD8">
        <w:rPr>
          <w:rFonts w:ascii="Tahoma" w:eastAsia="Tahoma" w:hAnsi="Tahoma" w:cs="Tahoma"/>
          <w:spacing w:val="1"/>
        </w:rPr>
        <w:t>w</w:t>
      </w:r>
      <w:r w:rsidRPr="00EA1DD8">
        <w:rPr>
          <w:rFonts w:ascii="Tahoma" w:eastAsia="Tahoma" w:hAnsi="Tahoma" w:cs="Tahoma"/>
        </w:rPr>
        <w:t>st</w:t>
      </w:r>
      <w:r w:rsidRPr="00EA1DD8">
        <w:rPr>
          <w:rFonts w:ascii="Tahoma" w:eastAsia="Tahoma" w:hAnsi="Tahoma" w:cs="Tahoma"/>
          <w:spacing w:val="1"/>
        </w:rPr>
        <w:t>a</w:t>
      </w:r>
      <w:r w:rsidRPr="00EA1DD8">
        <w:rPr>
          <w:rFonts w:ascii="Tahoma" w:eastAsia="Tahoma" w:hAnsi="Tahoma" w:cs="Tahoma"/>
        </w:rPr>
        <w:t>łe</w:t>
      </w:r>
      <w:r w:rsidRPr="00EA1DD8">
        <w:rPr>
          <w:rFonts w:ascii="Tahoma" w:eastAsia="Tahoma" w:hAnsi="Tahoma" w:cs="Tahoma"/>
          <w:spacing w:val="27"/>
        </w:rPr>
        <w:t xml:space="preserve"> </w:t>
      </w:r>
      <w:r w:rsidRPr="00EA1DD8">
        <w:rPr>
          <w:rFonts w:ascii="Tahoma" w:eastAsia="Tahoma" w:hAnsi="Tahoma" w:cs="Tahoma"/>
        </w:rPr>
        <w:t>w</w:t>
      </w:r>
      <w:r w:rsidRPr="00EA1DD8">
        <w:rPr>
          <w:rFonts w:ascii="Tahoma" w:eastAsia="Tahoma" w:hAnsi="Tahoma" w:cs="Tahoma"/>
          <w:spacing w:val="1"/>
        </w:rPr>
        <w:t xml:space="preserve"> </w:t>
      </w:r>
      <w:r w:rsidRPr="00EA1DD8">
        <w:rPr>
          <w:rFonts w:ascii="Tahoma" w:eastAsia="Tahoma" w:hAnsi="Tahoma" w:cs="Tahoma"/>
        </w:rPr>
        <w:t>z</w:t>
      </w:r>
      <w:r w:rsidRPr="00EA1DD8">
        <w:rPr>
          <w:rFonts w:ascii="Tahoma" w:eastAsia="Tahoma" w:hAnsi="Tahoma" w:cs="Tahoma"/>
          <w:spacing w:val="1"/>
        </w:rPr>
        <w:t>w</w:t>
      </w:r>
      <w:r w:rsidRPr="00EA1DD8">
        <w:rPr>
          <w:rFonts w:ascii="Tahoma" w:eastAsia="Tahoma" w:hAnsi="Tahoma" w:cs="Tahoma"/>
        </w:rPr>
        <w:t>i</w:t>
      </w:r>
      <w:r w:rsidRPr="00EA1DD8">
        <w:rPr>
          <w:rFonts w:ascii="Tahoma" w:eastAsia="Tahoma" w:hAnsi="Tahoma" w:cs="Tahoma"/>
          <w:spacing w:val="1"/>
        </w:rPr>
        <w:t>ą</w:t>
      </w:r>
      <w:r w:rsidRPr="00EA1DD8">
        <w:rPr>
          <w:rFonts w:ascii="Tahoma" w:eastAsia="Tahoma" w:hAnsi="Tahoma" w:cs="Tahoma"/>
        </w:rPr>
        <w:t>zku</w:t>
      </w:r>
      <w:r w:rsidRPr="00EA1DD8">
        <w:rPr>
          <w:rFonts w:ascii="Tahoma" w:eastAsia="Tahoma" w:hAnsi="Tahoma" w:cs="Tahoma"/>
          <w:spacing w:val="26"/>
        </w:rPr>
        <w:t xml:space="preserve"> </w:t>
      </w:r>
      <w:r w:rsidR="007D5D6B">
        <w:rPr>
          <w:rFonts w:ascii="Tahoma" w:eastAsia="Tahoma" w:hAnsi="Tahoma" w:cs="Tahoma"/>
          <w:spacing w:val="26"/>
        </w:rPr>
        <w:br/>
      </w:r>
      <w:r w:rsidRPr="00EA1DD8">
        <w:rPr>
          <w:rFonts w:ascii="Tahoma" w:eastAsia="Tahoma" w:hAnsi="Tahoma" w:cs="Tahoma"/>
        </w:rPr>
        <w:t>z</w:t>
      </w:r>
      <w:r w:rsidRPr="00EA1DD8">
        <w:rPr>
          <w:rFonts w:ascii="Tahoma" w:eastAsia="Tahoma" w:hAnsi="Tahoma" w:cs="Tahoma"/>
          <w:spacing w:val="33"/>
        </w:rPr>
        <w:t xml:space="preserve"> </w:t>
      </w:r>
      <w:r w:rsidRPr="00EA1DD8">
        <w:rPr>
          <w:rFonts w:ascii="Tahoma" w:eastAsia="Tahoma" w:hAnsi="Tahoma" w:cs="Tahoma"/>
        </w:rPr>
        <w:t>realizacją</w:t>
      </w:r>
      <w:r w:rsidR="00EA1DD8">
        <w:rPr>
          <w:rFonts w:ascii="Tahoma" w:eastAsia="Tahoma" w:hAnsi="Tahoma" w:cs="Tahoma"/>
        </w:rPr>
        <w:t xml:space="preserve"> </w:t>
      </w:r>
      <w:r w:rsidRPr="00EA1DD8">
        <w:rPr>
          <w:rFonts w:ascii="Tahoma" w:eastAsia="Tahoma" w:hAnsi="Tahoma" w:cs="Tahoma"/>
          <w:position w:val="-1"/>
        </w:rPr>
        <w:t>pro</w:t>
      </w:r>
      <w:r w:rsidRPr="00EA1DD8">
        <w:rPr>
          <w:rFonts w:ascii="Tahoma" w:eastAsia="Tahoma" w:hAnsi="Tahoma" w:cs="Tahoma"/>
          <w:spacing w:val="-1"/>
          <w:position w:val="-1"/>
        </w:rPr>
        <w:t>j</w:t>
      </w:r>
      <w:r w:rsidRPr="00EA1DD8">
        <w:rPr>
          <w:rFonts w:ascii="Tahoma" w:eastAsia="Tahoma" w:hAnsi="Tahoma" w:cs="Tahoma"/>
          <w:spacing w:val="1"/>
          <w:position w:val="-1"/>
        </w:rPr>
        <w:t>e</w:t>
      </w:r>
      <w:r w:rsidRPr="00EA1DD8">
        <w:rPr>
          <w:rFonts w:ascii="Tahoma" w:eastAsia="Tahoma" w:hAnsi="Tahoma" w:cs="Tahoma"/>
          <w:spacing w:val="-1"/>
          <w:position w:val="-1"/>
        </w:rPr>
        <w:t>k</w:t>
      </w:r>
      <w:r w:rsidRPr="00EA1DD8">
        <w:rPr>
          <w:rFonts w:ascii="Tahoma" w:eastAsia="Tahoma" w:hAnsi="Tahoma" w:cs="Tahoma"/>
          <w:position w:val="-1"/>
        </w:rPr>
        <w:t>t</w:t>
      </w:r>
      <w:r w:rsidRPr="00EA1DD8">
        <w:rPr>
          <w:rFonts w:ascii="Tahoma" w:eastAsia="Tahoma" w:hAnsi="Tahoma" w:cs="Tahoma"/>
          <w:spacing w:val="-1"/>
          <w:position w:val="-1"/>
        </w:rPr>
        <w:t>u</w:t>
      </w:r>
      <w:r w:rsidRPr="00EA1DD8">
        <w:rPr>
          <w:rFonts w:ascii="Tahoma" w:eastAsia="Tahoma" w:hAnsi="Tahoma" w:cs="Tahoma"/>
          <w:position w:val="-1"/>
        </w:rPr>
        <w:t>.</w:t>
      </w:r>
    </w:p>
    <w:p w14:paraId="484B6D1D" w14:textId="2CA4B7B4" w:rsidR="00F3144E" w:rsidRPr="001A21E8" w:rsidRDefault="00F3144E" w:rsidP="005100BA">
      <w:pPr>
        <w:pStyle w:val="Akapitzlist"/>
        <w:numPr>
          <w:ilvl w:val="0"/>
          <w:numId w:val="15"/>
        </w:numPr>
        <w:spacing w:line="276" w:lineRule="auto"/>
        <w:ind w:left="426" w:right="14" w:hanging="426"/>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 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 xml:space="preserve">tu w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 xml:space="preserve">ie </w:t>
      </w:r>
      <w:r w:rsidRPr="001A21E8">
        <w:rPr>
          <w:rFonts w:ascii="Tahoma" w:eastAsia="Tahoma" w:hAnsi="Tahoma" w:cs="Tahoma"/>
          <w:spacing w:val="2"/>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62"/>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a 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śla 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dzi</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ć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spacing w:val="1"/>
        </w:rPr>
        <w:t>je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1"/>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5"/>
        </w:rPr>
        <w:t xml:space="preserve">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rów </w:t>
      </w:r>
      <w:r w:rsidRPr="001A21E8">
        <w:rPr>
          <w:rFonts w:ascii="Tahoma" w:eastAsia="Tahoma" w:hAnsi="Tahoma" w:cs="Tahoma"/>
          <w:spacing w:val="1"/>
        </w:rPr>
        <w:t>w</w:t>
      </w:r>
      <w:r w:rsidRPr="001A21E8">
        <w:rPr>
          <w:rFonts w:ascii="Tahoma" w:eastAsia="Tahoma" w:hAnsi="Tahoma" w:cs="Tahoma"/>
          <w:spacing w:val="2"/>
        </w:rPr>
        <w:t>o</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c o</w:t>
      </w:r>
      <w:r w:rsidRPr="001A21E8">
        <w:rPr>
          <w:rFonts w:ascii="Tahoma" w:eastAsia="Tahoma" w:hAnsi="Tahoma" w:cs="Tahoma"/>
          <w:spacing w:val="2"/>
        </w:rPr>
        <w:t>s</w:t>
      </w:r>
      <w:r w:rsidRPr="001A21E8">
        <w:rPr>
          <w:rFonts w:ascii="Tahoma" w:eastAsia="Tahoma" w:hAnsi="Tahoma" w:cs="Tahoma"/>
        </w:rPr>
        <w:t>ób trz</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h za</w:t>
      </w:r>
      <w:r w:rsidRPr="001A21E8">
        <w:rPr>
          <w:rFonts w:ascii="Tahoma" w:eastAsia="Tahoma" w:hAnsi="Tahoma" w:cs="Tahoma"/>
          <w:spacing w:val="21"/>
        </w:rPr>
        <w:t xml:space="preserve"> </w:t>
      </w:r>
      <w:r w:rsidRPr="001A21E8">
        <w:rPr>
          <w:rFonts w:ascii="Tahoma" w:eastAsia="Tahoma" w:hAnsi="Tahoma" w:cs="Tahoma"/>
        </w:rPr>
        <w:t>dz</w:t>
      </w:r>
      <w:r w:rsidRPr="001A21E8">
        <w:rPr>
          <w:rFonts w:ascii="Tahoma" w:eastAsia="Tahoma" w:hAnsi="Tahoma" w:cs="Tahoma"/>
          <w:spacing w:val="2"/>
        </w:rPr>
        <w:t>i</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w</w:t>
      </w:r>
      <w:r w:rsidRPr="001A21E8">
        <w:rPr>
          <w:rFonts w:ascii="Tahoma" w:eastAsia="Tahoma" w:hAnsi="Tahoma" w:cs="Tahoma"/>
          <w:spacing w:val="-1"/>
        </w:rPr>
        <w:t>yn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 xml:space="preserve">e </w:t>
      </w:r>
      <w:r w:rsidR="007B25BA">
        <w:rPr>
          <w:rFonts w:ascii="Tahoma" w:eastAsia="Tahoma" w:hAnsi="Tahoma" w:cs="Tahoma"/>
        </w:rPr>
        <w:br/>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ni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00D15C17" w:rsidRPr="001A21E8">
        <w:rPr>
          <w:rFonts w:ascii="Tahoma" w:eastAsia="Tahoma" w:hAnsi="Tahoma" w:cs="Tahoma"/>
          <w:spacing w:val="-1"/>
        </w:rPr>
        <w:t>Decyzji</w:t>
      </w:r>
      <w:r w:rsidRPr="001A21E8">
        <w:rPr>
          <w:rFonts w:ascii="Tahoma" w:eastAsia="Tahoma" w:hAnsi="Tahoma" w:cs="Tahoma"/>
        </w:rPr>
        <w:t>.</w:t>
      </w:r>
      <w:r w:rsidR="009A07FD" w:rsidRPr="001A21E8">
        <w:rPr>
          <w:rStyle w:val="Odwoanieprzypisudolnego"/>
          <w:rFonts w:ascii="Tahoma" w:eastAsia="Tahoma" w:hAnsi="Tahoma" w:cs="Tahoma"/>
        </w:rPr>
        <w:footnoteReference w:id="29"/>
      </w:r>
    </w:p>
    <w:p w14:paraId="10A5DE2F" w14:textId="77777777" w:rsidR="00942F4E" w:rsidRPr="001A21E8" w:rsidRDefault="00F3144E" w:rsidP="005100BA">
      <w:pPr>
        <w:pStyle w:val="Akapitzlist"/>
        <w:numPr>
          <w:ilvl w:val="0"/>
          <w:numId w:val="15"/>
        </w:numPr>
        <w:spacing w:line="276" w:lineRule="auto"/>
        <w:ind w:left="426" w:right="14" w:hanging="426"/>
        <w:jc w:val="both"/>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0"/>
        </w:rPr>
        <w:t xml:space="preserve"> </w:t>
      </w:r>
      <w:r w:rsidRPr="001A21E8">
        <w:rPr>
          <w:rFonts w:ascii="Tahoma" w:eastAsia="Tahoma" w:hAnsi="Tahoma" w:cs="Tahoma"/>
        </w:rPr>
        <w:t>po</w:t>
      </w:r>
      <w:r w:rsidRPr="001A21E8">
        <w:rPr>
          <w:rFonts w:ascii="Tahoma" w:eastAsia="Tahoma" w:hAnsi="Tahoma" w:cs="Tahoma"/>
          <w:spacing w:val="2"/>
        </w:rPr>
        <w:t>n</w:t>
      </w:r>
      <w:r w:rsidRPr="001A21E8">
        <w:rPr>
          <w:rFonts w:ascii="Tahoma" w:eastAsia="Tahoma" w:hAnsi="Tahoma" w:cs="Tahoma"/>
        </w:rPr>
        <w:t>osi</w:t>
      </w:r>
      <w:r w:rsidRPr="001A21E8">
        <w:rPr>
          <w:rFonts w:ascii="Tahoma" w:eastAsia="Tahoma" w:hAnsi="Tahoma" w:cs="Tahoma"/>
          <w:spacing w:val="-6"/>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dzi</w:t>
      </w:r>
      <w:r w:rsidRPr="001A21E8">
        <w:rPr>
          <w:rFonts w:ascii="Tahoma" w:eastAsia="Tahoma" w:hAnsi="Tahoma" w:cs="Tahoma"/>
          <w:spacing w:val="1"/>
        </w:rPr>
        <w:t>a</w:t>
      </w:r>
      <w:r w:rsidRPr="001A21E8">
        <w:rPr>
          <w:rFonts w:ascii="Tahoma" w:eastAsia="Tahoma" w:hAnsi="Tahoma" w:cs="Tahoma"/>
          <w:spacing w:val="3"/>
        </w:rPr>
        <w:t>l</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16"/>
        </w:rPr>
        <w:t xml:space="preserve"> </w:t>
      </w:r>
      <w:r w:rsidRPr="001A21E8">
        <w:rPr>
          <w:rFonts w:ascii="Tahoma" w:eastAsia="Tahoma" w:hAnsi="Tahoma" w:cs="Tahoma"/>
          <w:spacing w:val="1"/>
        </w:rPr>
        <w:t>w</w:t>
      </w:r>
      <w:r w:rsidRPr="001A21E8">
        <w:rPr>
          <w:rFonts w:ascii="Tahoma" w:eastAsia="Tahoma" w:hAnsi="Tahoma" w:cs="Tahoma"/>
        </w:rPr>
        <w:t>zgl</w:t>
      </w:r>
      <w:r w:rsidRPr="001A21E8">
        <w:rPr>
          <w:rFonts w:ascii="Tahoma" w:eastAsia="Tahoma" w:hAnsi="Tahoma" w:cs="Tahoma"/>
          <w:spacing w:val="1"/>
        </w:rPr>
        <w:t>ę</w:t>
      </w:r>
      <w:r w:rsidRPr="001A21E8">
        <w:rPr>
          <w:rFonts w:ascii="Tahoma" w:eastAsia="Tahoma" w:hAnsi="Tahoma" w:cs="Tahoma"/>
        </w:rPr>
        <w:t>d</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9"/>
        </w:rPr>
        <w:t xml:space="preserve"> </w:t>
      </w:r>
      <w:r w:rsidRPr="001A21E8">
        <w:rPr>
          <w:rFonts w:ascii="Tahoma" w:eastAsia="Tahoma" w:hAnsi="Tahoma" w:cs="Tahoma"/>
        </w:rPr>
        <w:t>IZ</w:t>
      </w:r>
      <w:r w:rsidRPr="001A21E8">
        <w:rPr>
          <w:rFonts w:ascii="Tahoma" w:eastAsia="Tahoma" w:hAnsi="Tahoma" w:cs="Tahoma"/>
          <w:spacing w:val="-1"/>
        </w:rPr>
        <w:t xml:space="preserve"> </w:t>
      </w:r>
      <w:r w:rsidRPr="001A21E8">
        <w:rPr>
          <w:rFonts w:ascii="Tahoma" w:eastAsia="Tahoma" w:hAnsi="Tahoma" w:cs="Tahoma"/>
        </w:rPr>
        <w:t>za</w:t>
      </w:r>
      <w:r w:rsidRPr="001A21E8">
        <w:rPr>
          <w:rFonts w:ascii="Tahoma" w:eastAsia="Tahoma" w:hAnsi="Tahoma" w:cs="Tahoma"/>
          <w:spacing w:val="-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ę</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5"/>
        </w:rPr>
        <w:t xml:space="preserve">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ó</w:t>
      </w:r>
      <w:r w:rsidRPr="001A21E8">
        <w:rPr>
          <w:rFonts w:ascii="Tahoma" w:eastAsia="Tahoma" w:hAnsi="Tahoma" w:cs="Tahoma"/>
          <w:spacing w:val="-6"/>
        </w:rPr>
        <w:t>w</w:t>
      </w:r>
      <w:r w:rsidRPr="001A21E8">
        <w:rPr>
          <w:rFonts w:ascii="Tahoma" w:eastAsia="Tahoma" w:hAnsi="Tahoma" w:cs="Tahoma"/>
        </w:rPr>
        <w:t>.</w:t>
      </w:r>
      <w:r w:rsidR="009A07FD" w:rsidRPr="001A21E8">
        <w:rPr>
          <w:rStyle w:val="Odwoanieprzypisudolnego"/>
          <w:rFonts w:ascii="Tahoma" w:eastAsia="Tahoma" w:hAnsi="Tahoma" w:cs="Tahoma"/>
        </w:rPr>
        <w:footnoteReference w:id="30"/>
      </w:r>
    </w:p>
    <w:p w14:paraId="65C3BF7A" w14:textId="77777777" w:rsidR="00BF6E10" w:rsidRDefault="00BF6E10" w:rsidP="003F6632">
      <w:pPr>
        <w:spacing w:line="276" w:lineRule="auto"/>
        <w:ind w:right="14"/>
        <w:rPr>
          <w:rFonts w:ascii="Tahoma" w:eastAsia="Tahoma" w:hAnsi="Tahoma" w:cs="Tahoma"/>
          <w:b/>
          <w:spacing w:val="-1"/>
        </w:rPr>
      </w:pPr>
    </w:p>
    <w:p w14:paraId="0AD0EDCF" w14:textId="77777777" w:rsidR="00942F4E" w:rsidRPr="001A21E8" w:rsidRDefault="00280ADA" w:rsidP="00F10027">
      <w:pPr>
        <w:spacing w:line="276" w:lineRule="auto"/>
        <w:ind w:left="426" w:right="14" w:hanging="426"/>
        <w:jc w:val="center"/>
        <w:rPr>
          <w:rFonts w:ascii="Tahoma" w:eastAsia="Tahoma" w:hAnsi="Tahoma" w:cs="Tahoma"/>
        </w:rPr>
      </w:pPr>
      <w:r w:rsidRPr="001A21E8">
        <w:rPr>
          <w:rFonts w:ascii="Tahoma" w:eastAsia="Tahoma" w:hAnsi="Tahoma" w:cs="Tahoma"/>
          <w:b/>
          <w:spacing w:val="-1"/>
        </w:rPr>
        <w:t>R</w:t>
      </w:r>
      <w:r w:rsidRPr="001A21E8">
        <w:rPr>
          <w:rFonts w:ascii="Tahoma" w:eastAsia="Tahoma" w:hAnsi="Tahoma" w:cs="Tahoma"/>
          <w:b/>
        </w:rPr>
        <w:t>ozlic</w:t>
      </w:r>
      <w:r w:rsidRPr="001A21E8">
        <w:rPr>
          <w:rFonts w:ascii="Tahoma" w:eastAsia="Tahoma" w:hAnsi="Tahoma" w:cs="Tahoma"/>
          <w:b/>
          <w:spacing w:val="1"/>
        </w:rPr>
        <w:t>z</w:t>
      </w:r>
      <w:r w:rsidRPr="001A21E8">
        <w:rPr>
          <w:rFonts w:ascii="Tahoma" w:eastAsia="Tahoma" w:hAnsi="Tahoma" w:cs="Tahoma"/>
          <w:b/>
        </w:rPr>
        <w:t>an</w:t>
      </w:r>
      <w:r w:rsidRPr="001A21E8">
        <w:rPr>
          <w:rFonts w:ascii="Tahoma" w:eastAsia="Tahoma" w:hAnsi="Tahoma" w:cs="Tahoma"/>
          <w:b/>
          <w:spacing w:val="2"/>
        </w:rPr>
        <w:t>i</w:t>
      </w:r>
      <w:r w:rsidRPr="001A21E8">
        <w:rPr>
          <w:rFonts w:ascii="Tahoma" w:eastAsia="Tahoma" w:hAnsi="Tahoma" w:cs="Tahoma"/>
          <w:b/>
        </w:rPr>
        <w:t>e</w:t>
      </w:r>
      <w:r w:rsidRPr="001A21E8">
        <w:rPr>
          <w:rFonts w:ascii="Tahoma" w:eastAsia="Tahoma" w:hAnsi="Tahoma" w:cs="Tahoma"/>
          <w:b/>
          <w:spacing w:val="-13"/>
        </w:rPr>
        <w:t xml:space="preserve"> </w:t>
      </w:r>
      <w:r w:rsidRPr="001A21E8">
        <w:rPr>
          <w:rFonts w:ascii="Tahoma" w:eastAsia="Tahoma" w:hAnsi="Tahoma" w:cs="Tahoma"/>
          <w:b/>
        </w:rPr>
        <w:t xml:space="preserve">i </w:t>
      </w:r>
      <w:r w:rsidRPr="00EA1DD8">
        <w:rPr>
          <w:rFonts w:ascii="Tahoma" w:eastAsia="Tahoma" w:hAnsi="Tahoma" w:cs="Tahoma"/>
          <w:b/>
        </w:rPr>
        <w:t>płatności</w:t>
      </w:r>
    </w:p>
    <w:p w14:paraId="0C3FD75F" w14:textId="5691309E" w:rsidR="00942F4E" w:rsidRPr="001A21E8" w:rsidRDefault="00280ADA" w:rsidP="00F10027">
      <w:pPr>
        <w:tabs>
          <w:tab w:val="left" w:pos="4962"/>
        </w:tabs>
        <w:spacing w:line="276" w:lineRule="auto"/>
        <w:ind w:left="426" w:right="14" w:hanging="426"/>
        <w:jc w:val="center"/>
        <w:rPr>
          <w:rFonts w:ascii="Tahoma" w:eastAsia="Tahoma" w:hAnsi="Tahoma" w:cs="Tahoma"/>
          <w:w w:val="99"/>
        </w:rPr>
      </w:pPr>
      <w:r w:rsidRPr="001A21E8">
        <w:rPr>
          <w:rFonts w:ascii="Tahoma" w:eastAsia="Tahoma" w:hAnsi="Tahoma" w:cs="Tahoma"/>
        </w:rPr>
        <w:t>§</w:t>
      </w:r>
      <w:r w:rsidR="004307E6" w:rsidRPr="001A21E8">
        <w:rPr>
          <w:rFonts w:ascii="Tahoma" w:eastAsia="Tahoma" w:hAnsi="Tahoma" w:cs="Tahoma"/>
        </w:rPr>
        <w:t xml:space="preserve"> </w:t>
      </w:r>
      <w:r w:rsidR="009B73C7">
        <w:rPr>
          <w:rFonts w:ascii="Tahoma" w:eastAsia="Tahoma" w:hAnsi="Tahoma" w:cs="Tahoma"/>
        </w:rPr>
        <w:t>10</w:t>
      </w:r>
      <w:r w:rsidRPr="001A21E8">
        <w:rPr>
          <w:rFonts w:ascii="Tahoma" w:eastAsia="Tahoma" w:hAnsi="Tahoma" w:cs="Tahoma"/>
          <w:w w:val="99"/>
        </w:rPr>
        <w:t>.</w:t>
      </w:r>
    </w:p>
    <w:p w14:paraId="083621B2" w14:textId="71989A86" w:rsidR="001A21E8" w:rsidRPr="001A21E8" w:rsidRDefault="00280ADA" w:rsidP="00F10027">
      <w:pPr>
        <w:pStyle w:val="Akapitzlist"/>
        <w:numPr>
          <w:ilvl w:val="0"/>
          <w:numId w:val="1"/>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e się</w:t>
      </w:r>
      <w:r w:rsidRPr="001A21E8">
        <w:rPr>
          <w:rFonts w:ascii="Tahoma" w:eastAsia="Tahoma" w:hAnsi="Tahoma" w:cs="Tahoma"/>
          <w:spacing w:val="51"/>
        </w:rPr>
        <w:t xml:space="preserve"> </w:t>
      </w:r>
      <w:r w:rsidRPr="001A21E8">
        <w:rPr>
          <w:rFonts w:ascii="Tahoma" w:eastAsia="Tahoma" w:hAnsi="Tahoma" w:cs="Tahoma"/>
        </w:rPr>
        <w:t>do 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odr</w:t>
      </w:r>
      <w:r w:rsidRPr="001A21E8">
        <w:rPr>
          <w:rFonts w:ascii="Tahoma" w:eastAsia="Tahoma" w:hAnsi="Tahoma" w:cs="Tahoma"/>
          <w:spacing w:val="1"/>
        </w:rPr>
        <w:t>ę</w:t>
      </w:r>
      <w:r w:rsidRPr="001A21E8">
        <w:rPr>
          <w:rFonts w:ascii="Tahoma" w:eastAsia="Tahoma" w:hAnsi="Tahoma" w:cs="Tahoma"/>
        </w:rPr>
        <w:t>bni</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j </w:t>
      </w:r>
      <w:r w:rsidRPr="001A21E8">
        <w:rPr>
          <w:rFonts w:ascii="Tahoma" w:eastAsia="Tahoma" w:hAnsi="Tahoma" w:cs="Tahoma"/>
          <w:spacing w:val="1"/>
        </w:rPr>
        <w:t>ew</w:t>
      </w:r>
      <w:r w:rsidRPr="001A21E8">
        <w:rPr>
          <w:rFonts w:ascii="Tahoma" w:eastAsia="Tahoma" w:hAnsi="Tahoma" w:cs="Tahoma"/>
        </w:rPr>
        <w:t>id</w:t>
      </w:r>
      <w:r w:rsidRPr="001A21E8">
        <w:rPr>
          <w:rFonts w:ascii="Tahoma" w:eastAsia="Tahoma" w:hAnsi="Tahoma" w:cs="Tahoma"/>
          <w:spacing w:val="3"/>
        </w:rPr>
        <w:t>e</w:t>
      </w:r>
      <w:r w:rsidRPr="001A21E8">
        <w:rPr>
          <w:rFonts w:ascii="Tahoma" w:eastAsia="Tahoma" w:hAnsi="Tahoma" w:cs="Tahoma"/>
          <w:spacing w:val="-1"/>
        </w:rPr>
        <w:t>ncj</w:t>
      </w:r>
      <w:r w:rsidRPr="001A21E8">
        <w:rPr>
          <w:rFonts w:ascii="Tahoma" w:eastAsia="Tahoma" w:hAnsi="Tahoma" w:cs="Tahoma"/>
        </w:rPr>
        <w:t>i</w:t>
      </w:r>
      <w:r w:rsidRPr="001A21E8">
        <w:rPr>
          <w:rFonts w:ascii="Tahoma" w:eastAsia="Tahoma" w:hAnsi="Tahoma" w:cs="Tahoma"/>
          <w:spacing w:val="47"/>
        </w:rPr>
        <w:t xml:space="preserve">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 xml:space="preserve">ów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00610491" w:rsidRPr="001A21E8">
        <w:rPr>
          <w:rFonts w:ascii="Tahoma" w:eastAsia="Tahoma" w:hAnsi="Tahoma" w:cs="Tahoma"/>
        </w:rPr>
        <w:t xml:space="preserve"> </w:t>
      </w:r>
      <w:r w:rsidR="00F10027">
        <w:rPr>
          <w:rFonts w:ascii="Tahoma" w:eastAsia="Tahoma" w:hAnsi="Tahoma" w:cs="Tahoma"/>
        </w:rPr>
        <w:br/>
      </w:r>
      <w:r w:rsidRPr="001A21E8">
        <w:rPr>
          <w:rFonts w:ascii="Tahoma" w:eastAsia="Tahoma" w:hAnsi="Tahoma" w:cs="Tahoma"/>
        </w:rPr>
        <w:t>w</w:t>
      </w:r>
      <w:r w:rsidRPr="001A21E8">
        <w:rPr>
          <w:rFonts w:ascii="Tahoma" w:eastAsia="Tahoma" w:hAnsi="Tahoma" w:cs="Tahoma"/>
          <w:spacing w:val="59"/>
        </w:rPr>
        <w:t xml:space="preserve"> </w:t>
      </w:r>
      <w:r w:rsidRPr="001A21E8">
        <w:rPr>
          <w:rFonts w:ascii="Tahoma" w:eastAsia="Tahoma" w:hAnsi="Tahoma" w:cs="Tahoma"/>
        </w:rPr>
        <w:t>sposób</w:t>
      </w:r>
      <w:r w:rsidRPr="001A21E8">
        <w:rPr>
          <w:rFonts w:ascii="Tahoma" w:eastAsia="Tahoma" w:hAnsi="Tahoma" w:cs="Tahoma"/>
          <w:spacing w:val="5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j</w:t>
      </w:r>
      <w:r w:rsidRPr="001A21E8">
        <w:rPr>
          <w:rFonts w:ascii="Tahoma" w:eastAsia="Tahoma" w:hAnsi="Tahoma" w:cs="Tahoma"/>
        </w:rPr>
        <w:t>rz</w:t>
      </w:r>
      <w:r w:rsidRPr="001A21E8">
        <w:rPr>
          <w:rFonts w:ascii="Tahoma" w:eastAsia="Tahoma" w:hAnsi="Tahoma" w:cs="Tahoma"/>
          <w:spacing w:val="-1"/>
        </w:rPr>
        <w:t>y</w:t>
      </w:r>
      <w:r w:rsidRPr="001A21E8">
        <w:rPr>
          <w:rFonts w:ascii="Tahoma" w:eastAsia="Tahoma" w:hAnsi="Tahoma" w:cs="Tahoma"/>
        </w:rPr>
        <w:t>s</w:t>
      </w:r>
      <w:r w:rsidRPr="001A21E8">
        <w:rPr>
          <w:rFonts w:ascii="Tahoma" w:eastAsia="Tahoma" w:hAnsi="Tahoma" w:cs="Tahoma"/>
          <w:spacing w:val="-2"/>
        </w:rPr>
        <w:t>t</w:t>
      </w:r>
      <w:r w:rsidRPr="001A21E8">
        <w:rPr>
          <w:rFonts w:ascii="Tahoma" w:eastAsia="Tahoma" w:hAnsi="Tahoma" w:cs="Tahoma"/>
          <w:spacing w:val="-14"/>
        </w:rPr>
        <w:t>y</w:t>
      </w:r>
      <w:r w:rsidRPr="001A21E8">
        <w:rPr>
          <w:rFonts w:ascii="Tahoma" w:eastAsia="Tahoma" w:hAnsi="Tahoma" w:cs="Tahoma"/>
        </w:rPr>
        <w:t>,</w:t>
      </w:r>
      <w:r w:rsidRPr="001A21E8">
        <w:rPr>
          <w:rFonts w:ascii="Tahoma" w:eastAsia="Tahoma" w:hAnsi="Tahoma" w:cs="Tahoma"/>
          <w:spacing w:val="49"/>
        </w:rPr>
        <w:t xml:space="preserve"> </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59"/>
        </w:rPr>
        <w:t xml:space="preserve"> </w:t>
      </w:r>
      <w:r w:rsidRPr="001A21E8">
        <w:rPr>
          <w:rFonts w:ascii="Tahoma" w:eastAsia="Tahoma" w:hAnsi="Tahoma" w:cs="Tahoma"/>
          <w:spacing w:val="1"/>
        </w:rPr>
        <w:t>a</w:t>
      </w:r>
      <w:r w:rsidRPr="001A21E8">
        <w:rPr>
          <w:rFonts w:ascii="Tahoma" w:eastAsia="Tahoma" w:hAnsi="Tahoma" w:cs="Tahoma"/>
        </w:rPr>
        <w:t>by</w:t>
      </w:r>
      <w:r w:rsidRPr="001A21E8">
        <w:rPr>
          <w:rFonts w:ascii="Tahoma" w:eastAsia="Tahoma" w:hAnsi="Tahoma" w:cs="Tahoma"/>
          <w:spacing w:val="56"/>
        </w:rPr>
        <w:t xml:space="preserve"> </w:t>
      </w:r>
      <w:r w:rsidRPr="001A21E8">
        <w:rPr>
          <w:rFonts w:ascii="Tahoma" w:eastAsia="Tahoma" w:hAnsi="Tahoma" w:cs="Tahoma"/>
        </w:rPr>
        <w:t>możli</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56"/>
        </w:rPr>
        <w:t xml:space="preserve"> </w:t>
      </w:r>
      <w:r w:rsidRPr="001A21E8">
        <w:rPr>
          <w:rFonts w:ascii="Tahoma" w:eastAsia="Tahoma" w:hAnsi="Tahoma" w:cs="Tahoma"/>
        </w:rPr>
        <w:t>była</w:t>
      </w:r>
      <w:r w:rsidRPr="001A21E8">
        <w:rPr>
          <w:rFonts w:ascii="Tahoma" w:eastAsia="Tahoma" w:hAnsi="Tahoma" w:cs="Tahoma"/>
          <w:spacing w:val="57"/>
        </w:rPr>
        <w:t xml:space="preserve"> </w:t>
      </w:r>
      <w:r w:rsidRPr="001A21E8">
        <w:rPr>
          <w:rFonts w:ascii="Tahoma" w:eastAsia="Tahoma" w:hAnsi="Tahoma" w:cs="Tahoma"/>
        </w:rPr>
        <w:t>id</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t</w:t>
      </w:r>
      <w:r w:rsidRPr="001A21E8">
        <w:rPr>
          <w:rFonts w:ascii="Tahoma" w:eastAsia="Tahoma" w:hAnsi="Tahoma" w:cs="Tahoma"/>
          <w:spacing w:val="-1"/>
        </w:rPr>
        <w:t>yf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a</w:t>
      </w:r>
      <w:r w:rsidRPr="001A21E8">
        <w:rPr>
          <w:rFonts w:ascii="Tahoma" w:eastAsia="Tahoma" w:hAnsi="Tahoma" w:cs="Tahoma"/>
          <w:spacing w:val="49"/>
        </w:rPr>
        <w:t xml:space="preserve"> </w:t>
      </w:r>
      <w:r w:rsidRPr="001A21E8">
        <w:rPr>
          <w:rFonts w:ascii="Tahoma" w:eastAsia="Tahoma" w:hAnsi="Tahoma" w:cs="Tahoma"/>
        </w:rPr>
        <w:t>poszcz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46"/>
        </w:rPr>
        <w:t xml:space="preserve"> </w:t>
      </w:r>
      <w:r w:rsidRPr="001A21E8">
        <w:rPr>
          <w:rFonts w:ascii="Tahoma" w:eastAsia="Tahoma" w:hAnsi="Tahoma" w:cs="Tahoma"/>
        </w:rPr>
        <w:t>o</w:t>
      </w:r>
      <w:r w:rsidRPr="001A21E8">
        <w:rPr>
          <w:rFonts w:ascii="Tahoma" w:eastAsia="Tahoma" w:hAnsi="Tahoma" w:cs="Tahoma"/>
          <w:spacing w:val="2"/>
        </w:rPr>
        <w:t>p</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53"/>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ny</w:t>
      </w:r>
      <w:r w:rsidRPr="001A21E8">
        <w:rPr>
          <w:rFonts w:ascii="Tahoma" w:eastAsia="Tahoma" w:hAnsi="Tahoma" w:cs="Tahoma"/>
          <w:spacing w:val="2"/>
        </w:rPr>
        <w:t>c</w:t>
      </w:r>
      <w:r w:rsidRPr="001A21E8">
        <w:rPr>
          <w:rFonts w:ascii="Tahoma" w:eastAsia="Tahoma" w:hAnsi="Tahoma" w:cs="Tahoma"/>
        </w:rPr>
        <w:t>h</w:t>
      </w:r>
      <w:r w:rsidR="00610491" w:rsidRPr="001A21E8">
        <w:rPr>
          <w:rFonts w:ascii="Tahoma" w:eastAsia="Tahoma" w:hAnsi="Tahoma" w:cs="Tahoma"/>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em</w:t>
      </w:r>
      <w:r w:rsidR="00156B74" w:rsidRPr="001A21E8">
        <w:rPr>
          <w:rFonts w:ascii="Tahoma" w:eastAsia="Tahoma" w:hAnsi="Tahoma" w:cs="Tahoma"/>
          <w:spacing w:val="1"/>
        </w:rPr>
        <w:t xml:space="preserve">, z wyłączeniem kosztów pośrednich, o których mowa w </w:t>
      </w:r>
      <w:r w:rsidR="00156B74" w:rsidRPr="00B60F60">
        <w:rPr>
          <w:rFonts w:ascii="Tahoma" w:eastAsia="Tahoma" w:hAnsi="Tahoma" w:cs="Tahoma"/>
        </w:rPr>
        <w:t>§ 5</w:t>
      </w:r>
      <w:r w:rsidRPr="001A21E8">
        <w:rPr>
          <w:rFonts w:ascii="Tahoma" w:eastAsia="Tahoma" w:hAnsi="Tahoma" w:cs="Tahoma"/>
          <w:spacing w:val="-10"/>
        </w:rPr>
        <w:t xml:space="preserve"> </w:t>
      </w:r>
      <w:r w:rsidR="00C1292D">
        <w:rPr>
          <w:rFonts w:ascii="Tahoma" w:eastAsia="Tahoma" w:hAnsi="Tahoma" w:cs="Tahoma"/>
        </w:rPr>
        <w:t>oraz stawek jednostkowych, o których mowa w § 7.</w:t>
      </w:r>
    </w:p>
    <w:p w14:paraId="1FB75666" w14:textId="77777777" w:rsidR="00942F4E" w:rsidRPr="001A21E8" w:rsidRDefault="00280ADA" w:rsidP="00F10027">
      <w:pPr>
        <w:pStyle w:val="Akapitzlist"/>
        <w:numPr>
          <w:ilvl w:val="0"/>
          <w:numId w:val="1"/>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7"/>
        </w:rPr>
        <w:t xml:space="preserve"> </w:t>
      </w:r>
      <w:r w:rsidRPr="001A21E8">
        <w:rPr>
          <w:rFonts w:ascii="Tahoma" w:eastAsia="Tahoma" w:hAnsi="Tahoma" w:cs="Tahoma"/>
        </w:rPr>
        <w:t>ma</w:t>
      </w:r>
      <w:r w:rsidRPr="001A21E8">
        <w:rPr>
          <w:rFonts w:ascii="Tahoma" w:eastAsia="Tahoma" w:hAnsi="Tahoma" w:cs="Tahoma"/>
          <w:spacing w:val="13"/>
        </w:rPr>
        <w:t xml:space="preserve"> </w:t>
      </w:r>
      <w:r w:rsidRPr="001A21E8">
        <w:rPr>
          <w:rFonts w:ascii="Tahoma" w:eastAsia="Tahoma" w:hAnsi="Tahoma" w:cs="Tahoma"/>
        </w:rPr>
        <w:t>o</w:t>
      </w:r>
      <w:r w:rsidRPr="001A21E8">
        <w:rPr>
          <w:rFonts w:ascii="Tahoma" w:eastAsia="Tahoma" w:hAnsi="Tahoma" w:cs="Tahoma"/>
          <w:spacing w:val="2"/>
        </w:rPr>
        <w:t>b</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8"/>
        </w:rPr>
        <w:t xml:space="preserve"> </w:t>
      </w:r>
      <w:r w:rsidRPr="001A21E8">
        <w:rPr>
          <w:rFonts w:ascii="Tahoma" w:eastAsia="Tahoma" w:hAnsi="Tahoma" w:cs="Tahoma"/>
        </w:rPr>
        <w:t>bi</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7"/>
        </w:rPr>
        <w:t xml:space="preserve"> </w:t>
      </w:r>
      <w:r w:rsidRPr="001A21E8">
        <w:rPr>
          <w:rFonts w:ascii="Tahoma" w:eastAsia="Tahoma" w:hAnsi="Tahoma" w:cs="Tahoma"/>
        </w:rPr>
        <w:t>m</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itoro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spacing w:val="1"/>
        </w:rPr>
        <w:t>ew</w:t>
      </w:r>
      <w:r w:rsidRPr="001A21E8">
        <w:rPr>
          <w:rFonts w:ascii="Tahoma" w:eastAsia="Tahoma" w:hAnsi="Tahoma" w:cs="Tahoma"/>
        </w:rPr>
        <w:t>id</w:t>
      </w:r>
      <w:r w:rsidRPr="001A21E8">
        <w:rPr>
          <w:rFonts w:ascii="Tahoma" w:eastAsia="Tahoma" w:hAnsi="Tahoma" w:cs="Tahoma"/>
          <w:spacing w:val="1"/>
        </w:rPr>
        <w:t>e</w:t>
      </w:r>
      <w:r w:rsidRPr="001A21E8">
        <w:rPr>
          <w:rFonts w:ascii="Tahoma" w:eastAsia="Tahoma" w:hAnsi="Tahoma" w:cs="Tahoma"/>
          <w:spacing w:val="-1"/>
        </w:rPr>
        <w:t>ncj</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an</w:t>
      </w:r>
      <w:r w:rsidRPr="001A21E8">
        <w:rPr>
          <w:rFonts w:ascii="Tahoma" w:eastAsia="Tahoma" w:hAnsi="Tahoma" w:cs="Tahoma"/>
        </w:rPr>
        <w:t>ia 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w:t>
      </w:r>
      <w:r w:rsidR="00557D96" w:rsidRPr="001A21E8">
        <w:rPr>
          <w:rFonts w:ascii="Tahoma" w:eastAsia="Tahoma" w:hAnsi="Tahoma" w:cs="Tahoma"/>
          <w:spacing w:val="1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9"/>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6"/>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
        </w:rPr>
        <w:t xml:space="preserve"> 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4"/>
        </w:rPr>
        <w:t xml:space="preserve"> </w:t>
      </w:r>
    </w:p>
    <w:p w14:paraId="577A4B63" w14:textId="0E92625A" w:rsidR="00942F4E" w:rsidRPr="001A21E8" w:rsidRDefault="009309DE" w:rsidP="00F10027">
      <w:pPr>
        <w:pStyle w:val="Akapitzlist"/>
        <w:numPr>
          <w:ilvl w:val="0"/>
          <w:numId w:val="1"/>
        </w:numPr>
        <w:spacing w:line="276" w:lineRule="auto"/>
        <w:ind w:left="426" w:right="14" w:hanging="426"/>
        <w:jc w:val="both"/>
        <w:rPr>
          <w:rFonts w:ascii="Tahoma" w:eastAsia="Tahoma" w:hAnsi="Tahoma" w:cs="Tahoma"/>
          <w:position w:val="-1"/>
        </w:rPr>
      </w:pPr>
      <w:r w:rsidRPr="001A21E8">
        <w:rPr>
          <w:rFonts w:ascii="Tahoma" w:eastAsia="Tahoma" w:hAnsi="Tahoma" w:cs="Tahoma"/>
          <w:spacing w:val="1"/>
        </w:rPr>
        <w:lastRenderedPageBreak/>
        <w:t>O</w:t>
      </w:r>
      <w:r w:rsidRPr="001A21E8">
        <w:rPr>
          <w:rFonts w:ascii="Tahoma" w:eastAsia="Tahoma" w:hAnsi="Tahoma" w:cs="Tahoma"/>
        </w:rPr>
        <w:t>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Pr>
          <w:rFonts w:ascii="Tahoma" w:eastAsia="Tahoma" w:hAnsi="Tahoma" w:cs="Tahoma"/>
          <w:spacing w:val="1"/>
        </w:rPr>
        <w:t>ki</w:t>
      </w:r>
      <w:r w:rsidR="00280ADA" w:rsidRPr="001A21E8">
        <w:rPr>
          <w:rFonts w:ascii="Tahoma" w:eastAsia="Tahoma" w:hAnsi="Tahoma" w:cs="Tahoma"/>
        </w:rPr>
        <w:t>,</w:t>
      </w:r>
      <w:r w:rsidR="00280ADA" w:rsidRPr="001A21E8">
        <w:rPr>
          <w:rFonts w:ascii="Tahoma" w:eastAsia="Tahoma" w:hAnsi="Tahoma" w:cs="Tahoma"/>
          <w:spacing w:val="-8"/>
        </w:rPr>
        <w:t xml:space="preserve"> </w:t>
      </w:r>
      <w:r w:rsidR="00280ADA" w:rsidRPr="001A21E8">
        <w:rPr>
          <w:rFonts w:ascii="Tahoma" w:eastAsia="Tahoma" w:hAnsi="Tahoma" w:cs="Tahoma"/>
        </w:rPr>
        <w:t>o</w:t>
      </w:r>
      <w:r w:rsidR="00280ADA" w:rsidRPr="001A21E8">
        <w:rPr>
          <w:rFonts w:ascii="Tahoma" w:eastAsia="Tahoma" w:hAnsi="Tahoma" w:cs="Tahoma"/>
          <w:spacing w:val="1"/>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Pr>
          <w:rFonts w:ascii="Tahoma" w:eastAsia="Tahoma" w:hAnsi="Tahoma" w:cs="Tahoma"/>
        </w:rPr>
        <w:t>ch</w:t>
      </w:r>
      <w:r w:rsidRPr="001A21E8">
        <w:rPr>
          <w:rFonts w:ascii="Tahoma" w:eastAsia="Tahoma" w:hAnsi="Tahoma" w:cs="Tahoma"/>
          <w:spacing w:val="-3"/>
        </w:rPr>
        <w:t xml:space="preserve"> </w:t>
      </w:r>
      <w:r w:rsidR="00280ADA" w:rsidRPr="001A21E8">
        <w:rPr>
          <w:rFonts w:ascii="Tahoma" w:eastAsia="Tahoma" w:hAnsi="Tahoma" w:cs="Tahoma"/>
        </w:rPr>
        <w:t>m</w:t>
      </w:r>
      <w:r w:rsidR="00280ADA" w:rsidRPr="001A21E8">
        <w:rPr>
          <w:rFonts w:ascii="Tahoma" w:eastAsia="Tahoma" w:hAnsi="Tahoma" w:cs="Tahoma"/>
          <w:spacing w:val="2"/>
        </w:rPr>
        <w:t>o</w:t>
      </w:r>
      <w:r w:rsidR="00280ADA" w:rsidRPr="001A21E8">
        <w:rPr>
          <w:rFonts w:ascii="Tahoma" w:eastAsia="Tahoma" w:hAnsi="Tahoma" w:cs="Tahoma"/>
          <w:spacing w:val="1"/>
        </w:rPr>
        <w:t>w</w:t>
      </w:r>
      <w:r w:rsidR="00280ADA" w:rsidRPr="001A21E8">
        <w:rPr>
          <w:rFonts w:ascii="Tahoma" w:eastAsia="Tahoma" w:hAnsi="Tahoma" w:cs="Tahoma"/>
        </w:rPr>
        <w:t>a</w:t>
      </w:r>
      <w:r w:rsidR="00280ADA" w:rsidRPr="001A21E8">
        <w:rPr>
          <w:rFonts w:ascii="Tahoma" w:eastAsia="Tahoma" w:hAnsi="Tahoma" w:cs="Tahoma"/>
          <w:spacing w:val="-2"/>
        </w:rPr>
        <w:t xml:space="preserve"> </w:t>
      </w:r>
      <w:r w:rsidR="00280ADA" w:rsidRPr="001A21E8">
        <w:rPr>
          <w:rFonts w:ascii="Tahoma" w:eastAsia="Tahoma" w:hAnsi="Tahoma" w:cs="Tahoma"/>
        </w:rPr>
        <w:t>w</w:t>
      </w:r>
      <w:r w:rsidR="00280ADA" w:rsidRPr="001A21E8">
        <w:rPr>
          <w:rFonts w:ascii="Tahoma" w:eastAsia="Tahoma" w:hAnsi="Tahoma" w:cs="Tahoma"/>
          <w:spacing w:val="2"/>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1"/>
        </w:rPr>
        <w:t xml:space="preserve"> </w:t>
      </w:r>
      <w:r w:rsidR="00280ADA" w:rsidRPr="001A21E8">
        <w:rPr>
          <w:rFonts w:ascii="Tahoma" w:eastAsia="Tahoma" w:hAnsi="Tahoma" w:cs="Tahoma"/>
          <w:spacing w:val="3"/>
        </w:rPr>
        <w:t>1</w:t>
      </w:r>
      <w:r w:rsidR="00C8027C">
        <w:rPr>
          <w:rFonts w:ascii="Tahoma" w:eastAsia="Tahoma" w:hAnsi="Tahoma" w:cs="Tahoma"/>
        </w:rPr>
        <w:t xml:space="preserve"> i </w:t>
      </w:r>
      <w:r w:rsidR="00280ADA" w:rsidRPr="001A21E8">
        <w:rPr>
          <w:rFonts w:ascii="Tahoma" w:eastAsia="Tahoma" w:hAnsi="Tahoma" w:cs="Tahoma"/>
        </w:rPr>
        <w:t>2</w:t>
      </w:r>
      <w:r w:rsidR="00280ADA" w:rsidRPr="001A21E8">
        <w:rPr>
          <w:rFonts w:ascii="Tahoma" w:eastAsia="Tahoma" w:hAnsi="Tahoma" w:cs="Tahoma"/>
          <w:spacing w:val="-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Pr>
          <w:rFonts w:ascii="Tahoma" w:eastAsia="Tahoma" w:hAnsi="Tahoma" w:cs="Tahoma"/>
        </w:rPr>
        <w:t>ą</w:t>
      </w:r>
      <w:r w:rsidRPr="001A21E8">
        <w:rPr>
          <w:rFonts w:ascii="Tahoma" w:eastAsia="Tahoma" w:hAnsi="Tahoma" w:cs="Tahoma"/>
          <w:spacing w:val="-2"/>
        </w:rPr>
        <w:t xml:space="preserve"> </w:t>
      </w:r>
      <w:r w:rsidR="00280ADA" w:rsidRPr="001A21E8">
        <w:rPr>
          <w:rFonts w:ascii="Tahoma" w:eastAsia="Tahoma" w:hAnsi="Tahoma" w:cs="Tahoma"/>
          <w:spacing w:val="-1"/>
        </w:rPr>
        <w:t>k</w:t>
      </w:r>
      <w:r w:rsidR="00280ADA" w:rsidRPr="001A21E8">
        <w:rPr>
          <w:rFonts w:ascii="Tahoma" w:eastAsia="Tahoma" w:hAnsi="Tahoma" w:cs="Tahoma"/>
          <w:spacing w:val="1"/>
        </w:rPr>
        <w:t>a</w:t>
      </w:r>
      <w:r w:rsidR="00280ADA" w:rsidRPr="001A21E8">
        <w:rPr>
          <w:rFonts w:ascii="Tahoma" w:eastAsia="Tahoma" w:hAnsi="Tahoma" w:cs="Tahoma"/>
        </w:rPr>
        <w:t>żd</w:t>
      </w:r>
      <w:r w:rsidR="00280ADA" w:rsidRPr="001A21E8">
        <w:rPr>
          <w:rFonts w:ascii="Tahoma" w:eastAsia="Tahoma" w:hAnsi="Tahoma" w:cs="Tahoma"/>
          <w:spacing w:val="1"/>
        </w:rPr>
        <w:t>e</w:t>
      </w:r>
      <w:r w:rsidR="00280ADA" w:rsidRPr="001A21E8">
        <w:rPr>
          <w:rFonts w:ascii="Tahoma" w:eastAsia="Tahoma" w:hAnsi="Tahoma" w:cs="Tahoma"/>
        </w:rPr>
        <w:t>go</w:t>
      </w:r>
      <w:r w:rsidR="00280ADA" w:rsidRPr="001A21E8">
        <w:rPr>
          <w:rFonts w:ascii="Tahoma" w:eastAsia="Tahoma" w:hAnsi="Tahoma" w:cs="Tahoma"/>
          <w:spacing w:val="-3"/>
        </w:rPr>
        <w:t xml:space="preserve"> </w:t>
      </w:r>
      <w:r w:rsidR="00280ADA" w:rsidRPr="001A21E8">
        <w:rPr>
          <w:rFonts w:ascii="Tahoma" w:eastAsia="Tahoma" w:hAnsi="Tahoma" w:cs="Tahoma"/>
        </w:rPr>
        <w:t>z</w:t>
      </w:r>
      <w:r w:rsidR="00280ADA" w:rsidRPr="001A21E8">
        <w:rPr>
          <w:rFonts w:ascii="Tahoma" w:eastAsia="Tahoma" w:hAnsi="Tahoma" w:cs="Tahoma"/>
          <w:spacing w:val="2"/>
        </w:rPr>
        <w:t xml:space="preserve"> </w:t>
      </w:r>
      <w:r w:rsidR="00280ADA" w:rsidRPr="001A21E8">
        <w:rPr>
          <w:rFonts w:ascii="Tahoma" w:eastAsia="Tahoma" w:hAnsi="Tahoma" w:cs="Tahoma"/>
          <w:spacing w:val="-4"/>
        </w:rPr>
        <w:t>P</w:t>
      </w:r>
      <w:r w:rsidR="00280ADA" w:rsidRPr="001A21E8">
        <w:rPr>
          <w:rFonts w:ascii="Tahoma" w:eastAsia="Tahoma" w:hAnsi="Tahoma" w:cs="Tahoma"/>
          <w:spacing w:val="1"/>
        </w:rPr>
        <w:t>a</w:t>
      </w:r>
      <w:r w:rsidR="00280ADA" w:rsidRPr="001A21E8">
        <w:rPr>
          <w:rFonts w:ascii="Tahoma" w:eastAsia="Tahoma" w:hAnsi="Tahoma" w:cs="Tahoma"/>
        </w:rPr>
        <w:t>r</w:t>
      </w:r>
      <w:r w:rsidR="00280ADA" w:rsidRPr="001A21E8">
        <w:rPr>
          <w:rFonts w:ascii="Tahoma" w:eastAsia="Tahoma" w:hAnsi="Tahoma" w:cs="Tahoma"/>
          <w:spacing w:val="1"/>
        </w:rPr>
        <w:t>t</w:t>
      </w:r>
      <w:r w:rsidR="00280ADA" w:rsidRPr="001A21E8">
        <w:rPr>
          <w:rFonts w:ascii="Tahoma" w:eastAsia="Tahoma" w:hAnsi="Tahoma" w:cs="Tahoma"/>
          <w:spacing w:val="-1"/>
        </w:rPr>
        <w:t>n</w:t>
      </w:r>
      <w:r w:rsidR="00280ADA" w:rsidRPr="001A21E8">
        <w:rPr>
          <w:rFonts w:ascii="Tahoma" w:eastAsia="Tahoma" w:hAnsi="Tahoma" w:cs="Tahoma"/>
          <w:spacing w:val="1"/>
        </w:rPr>
        <w:t>er</w:t>
      </w:r>
      <w:r w:rsidR="00280ADA" w:rsidRPr="001A21E8">
        <w:rPr>
          <w:rFonts w:ascii="Tahoma" w:eastAsia="Tahoma" w:hAnsi="Tahoma" w:cs="Tahoma"/>
        </w:rPr>
        <w:t>ó</w:t>
      </w:r>
      <w:r w:rsidR="00280ADA" w:rsidRPr="001A21E8">
        <w:rPr>
          <w:rFonts w:ascii="Tahoma" w:eastAsia="Tahoma" w:hAnsi="Tahoma" w:cs="Tahoma"/>
          <w:spacing w:val="-6"/>
        </w:rPr>
        <w:t>w</w:t>
      </w:r>
      <w:r w:rsidR="00280ADA" w:rsidRPr="001A21E8">
        <w:rPr>
          <w:rFonts w:ascii="Tahoma" w:eastAsia="Tahoma" w:hAnsi="Tahoma" w:cs="Tahoma"/>
        </w:rPr>
        <w:t>,</w:t>
      </w:r>
      <w:r w:rsidR="00280ADA" w:rsidRPr="001A21E8">
        <w:rPr>
          <w:rFonts w:ascii="Tahoma" w:eastAsia="Tahoma" w:hAnsi="Tahoma" w:cs="Tahoma"/>
          <w:spacing w:val="-8"/>
        </w:rPr>
        <w:t xml:space="preserve"> </w:t>
      </w:r>
      <w:r w:rsidR="00280ADA" w:rsidRPr="001A21E8">
        <w:rPr>
          <w:rFonts w:ascii="Tahoma" w:eastAsia="Tahoma" w:hAnsi="Tahoma" w:cs="Tahoma"/>
        </w:rPr>
        <w:t>w</w:t>
      </w:r>
      <w:r w:rsidR="00280ADA" w:rsidRPr="001A21E8">
        <w:rPr>
          <w:rFonts w:ascii="Tahoma" w:eastAsia="Tahoma" w:hAnsi="Tahoma" w:cs="Tahoma"/>
          <w:spacing w:val="2"/>
        </w:rPr>
        <w:t xml:space="preserve"> </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1"/>
        </w:rPr>
        <w:t>k</w:t>
      </w:r>
      <w:r w:rsidR="00280ADA" w:rsidRPr="001A21E8">
        <w:rPr>
          <w:rFonts w:ascii="Tahoma" w:eastAsia="Tahoma" w:hAnsi="Tahoma" w:cs="Tahoma"/>
        </w:rPr>
        <w:t>r</w:t>
      </w:r>
      <w:r w:rsidR="00280ADA" w:rsidRPr="001A21E8">
        <w:rPr>
          <w:rFonts w:ascii="Tahoma" w:eastAsia="Tahoma" w:hAnsi="Tahoma" w:cs="Tahoma"/>
          <w:spacing w:val="1"/>
        </w:rPr>
        <w:t>e</w:t>
      </w:r>
      <w:r w:rsidR="00280ADA" w:rsidRPr="001A21E8">
        <w:rPr>
          <w:rFonts w:ascii="Tahoma" w:eastAsia="Tahoma" w:hAnsi="Tahoma" w:cs="Tahoma"/>
        </w:rPr>
        <w:t>sie</w:t>
      </w:r>
      <w:r w:rsidR="00280ADA" w:rsidRPr="001A21E8">
        <w:rPr>
          <w:rFonts w:ascii="Tahoma" w:eastAsia="Tahoma" w:hAnsi="Tahoma" w:cs="Tahoma"/>
          <w:spacing w:val="-3"/>
        </w:rPr>
        <w:t xml:space="preserve"> </w:t>
      </w:r>
      <w:r w:rsidR="00C8027C">
        <w:rPr>
          <w:rFonts w:ascii="Tahoma" w:eastAsia="Tahoma" w:hAnsi="Tahoma" w:cs="Tahoma"/>
          <w:spacing w:val="-3"/>
        </w:rPr>
        <w:t xml:space="preserve">tej </w:t>
      </w:r>
      <w:r w:rsidR="00280ADA" w:rsidRPr="001A21E8">
        <w:rPr>
          <w:rFonts w:ascii="Tahoma" w:eastAsia="Tahoma" w:hAnsi="Tahoma" w:cs="Tahoma"/>
          <w:spacing w:val="-1"/>
        </w:rPr>
        <w:t>c</w:t>
      </w:r>
      <w:r w:rsidR="00280ADA" w:rsidRPr="001A21E8">
        <w:rPr>
          <w:rFonts w:ascii="Tahoma" w:eastAsia="Tahoma" w:hAnsi="Tahoma" w:cs="Tahoma"/>
        </w:rPr>
        <w:t>z</w:t>
      </w:r>
      <w:r w:rsidR="00280ADA" w:rsidRPr="001A21E8">
        <w:rPr>
          <w:rFonts w:ascii="Tahoma" w:eastAsia="Tahoma" w:hAnsi="Tahoma" w:cs="Tahoma"/>
          <w:spacing w:val="1"/>
        </w:rPr>
        <w:t>ę</w:t>
      </w:r>
      <w:r w:rsidR="00280ADA" w:rsidRPr="001A21E8">
        <w:rPr>
          <w:rFonts w:ascii="Tahoma" w:eastAsia="Tahoma" w:hAnsi="Tahoma" w:cs="Tahoma"/>
        </w:rPr>
        <w:t>ś</w:t>
      </w:r>
      <w:r w:rsidR="00280ADA" w:rsidRPr="001A21E8">
        <w:rPr>
          <w:rFonts w:ascii="Tahoma" w:eastAsia="Tahoma" w:hAnsi="Tahoma" w:cs="Tahoma"/>
          <w:spacing w:val="-1"/>
        </w:rPr>
        <w:t>c</w:t>
      </w:r>
      <w:r w:rsidR="00280ADA" w:rsidRPr="001A21E8">
        <w:rPr>
          <w:rFonts w:ascii="Tahoma" w:eastAsia="Tahoma" w:hAnsi="Tahoma" w:cs="Tahoma"/>
        </w:rPr>
        <w:t>i</w:t>
      </w:r>
      <w:r w:rsidR="00280ADA" w:rsidRPr="001A21E8">
        <w:rPr>
          <w:rFonts w:ascii="Tahoma" w:eastAsia="Tahoma" w:hAnsi="Tahoma" w:cs="Tahoma"/>
          <w:spacing w:val="-2"/>
        </w:rPr>
        <w:t xml:space="preserve"> </w:t>
      </w:r>
      <w:r w:rsidR="00280ADA" w:rsidRPr="001A21E8">
        <w:rPr>
          <w:rFonts w:ascii="Tahoma" w:eastAsia="Tahoma" w:hAnsi="Tahoma" w:cs="Tahoma"/>
        </w:rPr>
        <w:t>pro</w:t>
      </w:r>
      <w:r w:rsidR="00280ADA" w:rsidRPr="001A21E8">
        <w:rPr>
          <w:rFonts w:ascii="Tahoma" w:eastAsia="Tahoma" w:hAnsi="Tahoma" w:cs="Tahoma"/>
          <w:spacing w:val="-1"/>
        </w:rPr>
        <w:t>j</w:t>
      </w:r>
      <w:r w:rsidR="00280ADA" w:rsidRPr="001A21E8">
        <w:rPr>
          <w:rFonts w:ascii="Tahoma" w:eastAsia="Tahoma" w:hAnsi="Tahoma" w:cs="Tahoma"/>
          <w:spacing w:val="3"/>
        </w:rPr>
        <w:t>e</w:t>
      </w:r>
      <w:r w:rsidR="00280ADA" w:rsidRPr="001A21E8">
        <w:rPr>
          <w:rFonts w:ascii="Tahoma" w:eastAsia="Tahoma" w:hAnsi="Tahoma" w:cs="Tahoma"/>
          <w:spacing w:val="-1"/>
        </w:rPr>
        <w:t>k</w:t>
      </w:r>
      <w:r w:rsidR="00280ADA" w:rsidRPr="001A21E8">
        <w:rPr>
          <w:rFonts w:ascii="Tahoma" w:eastAsia="Tahoma" w:hAnsi="Tahoma" w:cs="Tahoma"/>
        </w:rPr>
        <w:t>t</w:t>
      </w:r>
      <w:r w:rsidR="00280ADA" w:rsidRPr="001A21E8">
        <w:rPr>
          <w:rFonts w:ascii="Tahoma" w:eastAsia="Tahoma" w:hAnsi="Tahoma" w:cs="Tahoma"/>
          <w:spacing w:val="-1"/>
        </w:rPr>
        <w:t>u</w:t>
      </w:r>
      <w:r w:rsidR="00280ADA" w:rsidRPr="001A21E8">
        <w:rPr>
          <w:rFonts w:ascii="Tahoma" w:eastAsia="Tahoma" w:hAnsi="Tahoma" w:cs="Tahoma"/>
        </w:rPr>
        <w:t>,</w:t>
      </w:r>
      <w:r w:rsidR="007B25BA">
        <w:rPr>
          <w:rFonts w:ascii="Tahoma" w:eastAsia="Tahoma" w:hAnsi="Tahoma" w:cs="Tahoma"/>
        </w:rPr>
        <w:br/>
      </w:r>
      <w:r w:rsidR="00280ADA" w:rsidRPr="001A21E8">
        <w:rPr>
          <w:rFonts w:ascii="Tahoma" w:eastAsia="Tahoma" w:hAnsi="Tahoma" w:cs="Tahoma"/>
          <w:w w:val="99"/>
        </w:rPr>
        <w:t>za</w:t>
      </w:r>
      <w:r w:rsidR="00443780" w:rsidRPr="001A21E8">
        <w:rPr>
          <w:rFonts w:ascii="Tahoma" w:eastAsia="Tahoma" w:hAnsi="Tahoma" w:cs="Tahoma"/>
          <w:spacing w:val="-1"/>
          <w:position w:val="-1"/>
        </w:rPr>
        <w:t xml:space="preserve"> </w:t>
      </w:r>
      <w:r w:rsidR="00280ADA" w:rsidRPr="001A21E8">
        <w:rPr>
          <w:rFonts w:ascii="Tahoma" w:eastAsia="Tahoma" w:hAnsi="Tahoma" w:cs="Tahoma"/>
          <w:spacing w:val="-1"/>
          <w:position w:val="-1"/>
        </w:rPr>
        <w:t>k</w:t>
      </w:r>
      <w:r w:rsidR="00280ADA" w:rsidRPr="001A21E8">
        <w:rPr>
          <w:rFonts w:ascii="Tahoma" w:eastAsia="Tahoma" w:hAnsi="Tahoma" w:cs="Tahoma"/>
          <w:position w:val="-1"/>
        </w:rPr>
        <w:t>tór</w:t>
      </w:r>
      <w:r w:rsidR="00280ADA" w:rsidRPr="001A21E8">
        <w:rPr>
          <w:rFonts w:ascii="Tahoma" w:eastAsia="Tahoma" w:hAnsi="Tahoma" w:cs="Tahoma"/>
          <w:spacing w:val="1"/>
          <w:position w:val="-1"/>
        </w:rPr>
        <w:t>e</w:t>
      </w:r>
      <w:r w:rsidR="00280ADA" w:rsidRPr="001A21E8">
        <w:rPr>
          <w:rFonts w:ascii="Tahoma" w:eastAsia="Tahoma" w:hAnsi="Tahoma" w:cs="Tahoma"/>
          <w:position w:val="-1"/>
        </w:rPr>
        <w:t>j</w:t>
      </w:r>
      <w:r w:rsidR="00280ADA" w:rsidRPr="001A21E8">
        <w:rPr>
          <w:rFonts w:ascii="Tahoma" w:eastAsia="Tahoma" w:hAnsi="Tahoma" w:cs="Tahoma"/>
          <w:spacing w:val="-6"/>
          <w:position w:val="-1"/>
        </w:rPr>
        <w:t xml:space="preserve"> </w:t>
      </w:r>
      <w:r w:rsidR="00280ADA" w:rsidRPr="001A21E8">
        <w:rPr>
          <w:rFonts w:ascii="Tahoma" w:eastAsia="Tahoma" w:hAnsi="Tahoma" w:cs="Tahoma"/>
          <w:position w:val="-1"/>
        </w:rPr>
        <w:t>r</w:t>
      </w:r>
      <w:r w:rsidR="00280ADA" w:rsidRPr="001A21E8">
        <w:rPr>
          <w:rFonts w:ascii="Tahoma" w:eastAsia="Tahoma" w:hAnsi="Tahoma" w:cs="Tahoma"/>
          <w:spacing w:val="1"/>
          <w:position w:val="-1"/>
        </w:rPr>
        <w:t>ea</w:t>
      </w:r>
      <w:r w:rsidR="00280ADA" w:rsidRPr="001A21E8">
        <w:rPr>
          <w:rFonts w:ascii="Tahoma" w:eastAsia="Tahoma" w:hAnsi="Tahoma" w:cs="Tahoma"/>
          <w:position w:val="-1"/>
        </w:rPr>
        <w:t>liz</w:t>
      </w:r>
      <w:r w:rsidR="00280ADA" w:rsidRPr="001A21E8">
        <w:rPr>
          <w:rFonts w:ascii="Tahoma" w:eastAsia="Tahoma" w:hAnsi="Tahoma" w:cs="Tahoma"/>
          <w:spacing w:val="1"/>
          <w:position w:val="-1"/>
        </w:rPr>
        <w:t>a</w:t>
      </w:r>
      <w:r w:rsidR="00280ADA" w:rsidRPr="001A21E8">
        <w:rPr>
          <w:rFonts w:ascii="Tahoma" w:eastAsia="Tahoma" w:hAnsi="Tahoma" w:cs="Tahoma"/>
          <w:spacing w:val="-1"/>
          <w:position w:val="-1"/>
        </w:rPr>
        <w:t>cj</w:t>
      </w:r>
      <w:r w:rsidR="00280ADA" w:rsidRPr="001A21E8">
        <w:rPr>
          <w:rFonts w:ascii="Tahoma" w:eastAsia="Tahoma" w:hAnsi="Tahoma" w:cs="Tahoma"/>
          <w:position w:val="-1"/>
        </w:rPr>
        <w:t>ę</w:t>
      </w:r>
      <w:r w:rsidR="00280ADA" w:rsidRPr="001A21E8">
        <w:rPr>
          <w:rFonts w:ascii="Tahoma" w:eastAsia="Tahoma" w:hAnsi="Tahoma" w:cs="Tahoma"/>
          <w:spacing w:val="-8"/>
          <w:position w:val="-1"/>
        </w:rPr>
        <w:t xml:space="preserve"> </w:t>
      </w:r>
      <w:r w:rsidR="00280ADA" w:rsidRPr="001A21E8">
        <w:rPr>
          <w:rFonts w:ascii="Tahoma" w:eastAsia="Tahoma" w:hAnsi="Tahoma" w:cs="Tahoma"/>
          <w:position w:val="-1"/>
        </w:rPr>
        <w:t>odpo</w:t>
      </w:r>
      <w:r w:rsidR="00280ADA" w:rsidRPr="001A21E8">
        <w:rPr>
          <w:rFonts w:ascii="Tahoma" w:eastAsia="Tahoma" w:hAnsi="Tahoma" w:cs="Tahoma"/>
          <w:spacing w:val="1"/>
          <w:position w:val="-1"/>
        </w:rPr>
        <w:t>w</w:t>
      </w:r>
      <w:r w:rsidR="00280ADA" w:rsidRPr="001A21E8">
        <w:rPr>
          <w:rFonts w:ascii="Tahoma" w:eastAsia="Tahoma" w:hAnsi="Tahoma" w:cs="Tahoma"/>
          <w:position w:val="-1"/>
        </w:rPr>
        <w:t>i</w:t>
      </w:r>
      <w:r w:rsidR="00280ADA" w:rsidRPr="001A21E8">
        <w:rPr>
          <w:rFonts w:ascii="Tahoma" w:eastAsia="Tahoma" w:hAnsi="Tahoma" w:cs="Tahoma"/>
          <w:spacing w:val="1"/>
          <w:position w:val="-1"/>
        </w:rPr>
        <w:t>a</w:t>
      </w:r>
      <w:r w:rsidR="00280ADA" w:rsidRPr="001A21E8">
        <w:rPr>
          <w:rFonts w:ascii="Tahoma" w:eastAsia="Tahoma" w:hAnsi="Tahoma" w:cs="Tahoma"/>
          <w:position w:val="-1"/>
        </w:rPr>
        <w:t>d</w:t>
      </w:r>
      <w:r w:rsidR="00280ADA" w:rsidRPr="001A21E8">
        <w:rPr>
          <w:rFonts w:ascii="Tahoma" w:eastAsia="Tahoma" w:hAnsi="Tahoma" w:cs="Tahoma"/>
          <w:spacing w:val="6"/>
          <w:position w:val="-1"/>
        </w:rPr>
        <w:t>a</w:t>
      </w:r>
      <w:r>
        <w:rPr>
          <w:rFonts w:ascii="Tahoma" w:eastAsia="Tahoma" w:hAnsi="Tahoma" w:cs="Tahoma"/>
          <w:spacing w:val="6"/>
          <w:position w:val="-1"/>
        </w:rPr>
        <w:t xml:space="preserve"> dany Partner</w:t>
      </w:r>
      <w:r w:rsidR="00454A7F" w:rsidRPr="001A21E8">
        <w:rPr>
          <w:rFonts w:ascii="Tahoma" w:eastAsia="Tahoma" w:hAnsi="Tahoma" w:cs="Tahoma"/>
          <w:position w:val="-1"/>
        </w:rPr>
        <w:t>.</w:t>
      </w:r>
      <w:r w:rsidR="009A07FD" w:rsidRPr="001A21E8">
        <w:rPr>
          <w:rStyle w:val="Odwoanieprzypisudolnego"/>
          <w:rFonts w:ascii="Tahoma" w:eastAsia="Tahoma" w:hAnsi="Tahoma" w:cs="Tahoma"/>
          <w:position w:val="-1"/>
        </w:rPr>
        <w:footnoteReference w:id="31"/>
      </w:r>
    </w:p>
    <w:p w14:paraId="09AB07FC" w14:textId="4A903BC1" w:rsidR="00CC0AB0" w:rsidRPr="001A21E8" w:rsidRDefault="00CC0AB0" w:rsidP="00F10027">
      <w:pPr>
        <w:pStyle w:val="Akapitzlist"/>
        <w:numPr>
          <w:ilvl w:val="0"/>
          <w:numId w:val="1"/>
        </w:numPr>
        <w:spacing w:line="276" w:lineRule="auto"/>
        <w:ind w:left="426" w:right="14" w:hanging="426"/>
        <w:jc w:val="both"/>
        <w:rPr>
          <w:rFonts w:ascii="Tahoma" w:eastAsia="Tahoma" w:hAnsi="Tahoma" w:cs="Tahoma"/>
        </w:rPr>
      </w:pPr>
      <w:r w:rsidRPr="001A21E8">
        <w:rPr>
          <w:rFonts w:ascii="Tahoma" w:eastAsia="Tahoma" w:hAnsi="Tahoma" w:cs="Tahoma"/>
        </w:rPr>
        <w:t>Beneficjent jest zobowiązany do takiego opis</w:t>
      </w:r>
      <w:r w:rsidR="004D601D" w:rsidRPr="001A21E8">
        <w:rPr>
          <w:rFonts w:ascii="Tahoma" w:eastAsia="Tahoma" w:hAnsi="Tahoma" w:cs="Tahoma"/>
        </w:rPr>
        <w:t xml:space="preserve">ywania dokumentacji księgowej projektu, o której mowa w ust.1, aby widoczny był </w:t>
      </w:r>
      <w:r w:rsidR="00B96BA1">
        <w:rPr>
          <w:rFonts w:ascii="Tahoma" w:eastAsia="Tahoma" w:hAnsi="Tahoma" w:cs="Tahoma"/>
        </w:rPr>
        <w:t xml:space="preserve">jej </w:t>
      </w:r>
      <w:r w:rsidR="004D601D" w:rsidRPr="001A21E8">
        <w:rPr>
          <w:rFonts w:ascii="Tahoma" w:eastAsia="Tahoma" w:hAnsi="Tahoma" w:cs="Tahoma"/>
        </w:rPr>
        <w:t>związek z projektem.</w:t>
      </w:r>
    </w:p>
    <w:p w14:paraId="0FE64120" w14:textId="77777777" w:rsidR="00BC1E79" w:rsidRDefault="00BC1E79" w:rsidP="00F10027">
      <w:pPr>
        <w:spacing w:line="276" w:lineRule="auto"/>
        <w:ind w:left="426" w:right="14" w:hanging="426"/>
        <w:jc w:val="both"/>
        <w:rPr>
          <w:rFonts w:ascii="Tahoma" w:eastAsia="Tahoma" w:hAnsi="Tahoma" w:cs="Tahoma"/>
        </w:rPr>
      </w:pPr>
    </w:p>
    <w:p w14:paraId="610819C1" w14:textId="5B71F53A" w:rsidR="00942F4E" w:rsidRPr="001A21E8" w:rsidRDefault="00280ADA" w:rsidP="00F10027">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1</w:t>
      </w:r>
      <w:r w:rsidR="009B73C7" w:rsidRPr="00B60F60">
        <w:rPr>
          <w:rFonts w:ascii="Tahoma" w:eastAsia="Tahoma" w:hAnsi="Tahoma" w:cs="Tahoma"/>
        </w:rPr>
        <w:t>1</w:t>
      </w:r>
      <w:r w:rsidRPr="001A21E8">
        <w:rPr>
          <w:rFonts w:ascii="Tahoma" w:eastAsia="Tahoma" w:hAnsi="Tahoma" w:cs="Tahoma"/>
          <w:w w:val="99"/>
        </w:rPr>
        <w:t>.</w:t>
      </w:r>
    </w:p>
    <w:p w14:paraId="7DEF5E76" w14:textId="5DA41D53" w:rsidR="00942F4E" w:rsidRPr="007B25BA" w:rsidRDefault="00280ADA"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spacing w:val="-1"/>
        </w:rPr>
        <w:t>D</w:t>
      </w:r>
      <w:r w:rsidRPr="001A21E8">
        <w:rPr>
          <w:rFonts w:ascii="Tahoma" w:eastAsia="Tahoma" w:hAnsi="Tahoma" w:cs="Tahoma"/>
        </w:rPr>
        <w:t>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00E85F2F" w:rsidRPr="001A21E8">
        <w:rPr>
          <w:rFonts w:ascii="Tahoma" w:eastAsia="Tahoma" w:hAnsi="Tahoma" w:cs="Tahoma"/>
          <w:spacing w:val="-1"/>
        </w:rPr>
        <w:t xml:space="preserve"> n</w:t>
      </w:r>
      <w:r w:rsidR="00E85F2F" w:rsidRPr="001A21E8">
        <w:rPr>
          <w:rFonts w:ascii="Tahoma" w:eastAsia="Tahoma" w:hAnsi="Tahoma" w:cs="Tahoma"/>
        </w:rPr>
        <w:t>a</w:t>
      </w:r>
      <w:r w:rsidR="00E85F2F" w:rsidRPr="001A21E8">
        <w:rPr>
          <w:rFonts w:ascii="Tahoma" w:eastAsia="Tahoma" w:hAnsi="Tahoma" w:cs="Tahoma"/>
          <w:spacing w:val="-1"/>
        </w:rPr>
        <w:t xml:space="preserve"> </w:t>
      </w:r>
      <w:r w:rsidR="00E85F2F" w:rsidRPr="001A21E8">
        <w:rPr>
          <w:rFonts w:ascii="Tahoma" w:eastAsia="Tahoma" w:hAnsi="Tahoma" w:cs="Tahoma"/>
        </w:rPr>
        <w:t>r</w:t>
      </w:r>
      <w:r w:rsidR="00E85F2F" w:rsidRPr="001A21E8">
        <w:rPr>
          <w:rFonts w:ascii="Tahoma" w:eastAsia="Tahoma" w:hAnsi="Tahoma" w:cs="Tahoma"/>
          <w:spacing w:val="1"/>
        </w:rPr>
        <w:t>ea</w:t>
      </w:r>
      <w:r w:rsidR="00E85F2F" w:rsidRPr="001A21E8">
        <w:rPr>
          <w:rFonts w:ascii="Tahoma" w:eastAsia="Tahoma" w:hAnsi="Tahoma" w:cs="Tahoma"/>
        </w:rPr>
        <w:t>liz</w:t>
      </w:r>
      <w:r w:rsidR="00E85F2F" w:rsidRPr="001A21E8">
        <w:rPr>
          <w:rFonts w:ascii="Tahoma" w:eastAsia="Tahoma" w:hAnsi="Tahoma" w:cs="Tahoma"/>
          <w:spacing w:val="1"/>
        </w:rPr>
        <w:t>a</w:t>
      </w:r>
      <w:r w:rsidR="00E85F2F" w:rsidRPr="001A21E8">
        <w:rPr>
          <w:rFonts w:ascii="Tahoma" w:eastAsia="Tahoma" w:hAnsi="Tahoma" w:cs="Tahoma"/>
          <w:spacing w:val="-1"/>
        </w:rPr>
        <w:t>cj</w:t>
      </w:r>
      <w:r w:rsidR="00E85F2F" w:rsidRPr="001A21E8">
        <w:rPr>
          <w:rFonts w:ascii="Tahoma" w:eastAsia="Tahoma" w:hAnsi="Tahoma" w:cs="Tahoma"/>
        </w:rPr>
        <w:t>ę</w:t>
      </w:r>
      <w:r w:rsidR="00E85F2F" w:rsidRPr="001A21E8">
        <w:rPr>
          <w:rFonts w:ascii="Tahoma" w:eastAsia="Tahoma" w:hAnsi="Tahoma" w:cs="Tahoma"/>
          <w:spacing w:val="-5"/>
        </w:rPr>
        <w:t xml:space="preserve"> </w:t>
      </w:r>
      <w:r w:rsidR="00E85F2F" w:rsidRPr="001A21E8">
        <w:rPr>
          <w:rFonts w:ascii="Tahoma" w:eastAsia="Tahoma" w:hAnsi="Tahoma" w:cs="Tahoma"/>
          <w:spacing w:val="4"/>
        </w:rPr>
        <w:t>p</w:t>
      </w:r>
      <w:r w:rsidR="00E85F2F" w:rsidRPr="001A21E8">
        <w:rPr>
          <w:rFonts w:ascii="Tahoma" w:eastAsia="Tahoma" w:hAnsi="Tahoma" w:cs="Tahoma"/>
        </w:rPr>
        <w:t>ro</w:t>
      </w:r>
      <w:r w:rsidR="00E85F2F" w:rsidRPr="001A21E8">
        <w:rPr>
          <w:rFonts w:ascii="Tahoma" w:eastAsia="Tahoma" w:hAnsi="Tahoma" w:cs="Tahoma"/>
          <w:spacing w:val="-1"/>
        </w:rPr>
        <w:t>j</w:t>
      </w:r>
      <w:r w:rsidR="00E85F2F" w:rsidRPr="001A21E8">
        <w:rPr>
          <w:rFonts w:ascii="Tahoma" w:eastAsia="Tahoma" w:hAnsi="Tahoma" w:cs="Tahoma"/>
          <w:spacing w:val="1"/>
        </w:rPr>
        <w:t>e</w:t>
      </w:r>
      <w:r w:rsidR="00E85F2F" w:rsidRPr="001A21E8">
        <w:rPr>
          <w:rFonts w:ascii="Tahoma" w:eastAsia="Tahoma" w:hAnsi="Tahoma" w:cs="Tahoma"/>
          <w:spacing w:val="-1"/>
        </w:rPr>
        <w:t>k</w:t>
      </w:r>
      <w:r w:rsidR="00E85F2F" w:rsidRPr="001A21E8">
        <w:rPr>
          <w:rFonts w:ascii="Tahoma" w:eastAsia="Tahoma" w:hAnsi="Tahoma" w:cs="Tahoma"/>
        </w:rPr>
        <w:t>tu</w:t>
      </w:r>
      <w:r w:rsidRPr="001A21E8">
        <w:rPr>
          <w:rFonts w:ascii="Tahoma" w:eastAsia="Tahoma" w:hAnsi="Tahoma" w:cs="Tahoma"/>
        </w:rPr>
        <w:t>,</w:t>
      </w:r>
      <w:r w:rsidRPr="001A21E8">
        <w:rPr>
          <w:rFonts w:ascii="Tahoma" w:eastAsia="Tahoma" w:hAnsi="Tahoma" w:cs="Tahoma"/>
          <w:spacing w:val="-15"/>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spacing w:val="-1"/>
        </w:rPr>
        <w:t>k</w:t>
      </w:r>
      <w:r w:rsidRPr="001A21E8">
        <w:rPr>
          <w:rFonts w:ascii="Tahoma" w:eastAsia="Tahoma" w:hAnsi="Tahoma" w:cs="Tahoma"/>
          <w:spacing w:val="2"/>
        </w:rPr>
        <w:t>t</w:t>
      </w:r>
      <w:r w:rsidRPr="001A21E8">
        <w:rPr>
          <w:rFonts w:ascii="Tahoma" w:eastAsia="Tahoma" w:hAnsi="Tahoma" w:cs="Tahoma"/>
        </w:rPr>
        <w: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w §</w:t>
      </w:r>
      <w:r w:rsidRPr="00B60F60">
        <w:rPr>
          <w:rFonts w:ascii="Tahoma" w:eastAsia="Tahoma" w:hAnsi="Tahoma" w:cs="Tahoma"/>
        </w:rPr>
        <w:t xml:space="preserve"> </w:t>
      </w:r>
      <w:r w:rsidR="00216AFE" w:rsidRPr="00B60F60">
        <w:rPr>
          <w:rFonts w:ascii="Tahoma" w:eastAsia="Tahoma" w:hAnsi="Tahoma" w:cs="Tahoma"/>
        </w:rPr>
        <w:t>3</w:t>
      </w:r>
      <w:r w:rsidRPr="001A21E8">
        <w:rPr>
          <w:rFonts w:ascii="Tahoma" w:eastAsia="Tahoma" w:hAnsi="Tahoma" w:cs="Tahoma"/>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spacing w:val="-1"/>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Pr="001A21E8">
        <w:rPr>
          <w:rFonts w:ascii="Tahoma" w:eastAsia="Tahoma" w:hAnsi="Tahoma" w:cs="Tahoma"/>
          <w:spacing w:val="-1"/>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1"/>
        </w:rPr>
        <w:t>z</w:t>
      </w:r>
      <w:r w:rsidR="009A07FD" w:rsidRPr="001A21E8">
        <w:rPr>
          <w:rFonts w:ascii="Tahoma" w:eastAsia="Tahoma" w:hAnsi="Tahoma" w:cs="Tahoma"/>
          <w:spacing w:val="1"/>
        </w:rPr>
        <w:br/>
      </w:r>
      <w:r w:rsidRPr="004616E6">
        <w:rPr>
          <w:rFonts w:ascii="Tahoma" w:eastAsia="Tahoma" w:hAnsi="Tahoma" w:cs="Tahoma"/>
        </w:rPr>
        <w:t xml:space="preserve">w </w:t>
      </w:r>
      <w:r w:rsidRPr="004616E6">
        <w:rPr>
          <w:rFonts w:ascii="Tahoma" w:eastAsia="Tahoma" w:hAnsi="Tahoma" w:cs="Tahoma"/>
          <w:spacing w:val="1"/>
        </w:rPr>
        <w:t>w</w:t>
      </w:r>
      <w:r w:rsidRPr="004616E6">
        <w:rPr>
          <w:rFonts w:ascii="Tahoma" w:eastAsia="Tahoma" w:hAnsi="Tahoma" w:cs="Tahoma"/>
          <w:spacing w:val="-1"/>
        </w:rPr>
        <w:t>y</w:t>
      </w:r>
      <w:r w:rsidRPr="004616E6">
        <w:rPr>
          <w:rFonts w:ascii="Tahoma" w:eastAsia="Tahoma" w:hAnsi="Tahoma" w:cs="Tahoma"/>
        </w:rPr>
        <w:t>s</w:t>
      </w:r>
      <w:r w:rsidRPr="004616E6">
        <w:rPr>
          <w:rFonts w:ascii="Tahoma" w:eastAsia="Tahoma" w:hAnsi="Tahoma" w:cs="Tahoma"/>
          <w:spacing w:val="2"/>
        </w:rPr>
        <w:t>o</w:t>
      </w:r>
      <w:r w:rsidRPr="004616E6">
        <w:rPr>
          <w:rFonts w:ascii="Tahoma" w:eastAsia="Tahoma" w:hAnsi="Tahoma" w:cs="Tahoma"/>
          <w:spacing w:val="-3"/>
        </w:rPr>
        <w:t>k</w:t>
      </w:r>
      <w:r w:rsidRPr="004616E6">
        <w:rPr>
          <w:rFonts w:ascii="Tahoma" w:eastAsia="Tahoma" w:hAnsi="Tahoma" w:cs="Tahoma"/>
        </w:rPr>
        <w:t>o</w:t>
      </w:r>
      <w:r w:rsidRPr="004616E6">
        <w:rPr>
          <w:rFonts w:ascii="Tahoma" w:eastAsia="Tahoma" w:hAnsi="Tahoma" w:cs="Tahoma"/>
          <w:spacing w:val="2"/>
        </w:rPr>
        <w:t>ś</w:t>
      </w:r>
      <w:r w:rsidRPr="004616E6">
        <w:rPr>
          <w:rFonts w:ascii="Tahoma" w:eastAsia="Tahoma" w:hAnsi="Tahoma" w:cs="Tahoma"/>
          <w:spacing w:val="-1"/>
        </w:rPr>
        <w:t>c</w:t>
      </w:r>
      <w:r w:rsidRPr="004616E6">
        <w:rPr>
          <w:rFonts w:ascii="Tahoma" w:eastAsia="Tahoma" w:hAnsi="Tahoma" w:cs="Tahoma"/>
        </w:rPr>
        <w:t xml:space="preserve">i </w:t>
      </w:r>
      <w:r w:rsidRPr="004616E6">
        <w:rPr>
          <w:rFonts w:ascii="Tahoma" w:eastAsia="Tahoma" w:hAnsi="Tahoma" w:cs="Tahoma"/>
          <w:spacing w:val="2"/>
        </w:rPr>
        <w:t>o</w:t>
      </w:r>
      <w:r w:rsidRPr="004616E6">
        <w:rPr>
          <w:rFonts w:ascii="Tahoma" w:eastAsia="Tahoma" w:hAnsi="Tahoma" w:cs="Tahoma"/>
          <w:spacing w:val="-1"/>
        </w:rPr>
        <w:t>k</w:t>
      </w:r>
      <w:r w:rsidRPr="004616E6">
        <w:rPr>
          <w:rFonts w:ascii="Tahoma" w:eastAsia="Tahoma" w:hAnsi="Tahoma" w:cs="Tahoma"/>
        </w:rPr>
        <w:t>r</w:t>
      </w:r>
      <w:r w:rsidRPr="004616E6">
        <w:rPr>
          <w:rFonts w:ascii="Tahoma" w:eastAsia="Tahoma" w:hAnsi="Tahoma" w:cs="Tahoma"/>
          <w:spacing w:val="1"/>
        </w:rPr>
        <w:t>e</w:t>
      </w:r>
      <w:r w:rsidRPr="004616E6">
        <w:rPr>
          <w:rFonts w:ascii="Tahoma" w:eastAsia="Tahoma" w:hAnsi="Tahoma" w:cs="Tahoma"/>
        </w:rPr>
        <w:t>ślo</w:t>
      </w:r>
      <w:r w:rsidRPr="004616E6">
        <w:rPr>
          <w:rFonts w:ascii="Tahoma" w:eastAsia="Tahoma" w:hAnsi="Tahoma" w:cs="Tahoma"/>
          <w:spacing w:val="-1"/>
        </w:rPr>
        <w:t>n</w:t>
      </w:r>
      <w:r w:rsidRPr="004616E6">
        <w:rPr>
          <w:rFonts w:ascii="Tahoma" w:eastAsia="Tahoma" w:hAnsi="Tahoma" w:cs="Tahoma"/>
          <w:spacing w:val="1"/>
        </w:rPr>
        <w:t>e</w:t>
      </w:r>
      <w:r w:rsidRPr="004616E6">
        <w:rPr>
          <w:rFonts w:ascii="Tahoma" w:eastAsia="Tahoma" w:hAnsi="Tahoma" w:cs="Tahoma"/>
        </w:rPr>
        <w:t>j w</w:t>
      </w:r>
      <w:r w:rsidRPr="004616E6">
        <w:rPr>
          <w:rFonts w:ascii="Tahoma" w:eastAsia="Tahoma" w:hAnsi="Tahoma" w:cs="Tahoma"/>
          <w:spacing w:val="2"/>
        </w:rPr>
        <w:t xml:space="preserve"> </w:t>
      </w:r>
      <w:r w:rsidRPr="004616E6">
        <w:rPr>
          <w:rFonts w:ascii="Tahoma" w:eastAsia="Tahoma" w:hAnsi="Tahoma" w:cs="Tahoma"/>
          <w:spacing w:val="-1"/>
        </w:rPr>
        <w:t>h</w:t>
      </w:r>
      <w:r w:rsidRPr="004616E6">
        <w:rPr>
          <w:rFonts w:ascii="Tahoma" w:eastAsia="Tahoma" w:hAnsi="Tahoma" w:cs="Tahoma"/>
          <w:spacing w:val="1"/>
        </w:rPr>
        <w:t>a</w:t>
      </w:r>
      <w:r w:rsidRPr="004616E6">
        <w:rPr>
          <w:rFonts w:ascii="Tahoma" w:eastAsia="Tahoma" w:hAnsi="Tahoma" w:cs="Tahoma"/>
        </w:rPr>
        <w:t>r</w:t>
      </w:r>
      <w:r w:rsidRPr="004616E6">
        <w:rPr>
          <w:rFonts w:ascii="Tahoma" w:eastAsia="Tahoma" w:hAnsi="Tahoma" w:cs="Tahoma"/>
          <w:spacing w:val="1"/>
        </w:rPr>
        <w:t>m</w:t>
      </w:r>
      <w:r w:rsidRPr="004616E6">
        <w:rPr>
          <w:rFonts w:ascii="Tahoma" w:eastAsia="Tahoma" w:hAnsi="Tahoma" w:cs="Tahoma"/>
        </w:rPr>
        <w:t>o</w:t>
      </w:r>
      <w:r w:rsidRPr="004616E6">
        <w:rPr>
          <w:rFonts w:ascii="Tahoma" w:eastAsia="Tahoma" w:hAnsi="Tahoma" w:cs="Tahoma"/>
          <w:spacing w:val="-1"/>
        </w:rPr>
        <w:t>n</w:t>
      </w:r>
      <w:r w:rsidRPr="004616E6">
        <w:rPr>
          <w:rFonts w:ascii="Tahoma" w:eastAsia="Tahoma" w:hAnsi="Tahoma" w:cs="Tahoma"/>
        </w:rPr>
        <w:t>og</w:t>
      </w:r>
      <w:r w:rsidRPr="004616E6">
        <w:rPr>
          <w:rFonts w:ascii="Tahoma" w:eastAsia="Tahoma" w:hAnsi="Tahoma" w:cs="Tahoma"/>
          <w:spacing w:val="-2"/>
        </w:rPr>
        <w:t>r</w:t>
      </w:r>
      <w:r w:rsidRPr="004616E6">
        <w:rPr>
          <w:rFonts w:ascii="Tahoma" w:eastAsia="Tahoma" w:hAnsi="Tahoma" w:cs="Tahoma"/>
          <w:spacing w:val="1"/>
        </w:rPr>
        <w:t>a</w:t>
      </w:r>
      <w:r w:rsidRPr="004616E6">
        <w:rPr>
          <w:rFonts w:ascii="Tahoma" w:eastAsia="Tahoma" w:hAnsi="Tahoma" w:cs="Tahoma"/>
        </w:rPr>
        <w:t>mie</w:t>
      </w:r>
      <w:r w:rsidRPr="004616E6">
        <w:rPr>
          <w:rFonts w:ascii="Tahoma" w:eastAsia="Tahoma" w:hAnsi="Tahoma" w:cs="Tahoma"/>
          <w:spacing w:val="58"/>
        </w:rPr>
        <w:t xml:space="preserve"> </w:t>
      </w:r>
      <w:r w:rsidRPr="004616E6">
        <w:rPr>
          <w:rFonts w:ascii="Tahoma" w:eastAsia="Tahoma" w:hAnsi="Tahoma" w:cs="Tahoma"/>
        </w:rPr>
        <w:t>p</w:t>
      </w:r>
      <w:r w:rsidRPr="004616E6">
        <w:rPr>
          <w:rFonts w:ascii="Tahoma" w:eastAsia="Tahoma" w:hAnsi="Tahoma" w:cs="Tahoma"/>
          <w:spacing w:val="1"/>
        </w:rPr>
        <w:t>ła</w:t>
      </w:r>
      <w:r w:rsidRPr="004616E6">
        <w:rPr>
          <w:rFonts w:ascii="Tahoma" w:eastAsia="Tahoma" w:hAnsi="Tahoma" w:cs="Tahoma"/>
        </w:rPr>
        <w:t>t</w:t>
      </w:r>
      <w:r w:rsidRPr="004616E6">
        <w:rPr>
          <w:rFonts w:ascii="Tahoma" w:eastAsia="Tahoma" w:hAnsi="Tahoma" w:cs="Tahoma"/>
          <w:spacing w:val="-1"/>
        </w:rPr>
        <w:t>n</w:t>
      </w:r>
      <w:r w:rsidRPr="004616E6">
        <w:rPr>
          <w:rFonts w:ascii="Tahoma" w:eastAsia="Tahoma" w:hAnsi="Tahoma" w:cs="Tahoma"/>
        </w:rPr>
        <w:t>o</w:t>
      </w:r>
      <w:r w:rsidRPr="004616E6">
        <w:rPr>
          <w:rFonts w:ascii="Tahoma" w:eastAsia="Tahoma" w:hAnsi="Tahoma" w:cs="Tahoma"/>
          <w:spacing w:val="2"/>
        </w:rPr>
        <w:t>ś</w:t>
      </w:r>
      <w:r w:rsidRPr="004616E6">
        <w:rPr>
          <w:rFonts w:ascii="Tahoma" w:eastAsia="Tahoma" w:hAnsi="Tahoma" w:cs="Tahoma"/>
          <w:spacing w:val="-1"/>
        </w:rPr>
        <w:t>c</w:t>
      </w:r>
      <w:r w:rsidRPr="004616E6">
        <w:rPr>
          <w:rFonts w:ascii="Tahoma" w:eastAsia="Tahoma" w:hAnsi="Tahoma" w:cs="Tahoma"/>
        </w:rPr>
        <w:t>i st</w:t>
      </w:r>
      <w:r w:rsidRPr="004616E6">
        <w:rPr>
          <w:rFonts w:ascii="Tahoma" w:eastAsia="Tahoma" w:hAnsi="Tahoma" w:cs="Tahoma"/>
          <w:spacing w:val="1"/>
        </w:rPr>
        <w:t>a</w:t>
      </w:r>
      <w:r w:rsidRPr="004616E6">
        <w:rPr>
          <w:rFonts w:ascii="Tahoma" w:eastAsia="Tahoma" w:hAnsi="Tahoma" w:cs="Tahoma"/>
          <w:spacing w:val="-1"/>
        </w:rPr>
        <w:t>n</w:t>
      </w:r>
      <w:r w:rsidRPr="004616E6">
        <w:rPr>
          <w:rFonts w:ascii="Tahoma" w:eastAsia="Tahoma" w:hAnsi="Tahoma" w:cs="Tahoma"/>
        </w:rPr>
        <w:t>o</w:t>
      </w:r>
      <w:r w:rsidRPr="004616E6">
        <w:rPr>
          <w:rFonts w:ascii="Tahoma" w:eastAsia="Tahoma" w:hAnsi="Tahoma" w:cs="Tahoma"/>
          <w:spacing w:val="1"/>
        </w:rPr>
        <w:t>w</w:t>
      </w:r>
      <w:r w:rsidRPr="004616E6">
        <w:rPr>
          <w:rFonts w:ascii="Tahoma" w:eastAsia="Tahoma" w:hAnsi="Tahoma" w:cs="Tahoma"/>
        </w:rPr>
        <w:t>i</w:t>
      </w:r>
      <w:r w:rsidRPr="004616E6">
        <w:rPr>
          <w:rFonts w:ascii="Tahoma" w:eastAsia="Tahoma" w:hAnsi="Tahoma" w:cs="Tahoma"/>
          <w:spacing w:val="1"/>
        </w:rPr>
        <w:t>ą</w:t>
      </w:r>
      <w:r w:rsidRPr="004616E6">
        <w:rPr>
          <w:rFonts w:ascii="Tahoma" w:eastAsia="Tahoma" w:hAnsi="Tahoma" w:cs="Tahoma"/>
          <w:spacing w:val="2"/>
        </w:rPr>
        <w:t>c</w:t>
      </w:r>
      <w:r w:rsidRPr="004616E6">
        <w:rPr>
          <w:rFonts w:ascii="Tahoma" w:eastAsia="Tahoma" w:hAnsi="Tahoma" w:cs="Tahoma"/>
          <w:spacing w:val="-1"/>
        </w:rPr>
        <w:t>y</w:t>
      </w:r>
      <w:r w:rsidRPr="004616E6">
        <w:rPr>
          <w:rFonts w:ascii="Tahoma" w:eastAsia="Tahoma" w:hAnsi="Tahoma" w:cs="Tahoma"/>
        </w:rPr>
        <w:t>m</w:t>
      </w:r>
      <w:r w:rsidRPr="004616E6">
        <w:rPr>
          <w:rFonts w:ascii="Tahoma" w:eastAsia="Tahoma" w:hAnsi="Tahoma" w:cs="Tahoma"/>
          <w:spacing w:val="61"/>
        </w:rPr>
        <w:t xml:space="preserve"> </w:t>
      </w:r>
      <w:r w:rsidRPr="004616E6">
        <w:rPr>
          <w:rFonts w:ascii="Tahoma" w:eastAsia="Tahoma" w:hAnsi="Tahoma" w:cs="Tahoma"/>
        </w:rPr>
        <w:t>z</w:t>
      </w:r>
      <w:r w:rsidRPr="004616E6">
        <w:rPr>
          <w:rFonts w:ascii="Tahoma" w:eastAsia="Tahoma" w:hAnsi="Tahoma" w:cs="Tahoma"/>
          <w:spacing w:val="1"/>
        </w:rPr>
        <w:t>a</w:t>
      </w:r>
      <w:r w:rsidRPr="004616E6">
        <w:rPr>
          <w:rFonts w:ascii="Tahoma" w:eastAsia="Tahoma" w:hAnsi="Tahoma" w:cs="Tahoma"/>
        </w:rPr>
        <w:t>ł</w:t>
      </w:r>
      <w:r w:rsidRPr="004616E6">
        <w:rPr>
          <w:rFonts w:ascii="Tahoma" w:eastAsia="Tahoma" w:hAnsi="Tahoma" w:cs="Tahoma"/>
          <w:spacing w:val="1"/>
        </w:rPr>
        <w:t>ą</w:t>
      </w:r>
      <w:r w:rsidRPr="004616E6">
        <w:rPr>
          <w:rFonts w:ascii="Tahoma" w:eastAsia="Tahoma" w:hAnsi="Tahoma" w:cs="Tahoma"/>
          <w:spacing w:val="-1"/>
        </w:rPr>
        <w:t>c</w:t>
      </w:r>
      <w:r w:rsidRPr="004616E6">
        <w:rPr>
          <w:rFonts w:ascii="Tahoma" w:eastAsia="Tahoma" w:hAnsi="Tahoma" w:cs="Tahoma"/>
        </w:rPr>
        <w:t>z</w:t>
      </w:r>
      <w:r w:rsidRPr="004616E6">
        <w:rPr>
          <w:rFonts w:ascii="Tahoma" w:eastAsia="Tahoma" w:hAnsi="Tahoma" w:cs="Tahoma"/>
          <w:spacing w:val="2"/>
        </w:rPr>
        <w:t>n</w:t>
      </w:r>
      <w:r w:rsidRPr="004616E6">
        <w:rPr>
          <w:rFonts w:ascii="Tahoma" w:eastAsia="Tahoma" w:hAnsi="Tahoma" w:cs="Tahoma"/>
        </w:rPr>
        <w:t xml:space="preserve">ik </w:t>
      </w:r>
      <w:r w:rsidRPr="004616E6">
        <w:rPr>
          <w:rFonts w:ascii="Tahoma" w:eastAsia="Tahoma" w:hAnsi="Tahoma" w:cs="Tahoma"/>
          <w:spacing w:val="-1"/>
        </w:rPr>
        <w:t>n</w:t>
      </w:r>
      <w:r w:rsidRPr="004616E6">
        <w:rPr>
          <w:rFonts w:ascii="Tahoma" w:eastAsia="Tahoma" w:hAnsi="Tahoma" w:cs="Tahoma"/>
        </w:rPr>
        <w:t xml:space="preserve">r 2 do </w:t>
      </w:r>
      <w:r w:rsidR="00D15C17" w:rsidRPr="007B25BA">
        <w:rPr>
          <w:rFonts w:ascii="Tahoma" w:eastAsia="Tahoma" w:hAnsi="Tahoma" w:cs="Tahoma"/>
          <w:spacing w:val="-1"/>
        </w:rPr>
        <w:t>Decyzji</w:t>
      </w:r>
      <w:r w:rsidRPr="004616E6">
        <w:rPr>
          <w:rFonts w:ascii="Tahoma" w:eastAsia="Tahoma" w:hAnsi="Tahoma" w:cs="Tahoma"/>
        </w:rPr>
        <w:t>,</w:t>
      </w:r>
      <w:r w:rsidR="007B25BA">
        <w:rPr>
          <w:rFonts w:ascii="Tahoma" w:eastAsia="Tahoma" w:hAnsi="Tahoma" w:cs="Tahoma"/>
        </w:rPr>
        <w:br/>
      </w:r>
      <w:r w:rsidRPr="007B25BA">
        <w:rPr>
          <w:rFonts w:ascii="Tahoma" w:eastAsia="Tahoma" w:hAnsi="Tahoma" w:cs="Tahoma"/>
          <w:position w:val="-1"/>
        </w:rPr>
        <w:t>z</w:t>
      </w:r>
      <w:r w:rsidRPr="007B25BA">
        <w:rPr>
          <w:rFonts w:ascii="Tahoma" w:eastAsia="Tahoma" w:hAnsi="Tahoma" w:cs="Tahoma"/>
          <w:spacing w:val="-1"/>
          <w:position w:val="-1"/>
        </w:rPr>
        <w:t xml:space="preserve"> </w:t>
      </w:r>
      <w:r w:rsidRPr="007B25BA">
        <w:rPr>
          <w:rFonts w:ascii="Tahoma" w:eastAsia="Tahoma" w:hAnsi="Tahoma" w:cs="Tahoma"/>
          <w:spacing w:val="1"/>
          <w:position w:val="-1"/>
        </w:rPr>
        <w:t>za</w:t>
      </w:r>
      <w:r w:rsidRPr="007B25BA">
        <w:rPr>
          <w:rFonts w:ascii="Tahoma" w:eastAsia="Tahoma" w:hAnsi="Tahoma" w:cs="Tahoma"/>
          <w:position w:val="-1"/>
        </w:rPr>
        <w:t>strz</w:t>
      </w:r>
      <w:r w:rsidRPr="007B25BA">
        <w:rPr>
          <w:rFonts w:ascii="Tahoma" w:eastAsia="Tahoma" w:hAnsi="Tahoma" w:cs="Tahoma"/>
          <w:spacing w:val="1"/>
          <w:position w:val="-1"/>
        </w:rPr>
        <w:t>e</w:t>
      </w:r>
      <w:r w:rsidRPr="007B25BA">
        <w:rPr>
          <w:rFonts w:ascii="Tahoma" w:eastAsia="Tahoma" w:hAnsi="Tahoma" w:cs="Tahoma"/>
          <w:position w:val="-1"/>
        </w:rPr>
        <w:t>ż</w:t>
      </w:r>
      <w:r w:rsidRPr="007B25BA">
        <w:rPr>
          <w:rFonts w:ascii="Tahoma" w:eastAsia="Tahoma" w:hAnsi="Tahoma" w:cs="Tahoma"/>
          <w:spacing w:val="1"/>
          <w:position w:val="-1"/>
        </w:rPr>
        <w:t>e</w:t>
      </w:r>
      <w:r w:rsidRPr="007B25BA">
        <w:rPr>
          <w:rFonts w:ascii="Tahoma" w:eastAsia="Tahoma" w:hAnsi="Tahoma" w:cs="Tahoma"/>
          <w:spacing w:val="-1"/>
          <w:position w:val="-1"/>
        </w:rPr>
        <w:t>n</w:t>
      </w:r>
      <w:r w:rsidRPr="007B25BA">
        <w:rPr>
          <w:rFonts w:ascii="Tahoma" w:eastAsia="Tahoma" w:hAnsi="Tahoma" w:cs="Tahoma"/>
          <w:position w:val="-1"/>
        </w:rPr>
        <w:t>i</w:t>
      </w:r>
      <w:r w:rsidRPr="007B25BA">
        <w:rPr>
          <w:rFonts w:ascii="Tahoma" w:eastAsia="Tahoma" w:hAnsi="Tahoma" w:cs="Tahoma"/>
          <w:spacing w:val="1"/>
          <w:position w:val="-1"/>
        </w:rPr>
        <w:t>e</w:t>
      </w:r>
      <w:r w:rsidRPr="007B25BA">
        <w:rPr>
          <w:rFonts w:ascii="Tahoma" w:eastAsia="Tahoma" w:hAnsi="Tahoma" w:cs="Tahoma"/>
          <w:position w:val="-1"/>
        </w:rPr>
        <w:t>m</w:t>
      </w:r>
      <w:r w:rsidRPr="007B25BA">
        <w:rPr>
          <w:rFonts w:ascii="Tahoma" w:eastAsia="Tahoma" w:hAnsi="Tahoma" w:cs="Tahoma"/>
          <w:spacing w:val="-12"/>
          <w:position w:val="-1"/>
        </w:rPr>
        <w:t xml:space="preserve"> </w:t>
      </w:r>
      <w:r w:rsidRPr="007B25BA">
        <w:rPr>
          <w:rFonts w:ascii="Tahoma" w:eastAsia="Tahoma" w:hAnsi="Tahoma" w:cs="Tahoma"/>
          <w:spacing w:val="-1"/>
          <w:position w:val="-1"/>
        </w:rPr>
        <w:t>u</w:t>
      </w:r>
      <w:r w:rsidRPr="007B25BA">
        <w:rPr>
          <w:rFonts w:ascii="Tahoma" w:eastAsia="Tahoma" w:hAnsi="Tahoma" w:cs="Tahoma"/>
          <w:spacing w:val="2"/>
          <w:position w:val="-1"/>
        </w:rPr>
        <w:t>s</w:t>
      </w:r>
      <w:r w:rsidRPr="007B25BA">
        <w:rPr>
          <w:rFonts w:ascii="Tahoma" w:eastAsia="Tahoma" w:hAnsi="Tahoma" w:cs="Tahoma"/>
          <w:position w:val="-1"/>
        </w:rPr>
        <w:t>t.</w:t>
      </w:r>
      <w:r w:rsidRPr="007B25BA">
        <w:rPr>
          <w:rFonts w:ascii="Tahoma" w:eastAsia="Tahoma" w:hAnsi="Tahoma" w:cs="Tahoma"/>
          <w:spacing w:val="-3"/>
          <w:position w:val="-1"/>
        </w:rPr>
        <w:t xml:space="preserve"> </w:t>
      </w:r>
      <w:r w:rsidR="007E7896">
        <w:rPr>
          <w:rFonts w:ascii="Tahoma" w:eastAsia="Tahoma" w:hAnsi="Tahoma" w:cs="Tahoma"/>
          <w:position w:val="-1"/>
        </w:rPr>
        <w:t>7</w:t>
      </w:r>
      <w:r w:rsidR="009309DE" w:rsidRPr="007B25BA">
        <w:rPr>
          <w:rFonts w:ascii="Tahoma" w:eastAsia="Tahoma" w:hAnsi="Tahoma" w:cs="Tahoma"/>
          <w:spacing w:val="1"/>
          <w:position w:val="-1"/>
        </w:rPr>
        <w:t xml:space="preserve"> </w:t>
      </w:r>
      <w:r w:rsidRPr="007B25BA">
        <w:rPr>
          <w:rFonts w:ascii="Tahoma" w:eastAsia="Tahoma" w:hAnsi="Tahoma" w:cs="Tahoma"/>
          <w:spacing w:val="-1"/>
          <w:position w:val="-1"/>
        </w:rPr>
        <w:t>n</w:t>
      </w:r>
      <w:r w:rsidRPr="007B25BA">
        <w:rPr>
          <w:rFonts w:ascii="Tahoma" w:eastAsia="Tahoma" w:hAnsi="Tahoma" w:cs="Tahoma"/>
          <w:position w:val="-1"/>
        </w:rPr>
        <w:t>i</w:t>
      </w:r>
      <w:r w:rsidRPr="007B25BA">
        <w:rPr>
          <w:rFonts w:ascii="Tahoma" w:eastAsia="Tahoma" w:hAnsi="Tahoma" w:cs="Tahoma"/>
          <w:spacing w:val="-1"/>
          <w:position w:val="-1"/>
        </w:rPr>
        <w:t>n</w:t>
      </w:r>
      <w:r w:rsidRPr="007B25BA">
        <w:rPr>
          <w:rFonts w:ascii="Tahoma" w:eastAsia="Tahoma" w:hAnsi="Tahoma" w:cs="Tahoma"/>
          <w:position w:val="-1"/>
        </w:rPr>
        <w:t>i</w:t>
      </w:r>
      <w:r w:rsidRPr="007B25BA">
        <w:rPr>
          <w:rFonts w:ascii="Tahoma" w:eastAsia="Tahoma" w:hAnsi="Tahoma" w:cs="Tahoma"/>
          <w:spacing w:val="3"/>
          <w:position w:val="-1"/>
        </w:rPr>
        <w:t>e</w:t>
      </w:r>
      <w:r w:rsidRPr="007B25BA">
        <w:rPr>
          <w:rFonts w:ascii="Tahoma" w:eastAsia="Tahoma" w:hAnsi="Tahoma" w:cs="Tahoma"/>
          <w:spacing w:val="-1"/>
          <w:position w:val="-1"/>
        </w:rPr>
        <w:t>j</w:t>
      </w:r>
      <w:r w:rsidRPr="007B25BA">
        <w:rPr>
          <w:rFonts w:ascii="Tahoma" w:eastAsia="Tahoma" w:hAnsi="Tahoma" w:cs="Tahoma"/>
          <w:position w:val="-1"/>
        </w:rPr>
        <w:t>sz</w:t>
      </w:r>
      <w:r w:rsidRPr="007B25BA">
        <w:rPr>
          <w:rFonts w:ascii="Tahoma" w:eastAsia="Tahoma" w:hAnsi="Tahoma" w:cs="Tahoma"/>
          <w:spacing w:val="1"/>
          <w:position w:val="-1"/>
        </w:rPr>
        <w:t>e</w:t>
      </w:r>
      <w:r w:rsidRPr="007B25BA">
        <w:rPr>
          <w:rFonts w:ascii="Tahoma" w:eastAsia="Tahoma" w:hAnsi="Tahoma" w:cs="Tahoma"/>
          <w:position w:val="-1"/>
        </w:rPr>
        <w:t>go</w:t>
      </w:r>
      <w:r w:rsidRPr="007B25BA">
        <w:rPr>
          <w:rFonts w:ascii="Tahoma" w:eastAsia="Tahoma" w:hAnsi="Tahoma" w:cs="Tahoma"/>
          <w:spacing w:val="-10"/>
          <w:position w:val="-1"/>
        </w:rPr>
        <w:t xml:space="preserve"> </w:t>
      </w:r>
      <w:r w:rsidRPr="007B25BA">
        <w:rPr>
          <w:rFonts w:ascii="Tahoma" w:eastAsia="Tahoma" w:hAnsi="Tahoma" w:cs="Tahoma"/>
          <w:position w:val="-1"/>
        </w:rPr>
        <w:t>p</w:t>
      </w:r>
      <w:r w:rsidRPr="007B25BA">
        <w:rPr>
          <w:rFonts w:ascii="Tahoma" w:eastAsia="Tahoma" w:hAnsi="Tahoma" w:cs="Tahoma"/>
          <w:spacing w:val="1"/>
          <w:position w:val="-1"/>
        </w:rPr>
        <w:t>a</w:t>
      </w:r>
      <w:r w:rsidRPr="007B25BA">
        <w:rPr>
          <w:rFonts w:ascii="Tahoma" w:eastAsia="Tahoma" w:hAnsi="Tahoma" w:cs="Tahoma"/>
          <w:spacing w:val="-2"/>
          <w:position w:val="-1"/>
        </w:rPr>
        <w:t>r</w:t>
      </w:r>
      <w:r w:rsidRPr="007B25BA">
        <w:rPr>
          <w:rFonts w:ascii="Tahoma" w:eastAsia="Tahoma" w:hAnsi="Tahoma" w:cs="Tahoma"/>
          <w:spacing w:val="1"/>
          <w:position w:val="-1"/>
        </w:rPr>
        <w:t>a</w:t>
      </w:r>
      <w:r w:rsidRPr="007B25BA">
        <w:rPr>
          <w:rFonts w:ascii="Tahoma" w:eastAsia="Tahoma" w:hAnsi="Tahoma" w:cs="Tahoma"/>
          <w:position w:val="-1"/>
        </w:rPr>
        <w:t>g</w:t>
      </w:r>
      <w:r w:rsidRPr="007B25BA">
        <w:rPr>
          <w:rFonts w:ascii="Tahoma" w:eastAsia="Tahoma" w:hAnsi="Tahoma" w:cs="Tahoma"/>
          <w:spacing w:val="-2"/>
          <w:position w:val="-1"/>
        </w:rPr>
        <w:t>r</w:t>
      </w:r>
      <w:r w:rsidRPr="007B25BA">
        <w:rPr>
          <w:rFonts w:ascii="Tahoma" w:eastAsia="Tahoma" w:hAnsi="Tahoma" w:cs="Tahoma"/>
          <w:spacing w:val="1"/>
          <w:position w:val="-1"/>
        </w:rPr>
        <w:t>a</w:t>
      </w:r>
      <w:r w:rsidRPr="007B25BA">
        <w:rPr>
          <w:rFonts w:ascii="Tahoma" w:eastAsia="Tahoma" w:hAnsi="Tahoma" w:cs="Tahoma"/>
          <w:spacing w:val="-3"/>
          <w:position w:val="-1"/>
        </w:rPr>
        <w:t>f</w:t>
      </w:r>
      <w:r w:rsidRPr="007B25BA">
        <w:rPr>
          <w:rFonts w:ascii="Tahoma" w:eastAsia="Tahoma" w:hAnsi="Tahoma" w:cs="Tahoma"/>
          <w:position w:val="-1"/>
        </w:rPr>
        <w:t>u</w:t>
      </w:r>
      <w:r w:rsidRPr="007B25BA">
        <w:rPr>
          <w:rFonts w:ascii="Tahoma" w:eastAsia="Tahoma" w:hAnsi="Tahoma" w:cs="Tahoma"/>
          <w:spacing w:val="-10"/>
          <w:position w:val="-1"/>
        </w:rPr>
        <w:t xml:space="preserve"> </w:t>
      </w:r>
      <w:r w:rsidRPr="007B25BA">
        <w:rPr>
          <w:rFonts w:ascii="Tahoma" w:eastAsia="Tahoma" w:hAnsi="Tahoma" w:cs="Tahoma"/>
          <w:position w:val="-1"/>
        </w:rPr>
        <w:t xml:space="preserve">i </w:t>
      </w:r>
      <w:r w:rsidRPr="00B60F60">
        <w:rPr>
          <w:rFonts w:ascii="Tahoma" w:eastAsia="Tahoma" w:hAnsi="Tahoma" w:cs="Tahoma"/>
        </w:rPr>
        <w:t>§</w:t>
      </w:r>
      <w:r w:rsidR="00F96E06" w:rsidRPr="00B60F60">
        <w:rPr>
          <w:rFonts w:ascii="Tahoma" w:eastAsia="Tahoma" w:hAnsi="Tahoma" w:cs="Tahoma"/>
        </w:rPr>
        <w:t xml:space="preserve"> 1</w:t>
      </w:r>
      <w:r w:rsidR="009B73C7" w:rsidRPr="00B60F60">
        <w:rPr>
          <w:rFonts w:ascii="Tahoma" w:eastAsia="Tahoma" w:hAnsi="Tahoma" w:cs="Tahoma"/>
        </w:rPr>
        <w:t>2</w:t>
      </w:r>
      <w:r w:rsidRPr="007B25BA">
        <w:rPr>
          <w:rFonts w:ascii="Tahoma" w:eastAsia="Tahoma" w:hAnsi="Tahoma" w:cs="Tahoma"/>
          <w:position w:val="-1"/>
        </w:rPr>
        <w:t>.</w:t>
      </w:r>
      <w:r w:rsidR="00EF4646" w:rsidRPr="007B25BA">
        <w:rPr>
          <w:rFonts w:ascii="Tahoma" w:eastAsia="Tahoma" w:hAnsi="Tahoma" w:cs="Tahoma"/>
        </w:rPr>
        <w:t xml:space="preserve"> W szczególnie uzasadnionych przypadkach dofinansowanie może być wypłacane w formie refundacji </w:t>
      </w:r>
      <w:r w:rsidR="009904C3">
        <w:rPr>
          <w:rFonts w:ascii="Tahoma" w:eastAsia="Tahoma" w:hAnsi="Tahoma" w:cs="Tahoma"/>
        </w:rPr>
        <w:t xml:space="preserve">wydatków </w:t>
      </w:r>
      <w:r w:rsidR="00EF4646" w:rsidRPr="007B25BA">
        <w:rPr>
          <w:rFonts w:ascii="Tahoma" w:eastAsia="Tahoma" w:hAnsi="Tahoma" w:cs="Tahoma"/>
        </w:rPr>
        <w:t>poniesionych przez Beneficjenta lub Partnerów</w:t>
      </w:r>
      <w:r w:rsidR="00EF4646" w:rsidRPr="001A21E8">
        <w:rPr>
          <w:rStyle w:val="Odwoanieprzypisudolnego"/>
          <w:rFonts w:ascii="Tahoma" w:eastAsia="Tahoma" w:hAnsi="Tahoma" w:cs="Tahoma"/>
        </w:rPr>
        <w:footnoteReference w:id="32"/>
      </w:r>
      <w:r w:rsidR="00EF4646" w:rsidRPr="007B25BA">
        <w:rPr>
          <w:rFonts w:ascii="Tahoma" w:eastAsia="Tahoma" w:hAnsi="Tahoma" w:cs="Tahoma"/>
        </w:rPr>
        <w:t>.</w:t>
      </w:r>
    </w:p>
    <w:p w14:paraId="6307DC69" w14:textId="1FCE261F"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00DD1C8C" w:rsidRPr="001A21E8">
        <w:rPr>
          <w:rFonts w:ascii="Tahoma" w:eastAsia="Tahoma" w:hAnsi="Tahoma" w:cs="Tahoma"/>
        </w:rPr>
        <w:t>,</w:t>
      </w:r>
      <w:r w:rsidRPr="001A21E8">
        <w:rPr>
          <w:rFonts w:ascii="Tahoma" w:eastAsia="Tahoma" w:hAnsi="Tahoma" w:cs="Tahoma"/>
          <w:spacing w:val="-9"/>
        </w:rPr>
        <w:t xml:space="preserve"> </w:t>
      </w:r>
      <w:r w:rsidR="00DD1C8C" w:rsidRPr="001A21E8">
        <w:rPr>
          <w:rFonts w:ascii="Tahoma" w:eastAsia="Tahoma" w:hAnsi="Tahoma" w:cs="Tahoma"/>
          <w:spacing w:val="-9"/>
        </w:rPr>
        <w:t xml:space="preserve">w porozumieniu z IZ, </w:t>
      </w:r>
      <w:r w:rsidRPr="001A21E8">
        <w:rPr>
          <w:rFonts w:ascii="Tahoma" w:eastAsia="Tahoma" w:hAnsi="Tahoma" w:cs="Tahoma"/>
        </w:rPr>
        <w:t>spor</w:t>
      </w:r>
      <w:r w:rsidRPr="001A21E8">
        <w:rPr>
          <w:rFonts w:ascii="Tahoma" w:eastAsia="Tahoma" w:hAnsi="Tahoma" w:cs="Tahoma"/>
          <w:spacing w:val="1"/>
        </w:rPr>
        <w:t>zą</w:t>
      </w:r>
      <w:r w:rsidRPr="001A21E8">
        <w:rPr>
          <w:rFonts w:ascii="Tahoma" w:eastAsia="Tahoma" w:hAnsi="Tahoma" w:cs="Tahoma"/>
        </w:rPr>
        <w:t>dza</w:t>
      </w:r>
      <w:r w:rsidRPr="001A21E8">
        <w:rPr>
          <w:rFonts w:ascii="Tahoma" w:eastAsia="Tahoma" w:hAnsi="Tahoma" w:cs="Tahoma"/>
          <w:spacing w:val="-6"/>
        </w:rPr>
        <w:t xml:space="preserve"> </w:t>
      </w:r>
      <w:r w:rsidRPr="001A21E8">
        <w:rPr>
          <w:rFonts w:ascii="Tahoma" w:eastAsia="Tahoma" w:hAnsi="Tahoma" w:cs="Tahoma"/>
          <w:spacing w:val="-1"/>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w pod</w:t>
      </w:r>
      <w:r w:rsidRPr="001A21E8">
        <w:rPr>
          <w:rFonts w:ascii="Tahoma" w:eastAsia="Tahoma" w:hAnsi="Tahoma" w:cs="Tahoma"/>
          <w:spacing w:val="1"/>
        </w:rPr>
        <w:t>z</w:t>
      </w:r>
      <w:r w:rsidRPr="001A21E8">
        <w:rPr>
          <w:rFonts w:ascii="Tahoma" w:eastAsia="Tahoma" w:hAnsi="Tahoma" w:cs="Tahoma"/>
          <w:spacing w:val="2"/>
        </w:rPr>
        <w:t>i</w:t>
      </w:r>
      <w:r w:rsidRPr="001A21E8">
        <w:rPr>
          <w:rFonts w:ascii="Tahoma" w:eastAsia="Tahoma" w:hAnsi="Tahoma" w:cs="Tahoma"/>
          <w:spacing w:val="1"/>
        </w:rPr>
        <w:t>a</w:t>
      </w:r>
      <w:r w:rsidRPr="001A21E8">
        <w:rPr>
          <w:rFonts w:ascii="Tahoma" w:eastAsia="Tahoma" w:hAnsi="Tahoma" w:cs="Tahoma"/>
        </w:rPr>
        <w:t>le</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sy</w:t>
      </w:r>
      <w:r w:rsidRPr="001A21E8">
        <w:rPr>
          <w:rFonts w:ascii="Tahoma" w:eastAsia="Tahoma" w:hAnsi="Tahoma" w:cs="Tahoma"/>
          <w:spacing w:val="-7"/>
        </w:rPr>
        <w:t xml:space="preserve"> </w:t>
      </w:r>
      <w:r w:rsidRPr="001A21E8">
        <w:rPr>
          <w:rFonts w:ascii="Tahoma" w:eastAsia="Tahoma" w:hAnsi="Tahoma" w:cs="Tahoma"/>
        </w:rPr>
        <w:t>roz</w:t>
      </w:r>
      <w:r w:rsidRPr="001A21E8">
        <w:rPr>
          <w:rFonts w:ascii="Tahoma" w:eastAsia="Tahoma" w:hAnsi="Tahoma" w:cs="Tahoma"/>
          <w:spacing w:val="3"/>
        </w:rPr>
        <w:t>l</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w</w:t>
      </w:r>
      <w:r w:rsidRPr="001A21E8">
        <w:rPr>
          <w:rFonts w:ascii="Tahoma" w:eastAsia="Tahoma" w:hAnsi="Tahoma" w:cs="Tahoma"/>
          <w:spacing w:val="3"/>
        </w:rPr>
        <w:t>e</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m, iż </w:t>
      </w:r>
      <w:r w:rsidR="00E85F2F"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tą g</w:t>
      </w:r>
      <w:r w:rsidRPr="001A21E8">
        <w:rPr>
          <w:rFonts w:ascii="Tahoma" w:eastAsia="Tahoma" w:hAnsi="Tahoma" w:cs="Tahoma"/>
          <w:spacing w:val="-4"/>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zną ost</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 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su 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3"/>
        </w:rPr>
        <w:t>w</w:t>
      </w:r>
      <w:r w:rsidRPr="001A21E8">
        <w:rPr>
          <w:rFonts w:ascii="Tahoma" w:eastAsia="Tahoma" w:hAnsi="Tahoma" w:cs="Tahoma"/>
          <w:spacing w:val="1"/>
        </w:rPr>
        <w:t>e</w:t>
      </w:r>
      <w:r w:rsidRPr="001A21E8">
        <w:rPr>
          <w:rFonts w:ascii="Tahoma" w:eastAsia="Tahoma" w:hAnsi="Tahoma" w:cs="Tahoma"/>
        </w:rPr>
        <w:t>go w d</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 ro</w:t>
      </w:r>
      <w:r w:rsidRPr="001A21E8">
        <w:rPr>
          <w:rFonts w:ascii="Tahoma" w:eastAsia="Tahoma" w:hAnsi="Tahoma" w:cs="Tahoma"/>
          <w:spacing w:val="-1"/>
        </w:rPr>
        <w:t>k</w:t>
      </w:r>
      <w:r w:rsidRPr="001A21E8">
        <w:rPr>
          <w:rFonts w:ascii="Tahoma" w:eastAsia="Tahoma" w:hAnsi="Tahoma" w:cs="Tahoma"/>
        </w:rPr>
        <w:t xml:space="preserve">u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rzo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 xml:space="preserve">m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00305C7A" w:rsidRPr="001A21E8">
        <w:rPr>
          <w:rFonts w:ascii="Tahoma" w:eastAsia="Tahoma" w:hAnsi="Tahoma" w:cs="Tahoma"/>
        </w:rPr>
        <w:t xml:space="preserve"> </w:t>
      </w:r>
      <w:r w:rsidRPr="001A21E8">
        <w:rPr>
          <w:rFonts w:ascii="Tahoma" w:eastAsia="Tahoma" w:hAnsi="Tahoma" w:cs="Tahoma"/>
          <w:spacing w:val="-1"/>
          <w:position w:val="-1"/>
        </w:rPr>
        <w:t>3</w:t>
      </w:r>
      <w:r w:rsidRPr="001A21E8">
        <w:rPr>
          <w:rFonts w:ascii="Tahoma" w:eastAsia="Tahoma" w:hAnsi="Tahoma" w:cs="Tahoma"/>
          <w:position w:val="-1"/>
        </w:rPr>
        <w:t>1</w:t>
      </w:r>
      <w:r w:rsidRPr="001A21E8">
        <w:rPr>
          <w:rFonts w:ascii="Tahoma" w:eastAsia="Tahoma" w:hAnsi="Tahoma" w:cs="Tahoma"/>
          <w:spacing w:val="-3"/>
          <w:position w:val="-1"/>
        </w:rPr>
        <w:t xml:space="preserve"> </w:t>
      </w:r>
      <w:r w:rsidRPr="001A21E8">
        <w:rPr>
          <w:rFonts w:ascii="Tahoma" w:eastAsia="Tahoma" w:hAnsi="Tahoma" w:cs="Tahoma"/>
          <w:position w:val="-1"/>
        </w:rPr>
        <w:t>g</w:t>
      </w:r>
      <w:r w:rsidRPr="001A21E8">
        <w:rPr>
          <w:rFonts w:ascii="Tahoma" w:eastAsia="Tahoma" w:hAnsi="Tahoma" w:cs="Tahoma"/>
          <w:spacing w:val="3"/>
          <w:position w:val="-1"/>
        </w:rPr>
        <w:t>r</w:t>
      </w:r>
      <w:r w:rsidRPr="001A21E8">
        <w:rPr>
          <w:rFonts w:ascii="Tahoma" w:eastAsia="Tahoma" w:hAnsi="Tahoma" w:cs="Tahoma"/>
          <w:spacing w:val="-1"/>
          <w:position w:val="-1"/>
        </w:rPr>
        <w:t>u</w:t>
      </w:r>
      <w:r w:rsidRPr="001A21E8">
        <w:rPr>
          <w:rFonts w:ascii="Tahoma" w:eastAsia="Tahoma" w:hAnsi="Tahoma" w:cs="Tahoma"/>
          <w:position w:val="-1"/>
        </w:rPr>
        <w:t>dni</w:t>
      </w:r>
      <w:r w:rsidRPr="001A21E8">
        <w:rPr>
          <w:rFonts w:ascii="Tahoma" w:eastAsia="Tahoma" w:hAnsi="Tahoma" w:cs="Tahoma"/>
          <w:spacing w:val="1"/>
          <w:position w:val="-1"/>
        </w:rPr>
        <w:t>a</w:t>
      </w:r>
      <w:r w:rsidR="00325345" w:rsidRPr="001A21E8">
        <w:rPr>
          <w:rFonts w:ascii="Tahoma" w:eastAsia="Tahoma" w:hAnsi="Tahoma" w:cs="Tahoma"/>
          <w:position w:val="-1"/>
        </w:rPr>
        <w:t xml:space="preserve"> lub data zakończenia realizacji projektu określona we wniosku o dofinansowanie.</w:t>
      </w:r>
    </w:p>
    <w:p w14:paraId="0B1D92B8" w14:textId="687E6E78" w:rsidR="00942F4E" w:rsidRPr="00BC450A" w:rsidRDefault="00280ADA" w:rsidP="005100BA">
      <w:pPr>
        <w:pStyle w:val="Akapitzlist"/>
        <w:numPr>
          <w:ilvl w:val="0"/>
          <w:numId w:val="13"/>
        </w:numPr>
        <w:spacing w:line="276" w:lineRule="auto"/>
        <w:ind w:left="426" w:right="14" w:hanging="426"/>
        <w:jc w:val="both"/>
        <w:rPr>
          <w:rFonts w:ascii="Tahoma" w:eastAsia="Tahoma" w:hAnsi="Tahoma" w:cs="Tahoma"/>
        </w:rPr>
      </w:pPr>
      <w:r w:rsidRPr="00BC450A">
        <w:rPr>
          <w:rFonts w:ascii="Tahoma" w:eastAsia="Tahoma" w:hAnsi="Tahoma" w:cs="Tahoma"/>
        </w:rPr>
        <w:t>B</w:t>
      </w:r>
      <w:r w:rsidRPr="00BC450A">
        <w:rPr>
          <w:rFonts w:ascii="Tahoma" w:eastAsia="Tahoma" w:hAnsi="Tahoma" w:cs="Tahoma"/>
          <w:spacing w:val="1"/>
        </w:rPr>
        <w:t>e</w:t>
      </w:r>
      <w:r w:rsidRPr="00BC450A">
        <w:rPr>
          <w:rFonts w:ascii="Tahoma" w:eastAsia="Tahoma" w:hAnsi="Tahoma" w:cs="Tahoma"/>
          <w:spacing w:val="-1"/>
        </w:rPr>
        <w:t>n</w:t>
      </w:r>
      <w:r w:rsidRPr="00BC450A">
        <w:rPr>
          <w:rFonts w:ascii="Tahoma" w:eastAsia="Tahoma" w:hAnsi="Tahoma" w:cs="Tahoma"/>
          <w:spacing w:val="1"/>
        </w:rPr>
        <w:t>e</w:t>
      </w:r>
      <w:r w:rsidRPr="00BC450A">
        <w:rPr>
          <w:rFonts w:ascii="Tahoma" w:eastAsia="Tahoma" w:hAnsi="Tahoma" w:cs="Tahoma"/>
          <w:spacing w:val="-1"/>
        </w:rPr>
        <w:t>f</w:t>
      </w:r>
      <w:r w:rsidRPr="00BC450A">
        <w:rPr>
          <w:rFonts w:ascii="Tahoma" w:eastAsia="Tahoma" w:hAnsi="Tahoma" w:cs="Tahoma"/>
          <w:spacing w:val="2"/>
        </w:rPr>
        <w:t>i</w:t>
      </w:r>
      <w:r w:rsidRPr="00BC450A">
        <w:rPr>
          <w:rFonts w:ascii="Tahoma" w:eastAsia="Tahoma" w:hAnsi="Tahoma" w:cs="Tahoma"/>
          <w:spacing w:val="-1"/>
        </w:rPr>
        <w:t>c</w:t>
      </w:r>
      <w:r w:rsidRPr="00BC450A">
        <w:rPr>
          <w:rFonts w:ascii="Tahoma" w:eastAsia="Tahoma" w:hAnsi="Tahoma" w:cs="Tahoma"/>
        </w:rPr>
        <w:t>j</w:t>
      </w:r>
      <w:r w:rsidRPr="00BC450A">
        <w:rPr>
          <w:rFonts w:ascii="Tahoma" w:eastAsia="Tahoma" w:hAnsi="Tahoma" w:cs="Tahoma"/>
          <w:spacing w:val="3"/>
        </w:rPr>
        <w:t>e</w:t>
      </w:r>
      <w:r w:rsidRPr="00BC450A">
        <w:rPr>
          <w:rFonts w:ascii="Tahoma" w:eastAsia="Tahoma" w:hAnsi="Tahoma" w:cs="Tahoma"/>
          <w:spacing w:val="-1"/>
        </w:rPr>
        <w:t>n</w:t>
      </w:r>
      <w:r w:rsidRPr="00BC450A">
        <w:rPr>
          <w:rFonts w:ascii="Tahoma" w:eastAsia="Tahoma" w:hAnsi="Tahoma" w:cs="Tahoma"/>
        </w:rPr>
        <w:t>t r</w:t>
      </w:r>
      <w:r w:rsidRPr="00BC450A">
        <w:rPr>
          <w:rFonts w:ascii="Tahoma" w:eastAsia="Tahoma" w:hAnsi="Tahoma" w:cs="Tahoma"/>
          <w:spacing w:val="1"/>
        </w:rPr>
        <w:t>ea</w:t>
      </w:r>
      <w:r w:rsidRPr="00BC450A">
        <w:rPr>
          <w:rFonts w:ascii="Tahoma" w:eastAsia="Tahoma" w:hAnsi="Tahoma" w:cs="Tahoma"/>
        </w:rPr>
        <w:t>lizu</w:t>
      </w:r>
      <w:r w:rsidRPr="00BC450A">
        <w:rPr>
          <w:rFonts w:ascii="Tahoma" w:eastAsia="Tahoma" w:hAnsi="Tahoma" w:cs="Tahoma"/>
          <w:spacing w:val="-1"/>
        </w:rPr>
        <w:t>j</w:t>
      </w:r>
      <w:r w:rsidRPr="00BC450A">
        <w:rPr>
          <w:rFonts w:ascii="Tahoma" w:eastAsia="Tahoma" w:hAnsi="Tahoma" w:cs="Tahoma"/>
          <w:spacing w:val="1"/>
        </w:rPr>
        <w:t>ą</w:t>
      </w:r>
      <w:r w:rsidRPr="00BC450A">
        <w:rPr>
          <w:rFonts w:ascii="Tahoma" w:eastAsia="Tahoma" w:hAnsi="Tahoma" w:cs="Tahoma"/>
        </w:rPr>
        <w:t>c</w:t>
      </w:r>
      <w:r w:rsidRPr="00BC450A">
        <w:rPr>
          <w:rFonts w:ascii="Tahoma" w:eastAsia="Tahoma" w:hAnsi="Tahoma" w:cs="Tahoma"/>
          <w:spacing w:val="5"/>
        </w:rPr>
        <w:t xml:space="preserve"> </w:t>
      </w:r>
      <w:r w:rsidRPr="00BC450A">
        <w:rPr>
          <w:rFonts w:ascii="Tahoma" w:eastAsia="Tahoma" w:hAnsi="Tahoma" w:cs="Tahoma"/>
          <w:spacing w:val="1"/>
        </w:rPr>
        <w:t>p</w:t>
      </w:r>
      <w:r w:rsidRPr="00BC450A">
        <w:rPr>
          <w:rFonts w:ascii="Tahoma" w:eastAsia="Tahoma" w:hAnsi="Tahoma" w:cs="Tahoma"/>
        </w:rPr>
        <w:t>ro</w:t>
      </w:r>
      <w:r w:rsidRPr="00BC450A">
        <w:rPr>
          <w:rFonts w:ascii="Tahoma" w:eastAsia="Tahoma" w:hAnsi="Tahoma" w:cs="Tahoma"/>
          <w:spacing w:val="1"/>
        </w:rPr>
        <w:t>je</w:t>
      </w:r>
      <w:r w:rsidRPr="00BC450A">
        <w:rPr>
          <w:rFonts w:ascii="Tahoma" w:eastAsia="Tahoma" w:hAnsi="Tahoma" w:cs="Tahoma"/>
          <w:spacing w:val="-1"/>
        </w:rPr>
        <w:t>k</w:t>
      </w:r>
      <w:r w:rsidRPr="00BC450A">
        <w:rPr>
          <w:rFonts w:ascii="Tahoma" w:eastAsia="Tahoma" w:hAnsi="Tahoma" w:cs="Tahoma"/>
        </w:rPr>
        <w:t>t</w:t>
      </w:r>
      <w:r w:rsidRPr="00BC450A">
        <w:rPr>
          <w:rFonts w:ascii="Tahoma" w:eastAsia="Tahoma" w:hAnsi="Tahoma" w:cs="Tahoma"/>
          <w:spacing w:val="4"/>
        </w:rPr>
        <w:t xml:space="preserve"> </w:t>
      </w:r>
      <w:r w:rsidRPr="00BC450A">
        <w:rPr>
          <w:rFonts w:ascii="Tahoma" w:eastAsia="Tahoma" w:hAnsi="Tahoma" w:cs="Tahoma"/>
          <w:spacing w:val="-1"/>
        </w:rPr>
        <w:t>n</w:t>
      </w:r>
      <w:r w:rsidRPr="00BC450A">
        <w:rPr>
          <w:rFonts w:ascii="Tahoma" w:eastAsia="Tahoma" w:hAnsi="Tahoma" w:cs="Tahoma"/>
        </w:rPr>
        <w:t>ie</w:t>
      </w:r>
      <w:r w:rsidRPr="00BC450A">
        <w:rPr>
          <w:rFonts w:ascii="Tahoma" w:eastAsia="Tahoma" w:hAnsi="Tahoma" w:cs="Tahoma"/>
          <w:spacing w:val="7"/>
        </w:rPr>
        <w:t xml:space="preserve"> </w:t>
      </w:r>
      <w:r w:rsidRPr="00BC450A">
        <w:rPr>
          <w:rFonts w:ascii="Tahoma" w:eastAsia="Tahoma" w:hAnsi="Tahoma" w:cs="Tahoma"/>
        </w:rPr>
        <w:t>może</w:t>
      </w:r>
      <w:r w:rsidRPr="00BC450A">
        <w:rPr>
          <w:rFonts w:ascii="Tahoma" w:eastAsia="Tahoma" w:hAnsi="Tahoma" w:cs="Tahoma"/>
          <w:spacing w:val="7"/>
        </w:rPr>
        <w:t xml:space="preserve"> </w:t>
      </w:r>
      <w:r w:rsidRPr="00BC450A">
        <w:rPr>
          <w:rFonts w:ascii="Tahoma" w:eastAsia="Tahoma" w:hAnsi="Tahoma" w:cs="Tahoma"/>
        </w:rPr>
        <w:t>pr</w:t>
      </w:r>
      <w:r w:rsidRPr="00BC450A">
        <w:rPr>
          <w:rFonts w:ascii="Tahoma" w:eastAsia="Tahoma" w:hAnsi="Tahoma" w:cs="Tahoma"/>
          <w:spacing w:val="1"/>
        </w:rPr>
        <w:t>ze</w:t>
      </w:r>
      <w:r w:rsidRPr="00BC450A">
        <w:rPr>
          <w:rFonts w:ascii="Tahoma" w:eastAsia="Tahoma" w:hAnsi="Tahoma" w:cs="Tahoma"/>
          <w:spacing w:val="-1"/>
        </w:rPr>
        <w:t>k</w:t>
      </w:r>
      <w:r w:rsidRPr="00BC450A">
        <w:rPr>
          <w:rFonts w:ascii="Tahoma" w:eastAsia="Tahoma" w:hAnsi="Tahoma" w:cs="Tahoma"/>
        </w:rPr>
        <w:t>roc</w:t>
      </w:r>
      <w:r w:rsidRPr="00BC450A">
        <w:rPr>
          <w:rFonts w:ascii="Tahoma" w:eastAsia="Tahoma" w:hAnsi="Tahoma" w:cs="Tahoma"/>
          <w:spacing w:val="2"/>
        </w:rPr>
        <w:t>z</w:t>
      </w:r>
      <w:r w:rsidRPr="00BC450A">
        <w:rPr>
          <w:rFonts w:ascii="Tahoma" w:eastAsia="Tahoma" w:hAnsi="Tahoma" w:cs="Tahoma"/>
          <w:spacing w:val="-1"/>
        </w:rPr>
        <w:t>y</w:t>
      </w:r>
      <w:r w:rsidRPr="00BC450A">
        <w:rPr>
          <w:rFonts w:ascii="Tahoma" w:eastAsia="Tahoma" w:hAnsi="Tahoma" w:cs="Tahoma"/>
        </w:rPr>
        <w:t>ć</w:t>
      </w:r>
      <w:r w:rsidRPr="00BC450A">
        <w:rPr>
          <w:rFonts w:ascii="Tahoma" w:eastAsia="Tahoma" w:hAnsi="Tahoma" w:cs="Tahoma"/>
          <w:spacing w:val="1"/>
        </w:rPr>
        <w:t xml:space="preserve"> </w:t>
      </w:r>
      <w:r w:rsidRPr="00BC450A">
        <w:rPr>
          <w:rFonts w:ascii="Tahoma" w:eastAsia="Tahoma" w:hAnsi="Tahoma" w:cs="Tahoma"/>
        </w:rPr>
        <w:t>ł</w:t>
      </w:r>
      <w:r w:rsidRPr="00BC450A">
        <w:rPr>
          <w:rFonts w:ascii="Tahoma" w:eastAsia="Tahoma" w:hAnsi="Tahoma" w:cs="Tahoma"/>
          <w:spacing w:val="1"/>
        </w:rPr>
        <w:t>ą</w:t>
      </w:r>
      <w:r w:rsidRPr="00BC450A">
        <w:rPr>
          <w:rFonts w:ascii="Tahoma" w:eastAsia="Tahoma" w:hAnsi="Tahoma" w:cs="Tahoma"/>
          <w:spacing w:val="-1"/>
        </w:rPr>
        <w:t>c</w:t>
      </w:r>
      <w:r w:rsidRPr="00BC450A">
        <w:rPr>
          <w:rFonts w:ascii="Tahoma" w:eastAsia="Tahoma" w:hAnsi="Tahoma" w:cs="Tahoma"/>
        </w:rPr>
        <w:t>znej</w:t>
      </w:r>
      <w:r w:rsidRPr="00BC450A">
        <w:rPr>
          <w:rFonts w:ascii="Tahoma" w:eastAsia="Tahoma" w:hAnsi="Tahoma" w:cs="Tahoma"/>
          <w:spacing w:val="5"/>
        </w:rPr>
        <w:t xml:space="preserve"> </w:t>
      </w:r>
      <w:r w:rsidRPr="00BC450A">
        <w:rPr>
          <w:rFonts w:ascii="Tahoma" w:eastAsia="Tahoma" w:hAnsi="Tahoma" w:cs="Tahoma"/>
          <w:spacing w:val="-1"/>
        </w:rPr>
        <w:t>k</w:t>
      </w:r>
      <w:r w:rsidRPr="00BC450A">
        <w:rPr>
          <w:rFonts w:ascii="Tahoma" w:eastAsia="Tahoma" w:hAnsi="Tahoma" w:cs="Tahoma"/>
          <w:spacing w:val="1"/>
        </w:rPr>
        <w:t>w</w:t>
      </w:r>
      <w:r w:rsidRPr="00BC450A">
        <w:rPr>
          <w:rFonts w:ascii="Tahoma" w:eastAsia="Tahoma" w:hAnsi="Tahoma" w:cs="Tahoma"/>
        </w:rPr>
        <w:t>oty</w:t>
      </w:r>
      <w:r w:rsidRPr="00BC450A">
        <w:rPr>
          <w:rFonts w:ascii="Tahoma" w:eastAsia="Tahoma" w:hAnsi="Tahoma" w:cs="Tahoma"/>
          <w:spacing w:val="4"/>
        </w:rPr>
        <w:t xml:space="preserve"> </w:t>
      </w:r>
      <w:r w:rsidRPr="00BC450A">
        <w:rPr>
          <w:rFonts w:ascii="Tahoma" w:eastAsia="Tahoma" w:hAnsi="Tahoma" w:cs="Tahoma"/>
          <w:spacing w:val="1"/>
        </w:rPr>
        <w:t>w</w:t>
      </w:r>
      <w:r w:rsidRPr="00BC450A">
        <w:rPr>
          <w:rFonts w:ascii="Tahoma" w:eastAsia="Tahoma" w:hAnsi="Tahoma" w:cs="Tahoma"/>
          <w:spacing w:val="-1"/>
        </w:rPr>
        <w:t>y</w:t>
      </w:r>
      <w:r w:rsidRPr="00BC450A">
        <w:rPr>
          <w:rFonts w:ascii="Tahoma" w:eastAsia="Tahoma" w:hAnsi="Tahoma" w:cs="Tahoma"/>
        </w:rPr>
        <w:t>d</w:t>
      </w:r>
      <w:r w:rsidRPr="00BC450A">
        <w:rPr>
          <w:rFonts w:ascii="Tahoma" w:eastAsia="Tahoma" w:hAnsi="Tahoma" w:cs="Tahoma"/>
          <w:spacing w:val="1"/>
        </w:rPr>
        <w:t>a</w:t>
      </w:r>
      <w:r w:rsidRPr="00BC450A">
        <w:rPr>
          <w:rFonts w:ascii="Tahoma" w:eastAsia="Tahoma" w:hAnsi="Tahoma" w:cs="Tahoma"/>
        </w:rPr>
        <w:t>t</w:t>
      </w:r>
      <w:r w:rsidRPr="00BC450A">
        <w:rPr>
          <w:rFonts w:ascii="Tahoma" w:eastAsia="Tahoma" w:hAnsi="Tahoma" w:cs="Tahoma"/>
          <w:spacing w:val="-1"/>
        </w:rPr>
        <w:t>k</w:t>
      </w:r>
      <w:r w:rsidRPr="00BC450A">
        <w:rPr>
          <w:rFonts w:ascii="Tahoma" w:eastAsia="Tahoma" w:hAnsi="Tahoma" w:cs="Tahoma"/>
        </w:rPr>
        <w:t>ów</w:t>
      </w:r>
      <w:r w:rsidRPr="00BC450A">
        <w:rPr>
          <w:rFonts w:ascii="Tahoma" w:eastAsia="Tahoma" w:hAnsi="Tahoma" w:cs="Tahoma"/>
          <w:spacing w:val="3"/>
        </w:rPr>
        <w:t xml:space="preserve"> </w:t>
      </w:r>
      <w:r w:rsidRPr="00BC450A">
        <w:rPr>
          <w:rFonts w:ascii="Tahoma" w:eastAsia="Tahoma" w:hAnsi="Tahoma" w:cs="Tahoma"/>
          <w:spacing w:val="-1"/>
        </w:rPr>
        <w:t>kw</w:t>
      </w:r>
      <w:r w:rsidRPr="00BC450A">
        <w:rPr>
          <w:rFonts w:ascii="Tahoma" w:eastAsia="Tahoma" w:hAnsi="Tahoma" w:cs="Tahoma"/>
          <w:spacing w:val="1"/>
        </w:rPr>
        <w:t>a</w:t>
      </w:r>
      <w:r w:rsidRPr="00BC450A">
        <w:rPr>
          <w:rFonts w:ascii="Tahoma" w:eastAsia="Tahoma" w:hAnsi="Tahoma" w:cs="Tahoma"/>
        </w:rPr>
        <w:t>l</w:t>
      </w:r>
      <w:r w:rsidRPr="00BC450A">
        <w:rPr>
          <w:rFonts w:ascii="Tahoma" w:eastAsia="Tahoma" w:hAnsi="Tahoma" w:cs="Tahoma"/>
          <w:spacing w:val="2"/>
        </w:rPr>
        <w:t>i</w:t>
      </w:r>
      <w:r w:rsidRPr="00BC450A">
        <w:rPr>
          <w:rFonts w:ascii="Tahoma" w:eastAsia="Tahoma" w:hAnsi="Tahoma" w:cs="Tahoma"/>
          <w:spacing w:val="-1"/>
        </w:rPr>
        <w:t>f</w:t>
      </w:r>
      <w:r w:rsidRPr="00BC450A">
        <w:rPr>
          <w:rFonts w:ascii="Tahoma" w:eastAsia="Tahoma" w:hAnsi="Tahoma" w:cs="Tahoma"/>
        </w:rPr>
        <w:t>i</w:t>
      </w:r>
      <w:r w:rsidRPr="00BC450A">
        <w:rPr>
          <w:rFonts w:ascii="Tahoma" w:eastAsia="Tahoma" w:hAnsi="Tahoma" w:cs="Tahoma"/>
          <w:spacing w:val="-1"/>
        </w:rPr>
        <w:t>k</w:t>
      </w:r>
      <w:r w:rsidRPr="00BC450A">
        <w:rPr>
          <w:rFonts w:ascii="Tahoma" w:eastAsia="Tahoma" w:hAnsi="Tahoma" w:cs="Tahoma"/>
        </w:rPr>
        <w:t>o</w:t>
      </w:r>
      <w:r w:rsidRPr="00BC450A">
        <w:rPr>
          <w:rFonts w:ascii="Tahoma" w:eastAsia="Tahoma" w:hAnsi="Tahoma" w:cs="Tahoma"/>
          <w:spacing w:val="-2"/>
        </w:rPr>
        <w:t>w</w:t>
      </w:r>
      <w:r w:rsidRPr="00BC450A">
        <w:rPr>
          <w:rFonts w:ascii="Tahoma" w:eastAsia="Tahoma" w:hAnsi="Tahoma" w:cs="Tahoma"/>
          <w:spacing w:val="1"/>
        </w:rPr>
        <w:t>a</w:t>
      </w:r>
      <w:r w:rsidRPr="00BC450A">
        <w:rPr>
          <w:rFonts w:ascii="Tahoma" w:eastAsia="Tahoma" w:hAnsi="Tahoma" w:cs="Tahoma"/>
        </w:rPr>
        <w:t>l</w:t>
      </w:r>
      <w:r w:rsidRPr="00BC450A">
        <w:rPr>
          <w:rFonts w:ascii="Tahoma" w:eastAsia="Tahoma" w:hAnsi="Tahoma" w:cs="Tahoma"/>
          <w:spacing w:val="-1"/>
        </w:rPr>
        <w:t>nyc</w:t>
      </w:r>
      <w:r w:rsidRPr="00BC450A">
        <w:rPr>
          <w:rFonts w:ascii="Tahoma" w:eastAsia="Tahoma" w:hAnsi="Tahoma" w:cs="Tahoma"/>
        </w:rPr>
        <w:t xml:space="preserve">h </w:t>
      </w:r>
      <w:r w:rsidRPr="00BC450A">
        <w:rPr>
          <w:rFonts w:ascii="Tahoma" w:eastAsia="Tahoma" w:hAnsi="Tahoma" w:cs="Tahoma"/>
          <w:spacing w:val="1"/>
        </w:rPr>
        <w:t>w</w:t>
      </w:r>
      <w:r w:rsidRPr="00BC450A">
        <w:rPr>
          <w:rFonts w:ascii="Tahoma" w:eastAsia="Tahoma" w:hAnsi="Tahoma" w:cs="Tahoma"/>
          <w:spacing w:val="-1"/>
        </w:rPr>
        <w:t>yn</w:t>
      </w:r>
      <w:r w:rsidRPr="00BC450A">
        <w:rPr>
          <w:rFonts w:ascii="Tahoma" w:eastAsia="Tahoma" w:hAnsi="Tahoma" w:cs="Tahoma"/>
        </w:rPr>
        <w:t>i</w:t>
      </w:r>
      <w:r w:rsidRPr="00BC450A">
        <w:rPr>
          <w:rFonts w:ascii="Tahoma" w:eastAsia="Tahoma" w:hAnsi="Tahoma" w:cs="Tahoma"/>
          <w:spacing w:val="-1"/>
        </w:rPr>
        <w:t>k</w:t>
      </w:r>
      <w:r w:rsidRPr="00BC450A">
        <w:rPr>
          <w:rFonts w:ascii="Tahoma" w:eastAsia="Tahoma" w:hAnsi="Tahoma" w:cs="Tahoma"/>
          <w:spacing w:val="3"/>
        </w:rPr>
        <w:t>a</w:t>
      </w:r>
      <w:r w:rsidRPr="00BC450A">
        <w:rPr>
          <w:rFonts w:ascii="Tahoma" w:eastAsia="Tahoma" w:hAnsi="Tahoma" w:cs="Tahoma"/>
          <w:spacing w:val="-1"/>
        </w:rPr>
        <w:t>j</w:t>
      </w:r>
      <w:r w:rsidRPr="00BC450A">
        <w:rPr>
          <w:rFonts w:ascii="Tahoma" w:eastAsia="Tahoma" w:hAnsi="Tahoma" w:cs="Tahoma"/>
          <w:spacing w:val="1"/>
        </w:rPr>
        <w:t>ą</w:t>
      </w:r>
      <w:r w:rsidRPr="00BC450A">
        <w:rPr>
          <w:rFonts w:ascii="Tahoma" w:eastAsia="Tahoma" w:hAnsi="Tahoma" w:cs="Tahoma"/>
          <w:spacing w:val="-1"/>
        </w:rPr>
        <w:t>c</w:t>
      </w:r>
      <w:r w:rsidRPr="00BC450A">
        <w:rPr>
          <w:rFonts w:ascii="Tahoma" w:eastAsia="Tahoma" w:hAnsi="Tahoma" w:cs="Tahoma"/>
          <w:spacing w:val="1"/>
        </w:rPr>
        <w:t>e</w:t>
      </w:r>
      <w:r w:rsidRPr="00BC450A">
        <w:rPr>
          <w:rFonts w:ascii="Tahoma" w:eastAsia="Tahoma" w:hAnsi="Tahoma" w:cs="Tahoma"/>
        </w:rPr>
        <w:t>j z z</w:t>
      </w:r>
      <w:r w:rsidRPr="00BC450A">
        <w:rPr>
          <w:rFonts w:ascii="Tahoma" w:eastAsia="Tahoma" w:hAnsi="Tahoma" w:cs="Tahoma"/>
          <w:spacing w:val="1"/>
        </w:rPr>
        <w:t>a</w:t>
      </w:r>
      <w:r w:rsidRPr="00BC450A">
        <w:rPr>
          <w:rFonts w:ascii="Tahoma" w:eastAsia="Tahoma" w:hAnsi="Tahoma" w:cs="Tahoma"/>
        </w:rPr>
        <w:t>t</w:t>
      </w:r>
      <w:r w:rsidRPr="00BC450A">
        <w:rPr>
          <w:rFonts w:ascii="Tahoma" w:eastAsia="Tahoma" w:hAnsi="Tahoma" w:cs="Tahoma"/>
          <w:spacing w:val="1"/>
        </w:rPr>
        <w:t>w</w:t>
      </w:r>
      <w:r w:rsidRPr="00BC450A">
        <w:rPr>
          <w:rFonts w:ascii="Tahoma" w:eastAsia="Tahoma" w:hAnsi="Tahoma" w:cs="Tahoma"/>
        </w:rPr>
        <w:t>i</w:t>
      </w:r>
      <w:r w:rsidRPr="00BC450A">
        <w:rPr>
          <w:rFonts w:ascii="Tahoma" w:eastAsia="Tahoma" w:hAnsi="Tahoma" w:cs="Tahoma"/>
          <w:spacing w:val="1"/>
        </w:rPr>
        <w:t>e</w:t>
      </w:r>
      <w:r w:rsidRPr="00BC450A">
        <w:rPr>
          <w:rFonts w:ascii="Tahoma" w:eastAsia="Tahoma" w:hAnsi="Tahoma" w:cs="Tahoma"/>
        </w:rPr>
        <w:t>rd</w:t>
      </w:r>
      <w:r w:rsidRPr="00BC450A">
        <w:rPr>
          <w:rFonts w:ascii="Tahoma" w:eastAsia="Tahoma" w:hAnsi="Tahoma" w:cs="Tahoma"/>
          <w:spacing w:val="1"/>
        </w:rPr>
        <w:t>z</w:t>
      </w:r>
      <w:r w:rsidRPr="00BC450A">
        <w:rPr>
          <w:rFonts w:ascii="Tahoma" w:eastAsia="Tahoma" w:hAnsi="Tahoma" w:cs="Tahoma"/>
        </w:rPr>
        <w:t>o</w:t>
      </w:r>
      <w:r w:rsidRPr="00BC450A">
        <w:rPr>
          <w:rFonts w:ascii="Tahoma" w:eastAsia="Tahoma" w:hAnsi="Tahoma" w:cs="Tahoma"/>
          <w:spacing w:val="-1"/>
        </w:rPr>
        <w:t>n</w:t>
      </w:r>
      <w:r w:rsidRPr="00BC450A">
        <w:rPr>
          <w:rFonts w:ascii="Tahoma" w:eastAsia="Tahoma" w:hAnsi="Tahoma" w:cs="Tahoma"/>
          <w:spacing w:val="1"/>
        </w:rPr>
        <w:t>e</w:t>
      </w:r>
      <w:r w:rsidRPr="00BC450A">
        <w:rPr>
          <w:rFonts w:ascii="Tahoma" w:eastAsia="Tahoma" w:hAnsi="Tahoma" w:cs="Tahoma"/>
        </w:rPr>
        <w:t xml:space="preserve">go </w:t>
      </w:r>
      <w:r w:rsidRPr="00BC450A">
        <w:rPr>
          <w:rFonts w:ascii="Tahoma" w:eastAsia="Tahoma" w:hAnsi="Tahoma" w:cs="Tahoma"/>
          <w:spacing w:val="1"/>
        </w:rPr>
        <w:t>w</w:t>
      </w:r>
      <w:r w:rsidRPr="00BC450A">
        <w:rPr>
          <w:rFonts w:ascii="Tahoma" w:eastAsia="Tahoma" w:hAnsi="Tahoma" w:cs="Tahoma"/>
          <w:spacing w:val="-1"/>
        </w:rPr>
        <w:t>n</w:t>
      </w:r>
      <w:r w:rsidRPr="00BC450A">
        <w:rPr>
          <w:rFonts w:ascii="Tahoma" w:eastAsia="Tahoma" w:hAnsi="Tahoma" w:cs="Tahoma"/>
        </w:rPr>
        <w:t>i</w:t>
      </w:r>
      <w:r w:rsidRPr="00BC450A">
        <w:rPr>
          <w:rFonts w:ascii="Tahoma" w:eastAsia="Tahoma" w:hAnsi="Tahoma" w:cs="Tahoma"/>
          <w:spacing w:val="2"/>
        </w:rPr>
        <w:t>o</w:t>
      </w:r>
      <w:r w:rsidRPr="00BC450A">
        <w:rPr>
          <w:rFonts w:ascii="Tahoma" w:eastAsia="Tahoma" w:hAnsi="Tahoma" w:cs="Tahoma"/>
        </w:rPr>
        <w:t>s</w:t>
      </w:r>
      <w:r w:rsidRPr="00BC450A">
        <w:rPr>
          <w:rFonts w:ascii="Tahoma" w:eastAsia="Tahoma" w:hAnsi="Tahoma" w:cs="Tahoma"/>
          <w:spacing w:val="1"/>
        </w:rPr>
        <w:t>k</w:t>
      </w:r>
      <w:r w:rsidRPr="00BC450A">
        <w:rPr>
          <w:rFonts w:ascii="Tahoma" w:eastAsia="Tahoma" w:hAnsi="Tahoma" w:cs="Tahoma"/>
        </w:rPr>
        <w:t>u o d</w:t>
      </w:r>
      <w:r w:rsidRPr="00BC450A">
        <w:rPr>
          <w:rFonts w:ascii="Tahoma" w:eastAsia="Tahoma" w:hAnsi="Tahoma" w:cs="Tahoma"/>
          <w:spacing w:val="2"/>
        </w:rPr>
        <w:t>o</w:t>
      </w:r>
      <w:r w:rsidRPr="00BC450A">
        <w:rPr>
          <w:rFonts w:ascii="Tahoma" w:eastAsia="Tahoma" w:hAnsi="Tahoma" w:cs="Tahoma"/>
          <w:spacing w:val="-1"/>
        </w:rPr>
        <w:t>f</w:t>
      </w:r>
      <w:r w:rsidRPr="00BC450A">
        <w:rPr>
          <w:rFonts w:ascii="Tahoma" w:eastAsia="Tahoma" w:hAnsi="Tahoma" w:cs="Tahoma"/>
          <w:spacing w:val="2"/>
        </w:rPr>
        <w:t>i</w:t>
      </w:r>
      <w:r w:rsidRPr="00BC450A">
        <w:rPr>
          <w:rFonts w:ascii="Tahoma" w:eastAsia="Tahoma" w:hAnsi="Tahoma" w:cs="Tahoma"/>
          <w:spacing w:val="-1"/>
        </w:rPr>
        <w:t>n</w:t>
      </w:r>
      <w:r w:rsidRPr="00BC450A">
        <w:rPr>
          <w:rFonts w:ascii="Tahoma" w:eastAsia="Tahoma" w:hAnsi="Tahoma" w:cs="Tahoma"/>
          <w:spacing w:val="1"/>
        </w:rPr>
        <w:t>a</w:t>
      </w:r>
      <w:r w:rsidRPr="00BC450A">
        <w:rPr>
          <w:rFonts w:ascii="Tahoma" w:eastAsia="Tahoma" w:hAnsi="Tahoma" w:cs="Tahoma"/>
          <w:spacing w:val="-1"/>
        </w:rPr>
        <w:t>n</w:t>
      </w:r>
      <w:r w:rsidRPr="00BC450A">
        <w:rPr>
          <w:rFonts w:ascii="Tahoma" w:eastAsia="Tahoma" w:hAnsi="Tahoma" w:cs="Tahoma"/>
        </w:rPr>
        <w:t>so</w:t>
      </w:r>
      <w:r w:rsidRPr="00BC450A">
        <w:rPr>
          <w:rFonts w:ascii="Tahoma" w:eastAsia="Tahoma" w:hAnsi="Tahoma" w:cs="Tahoma"/>
          <w:spacing w:val="-2"/>
        </w:rPr>
        <w:t>w</w:t>
      </w:r>
      <w:r w:rsidRPr="00BC450A">
        <w:rPr>
          <w:rFonts w:ascii="Tahoma" w:eastAsia="Tahoma" w:hAnsi="Tahoma" w:cs="Tahoma"/>
          <w:spacing w:val="1"/>
        </w:rPr>
        <w:t>an</w:t>
      </w:r>
      <w:r w:rsidRPr="00BC450A">
        <w:rPr>
          <w:rFonts w:ascii="Tahoma" w:eastAsia="Tahoma" w:hAnsi="Tahoma" w:cs="Tahoma"/>
        </w:rPr>
        <w:t>i</w:t>
      </w:r>
      <w:r w:rsidRPr="00BC450A">
        <w:rPr>
          <w:rFonts w:ascii="Tahoma" w:eastAsia="Tahoma" w:hAnsi="Tahoma" w:cs="Tahoma"/>
          <w:spacing w:val="1"/>
        </w:rPr>
        <w:t>e</w:t>
      </w:r>
      <w:r w:rsidRPr="00BC450A">
        <w:rPr>
          <w:rFonts w:ascii="Tahoma" w:eastAsia="Tahoma" w:hAnsi="Tahoma" w:cs="Tahoma"/>
        </w:rPr>
        <w:t xml:space="preserve"> </w:t>
      </w:r>
      <w:r w:rsidR="00852BDF" w:rsidRPr="00BC450A">
        <w:rPr>
          <w:rFonts w:ascii="Tahoma" w:eastAsia="Tahoma" w:hAnsi="Tahoma" w:cs="Tahoma"/>
        </w:rPr>
        <w:t>oraz</w:t>
      </w:r>
      <w:r w:rsidRPr="00BC450A">
        <w:rPr>
          <w:rFonts w:ascii="Tahoma" w:eastAsia="Tahoma" w:hAnsi="Tahoma" w:cs="Tahoma"/>
        </w:rPr>
        <w:t xml:space="preserve"> zobo</w:t>
      </w:r>
      <w:r w:rsidRPr="00BC450A">
        <w:rPr>
          <w:rFonts w:ascii="Tahoma" w:eastAsia="Tahoma" w:hAnsi="Tahoma" w:cs="Tahoma"/>
          <w:spacing w:val="1"/>
        </w:rPr>
        <w:t>w</w:t>
      </w:r>
      <w:r w:rsidRPr="00BC450A">
        <w:rPr>
          <w:rFonts w:ascii="Tahoma" w:eastAsia="Tahoma" w:hAnsi="Tahoma" w:cs="Tahoma"/>
        </w:rPr>
        <w:t>i</w:t>
      </w:r>
      <w:r w:rsidRPr="00BC450A">
        <w:rPr>
          <w:rFonts w:ascii="Tahoma" w:eastAsia="Tahoma" w:hAnsi="Tahoma" w:cs="Tahoma"/>
          <w:spacing w:val="1"/>
        </w:rPr>
        <w:t>ą</w:t>
      </w:r>
      <w:r w:rsidRPr="00BC450A">
        <w:rPr>
          <w:rFonts w:ascii="Tahoma" w:eastAsia="Tahoma" w:hAnsi="Tahoma" w:cs="Tahoma"/>
        </w:rPr>
        <w:t>zu</w:t>
      </w:r>
      <w:r w:rsidRPr="00BC450A">
        <w:rPr>
          <w:rFonts w:ascii="Tahoma" w:eastAsia="Tahoma" w:hAnsi="Tahoma" w:cs="Tahoma"/>
          <w:spacing w:val="-1"/>
        </w:rPr>
        <w:t>j</w:t>
      </w:r>
      <w:r w:rsidRPr="00BC450A">
        <w:rPr>
          <w:rFonts w:ascii="Tahoma" w:eastAsia="Tahoma" w:hAnsi="Tahoma" w:cs="Tahoma"/>
        </w:rPr>
        <w:t>e się</w:t>
      </w:r>
      <w:r w:rsidR="00795A40" w:rsidRPr="00BC450A">
        <w:rPr>
          <w:rFonts w:ascii="Tahoma" w:eastAsia="Tahoma" w:hAnsi="Tahoma" w:cs="Tahoma"/>
        </w:rPr>
        <w:t xml:space="preserve"> </w:t>
      </w:r>
      <w:r w:rsidRPr="00BC450A">
        <w:rPr>
          <w:rFonts w:ascii="Tahoma" w:eastAsia="Tahoma" w:hAnsi="Tahoma" w:cs="Tahoma"/>
        </w:rPr>
        <w:t>do</w:t>
      </w:r>
      <w:r w:rsidRPr="00BC450A">
        <w:rPr>
          <w:rFonts w:ascii="Tahoma" w:eastAsia="Tahoma" w:hAnsi="Tahoma" w:cs="Tahoma"/>
          <w:spacing w:val="-2"/>
        </w:rPr>
        <w:t xml:space="preserve"> </w:t>
      </w:r>
      <w:r w:rsidRPr="00BC450A">
        <w:rPr>
          <w:rFonts w:ascii="Tahoma" w:eastAsia="Tahoma" w:hAnsi="Tahoma" w:cs="Tahoma"/>
        </w:rPr>
        <w:t>prz</w:t>
      </w:r>
      <w:r w:rsidRPr="00BC450A">
        <w:rPr>
          <w:rFonts w:ascii="Tahoma" w:eastAsia="Tahoma" w:hAnsi="Tahoma" w:cs="Tahoma"/>
          <w:spacing w:val="1"/>
        </w:rPr>
        <w:t>e</w:t>
      </w:r>
      <w:r w:rsidRPr="00BC450A">
        <w:rPr>
          <w:rFonts w:ascii="Tahoma" w:eastAsia="Tahoma" w:hAnsi="Tahoma" w:cs="Tahoma"/>
        </w:rPr>
        <w:t>strz</w:t>
      </w:r>
      <w:r w:rsidRPr="00BC450A">
        <w:rPr>
          <w:rFonts w:ascii="Tahoma" w:eastAsia="Tahoma" w:hAnsi="Tahoma" w:cs="Tahoma"/>
          <w:spacing w:val="1"/>
        </w:rPr>
        <w:t>e</w:t>
      </w:r>
      <w:r w:rsidRPr="00BC450A">
        <w:rPr>
          <w:rFonts w:ascii="Tahoma" w:eastAsia="Tahoma" w:hAnsi="Tahoma" w:cs="Tahoma"/>
        </w:rPr>
        <w:t>g</w:t>
      </w:r>
      <w:r w:rsidRPr="00BC450A">
        <w:rPr>
          <w:rFonts w:ascii="Tahoma" w:eastAsia="Tahoma" w:hAnsi="Tahoma" w:cs="Tahoma"/>
          <w:spacing w:val="1"/>
        </w:rPr>
        <w:t>a</w:t>
      </w:r>
      <w:r w:rsidRPr="00BC450A">
        <w:rPr>
          <w:rFonts w:ascii="Tahoma" w:eastAsia="Tahoma" w:hAnsi="Tahoma" w:cs="Tahoma"/>
          <w:spacing w:val="-1"/>
        </w:rPr>
        <w:t>n</w:t>
      </w:r>
      <w:r w:rsidRPr="00BC450A">
        <w:rPr>
          <w:rFonts w:ascii="Tahoma" w:eastAsia="Tahoma" w:hAnsi="Tahoma" w:cs="Tahoma"/>
        </w:rPr>
        <w:t>ia</w:t>
      </w:r>
      <w:r w:rsidRPr="00BC450A">
        <w:rPr>
          <w:rFonts w:ascii="Tahoma" w:eastAsia="Tahoma" w:hAnsi="Tahoma" w:cs="Tahoma"/>
          <w:spacing w:val="-12"/>
        </w:rPr>
        <w:t xml:space="preserve"> </w:t>
      </w:r>
      <w:r w:rsidRPr="00BC450A">
        <w:rPr>
          <w:rFonts w:ascii="Tahoma" w:eastAsia="Tahoma" w:hAnsi="Tahoma" w:cs="Tahoma"/>
        </w:rPr>
        <w:t>limitów</w:t>
      </w:r>
      <w:r w:rsidRPr="00BC450A">
        <w:rPr>
          <w:rFonts w:ascii="Tahoma" w:eastAsia="Tahoma" w:hAnsi="Tahoma" w:cs="Tahoma"/>
          <w:spacing w:val="-6"/>
        </w:rPr>
        <w:t xml:space="preserve"> </w:t>
      </w:r>
      <w:r w:rsidRPr="00BC450A">
        <w:rPr>
          <w:rFonts w:ascii="Tahoma" w:eastAsia="Tahoma" w:hAnsi="Tahoma" w:cs="Tahoma"/>
          <w:spacing w:val="1"/>
        </w:rPr>
        <w:t>w</w:t>
      </w:r>
      <w:r w:rsidRPr="00BC450A">
        <w:rPr>
          <w:rFonts w:ascii="Tahoma" w:eastAsia="Tahoma" w:hAnsi="Tahoma" w:cs="Tahoma"/>
          <w:spacing w:val="-1"/>
        </w:rPr>
        <w:t>y</w:t>
      </w:r>
      <w:r w:rsidRPr="00BC450A">
        <w:rPr>
          <w:rFonts w:ascii="Tahoma" w:eastAsia="Tahoma" w:hAnsi="Tahoma" w:cs="Tahoma"/>
        </w:rPr>
        <w:t>d</w:t>
      </w:r>
      <w:r w:rsidRPr="00BC450A">
        <w:rPr>
          <w:rFonts w:ascii="Tahoma" w:eastAsia="Tahoma" w:hAnsi="Tahoma" w:cs="Tahoma"/>
          <w:spacing w:val="1"/>
        </w:rPr>
        <w:t>a</w:t>
      </w:r>
      <w:r w:rsidRPr="00BC450A">
        <w:rPr>
          <w:rFonts w:ascii="Tahoma" w:eastAsia="Tahoma" w:hAnsi="Tahoma" w:cs="Tahoma"/>
        </w:rPr>
        <w:t>t</w:t>
      </w:r>
      <w:r w:rsidRPr="00BC450A">
        <w:rPr>
          <w:rFonts w:ascii="Tahoma" w:eastAsia="Tahoma" w:hAnsi="Tahoma" w:cs="Tahoma"/>
          <w:spacing w:val="-1"/>
        </w:rPr>
        <w:t>k</w:t>
      </w:r>
      <w:r w:rsidRPr="00BC450A">
        <w:rPr>
          <w:rFonts w:ascii="Tahoma" w:eastAsia="Tahoma" w:hAnsi="Tahoma" w:cs="Tahoma"/>
        </w:rPr>
        <w:t>ów</w:t>
      </w:r>
      <w:r w:rsidRPr="00BC450A">
        <w:rPr>
          <w:rFonts w:ascii="Tahoma" w:eastAsia="Tahoma" w:hAnsi="Tahoma" w:cs="Tahoma"/>
          <w:spacing w:val="-9"/>
        </w:rPr>
        <w:t xml:space="preserve"> </w:t>
      </w:r>
      <w:r w:rsidRPr="00BC450A">
        <w:rPr>
          <w:rFonts w:ascii="Tahoma" w:eastAsia="Tahoma" w:hAnsi="Tahoma" w:cs="Tahoma"/>
          <w:spacing w:val="1"/>
        </w:rPr>
        <w:t>w</w:t>
      </w:r>
      <w:r w:rsidRPr="00BC450A">
        <w:rPr>
          <w:rFonts w:ascii="Tahoma" w:eastAsia="Tahoma" w:hAnsi="Tahoma" w:cs="Tahoma"/>
          <w:spacing w:val="-1"/>
        </w:rPr>
        <w:t>yk</w:t>
      </w:r>
      <w:r w:rsidRPr="00BC450A">
        <w:rPr>
          <w:rFonts w:ascii="Tahoma" w:eastAsia="Tahoma" w:hAnsi="Tahoma" w:cs="Tahoma"/>
          <w:spacing w:val="1"/>
        </w:rPr>
        <w:t>a</w:t>
      </w:r>
      <w:r w:rsidRPr="00BC450A">
        <w:rPr>
          <w:rFonts w:ascii="Tahoma" w:eastAsia="Tahoma" w:hAnsi="Tahoma" w:cs="Tahoma"/>
        </w:rPr>
        <w:t>z</w:t>
      </w:r>
      <w:r w:rsidRPr="00BC450A">
        <w:rPr>
          <w:rFonts w:ascii="Tahoma" w:eastAsia="Tahoma" w:hAnsi="Tahoma" w:cs="Tahoma"/>
          <w:spacing w:val="1"/>
        </w:rPr>
        <w:t>a</w:t>
      </w:r>
      <w:r w:rsidRPr="00BC450A">
        <w:rPr>
          <w:rFonts w:ascii="Tahoma" w:eastAsia="Tahoma" w:hAnsi="Tahoma" w:cs="Tahoma"/>
          <w:spacing w:val="-1"/>
        </w:rPr>
        <w:t>nyc</w:t>
      </w:r>
      <w:r w:rsidRPr="00BC450A">
        <w:rPr>
          <w:rFonts w:ascii="Tahoma" w:eastAsia="Tahoma" w:hAnsi="Tahoma" w:cs="Tahoma"/>
        </w:rPr>
        <w:t>h</w:t>
      </w:r>
      <w:r w:rsidRPr="00BC450A">
        <w:rPr>
          <w:rFonts w:ascii="Tahoma" w:eastAsia="Tahoma" w:hAnsi="Tahoma" w:cs="Tahoma"/>
          <w:spacing w:val="-12"/>
        </w:rPr>
        <w:t xml:space="preserve"> </w:t>
      </w:r>
      <w:r w:rsidRPr="00BC450A">
        <w:rPr>
          <w:rFonts w:ascii="Tahoma" w:eastAsia="Tahoma" w:hAnsi="Tahoma" w:cs="Tahoma"/>
        </w:rPr>
        <w:t xml:space="preserve">w </w:t>
      </w:r>
      <w:r w:rsidRPr="00BC450A">
        <w:rPr>
          <w:rFonts w:ascii="Tahoma" w:eastAsia="Tahoma" w:hAnsi="Tahoma" w:cs="Tahoma"/>
          <w:spacing w:val="2"/>
        </w:rPr>
        <w:t>o</w:t>
      </w:r>
      <w:r w:rsidRPr="00BC450A">
        <w:rPr>
          <w:rFonts w:ascii="Tahoma" w:eastAsia="Tahoma" w:hAnsi="Tahoma" w:cs="Tahoma"/>
        </w:rPr>
        <w:t>dniesi</w:t>
      </w:r>
      <w:r w:rsidRPr="00BC450A">
        <w:rPr>
          <w:rFonts w:ascii="Tahoma" w:eastAsia="Tahoma" w:hAnsi="Tahoma" w:cs="Tahoma"/>
          <w:spacing w:val="1"/>
        </w:rPr>
        <w:t>e</w:t>
      </w:r>
      <w:r w:rsidRPr="00BC450A">
        <w:rPr>
          <w:rFonts w:ascii="Tahoma" w:eastAsia="Tahoma" w:hAnsi="Tahoma" w:cs="Tahoma"/>
          <w:spacing w:val="-1"/>
        </w:rPr>
        <w:t>n</w:t>
      </w:r>
      <w:r w:rsidRPr="00BC450A">
        <w:rPr>
          <w:rFonts w:ascii="Tahoma" w:eastAsia="Tahoma" w:hAnsi="Tahoma" w:cs="Tahoma"/>
          <w:spacing w:val="2"/>
        </w:rPr>
        <w:t>i</w:t>
      </w:r>
      <w:r w:rsidRPr="00BC450A">
        <w:rPr>
          <w:rFonts w:ascii="Tahoma" w:eastAsia="Tahoma" w:hAnsi="Tahoma" w:cs="Tahoma"/>
        </w:rPr>
        <w:t>u</w:t>
      </w:r>
      <w:r w:rsidRPr="00BC450A">
        <w:rPr>
          <w:rFonts w:ascii="Tahoma" w:eastAsia="Tahoma" w:hAnsi="Tahoma" w:cs="Tahoma"/>
          <w:spacing w:val="-10"/>
        </w:rPr>
        <w:t xml:space="preserve"> </w:t>
      </w:r>
      <w:r w:rsidRPr="00BC450A">
        <w:rPr>
          <w:rFonts w:ascii="Tahoma" w:eastAsia="Tahoma" w:hAnsi="Tahoma" w:cs="Tahoma"/>
        </w:rPr>
        <w:t>do</w:t>
      </w:r>
      <w:r w:rsidRPr="00BC450A">
        <w:rPr>
          <w:rFonts w:ascii="Tahoma" w:eastAsia="Tahoma" w:hAnsi="Tahoma" w:cs="Tahoma"/>
          <w:spacing w:val="-2"/>
        </w:rPr>
        <w:t xml:space="preserve"> </w:t>
      </w:r>
      <w:r w:rsidRPr="00BC450A">
        <w:rPr>
          <w:rFonts w:ascii="Tahoma" w:eastAsia="Tahoma" w:hAnsi="Tahoma" w:cs="Tahoma"/>
          <w:spacing w:val="-1"/>
        </w:rPr>
        <w:t>k</w:t>
      </w:r>
      <w:r w:rsidRPr="00BC450A">
        <w:rPr>
          <w:rFonts w:ascii="Tahoma" w:eastAsia="Tahoma" w:hAnsi="Tahoma" w:cs="Tahoma"/>
          <w:spacing w:val="1"/>
        </w:rPr>
        <w:t>a</w:t>
      </w:r>
      <w:r w:rsidRPr="00BC450A">
        <w:rPr>
          <w:rFonts w:ascii="Tahoma" w:eastAsia="Tahoma" w:hAnsi="Tahoma" w:cs="Tahoma"/>
        </w:rPr>
        <w:t>żd</w:t>
      </w:r>
      <w:r w:rsidRPr="00BC450A">
        <w:rPr>
          <w:rFonts w:ascii="Tahoma" w:eastAsia="Tahoma" w:hAnsi="Tahoma" w:cs="Tahoma"/>
          <w:spacing w:val="1"/>
        </w:rPr>
        <w:t>e</w:t>
      </w:r>
      <w:r w:rsidRPr="00BC450A">
        <w:rPr>
          <w:rFonts w:ascii="Tahoma" w:eastAsia="Tahoma" w:hAnsi="Tahoma" w:cs="Tahoma"/>
        </w:rPr>
        <w:t>go</w:t>
      </w:r>
      <w:r w:rsidRPr="00BC450A">
        <w:rPr>
          <w:rFonts w:ascii="Tahoma" w:eastAsia="Tahoma" w:hAnsi="Tahoma" w:cs="Tahoma"/>
          <w:spacing w:val="-5"/>
        </w:rPr>
        <w:t xml:space="preserve"> </w:t>
      </w:r>
      <w:r w:rsidRPr="00BC450A">
        <w:rPr>
          <w:rFonts w:ascii="Tahoma" w:eastAsia="Tahoma" w:hAnsi="Tahoma" w:cs="Tahoma"/>
        </w:rPr>
        <w:t>z</w:t>
      </w:r>
      <w:r w:rsidRPr="00BC450A">
        <w:rPr>
          <w:rFonts w:ascii="Tahoma" w:eastAsia="Tahoma" w:hAnsi="Tahoma" w:cs="Tahoma"/>
          <w:spacing w:val="1"/>
        </w:rPr>
        <w:t>a</w:t>
      </w:r>
      <w:r w:rsidRPr="00BC450A">
        <w:rPr>
          <w:rFonts w:ascii="Tahoma" w:eastAsia="Tahoma" w:hAnsi="Tahoma" w:cs="Tahoma"/>
        </w:rPr>
        <w:t>d</w:t>
      </w:r>
      <w:r w:rsidRPr="00BC450A">
        <w:rPr>
          <w:rFonts w:ascii="Tahoma" w:eastAsia="Tahoma" w:hAnsi="Tahoma" w:cs="Tahoma"/>
          <w:spacing w:val="1"/>
        </w:rPr>
        <w:t>a</w:t>
      </w:r>
      <w:r w:rsidRPr="00BC450A">
        <w:rPr>
          <w:rFonts w:ascii="Tahoma" w:eastAsia="Tahoma" w:hAnsi="Tahoma" w:cs="Tahoma"/>
          <w:spacing w:val="-1"/>
        </w:rPr>
        <w:t>n</w:t>
      </w:r>
      <w:r w:rsidRPr="00BC450A">
        <w:rPr>
          <w:rFonts w:ascii="Tahoma" w:eastAsia="Tahoma" w:hAnsi="Tahoma" w:cs="Tahoma"/>
        </w:rPr>
        <w:t>i</w:t>
      </w:r>
      <w:r w:rsidRPr="00BC450A">
        <w:rPr>
          <w:rFonts w:ascii="Tahoma" w:eastAsia="Tahoma" w:hAnsi="Tahoma" w:cs="Tahoma"/>
          <w:spacing w:val="1"/>
        </w:rPr>
        <w:t>a</w:t>
      </w:r>
      <w:r w:rsidR="00852BDF" w:rsidRPr="00BC450A">
        <w:rPr>
          <w:rFonts w:ascii="Tahoma" w:eastAsia="Tahoma" w:hAnsi="Tahoma" w:cs="Tahoma"/>
          <w:spacing w:val="1"/>
        </w:rPr>
        <w:t>,</w:t>
      </w:r>
      <w:r w:rsidR="00852BDF" w:rsidRPr="00BC450A">
        <w:rPr>
          <w:rFonts w:ascii="Tahoma" w:eastAsia="Tahoma" w:hAnsi="Tahoma" w:cs="Tahoma"/>
        </w:rPr>
        <w:t xml:space="preserve"> z zastrzeżeniem </w:t>
      </w:r>
      <w:r w:rsidR="00852BDF" w:rsidRPr="00B60F60">
        <w:rPr>
          <w:rFonts w:ascii="Tahoma" w:eastAsia="Tahoma" w:hAnsi="Tahoma" w:cs="Tahoma"/>
        </w:rPr>
        <w:t>§ 3</w:t>
      </w:r>
      <w:r w:rsidR="00EE6EF3">
        <w:rPr>
          <w:rFonts w:ascii="Tahoma" w:eastAsia="Tahoma" w:hAnsi="Tahoma" w:cs="Tahoma"/>
        </w:rPr>
        <w:t>2</w:t>
      </w:r>
      <w:r w:rsidR="00852BDF" w:rsidRPr="00BC450A">
        <w:rPr>
          <w:rFonts w:ascii="Tahoma" w:eastAsia="Tahoma" w:hAnsi="Tahoma" w:cs="Tahoma"/>
          <w:position w:val="-1"/>
        </w:rPr>
        <w:t xml:space="preserve"> ust. 2 i 3.</w:t>
      </w:r>
      <w:r w:rsidR="00852BDF" w:rsidRPr="00BC450A">
        <w:rPr>
          <w:rFonts w:ascii="Tahoma" w:eastAsia="Tahoma" w:hAnsi="Tahoma" w:cs="Tahoma"/>
        </w:rPr>
        <w:t xml:space="preserve"> </w:t>
      </w:r>
    </w:p>
    <w:p w14:paraId="089242C3" w14:textId="77777777" w:rsidR="004D601D" w:rsidRPr="001A21E8" w:rsidRDefault="004D601D"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Beneficjent oraz Partnerzy</w:t>
      </w:r>
      <w:r w:rsidR="00BF79AA" w:rsidRPr="001A21E8">
        <w:rPr>
          <w:rStyle w:val="Odwoanieprzypisudolnego"/>
          <w:rFonts w:ascii="Tahoma" w:eastAsia="Tahoma" w:hAnsi="Tahoma" w:cs="Tahoma"/>
        </w:rPr>
        <w:footnoteReference w:id="33"/>
      </w:r>
      <w:r w:rsidRPr="001A21E8">
        <w:rPr>
          <w:rFonts w:ascii="Tahoma" w:eastAsia="Tahoma" w:hAnsi="Tahoma" w:cs="Tahoma"/>
        </w:rPr>
        <w:t xml:space="preserve"> mają prawo do ponoszenia wydatków po okresie realizacji projektu, jednak nie dłużej niż do 31 grudnia 2023r., pod warunkiem, że wydatki te dotyczą okresu realizacji projektu oraz zostaną uwzględnione w końcowym wniosku o płatność.</w:t>
      </w:r>
    </w:p>
    <w:p w14:paraId="6E17E2DE" w14:textId="77777777"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0"/>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rozli</w:t>
      </w:r>
      <w:r w:rsidRPr="001A21E8">
        <w:rPr>
          <w:rFonts w:ascii="Tahoma" w:eastAsia="Tahoma" w:hAnsi="Tahoma" w:cs="Tahoma"/>
          <w:spacing w:val="2"/>
        </w:rPr>
        <w:t>cz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10"/>
        </w:rPr>
        <w:t xml:space="preserve"> </w:t>
      </w:r>
      <w:r w:rsidRPr="001A21E8">
        <w:rPr>
          <w:rFonts w:ascii="Tahoma" w:eastAsia="Tahoma" w:hAnsi="Tahoma" w:cs="Tahoma"/>
        </w:rPr>
        <w:t>ze</w:t>
      </w:r>
      <w:r w:rsidRPr="001A21E8">
        <w:rPr>
          <w:rFonts w:ascii="Tahoma" w:eastAsia="Tahoma" w:hAnsi="Tahoma" w:cs="Tahoma"/>
          <w:spacing w:val="-1"/>
        </w:rPr>
        <w:t xml:space="preserve"> </w:t>
      </w:r>
      <w:r w:rsidRPr="001A21E8">
        <w:rPr>
          <w:rFonts w:ascii="Tahoma" w:eastAsia="Tahoma" w:hAnsi="Tahoma" w:cs="Tahoma"/>
        </w:rPr>
        <w:t>zr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4"/>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ń</w:t>
      </w:r>
      <w:r w:rsidRPr="001A21E8">
        <w:rPr>
          <w:rFonts w:ascii="Tahoma" w:eastAsia="Tahoma" w:hAnsi="Tahoma" w:cs="Tahoma"/>
          <w:spacing w:val="-6"/>
        </w:rPr>
        <w:t xml:space="preserve"> </w:t>
      </w:r>
      <w:r w:rsidRPr="001A21E8">
        <w:rPr>
          <w:rFonts w:ascii="Tahoma" w:eastAsia="Tahoma" w:hAnsi="Tahoma" w:cs="Tahoma"/>
        </w:rPr>
        <w:t xml:space="preserve">w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rPr>
        <w:t>.</w:t>
      </w:r>
    </w:p>
    <w:p w14:paraId="2567490C" w14:textId="5560D925"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może</w:t>
      </w:r>
      <w:r w:rsidRPr="001A21E8">
        <w:rPr>
          <w:rFonts w:ascii="Tahoma" w:eastAsia="Tahoma" w:hAnsi="Tahoma" w:cs="Tahoma"/>
          <w:spacing w:val="5"/>
        </w:rPr>
        <w:t xml:space="preserve"> </w:t>
      </w:r>
      <w:r w:rsidRPr="001A21E8">
        <w:rPr>
          <w:rFonts w:ascii="Tahoma" w:eastAsia="Tahoma" w:hAnsi="Tahoma" w:cs="Tahoma"/>
        </w:rPr>
        <w:t>po</w:t>
      </w:r>
      <w:r w:rsidRPr="001A21E8">
        <w:rPr>
          <w:rFonts w:ascii="Tahoma" w:eastAsia="Tahoma" w:hAnsi="Tahoma" w:cs="Tahoma"/>
          <w:spacing w:val="-1"/>
        </w:rPr>
        <w:t>n</w:t>
      </w:r>
      <w:r w:rsidRPr="001A21E8">
        <w:rPr>
          <w:rFonts w:ascii="Tahoma" w:eastAsia="Tahoma" w:hAnsi="Tahoma" w:cs="Tahoma"/>
        </w:rPr>
        <w:t>os</w:t>
      </w:r>
      <w:r w:rsidRPr="001A21E8">
        <w:rPr>
          <w:rFonts w:ascii="Tahoma" w:eastAsia="Tahoma" w:hAnsi="Tahoma" w:cs="Tahoma"/>
          <w:spacing w:val="2"/>
        </w:rPr>
        <w:t>i</w:t>
      </w:r>
      <w:r w:rsidRPr="001A21E8">
        <w:rPr>
          <w:rFonts w:ascii="Tahoma" w:eastAsia="Tahoma" w:hAnsi="Tahoma" w:cs="Tahoma"/>
        </w:rPr>
        <w:t>ć</w:t>
      </w:r>
      <w:r w:rsidRPr="001A21E8">
        <w:rPr>
          <w:rFonts w:ascii="Tahoma" w:eastAsia="Tahoma" w:hAnsi="Tahoma" w:cs="Tahoma"/>
          <w:spacing w:val="4"/>
        </w:rPr>
        <w:t xml:space="preserve"> </w:t>
      </w:r>
      <w:r w:rsidRPr="001A21E8">
        <w:rPr>
          <w:rFonts w:ascii="Tahoma" w:eastAsia="Tahoma" w:hAnsi="Tahoma" w:cs="Tahoma"/>
        </w:rPr>
        <w:t>i</w:t>
      </w:r>
      <w:r w:rsidRPr="001A21E8">
        <w:rPr>
          <w:rFonts w:ascii="Tahoma" w:eastAsia="Tahoma" w:hAnsi="Tahoma" w:cs="Tahoma"/>
          <w:spacing w:val="9"/>
        </w:rPr>
        <w:t xml:space="preserve"> </w:t>
      </w:r>
      <w:r w:rsidRPr="001A21E8">
        <w:rPr>
          <w:rFonts w:ascii="Tahoma" w:eastAsia="Tahoma" w:hAnsi="Tahoma" w:cs="Tahoma"/>
        </w:rPr>
        <w:t>rozlicz</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2"/>
        </w:rPr>
        <w:t xml:space="preserve"> </w:t>
      </w:r>
      <w:r w:rsidRPr="001A21E8">
        <w:rPr>
          <w:rFonts w:ascii="Tahoma" w:eastAsia="Tahoma" w:hAnsi="Tahoma" w:cs="Tahoma"/>
          <w:spacing w:val="-1"/>
        </w:rPr>
        <w:t>k</w:t>
      </w:r>
      <w:r w:rsidRPr="001A21E8">
        <w:rPr>
          <w:rFonts w:ascii="Tahoma" w:eastAsia="Tahoma" w:hAnsi="Tahoma" w:cs="Tahoma"/>
        </w:rPr>
        <w:t>tóre</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rPr>
        <w:t>ły</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spacing w:val="1"/>
        </w:rPr>
        <w:t>w</w:t>
      </w:r>
      <w:r w:rsidRPr="001A21E8">
        <w:rPr>
          <w:rFonts w:ascii="Tahoma" w:eastAsia="Tahoma" w:hAnsi="Tahoma" w:cs="Tahoma"/>
        </w:rPr>
        <w:t>zgl</w:t>
      </w:r>
      <w:r w:rsidRPr="001A21E8">
        <w:rPr>
          <w:rFonts w:ascii="Tahoma" w:eastAsia="Tahoma" w:hAnsi="Tahoma" w:cs="Tahoma"/>
          <w:spacing w:val="1"/>
        </w:rPr>
        <w:t>ę</w:t>
      </w:r>
      <w:r w:rsidRPr="001A21E8">
        <w:rPr>
          <w:rFonts w:ascii="Tahoma" w:eastAsia="Tahoma" w:hAnsi="Tahoma" w:cs="Tahoma"/>
        </w:rPr>
        <w:t>dni</w:t>
      </w:r>
      <w:r w:rsidRPr="001A21E8">
        <w:rPr>
          <w:rFonts w:ascii="Tahoma" w:eastAsia="Tahoma" w:hAnsi="Tahoma" w:cs="Tahoma"/>
          <w:spacing w:val="-1"/>
        </w:rPr>
        <w:t>on</w:t>
      </w:r>
      <w:r w:rsidRPr="001A21E8">
        <w:rPr>
          <w:rFonts w:ascii="Tahoma" w:eastAsia="Tahoma" w:hAnsi="Tahoma" w:cs="Tahoma"/>
        </w:rPr>
        <w:t>e w</w:t>
      </w:r>
      <w:r w:rsidRPr="001A21E8">
        <w:rPr>
          <w:rFonts w:ascii="Tahoma" w:eastAsia="Tahoma" w:hAnsi="Tahoma" w:cs="Tahoma"/>
          <w:spacing w:val="9"/>
        </w:rPr>
        <w:t xml:space="preserve"> </w:t>
      </w:r>
      <w:r w:rsidRPr="001A21E8">
        <w:rPr>
          <w:rFonts w:ascii="Tahoma" w:eastAsia="Tahoma" w:hAnsi="Tahoma" w:cs="Tahoma"/>
        </w:rPr>
        <w:t>szcz</w:t>
      </w:r>
      <w:r w:rsidRPr="001A21E8">
        <w:rPr>
          <w:rFonts w:ascii="Tahoma" w:eastAsia="Tahoma" w:hAnsi="Tahoma" w:cs="Tahoma"/>
          <w:spacing w:val="1"/>
        </w:rPr>
        <w:t>e</w:t>
      </w:r>
      <w:r w:rsidRPr="001A21E8">
        <w:rPr>
          <w:rFonts w:ascii="Tahoma" w:eastAsia="Tahoma" w:hAnsi="Tahoma" w:cs="Tahoma"/>
        </w:rPr>
        <w:t>góło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 budż</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1"/>
        </w:rPr>
        <w:t xml:space="preserve"> </w:t>
      </w:r>
      <w:r w:rsidRPr="001A21E8">
        <w:rPr>
          <w:rFonts w:ascii="Tahoma" w:eastAsia="Tahoma" w:hAnsi="Tahoma" w:cs="Tahoma"/>
        </w:rPr>
        <w:t>pod</w:t>
      </w:r>
      <w:r w:rsidRPr="001A21E8">
        <w:rPr>
          <w:rFonts w:ascii="Tahoma" w:eastAsia="Tahoma" w:hAnsi="Tahoma" w:cs="Tahoma"/>
          <w:spacing w:val="4"/>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3"/>
        </w:rPr>
        <w:t>m</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rPr>
        <w:t>że</w:t>
      </w:r>
      <w:r w:rsidRPr="001A21E8">
        <w:rPr>
          <w:rFonts w:ascii="Tahoma" w:eastAsia="Tahoma" w:hAnsi="Tahoma" w:cs="Tahoma"/>
          <w:spacing w:val="4"/>
        </w:rPr>
        <w:t xml:space="preserve"> </w:t>
      </w:r>
      <w:r w:rsidRPr="001A21E8">
        <w:rPr>
          <w:rFonts w:ascii="Tahoma" w:eastAsia="Tahoma" w:hAnsi="Tahoma" w:cs="Tahoma"/>
        </w:rPr>
        <w:t>są</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zpośr</w:t>
      </w:r>
      <w:r w:rsidRPr="001A21E8">
        <w:rPr>
          <w:rFonts w:ascii="Tahoma" w:eastAsia="Tahoma" w:hAnsi="Tahoma" w:cs="Tahoma"/>
          <w:spacing w:val="1"/>
        </w:rPr>
        <w:t>e</w:t>
      </w:r>
      <w:r w:rsidRPr="001A21E8">
        <w:rPr>
          <w:rFonts w:ascii="Tahoma" w:eastAsia="Tahoma" w:hAnsi="Tahoma" w:cs="Tahoma"/>
        </w:rPr>
        <w:t>dn</w:t>
      </w:r>
      <w:r w:rsidRPr="001A21E8">
        <w:rPr>
          <w:rFonts w:ascii="Tahoma" w:eastAsia="Tahoma" w:hAnsi="Tahoma" w:cs="Tahoma"/>
          <w:spacing w:val="2"/>
        </w:rPr>
        <w:t>i</w:t>
      </w:r>
      <w:r w:rsidRPr="001A21E8">
        <w:rPr>
          <w:rFonts w:ascii="Tahoma" w:eastAsia="Tahoma" w:hAnsi="Tahoma" w:cs="Tahoma"/>
        </w:rPr>
        <w:t>o</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4"/>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w:t>
      </w:r>
      <w:r w:rsidRPr="001A21E8">
        <w:rPr>
          <w:rFonts w:ascii="Tahoma" w:eastAsia="Tahoma" w:hAnsi="Tahoma" w:cs="Tahoma"/>
          <w:spacing w:val="2"/>
        </w:rPr>
        <w:t>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ń</w:t>
      </w:r>
      <w:r w:rsidR="008C1063" w:rsidRPr="001A21E8">
        <w:rPr>
          <w:rFonts w:ascii="Tahoma" w:eastAsia="Tahoma" w:hAnsi="Tahoma" w:cs="Tahoma"/>
        </w:rPr>
        <w:t xml:space="preserve">, </w:t>
      </w:r>
      <w:r w:rsidRPr="001A21E8">
        <w:rPr>
          <w:rFonts w:ascii="Tahoma" w:eastAsia="Tahoma" w:hAnsi="Tahoma" w:cs="Tahoma"/>
        </w:rPr>
        <w:t>są</w:t>
      </w:r>
      <w:r w:rsidRPr="001A21E8">
        <w:rPr>
          <w:rFonts w:ascii="Tahoma" w:eastAsia="Tahoma" w:hAnsi="Tahoma" w:cs="Tahoma"/>
          <w:spacing w:val="-1"/>
        </w:rPr>
        <w:t xml:space="preserve"> </w:t>
      </w:r>
      <w:r w:rsidRPr="001A21E8">
        <w:rPr>
          <w:rFonts w:ascii="Tahoma" w:eastAsia="Tahoma" w:hAnsi="Tahoma" w:cs="Tahoma"/>
          <w:spacing w:val="1"/>
        </w:rPr>
        <w:t>e</w:t>
      </w:r>
      <w:r w:rsidRPr="001A21E8">
        <w:rPr>
          <w:rFonts w:ascii="Tahoma" w:eastAsia="Tahoma" w:hAnsi="Tahoma" w:cs="Tahoma"/>
          <w:spacing w:val="-3"/>
        </w:rPr>
        <w:t>f</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e</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al</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or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
        </w:rPr>
        <w:t xml:space="preserve"> </w:t>
      </w:r>
      <w:r w:rsidRPr="001A21E8">
        <w:rPr>
          <w:rFonts w:ascii="Tahoma" w:eastAsia="Tahoma" w:hAnsi="Tahoma" w:cs="Tahoma"/>
        </w:rPr>
        <w:t>nie</w:t>
      </w:r>
      <w:r w:rsidRPr="001A21E8">
        <w:rPr>
          <w:rFonts w:ascii="Tahoma" w:eastAsia="Tahoma" w:hAnsi="Tahoma" w:cs="Tahoma"/>
          <w:spacing w:val="1"/>
        </w:rPr>
        <w:t>z</w:t>
      </w:r>
      <w:r w:rsidRPr="001A21E8">
        <w:rPr>
          <w:rFonts w:ascii="Tahoma" w:eastAsia="Tahoma" w:hAnsi="Tahoma" w:cs="Tahoma"/>
        </w:rPr>
        <w:t>b</w:t>
      </w:r>
      <w:r w:rsidRPr="001A21E8">
        <w:rPr>
          <w:rFonts w:ascii="Tahoma" w:eastAsia="Tahoma" w:hAnsi="Tahoma" w:cs="Tahoma"/>
          <w:spacing w:val="1"/>
        </w:rPr>
        <w:t>ę</w:t>
      </w:r>
      <w:r w:rsidRPr="001A21E8">
        <w:rPr>
          <w:rFonts w:ascii="Tahoma" w:eastAsia="Tahoma" w:hAnsi="Tahoma" w:cs="Tahoma"/>
        </w:rPr>
        <w:t>dne</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osią</w:t>
      </w:r>
      <w:r w:rsidRPr="001A21E8">
        <w:rPr>
          <w:rFonts w:ascii="Tahoma" w:eastAsia="Tahoma" w:hAnsi="Tahoma" w:cs="Tahoma"/>
          <w:spacing w:val="2"/>
        </w:rPr>
        <w:t>g</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celów</w:t>
      </w:r>
      <w:r w:rsidRPr="001A21E8">
        <w:rPr>
          <w:rFonts w:ascii="Tahoma" w:eastAsia="Tahoma" w:hAnsi="Tahoma" w:cs="Tahoma"/>
          <w:spacing w:val="-2"/>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0003135B" w:rsidRPr="001A21E8">
        <w:rPr>
          <w:rFonts w:ascii="Tahoma" w:eastAsia="Tahoma" w:hAnsi="Tahoma" w:cs="Tahoma"/>
          <w:spacing w:val="1"/>
        </w:rPr>
        <w:t>u, z uwzględnieniem</w:t>
      </w:r>
      <w:r w:rsidR="008C1063" w:rsidRPr="001A21E8">
        <w:rPr>
          <w:rFonts w:ascii="Tahoma" w:eastAsia="Tahoma" w:hAnsi="Tahoma" w:cs="Tahoma"/>
          <w:spacing w:val="1"/>
        </w:rPr>
        <w:t xml:space="preserve"> zapisów § </w:t>
      </w:r>
      <w:r w:rsidR="0003135B" w:rsidRPr="001A21E8">
        <w:rPr>
          <w:rFonts w:ascii="Tahoma" w:eastAsia="Tahoma" w:hAnsi="Tahoma" w:cs="Tahoma"/>
          <w:spacing w:val="1"/>
        </w:rPr>
        <w:t>3</w:t>
      </w:r>
      <w:r w:rsidR="00EE6EF3">
        <w:rPr>
          <w:rFonts w:ascii="Tahoma" w:eastAsia="Tahoma" w:hAnsi="Tahoma" w:cs="Tahoma"/>
          <w:spacing w:val="1"/>
        </w:rPr>
        <w:t>2</w:t>
      </w:r>
      <w:r w:rsidR="0003135B" w:rsidRPr="001A21E8">
        <w:rPr>
          <w:rFonts w:ascii="Tahoma" w:eastAsia="Tahoma" w:hAnsi="Tahoma" w:cs="Tahoma"/>
          <w:spacing w:val="1"/>
        </w:rPr>
        <w:t>.</w:t>
      </w:r>
    </w:p>
    <w:p w14:paraId="066A2881" w14:textId="6ED4670E"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 xml:space="preserve">u </w:t>
      </w:r>
      <w:r w:rsidRPr="001A21E8">
        <w:rPr>
          <w:rFonts w:ascii="Tahoma" w:eastAsia="Tahoma" w:hAnsi="Tahoma" w:cs="Tahoma"/>
          <w:spacing w:val="-1"/>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 xml:space="preserve">ia o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 xml:space="preserve">otę </w:t>
      </w:r>
      <w:r w:rsidR="00C1292D">
        <w:rPr>
          <w:rFonts w:ascii="Tahoma" w:eastAsia="Tahoma" w:hAnsi="Tahoma" w:cs="Tahoma"/>
        </w:rPr>
        <w:t xml:space="preserve">inną </w:t>
      </w:r>
      <w:r w:rsidRPr="001A21E8">
        <w:rPr>
          <w:rFonts w:ascii="Tahoma" w:eastAsia="Tahoma" w:hAnsi="Tahoma" w:cs="Tahoma"/>
          <w:spacing w:val="-1"/>
        </w:rPr>
        <w:t>n</w:t>
      </w:r>
      <w:r w:rsidRPr="001A21E8">
        <w:rPr>
          <w:rFonts w:ascii="Tahoma" w:eastAsia="Tahoma" w:hAnsi="Tahoma" w:cs="Tahoma"/>
        </w:rPr>
        <w:t xml:space="preserve">iż </w:t>
      </w:r>
      <w:r w:rsidRPr="001A21E8">
        <w:rPr>
          <w:rFonts w:ascii="Tahoma" w:eastAsia="Tahoma" w:hAnsi="Tahoma" w:cs="Tahoma"/>
          <w:spacing w:val="1"/>
        </w:rPr>
        <w:t>wy</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a to z 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2"/>
        </w:rPr>
        <w:t>d</w:t>
      </w:r>
      <w:r w:rsidRPr="001A21E8">
        <w:rPr>
          <w:rFonts w:ascii="Tahoma" w:eastAsia="Tahoma" w:hAnsi="Tahoma" w:cs="Tahoma"/>
        </w:rPr>
        <w:t>z</w:t>
      </w:r>
      <w:r w:rsidR="00C1292D">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go </w:t>
      </w:r>
      <w:r w:rsidRPr="001A21E8">
        <w:rPr>
          <w:rFonts w:ascii="Tahoma" w:eastAsia="Tahoma" w:hAnsi="Tahoma" w:cs="Tahoma"/>
          <w:spacing w:val="-1"/>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ogr</w:t>
      </w:r>
      <w:r w:rsidRPr="001A21E8">
        <w:rPr>
          <w:rFonts w:ascii="Tahoma" w:eastAsia="Tahoma" w:hAnsi="Tahoma" w:cs="Tahoma"/>
          <w:spacing w:val="1"/>
        </w:rPr>
        <w:t>a</w:t>
      </w:r>
      <w:r w:rsidRPr="001A21E8">
        <w:rPr>
          <w:rFonts w:ascii="Tahoma" w:eastAsia="Tahoma" w:hAnsi="Tahoma" w:cs="Tahoma"/>
          <w:spacing w:val="3"/>
        </w:rPr>
        <w:t>m</w:t>
      </w:r>
      <w:r w:rsidRPr="001A21E8">
        <w:rPr>
          <w:rFonts w:ascii="Tahoma" w:eastAsia="Tahoma" w:hAnsi="Tahoma" w:cs="Tahoma"/>
        </w:rPr>
        <w:t>u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1"/>
        </w:rPr>
        <w:t xml:space="preserve"> </w:t>
      </w:r>
      <w:r w:rsidRPr="001A21E8">
        <w:rPr>
          <w:rFonts w:ascii="Tahoma" w:eastAsia="Tahoma" w:hAnsi="Tahoma" w:cs="Tahoma"/>
        </w:rPr>
        <w:t>zo</w:t>
      </w:r>
      <w:r w:rsidRPr="001A21E8">
        <w:rPr>
          <w:rFonts w:ascii="Tahoma" w:eastAsia="Tahoma" w:hAnsi="Tahoma" w:cs="Tahoma"/>
          <w:spacing w:val="3"/>
        </w:rPr>
        <w:t>b</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12"/>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2"/>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3"/>
        </w:rPr>
        <w:t xml:space="preserve">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spacing w:val="1"/>
        </w:rPr>
        <w:t>Je</w:t>
      </w:r>
      <w:r w:rsidRPr="001A21E8">
        <w:rPr>
          <w:rFonts w:ascii="Tahoma" w:eastAsia="Tahoma" w:hAnsi="Tahoma" w:cs="Tahoma"/>
        </w:rPr>
        <w:t>śli 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1"/>
        </w:rPr>
        <w:t>m</w:t>
      </w:r>
      <w:r w:rsidRPr="001A21E8">
        <w:rPr>
          <w:rFonts w:ascii="Tahoma" w:eastAsia="Tahoma" w:hAnsi="Tahoma" w:cs="Tahoma"/>
        </w:rPr>
        <w:t>ioto</w:t>
      </w:r>
      <w:r w:rsidRPr="001A21E8">
        <w:rPr>
          <w:rFonts w:ascii="Tahoma" w:eastAsia="Tahoma" w:hAnsi="Tahoma" w:cs="Tahoma"/>
          <w:spacing w:val="1"/>
        </w:rPr>
        <w:t>w</w:t>
      </w:r>
      <w:r w:rsidRPr="001A21E8">
        <w:rPr>
          <w:rFonts w:ascii="Tahoma" w:eastAsia="Tahoma" w:hAnsi="Tahoma" w:cs="Tahoma"/>
        </w:rPr>
        <w:t>a 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spacing w:val="2"/>
        </w:rPr>
        <w:t>n</w:t>
      </w:r>
      <w:r w:rsidRPr="001A21E8">
        <w:rPr>
          <w:rFonts w:ascii="Tahoma" w:eastAsia="Tahoma" w:hAnsi="Tahoma" w:cs="Tahoma"/>
        </w:rPr>
        <w:t>ie</w:t>
      </w:r>
      <w:r w:rsidRPr="001A21E8">
        <w:rPr>
          <w:rFonts w:ascii="Tahoma" w:eastAsia="Tahoma" w:hAnsi="Tahoma" w:cs="Tahoma"/>
          <w:spacing w:val="9"/>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4"/>
        </w:rPr>
        <w:t xml:space="preserve"> </w:t>
      </w:r>
      <w:r w:rsidR="00061EA7" w:rsidRPr="001A21E8">
        <w:rPr>
          <w:rFonts w:ascii="Tahoma" w:eastAsia="Tahoma" w:hAnsi="Tahoma" w:cs="Tahoma"/>
          <w:spacing w:val="-1"/>
        </w:rPr>
        <w:t>zaakceptowana</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IZ</w:t>
      </w:r>
      <w:r w:rsidRPr="001A21E8">
        <w:rPr>
          <w:rFonts w:ascii="Tahoma" w:eastAsia="Tahoma" w:hAnsi="Tahoma" w:cs="Tahoma"/>
          <w:spacing w:val="8"/>
        </w:rPr>
        <w:t xml:space="preserve">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2"/>
        </w:rPr>
        <w:t>c</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środki</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 xml:space="preserve">ie </w:t>
      </w:r>
      <w:r w:rsidRPr="001A21E8">
        <w:rPr>
          <w:rFonts w:ascii="Tahoma" w:eastAsia="Tahoma" w:hAnsi="Tahoma" w:cs="Tahoma"/>
          <w:spacing w:val="1"/>
        </w:rPr>
        <w:t>w</w:t>
      </w:r>
      <w:r w:rsidRPr="001A21E8">
        <w:rPr>
          <w:rFonts w:ascii="Tahoma" w:eastAsia="Tahoma" w:hAnsi="Tahoma" w:cs="Tahoma"/>
          <w:spacing w:val="-1"/>
        </w:rPr>
        <w:t>yn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1"/>
        </w:rPr>
        <w:t xml:space="preserve"> </w:t>
      </w:r>
      <w:r w:rsidR="00775C39" w:rsidRPr="001A21E8">
        <w:rPr>
          <w:rFonts w:ascii="Tahoma" w:eastAsia="Tahoma" w:hAnsi="Tahoma" w:cs="Tahoma"/>
          <w:spacing w:val="-11"/>
        </w:rPr>
        <w:br/>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ost</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4"/>
        </w:rPr>
        <w:t xml:space="preserve"> </w:t>
      </w:r>
      <w:r w:rsidRPr="001A21E8">
        <w:rPr>
          <w:rFonts w:ascii="Tahoma" w:eastAsia="Tahoma" w:hAnsi="Tahoma" w:cs="Tahoma"/>
          <w:spacing w:val="-1"/>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ogr</w:t>
      </w:r>
      <w:r w:rsidRPr="001A21E8">
        <w:rPr>
          <w:rFonts w:ascii="Tahoma" w:eastAsia="Tahoma" w:hAnsi="Tahoma" w:cs="Tahoma"/>
          <w:spacing w:val="4"/>
        </w:rPr>
        <w:t>a</w:t>
      </w:r>
      <w:r w:rsidRPr="001A21E8">
        <w:rPr>
          <w:rFonts w:ascii="Tahoma" w:eastAsia="Tahoma" w:hAnsi="Tahoma" w:cs="Tahoma"/>
        </w:rPr>
        <w:t>mu</w:t>
      </w:r>
      <w:r w:rsidRPr="001A21E8">
        <w:rPr>
          <w:rFonts w:ascii="Tahoma" w:eastAsia="Tahoma" w:hAnsi="Tahoma" w:cs="Tahoma"/>
          <w:spacing w:val="-14"/>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w:t>
      </w:r>
    </w:p>
    <w:p w14:paraId="31A099DB" w14:textId="5C0A41DF" w:rsidR="00942F4E" w:rsidRPr="001A21E8" w:rsidRDefault="00852BDF"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Beneficjent</w:t>
      </w:r>
      <w:r w:rsidR="0061120F" w:rsidRPr="001A21E8">
        <w:rPr>
          <w:rFonts w:ascii="Tahoma" w:eastAsia="Tahoma" w:hAnsi="Tahoma" w:cs="Tahoma"/>
        </w:rPr>
        <w:t>,</w:t>
      </w:r>
      <w:r w:rsidRPr="001A21E8">
        <w:rPr>
          <w:rFonts w:ascii="Tahoma" w:eastAsia="Tahoma" w:hAnsi="Tahoma" w:cs="Tahoma"/>
        </w:rPr>
        <w:t xml:space="preserve"> w porozumieniu z </w:t>
      </w:r>
      <w:r w:rsidR="0061120F" w:rsidRPr="001A21E8">
        <w:rPr>
          <w:rFonts w:ascii="Tahoma" w:eastAsia="Tahoma" w:hAnsi="Tahoma" w:cs="Tahoma"/>
        </w:rPr>
        <w:t>IZ,</w:t>
      </w:r>
      <w:r w:rsidRPr="001A21E8">
        <w:rPr>
          <w:rFonts w:ascii="Tahoma" w:eastAsia="Tahoma" w:hAnsi="Tahoma" w:cs="Tahoma"/>
        </w:rPr>
        <w:t xml:space="preserve"> może dokonywać zmian (aktualizacji) harmonogramu płatności. </w:t>
      </w:r>
      <w:r w:rsidR="00280ADA" w:rsidRPr="001A21E8">
        <w:rPr>
          <w:rFonts w:ascii="Tahoma" w:eastAsia="Tahoma" w:hAnsi="Tahoma" w:cs="Tahoma"/>
        </w:rPr>
        <w:t>K</w:t>
      </w:r>
      <w:r w:rsidR="00280ADA" w:rsidRPr="001A21E8">
        <w:rPr>
          <w:rFonts w:ascii="Tahoma" w:eastAsia="Tahoma" w:hAnsi="Tahoma" w:cs="Tahoma"/>
          <w:spacing w:val="1"/>
        </w:rPr>
        <w:t>a</w:t>
      </w:r>
      <w:r w:rsidR="00280ADA" w:rsidRPr="001A21E8">
        <w:rPr>
          <w:rFonts w:ascii="Tahoma" w:eastAsia="Tahoma" w:hAnsi="Tahoma" w:cs="Tahoma"/>
        </w:rPr>
        <w:t>żda</w:t>
      </w:r>
      <w:r w:rsidR="00280ADA" w:rsidRPr="001A21E8">
        <w:rPr>
          <w:rFonts w:ascii="Tahoma" w:eastAsia="Tahoma" w:hAnsi="Tahoma" w:cs="Tahoma"/>
          <w:spacing w:val="9"/>
        </w:rPr>
        <w:t xml:space="preserve"> </w:t>
      </w:r>
      <w:r w:rsidR="00280ADA" w:rsidRPr="001A21E8">
        <w:rPr>
          <w:rFonts w:ascii="Tahoma" w:eastAsia="Tahoma" w:hAnsi="Tahoma" w:cs="Tahoma"/>
        </w:rPr>
        <w:t>z</w:t>
      </w:r>
      <w:r w:rsidR="00280ADA" w:rsidRPr="001A21E8">
        <w:rPr>
          <w:rFonts w:ascii="Tahoma" w:eastAsia="Tahoma" w:hAnsi="Tahoma" w:cs="Tahoma"/>
          <w:spacing w:val="1"/>
        </w:rPr>
        <w:t>m</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a</w:t>
      </w:r>
      <w:r w:rsidR="00280ADA" w:rsidRPr="001A21E8">
        <w:rPr>
          <w:rFonts w:ascii="Tahoma" w:eastAsia="Tahoma" w:hAnsi="Tahoma" w:cs="Tahoma"/>
          <w:spacing w:val="8"/>
        </w:rPr>
        <w:t xml:space="preserve"> </w:t>
      </w:r>
      <w:r w:rsidR="00280ADA" w:rsidRPr="001A21E8">
        <w:rPr>
          <w:rFonts w:ascii="Tahoma" w:eastAsia="Tahoma" w:hAnsi="Tahoma" w:cs="Tahoma"/>
          <w:spacing w:val="-1"/>
        </w:rPr>
        <w:t>h</w:t>
      </w:r>
      <w:r w:rsidR="00280ADA" w:rsidRPr="001A21E8">
        <w:rPr>
          <w:rFonts w:ascii="Tahoma" w:eastAsia="Tahoma" w:hAnsi="Tahoma" w:cs="Tahoma"/>
          <w:spacing w:val="1"/>
        </w:rPr>
        <w:t>a</w:t>
      </w:r>
      <w:r w:rsidR="00280ADA" w:rsidRPr="001A21E8">
        <w:rPr>
          <w:rFonts w:ascii="Tahoma" w:eastAsia="Tahoma" w:hAnsi="Tahoma" w:cs="Tahoma"/>
        </w:rPr>
        <w:t>r</w:t>
      </w:r>
      <w:r w:rsidR="00280ADA" w:rsidRPr="001A21E8">
        <w:rPr>
          <w:rFonts w:ascii="Tahoma" w:eastAsia="Tahoma" w:hAnsi="Tahoma" w:cs="Tahoma"/>
          <w:spacing w:val="1"/>
        </w:rPr>
        <w:t>m</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ogr</w:t>
      </w:r>
      <w:r w:rsidR="00280ADA" w:rsidRPr="001A21E8">
        <w:rPr>
          <w:rFonts w:ascii="Tahoma" w:eastAsia="Tahoma" w:hAnsi="Tahoma" w:cs="Tahoma"/>
          <w:spacing w:val="4"/>
        </w:rPr>
        <w:t>a</w:t>
      </w:r>
      <w:r w:rsidR="00280ADA" w:rsidRPr="001A21E8">
        <w:rPr>
          <w:rFonts w:ascii="Tahoma" w:eastAsia="Tahoma" w:hAnsi="Tahoma" w:cs="Tahoma"/>
        </w:rPr>
        <w:t>mu p</w:t>
      </w:r>
      <w:r w:rsidR="00280ADA" w:rsidRPr="001A21E8">
        <w:rPr>
          <w:rFonts w:ascii="Tahoma" w:eastAsia="Tahoma" w:hAnsi="Tahoma" w:cs="Tahoma"/>
          <w:spacing w:val="1"/>
        </w:rPr>
        <w:t>ła</w:t>
      </w:r>
      <w:r w:rsidR="00280ADA" w:rsidRPr="001A21E8">
        <w:rPr>
          <w:rFonts w:ascii="Tahoma" w:eastAsia="Tahoma" w:hAnsi="Tahoma" w:cs="Tahoma"/>
        </w:rPr>
        <w:t>t</w:t>
      </w:r>
      <w:r w:rsidR="00280ADA" w:rsidRPr="001A21E8">
        <w:rPr>
          <w:rFonts w:ascii="Tahoma" w:eastAsia="Tahoma" w:hAnsi="Tahoma" w:cs="Tahoma"/>
          <w:spacing w:val="-1"/>
        </w:rPr>
        <w:t>n</w:t>
      </w:r>
      <w:r w:rsidR="00280ADA" w:rsidRPr="001A21E8">
        <w:rPr>
          <w:rFonts w:ascii="Tahoma" w:eastAsia="Tahoma" w:hAnsi="Tahoma" w:cs="Tahoma"/>
        </w:rPr>
        <w:t>oś</w:t>
      </w:r>
      <w:r w:rsidR="00280ADA" w:rsidRPr="001A21E8">
        <w:rPr>
          <w:rFonts w:ascii="Tahoma" w:eastAsia="Tahoma" w:hAnsi="Tahoma" w:cs="Tahoma"/>
          <w:spacing w:val="-1"/>
        </w:rPr>
        <w:t>c</w:t>
      </w:r>
      <w:r w:rsidR="00280ADA" w:rsidRPr="001A21E8">
        <w:rPr>
          <w:rFonts w:ascii="Tahoma" w:eastAsia="Tahoma" w:hAnsi="Tahoma" w:cs="Tahoma"/>
        </w:rPr>
        <w:t>i</w:t>
      </w:r>
      <w:r w:rsidR="00280ADA" w:rsidRPr="001A21E8">
        <w:rPr>
          <w:rFonts w:ascii="Tahoma" w:eastAsia="Tahoma" w:hAnsi="Tahoma" w:cs="Tahoma"/>
          <w:spacing w:val="7"/>
        </w:rPr>
        <w:t xml:space="preserve"> </w:t>
      </w:r>
      <w:r w:rsidR="00280ADA" w:rsidRPr="001A21E8">
        <w:rPr>
          <w:rFonts w:ascii="Tahoma" w:eastAsia="Tahoma" w:hAnsi="Tahoma" w:cs="Tahoma"/>
          <w:spacing w:val="3"/>
        </w:rPr>
        <w:t>w</w:t>
      </w:r>
      <w:r w:rsidR="00280ADA" w:rsidRPr="001A21E8">
        <w:rPr>
          <w:rFonts w:ascii="Tahoma" w:eastAsia="Tahoma" w:hAnsi="Tahoma" w:cs="Tahoma"/>
          <w:spacing w:val="-1"/>
        </w:rPr>
        <w:t>y</w:t>
      </w:r>
      <w:r w:rsidR="00280ADA" w:rsidRPr="001A21E8">
        <w:rPr>
          <w:rFonts w:ascii="Tahoma" w:eastAsia="Tahoma" w:hAnsi="Tahoma" w:cs="Tahoma"/>
        </w:rPr>
        <w:t>m</w:t>
      </w:r>
      <w:r w:rsidR="00280ADA" w:rsidRPr="001A21E8">
        <w:rPr>
          <w:rFonts w:ascii="Tahoma" w:eastAsia="Tahoma" w:hAnsi="Tahoma" w:cs="Tahoma"/>
          <w:spacing w:val="1"/>
        </w:rPr>
        <w:t>a</w:t>
      </w:r>
      <w:r w:rsidR="00280ADA" w:rsidRPr="001A21E8">
        <w:rPr>
          <w:rFonts w:ascii="Tahoma" w:eastAsia="Tahoma" w:hAnsi="Tahoma" w:cs="Tahoma"/>
        </w:rPr>
        <w:t>ga</w:t>
      </w:r>
      <w:r w:rsidR="00280ADA" w:rsidRPr="001A21E8">
        <w:rPr>
          <w:rFonts w:ascii="Tahoma" w:eastAsia="Tahoma" w:hAnsi="Tahoma" w:cs="Tahoma"/>
          <w:spacing w:val="8"/>
        </w:rPr>
        <w:t xml:space="preserve"> </w:t>
      </w:r>
      <w:r w:rsidR="00280ADA" w:rsidRPr="001A21E8">
        <w:rPr>
          <w:rFonts w:ascii="Tahoma" w:eastAsia="Tahoma" w:hAnsi="Tahoma" w:cs="Tahoma"/>
          <w:spacing w:val="1"/>
        </w:rPr>
        <w:t>a</w:t>
      </w:r>
      <w:r w:rsidR="00280ADA" w:rsidRPr="001A21E8">
        <w:rPr>
          <w:rFonts w:ascii="Tahoma" w:eastAsia="Tahoma" w:hAnsi="Tahoma" w:cs="Tahoma"/>
          <w:spacing w:val="-1"/>
        </w:rPr>
        <w:t>kc</w:t>
      </w:r>
      <w:r w:rsidR="00280ADA" w:rsidRPr="001A21E8">
        <w:rPr>
          <w:rFonts w:ascii="Tahoma" w:eastAsia="Tahoma" w:hAnsi="Tahoma" w:cs="Tahoma"/>
          <w:spacing w:val="3"/>
        </w:rPr>
        <w:t>e</w:t>
      </w:r>
      <w:r w:rsidR="00280ADA" w:rsidRPr="001A21E8">
        <w:rPr>
          <w:rFonts w:ascii="Tahoma" w:eastAsia="Tahoma" w:hAnsi="Tahoma" w:cs="Tahoma"/>
        </w:rPr>
        <w:t>p</w:t>
      </w:r>
      <w:r w:rsidR="00280ADA" w:rsidRPr="001A21E8">
        <w:rPr>
          <w:rFonts w:ascii="Tahoma" w:eastAsia="Tahoma" w:hAnsi="Tahoma" w:cs="Tahoma"/>
          <w:spacing w:val="1"/>
        </w:rPr>
        <w:t>ta</w:t>
      </w:r>
      <w:r w:rsidR="00280ADA" w:rsidRPr="001A21E8">
        <w:rPr>
          <w:rFonts w:ascii="Tahoma" w:eastAsia="Tahoma" w:hAnsi="Tahoma" w:cs="Tahoma"/>
          <w:spacing w:val="-1"/>
        </w:rPr>
        <w:t>cj</w:t>
      </w:r>
      <w:r w:rsidR="00280ADA" w:rsidRPr="001A21E8">
        <w:rPr>
          <w:rFonts w:ascii="Tahoma" w:eastAsia="Tahoma" w:hAnsi="Tahoma" w:cs="Tahoma"/>
        </w:rPr>
        <w:t>i</w:t>
      </w:r>
      <w:r w:rsidR="00280ADA" w:rsidRPr="001A21E8">
        <w:rPr>
          <w:rFonts w:ascii="Tahoma" w:eastAsia="Tahoma" w:hAnsi="Tahoma" w:cs="Tahoma"/>
          <w:spacing w:val="12"/>
        </w:rPr>
        <w:t xml:space="preserve"> </w:t>
      </w:r>
      <w:r w:rsidR="00280ADA" w:rsidRPr="001A21E8">
        <w:rPr>
          <w:rFonts w:ascii="Tahoma" w:eastAsia="Tahoma" w:hAnsi="Tahoma" w:cs="Tahoma"/>
        </w:rPr>
        <w:t>I</w:t>
      </w:r>
      <w:r w:rsidR="00280ADA" w:rsidRPr="001A21E8">
        <w:rPr>
          <w:rFonts w:ascii="Tahoma" w:eastAsia="Tahoma" w:hAnsi="Tahoma" w:cs="Tahoma"/>
          <w:spacing w:val="1"/>
        </w:rPr>
        <w:t>Z</w:t>
      </w:r>
      <w:r w:rsidR="00280ADA" w:rsidRPr="001A21E8">
        <w:rPr>
          <w:rFonts w:ascii="Tahoma" w:eastAsia="Tahoma" w:hAnsi="Tahoma" w:cs="Tahoma"/>
        </w:rPr>
        <w:t>,</w:t>
      </w:r>
      <w:r w:rsidR="00280ADA" w:rsidRPr="001A21E8">
        <w:rPr>
          <w:rFonts w:ascii="Tahoma" w:eastAsia="Tahoma" w:hAnsi="Tahoma" w:cs="Tahoma"/>
          <w:spacing w:val="11"/>
        </w:rPr>
        <w:t xml:space="preserve"> </w:t>
      </w:r>
      <w:r w:rsidR="00280ADA" w:rsidRPr="001A21E8">
        <w:rPr>
          <w:rFonts w:ascii="Tahoma" w:eastAsia="Tahoma" w:hAnsi="Tahoma" w:cs="Tahoma"/>
          <w:spacing w:val="-1"/>
        </w:rPr>
        <w:t>k</w:t>
      </w:r>
      <w:r w:rsidR="00280ADA" w:rsidRPr="001A21E8">
        <w:rPr>
          <w:rFonts w:ascii="Tahoma" w:eastAsia="Tahoma" w:hAnsi="Tahoma" w:cs="Tahoma"/>
        </w:rPr>
        <w:t>tóra</w:t>
      </w:r>
      <w:r w:rsidR="00280ADA" w:rsidRPr="001A21E8">
        <w:rPr>
          <w:rFonts w:ascii="Tahoma" w:eastAsia="Tahoma" w:hAnsi="Tahoma" w:cs="Tahoma"/>
          <w:spacing w:val="11"/>
        </w:rPr>
        <w:t xml:space="preserve"> </w:t>
      </w:r>
      <w:r w:rsidR="00280ADA" w:rsidRPr="001A21E8">
        <w:rPr>
          <w:rFonts w:ascii="Tahoma" w:eastAsia="Tahoma" w:hAnsi="Tahoma" w:cs="Tahoma"/>
          <w:spacing w:val="-1"/>
        </w:rPr>
        <w:t>u</w:t>
      </w:r>
      <w:r w:rsidR="00280ADA" w:rsidRPr="001A21E8">
        <w:rPr>
          <w:rFonts w:ascii="Tahoma" w:eastAsia="Tahoma" w:hAnsi="Tahoma" w:cs="Tahoma"/>
        </w:rPr>
        <w:t>d</w:t>
      </w:r>
      <w:r w:rsidR="00280ADA" w:rsidRPr="001A21E8">
        <w:rPr>
          <w:rFonts w:ascii="Tahoma" w:eastAsia="Tahoma" w:hAnsi="Tahoma" w:cs="Tahoma"/>
          <w:spacing w:val="3"/>
        </w:rPr>
        <w:t>z</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l</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a</w:t>
      </w:r>
      <w:r w:rsidR="00280ADA" w:rsidRPr="001A21E8">
        <w:rPr>
          <w:rFonts w:ascii="Tahoma" w:eastAsia="Tahoma" w:hAnsi="Tahoma" w:cs="Tahoma"/>
          <w:spacing w:val="6"/>
        </w:rPr>
        <w:t xml:space="preserve"> </w:t>
      </w:r>
      <w:r w:rsidR="00280ADA" w:rsidRPr="001A21E8">
        <w:rPr>
          <w:rFonts w:ascii="Tahoma" w:eastAsia="Tahoma" w:hAnsi="Tahoma" w:cs="Tahoma"/>
          <w:spacing w:val="1"/>
        </w:rPr>
        <w:t>je</w:t>
      </w:r>
      <w:r w:rsidR="00280ADA" w:rsidRPr="001A21E8">
        <w:rPr>
          <w:rFonts w:ascii="Tahoma" w:eastAsia="Tahoma" w:hAnsi="Tahoma" w:cs="Tahoma"/>
        </w:rPr>
        <w:t>st</w:t>
      </w:r>
      <w:r w:rsidR="00280ADA" w:rsidRPr="001A21E8">
        <w:rPr>
          <w:rFonts w:ascii="Tahoma" w:eastAsia="Tahoma" w:hAnsi="Tahoma" w:cs="Tahoma"/>
          <w:spacing w:val="11"/>
        </w:rPr>
        <w:t xml:space="preserve"> </w:t>
      </w:r>
      <w:r w:rsidR="00280ADA" w:rsidRPr="001A21E8">
        <w:rPr>
          <w:rFonts w:ascii="Tahoma" w:eastAsia="Tahoma" w:hAnsi="Tahoma" w:cs="Tahoma"/>
        </w:rPr>
        <w:t>w</w:t>
      </w:r>
      <w:r w:rsidR="00280ADA" w:rsidRPr="001A21E8">
        <w:rPr>
          <w:rFonts w:ascii="Tahoma" w:eastAsia="Tahoma" w:hAnsi="Tahoma" w:cs="Tahoma"/>
          <w:spacing w:val="13"/>
        </w:rPr>
        <w:t xml:space="preserve"> </w:t>
      </w:r>
      <w:r w:rsidR="00280ADA" w:rsidRPr="001A21E8">
        <w:rPr>
          <w:rFonts w:ascii="Tahoma" w:eastAsia="Tahoma" w:hAnsi="Tahoma" w:cs="Tahoma"/>
          <w:b/>
        </w:rPr>
        <w:t>t</w:t>
      </w:r>
      <w:r w:rsidR="00280ADA" w:rsidRPr="001A21E8">
        <w:rPr>
          <w:rFonts w:ascii="Tahoma" w:eastAsia="Tahoma" w:hAnsi="Tahoma" w:cs="Tahoma"/>
          <w:b/>
          <w:spacing w:val="1"/>
        </w:rPr>
        <w:t>e</w:t>
      </w:r>
      <w:r w:rsidR="00280ADA" w:rsidRPr="001A21E8">
        <w:rPr>
          <w:rFonts w:ascii="Tahoma" w:eastAsia="Tahoma" w:hAnsi="Tahoma" w:cs="Tahoma"/>
          <w:b/>
        </w:rPr>
        <w:t>r</w:t>
      </w:r>
      <w:r w:rsidR="00280ADA" w:rsidRPr="001A21E8">
        <w:rPr>
          <w:rFonts w:ascii="Tahoma" w:eastAsia="Tahoma" w:hAnsi="Tahoma" w:cs="Tahoma"/>
          <w:b/>
          <w:spacing w:val="1"/>
        </w:rPr>
        <w:t>m</w:t>
      </w:r>
      <w:r w:rsidR="00280ADA" w:rsidRPr="001A21E8">
        <w:rPr>
          <w:rFonts w:ascii="Tahoma" w:eastAsia="Tahoma" w:hAnsi="Tahoma" w:cs="Tahoma"/>
          <w:b/>
        </w:rPr>
        <w:t>i</w:t>
      </w:r>
      <w:r w:rsidR="00280ADA" w:rsidRPr="001A21E8">
        <w:rPr>
          <w:rFonts w:ascii="Tahoma" w:eastAsia="Tahoma" w:hAnsi="Tahoma" w:cs="Tahoma"/>
          <w:b/>
          <w:spacing w:val="-1"/>
        </w:rPr>
        <w:t>n</w:t>
      </w:r>
      <w:r w:rsidR="00280ADA" w:rsidRPr="001A21E8">
        <w:rPr>
          <w:rFonts w:ascii="Tahoma" w:eastAsia="Tahoma" w:hAnsi="Tahoma" w:cs="Tahoma"/>
          <w:b/>
        </w:rPr>
        <w:t>ie</w:t>
      </w:r>
      <w:r w:rsidR="00280ADA" w:rsidRPr="001A21E8">
        <w:rPr>
          <w:rFonts w:ascii="Tahoma" w:eastAsia="Tahoma" w:hAnsi="Tahoma" w:cs="Tahoma"/>
          <w:b/>
          <w:spacing w:val="7"/>
        </w:rPr>
        <w:t xml:space="preserve"> </w:t>
      </w:r>
      <w:r w:rsidR="00280ADA" w:rsidRPr="001A21E8">
        <w:rPr>
          <w:rFonts w:ascii="Tahoma" w:eastAsia="Tahoma" w:hAnsi="Tahoma" w:cs="Tahoma"/>
          <w:b/>
          <w:spacing w:val="-1"/>
        </w:rPr>
        <w:t>1</w:t>
      </w:r>
      <w:r w:rsidR="00280ADA" w:rsidRPr="001A21E8">
        <w:rPr>
          <w:rFonts w:ascii="Tahoma" w:eastAsia="Tahoma" w:hAnsi="Tahoma" w:cs="Tahoma"/>
          <w:b/>
        </w:rPr>
        <w:t>0 dn</w:t>
      </w:r>
      <w:r w:rsidR="00280ADA" w:rsidRPr="001A21E8">
        <w:rPr>
          <w:rFonts w:ascii="Tahoma" w:eastAsia="Tahoma" w:hAnsi="Tahoma" w:cs="Tahoma"/>
          <w:b/>
          <w:spacing w:val="2"/>
        </w:rPr>
        <w:t>i</w:t>
      </w:r>
      <w:r w:rsidR="00454A7F" w:rsidRPr="009904C3">
        <w:rPr>
          <w:rStyle w:val="Odwoanieprzypisudolnego"/>
          <w:rFonts w:ascii="Tahoma" w:eastAsia="Tahoma" w:hAnsi="Tahoma" w:cs="Tahoma"/>
          <w:spacing w:val="2"/>
        </w:rPr>
        <w:footnoteReference w:id="34"/>
      </w:r>
      <w:r w:rsidR="00280ADA" w:rsidRPr="001A21E8">
        <w:rPr>
          <w:rFonts w:ascii="Tahoma" w:eastAsia="Tahoma" w:hAnsi="Tahoma" w:cs="Tahoma"/>
          <w:b/>
          <w:position w:val="9"/>
          <w:sz w:val="13"/>
          <w:szCs w:val="13"/>
        </w:rPr>
        <w:t xml:space="preserve"> </w:t>
      </w:r>
      <w:r w:rsidR="00280ADA" w:rsidRPr="001A21E8">
        <w:rPr>
          <w:rFonts w:ascii="Tahoma" w:eastAsia="Tahoma" w:hAnsi="Tahoma" w:cs="Tahoma"/>
          <w:b/>
        </w:rPr>
        <w:t>roboc</w:t>
      </w:r>
      <w:r w:rsidR="00280ADA" w:rsidRPr="001A21E8">
        <w:rPr>
          <w:rFonts w:ascii="Tahoma" w:eastAsia="Tahoma" w:hAnsi="Tahoma" w:cs="Tahoma"/>
          <w:b/>
          <w:spacing w:val="2"/>
        </w:rPr>
        <w:t>z</w:t>
      </w:r>
      <w:r w:rsidR="00280ADA" w:rsidRPr="001A21E8">
        <w:rPr>
          <w:rFonts w:ascii="Tahoma" w:eastAsia="Tahoma" w:hAnsi="Tahoma" w:cs="Tahoma"/>
          <w:b/>
          <w:spacing w:val="-1"/>
        </w:rPr>
        <w:t>y</w:t>
      </w:r>
      <w:r w:rsidR="00280ADA" w:rsidRPr="001A21E8">
        <w:rPr>
          <w:rFonts w:ascii="Tahoma" w:eastAsia="Tahoma" w:hAnsi="Tahoma" w:cs="Tahoma"/>
          <w:b/>
          <w:spacing w:val="2"/>
        </w:rPr>
        <w:t>c</w:t>
      </w:r>
      <w:r w:rsidR="00280ADA" w:rsidRPr="001A21E8">
        <w:rPr>
          <w:rFonts w:ascii="Tahoma" w:eastAsia="Tahoma" w:hAnsi="Tahoma" w:cs="Tahoma"/>
          <w:b/>
        </w:rPr>
        <w:t>h</w:t>
      </w:r>
      <w:r w:rsidR="00280ADA" w:rsidRPr="001A21E8">
        <w:rPr>
          <w:rFonts w:ascii="Tahoma" w:eastAsia="Tahoma" w:hAnsi="Tahoma" w:cs="Tahoma"/>
          <w:spacing w:val="14"/>
        </w:rPr>
        <w:t xml:space="preserve"> </w:t>
      </w:r>
      <w:r w:rsidR="00280ADA" w:rsidRPr="001A21E8">
        <w:rPr>
          <w:rFonts w:ascii="Tahoma" w:eastAsia="Tahoma" w:hAnsi="Tahoma" w:cs="Tahoma"/>
        </w:rPr>
        <w:t>od</w:t>
      </w:r>
      <w:r w:rsidR="00280ADA" w:rsidRPr="001A21E8">
        <w:rPr>
          <w:rFonts w:ascii="Tahoma" w:eastAsia="Tahoma" w:hAnsi="Tahoma" w:cs="Tahoma"/>
          <w:spacing w:val="24"/>
        </w:rPr>
        <w:t xml:space="preserve"> </w:t>
      </w:r>
      <w:r w:rsidR="00280ADA" w:rsidRPr="001A21E8">
        <w:rPr>
          <w:rFonts w:ascii="Tahoma" w:eastAsia="Tahoma" w:hAnsi="Tahoma" w:cs="Tahoma"/>
        </w:rPr>
        <w:t>dnia</w:t>
      </w:r>
      <w:r w:rsidR="00775C39" w:rsidRPr="001A21E8">
        <w:rPr>
          <w:rFonts w:ascii="Tahoma" w:eastAsia="Tahoma" w:hAnsi="Tahoma" w:cs="Tahoma"/>
          <w:spacing w:val="23"/>
        </w:rPr>
        <w:t xml:space="preserve"> </w:t>
      </w:r>
      <w:r w:rsidR="00061EA7" w:rsidRPr="001A21E8">
        <w:rPr>
          <w:rFonts w:ascii="Tahoma" w:eastAsia="Tahoma" w:hAnsi="Tahoma" w:cs="Tahoma"/>
          <w:spacing w:val="1"/>
        </w:rPr>
        <w:t>jej otrzymania</w:t>
      </w:r>
      <w:r w:rsidR="00280ADA" w:rsidRPr="001A21E8">
        <w:rPr>
          <w:rFonts w:ascii="Tahoma" w:eastAsia="Tahoma" w:hAnsi="Tahoma" w:cs="Tahoma"/>
        </w:rPr>
        <w:t>.</w:t>
      </w:r>
      <w:r w:rsidR="00280ADA" w:rsidRPr="001A21E8">
        <w:rPr>
          <w:rFonts w:ascii="Tahoma" w:eastAsia="Tahoma" w:hAnsi="Tahoma" w:cs="Tahoma"/>
          <w:spacing w:val="12"/>
        </w:rPr>
        <w:t xml:space="preserve"> </w:t>
      </w:r>
      <w:r w:rsidR="00280ADA" w:rsidRPr="001A21E8">
        <w:rPr>
          <w:rFonts w:ascii="Tahoma" w:eastAsia="Tahoma" w:hAnsi="Tahoma" w:cs="Tahoma"/>
          <w:spacing w:val="-1"/>
        </w:rPr>
        <w:t>D</w:t>
      </w:r>
      <w:r w:rsidR="00280ADA" w:rsidRPr="001A21E8">
        <w:rPr>
          <w:rFonts w:ascii="Tahoma" w:eastAsia="Tahoma" w:hAnsi="Tahoma" w:cs="Tahoma"/>
        </w:rPr>
        <w:t>o</w:t>
      </w:r>
      <w:r w:rsidR="00280ADA" w:rsidRPr="001A21E8">
        <w:rPr>
          <w:rFonts w:ascii="Tahoma" w:eastAsia="Tahoma" w:hAnsi="Tahoma" w:cs="Tahoma"/>
          <w:spacing w:val="23"/>
        </w:rPr>
        <w:t xml:space="preserve"> </w:t>
      </w:r>
      <w:r w:rsidR="00280ADA" w:rsidRPr="001A21E8">
        <w:rPr>
          <w:rFonts w:ascii="Tahoma" w:eastAsia="Tahoma" w:hAnsi="Tahoma" w:cs="Tahoma"/>
        </w:rPr>
        <w:t>mom</w:t>
      </w:r>
      <w:r w:rsidR="00280ADA" w:rsidRPr="001A21E8">
        <w:rPr>
          <w:rFonts w:ascii="Tahoma" w:eastAsia="Tahoma" w:hAnsi="Tahoma" w:cs="Tahoma"/>
          <w:spacing w:val="4"/>
        </w:rPr>
        <w:t>e</w:t>
      </w:r>
      <w:r w:rsidR="00280ADA" w:rsidRPr="001A21E8">
        <w:rPr>
          <w:rFonts w:ascii="Tahoma" w:eastAsia="Tahoma" w:hAnsi="Tahoma" w:cs="Tahoma"/>
          <w:spacing w:val="-1"/>
        </w:rPr>
        <w:t>n</w:t>
      </w:r>
      <w:r w:rsidR="00280ADA" w:rsidRPr="001A21E8">
        <w:rPr>
          <w:rFonts w:ascii="Tahoma" w:eastAsia="Tahoma" w:hAnsi="Tahoma" w:cs="Tahoma"/>
        </w:rPr>
        <w:t>tu</w:t>
      </w:r>
      <w:r w:rsidR="00280ADA" w:rsidRPr="001A21E8">
        <w:rPr>
          <w:rFonts w:ascii="Tahoma" w:eastAsia="Tahoma" w:hAnsi="Tahoma" w:cs="Tahoma"/>
          <w:spacing w:val="14"/>
        </w:rPr>
        <w:t xml:space="preserve"> </w:t>
      </w:r>
      <w:r w:rsidR="00280ADA" w:rsidRPr="001A21E8">
        <w:rPr>
          <w:rFonts w:ascii="Tahoma" w:eastAsia="Tahoma" w:hAnsi="Tahoma" w:cs="Tahoma"/>
          <w:spacing w:val="1"/>
        </w:rPr>
        <w:t>ak</w:t>
      </w:r>
      <w:r w:rsidR="00280ADA" w:rsidRPr="001A21E8">
        <w:rPr>
          <w:rFonts w:ascii="Tahoma" w:eastAsia="Tahoma" w:hAnsi="Tahoma" w:cs="Tahoma"/>
          <w:spacing w:val="-1"/>
        </w:rPr>
        <w:t>c</w:t>
      </w:r>
      <w:r w:rsidR="00280ADA" w:rsidRPr="001A21E8">
        <w:rPr>
          <w:rFonts w:ascii="Tahoma" w:eastAsia="Tahoma" w:hAnsi="Tahoma" w:cs="Tahoma"/>
          <w:spacing w:val="1"/>
        </w:rPr>
        <w:t>e</w:t>
      </w:r>
      <w:r w:rsidR="00280ADA" w:rsidRPr="001A21E8">
        <w:rPr>
          <w:rFonts w:ascii="Tahoma" w:eastAsia="Tahoma" w:hAnsi="Tahoma" w:cs="Tahoma"/>
        </w:rPr>
        <w:t>p</w:t>
      </w:r>
      <w:r w:rsidR="00280ADA" w:rsidRPr="001A21E8">
        <w:rPr>
          <w:rFonts w:ascii="Tahoma" w:eastAsia="Tahoma" w:hAnsi="Tahoma" w:cs="Tahoma"/>
          <w:spacing w:val="1"/>
        </w:rPr>
        <w:t>ta</w:t>
      </w:r>
      <w:r w:rsidR="00280ADA" w:rsidRPr="001A21E8">
        <w:rPr>
          <w:rFonts w:ascii="Tahoma" w:eastAsia="Tahoma" w:hAnsi="Tahoma" w:cs="Tahoma"/>
          <w:spacing w:val="-1"/>
        </w:rPr>
        <w:t>c</w:t>
      </w:r>
      <w:r w:rsidR="00280ADA" w:rsidRPr="001A21E8">
        <w:rPr>
          <w:rFonts w:ascii="Tahoma" w:eastAsia="Tahoma" w:hAnsi="Tahoma" w:cs="Tahoma"/>
          <w:spacing w:val="1"/>
        </w:rPr>
        <w:t>j</w:t>
      </w:r>
      <w:r w:rsidR="00280ADA" w:rsidRPr="001A21E8">
        <w:rPr>
          <w:rFonts w:ascii="Tahoma" w:eastAsia="Tahoma" w:hAnsi="Tahoma" w:cs="Tahoma"/>
        </w:rPr>
        <w:t xml:space="preserve">i </w:t>
      </w:r>
      <w:r w:rsidR="00280ADA" w:rsidRPr="001A21E8">
        <w:rPr>
          <w:rFonts w:ascii="Tahoma" w:eastAsia="Tahoma" w:hAnsi="Tahoma" w:cs="Tahoma"/>
          <w:spacing w:val="-1"/>
        </w:rPr>
        <w:t>h</w:t>
      </w:r>
      <w:r w:rsidR="00280ADA" w:rsidRPr="001A21E8">
        <w:rPr>
          <w:rFonts w:ascii="Tahoma" w:eastAsia="Tahoma" w:hAnsi="Tahoma" w:cs="Tahoma"/>
          <w:spacing w:val="1"/>
        </w:rPr>
        <w:t>a</w:t>
      </w:r>
      <w:r w:rsidR="00280ADA" w:rsidRPr="001A21E8">
        <w:rPr>
          <w:rFonts w:ascii="Tahoma" w:eastAsia="Tahoma" w:hAnsi="Tahoma" w:cs="Tahoma"/>
        </w:rPr>
        <w:t>r</w:t>
      </w:r>
      <w:r w:rsidR="00280ADA" w:rsidRPr="001A21E8">
        <w:rPr>
          <w:rFonts w:ascii="Tahoma" w:eastAsia="Tahoma" w:hAnsi="Tahoma" w:cs="Tahoma"/>
          <w:spacing w:val="1"/>
        </w:rPr>
        <w:t>m</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ogr</w:t>
      </w:r>
      <w:r w:rsidR="00280ADA" w:rsidRPr="001A21E8">
        <w:rPr>
          <w:rFonts w:ascii="Tahoma" w:eastAsia="Tahoma" w:hAnsi="Tahoma" w:cs="Tahoma"/>
          <w:spacing w:val="1"/>
        </w:rPr>
        <w:t>a</w:t>
      </w:r>
      <w:r w:rsidR="00280ADA" w:rsidRPr="001A21E8">
        <w:rPr>
          <w:rFonts w:ascii="Tahoma" w:eastAsia="Tahoma" w:hAnsi="Tahoma" w:cs="Tahoma"/>
          <w:spacing w:val="3"/>
        </w:rPr>
        <w:t>m</w:t>
      </w:r>
      <w:r w:rsidR="00280ADA" w:rsidRPr="001A21E8">
        <w:rPr>
          <w:rFonts w:ascii="Tahoma" w:eastAsia="Tahoma" w:hAnsi="Tahoma" w:cs="Tahoma"/>
        </w:rPr>
        <w:t>u</w:t>
      </w:r>
      <w:r w:rsidR="00280ADA" w:rsidRPr="001A21E8">
        <w:rPr>
          <w:rFonts w:ascii="Tahoma" w:eastAsia="Tahoma" w:hAnsi="Tahoma" w:cs="Tahoma"/>
          <w:spacing w:val="-5"/>
        </w:rPr>
        <w:t xml:space="preserve"> </w:t>
      </w:r>
      <w:r w:rsidR="00280ADA" w:rsidRPr="001A21E8">
        <w:rPr>
          <w:rFonts w:ascii="Tahoma" w:eastAsia="Tahoma" w:hAnsi="Tahoma" w:cs="Tahoma"/>
        </w:rPr>
        <w:t>p</w:t>
      </w:r>
      <w:r w:rsidR="00280ADA" w:rsidRPr="001A21E8">
        <w:rPr>
          <w:rFonts w:ascii="Tahoma" w:eastAsia="Tahoma" w:hAnsi="Tahoma" w:cs="Tahoma"/>
          <w:spacing w:val="1"/>
        </w:rPr>
        <w:t>ła</w:t>
      </w:r>
      <w:r w:rsidR="00280ADA" w:rsidRPr="001A21E8">
        <w:rPr>
          <w:rFonts w:ascii="Tahoma" w:eastAsia="Tahoma" w:hAnsi="Tahoma" w:cs="Tahoma"/>
        </w:rPr>
        <w:t>t</w:t>
      </w:r>
      <w:r w:rsidR="00280ADA" w:rsidRPr="001A21E8">
        <w:rPr>
          <w:rFonts w:ascii="Tahoma" w:eastAsia="Tahoma" w:hAnsi="Tahoma" w:cs="Tahoma"/>
          <w:spacing w:val="-1"/>
        </w:rPr>
        <w:t>n</w:t>
      </w:r>
      <w:r w:rsidR="00280ADA" w:rsidRPr="001A21E8">
        <w:rPr>
          <w:rFonts w:ascii="Tahoma" w:eastAsia="Tahoma" w:hAnsi="Tahoma" w:cs="Tahoma"/>
        </w:rPr>
        <w:t>o</w:t>
      </w:r>
      <w:r w:rsidR="00280ADA" w:rsidRPr="001A21E8">
        <w:rPr>
          <w:rFonts w:ascii="Tahoma" w:eastAsia="Tahoma" w:hAnsi="Tahoma" w:cs="Tahoma"/>
          <w:spacing w:val="2"/>
        </w:rPr>
        <w:t>ś</w:t>
      </w:r>
      <w:r w:rsidR="00280ADA" w:rsidRPr="001A21E8">
        <w:rPr>
          <w:rFonts w:ascii="Tahoma" w:eastAsia="Tahoma" w:hAnsi="Tahoma" w:cs="Tahoma"/>
          <w:spacing w:val="-1"/>
        </w:rPr>
        <w:t>c</w:t>
      </w:r>
      <w:r w:rsidR="00280ADA" w:rsidRPr="001A21E8">
        <w:rPr>
          <w:rFonts w:ascii="Tahoma" w:eastAsia="Tahoma" w:hAnsi="Tahoma" w:cs="Tahoma"/>
        </w:rPr>
        <w:t>i,</w:t>
      </w:r>
      <w:r w:rsidR="00280ADA" w:rsidRPr="001A21E8">
        <w:rPr>
          <w:rFonts w:ascii="Tahoma" w:eastAsia="Tahoma" w:hAnsi="Tahoma" w:cs="Tahoma"/>
          <w:spacing w:val="4"/>
        </w:rPr>
        <w:t xml:space="preserve"> </w:t>
      </w:r>
      <w:r w:rsidR="00280ADA" w:rsidRPr="001A21E8">
        <w:rPr>
          <w:rFonts w:ascii="Tahoma" w:eastAsia="Tahoma" w:hAnsi="Tahoma" w:cs="Tahoma"/>
          <w:spacing w:val="2"/>
        </w:rPr>
        <w:t>o</w:t>
      </w:r>
      <w:r w:rsidR="00280ADA" w:rsidRPr="001A21E8">
        <w:rPr>
          <w:rFonts w:ascii="Tahoma" w:eastAsia="Tahoma" w:hAnsi="Tahoma" w:cs="Tahoma"/>
        </w:rPr>
        <w:t>bo</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ą</w:t>
      </w:r>
      <w:r w:rsidR="00280ADA" w:rsidRPr="001A21E8">
        <w:rPr>
          <w:rFonts w:ascii="Tahoma" w:eastAsia="Tahoma" w:hAnsi="Tahoma" w:cs="Tahoma"/>
        </w:rPr>
        <w:t>zu</w:t>
      </w:r>
      <w:r w:rsidR="00280ADA" w:rsidRPr="001A21E8">
        <w:rPr>
          <w:rFonts w:ascii="Tahoma" w:eastAsia="Tahoma" w:hAnsi="Tahoma" w:cs="Tahoma"/>
          <w:spacing w:val="-1"/>
        </w:rPr>
        <w:t>j</w:t>
      </w:r>
      <w:r w:rsidR="00280ADA" w:rsidRPr="001A21E8">
        <w:rPr>
          <w:rFonts w:ascii="Tahoma" w:eastAsia="Tahoma" w:hAnsi="Tahoma" w:cs="Tahoma"/>
          <w:spacing w:val="1"/>
        </w:rPr>
        <w:t>ą</w:t>
      </w:r>
      <w:r w:rsidR="00280ADA" w:rsidRPr="001A21E8">
        <w:rPr>
          <w:rFonts w:ascii="Tahoma" w:eastAsia="Tahoma" w:hAnsi="Tahoma" w:cs="Tahoma"/>
          <w:spacing w:val="2"/>
        </w:rPr>
        <w:t>c</w:t>
      </w:r>
      <w:r w:rsidR="00280ADA" w:rsidRPr="001A21E8">
        <w:rPr>
          <w:rFonts w:ascii="Tahoma" w:eastAsia="Tahoma" w:hAnsi="Tahoma" w:cs="Tahoma"/>
        </w:rPr>
        <w:t>y</w:t>
      </w:r>
      <w:r w:rsidR="00280ADA" w:rsidRPr="001A21E8">
        <w:rPr>
          <w:rFonts w:ascii="Tahoma" w:eastAsia="Tahoma" w:hAnsi="Tahoma" w:cs="Tahoma"/>
          <w:spacing w:val="-1"/>
        </w:rPr>
        <w:t xml:space="preserve"> j</w:t>
      </w:r>
      <w:r w:rsidR="00280ADA" w:rsidRPr="001A21E8">
        <w:rPr>
          <w:rFonts w:ascii="Tahoma" w:eastAsia="Tahoma" w:hAnsi="Tahoma" w:cs="Tahoma"/>
          <w:spacing w:val="1"/>
        </w:rPr>
        <w:t>e</w:t>
      </w:r>
      <w:r w:rsidR="00280ADA" w:rsidRPr="001A21E8">
        <w:rPr>
          <w:rFonts w:ascii="Tahoma" w:eastAsia="Tahoma" w:hAnsi="Tahoma" w:cs="Tahoma"/>
        </w:rPr>
        <w:t>st</w:t>
      </w:r>
      <w:r w:rsidR="00280ADA" w:rsidRPr="001A21E8">
        <w:rPr>
          <w:rFonts w:ascii="Tahoma" w:eastAsia="Tahoma" w:hAnsi="Tahoma" w:cs="Tahoma"/>
          <w:spacing w:val="7"/>
        </w:rPr>
        <w:t xml:space="preserve"> </w:t>
      </w:r>
      <w:r w:rsidR="00280ADA" w:rsidRPr="001A21E8">
        <w:rPr>
          <w:rFonts w:ascii="Tahoma" w:eastAsia="Tahoma" w:hAnsi="Tahoma" w:cs="Tahoma"/>
          <w:spacing w:val="-1"/>
        </w:rPr>
        <w:t>h</w:t>
      </w:r>
      <w:r w:rsidR="00280ADA" w:rsidRPr="001A21E8">
        <w:rPr>
          <w:rFonts w:ascii="Tahoma" w:eastAsia="Tahoma" w:hAnsi="Tahoma" w:cs="Tahoma"/>
          <w:spacing w:val="1"/>
        </w:rPr>
        <w:t>a</w:t>
      </w:r>
      <w:r w:rsidR="00280ADA" w:rsidRPr="001A21E8">
        <w:rPr>
          <w:rFonts w:ascii="Tahoma" w:eastAsia="Tahoma" w:hAnsi="Tahoma" w:cs="Tahoma"/>
        </w:rPr>
        <w:t>r</w:t>
      </w:r>
      <w:r w:rsidR="00280ADA" w:rsidRPr="001A21E8">
        <w:rPr>
          <w:rFonts w:ascii="Tahoma" w:eastAsia="Tahoma" w:hAnsi="Tahoma" w:cs="Tahoma"/>
          <w:spacing w:val="1"/>
        </w:rPr>
        <w:t>m</w:t>
      </w:r>
      <w:r w:rsidR="00280ADA" w:rsidRPr="001A21E8">
        <w:rPr>
          <w:rFonts w:ascii="Tahoma" w:eastAsia="Tahoma" w:hAnsi="Tahoma" w:cs="Tahoma"/>
          <w:spacing w:val="2"/>
        </w:rPr>
        <w:t>o</w:t>
      </w:r>
      <w:r w:rsidR="00280ADA" w:rsidRPr="001A21E8">
        <w:rPr>
          <w:rFonts w:ascii="Tahoma" w:eastAsia="Tahoma" w:hAnsi="Tahoma" w:cs="Tahoma"/>
          <w:spacing w:val="-1"/>
        </w:rPr>
        <w:t>n</w:t>
      </w:r>
      <w:r w:rsidR="00280ADA" w:rsidRPr="001A21E8">
        <w:rPr>
          <w:rFonts w:ascii="Tahoma" w:eastAsia="Tahoma" w:hAnsi="Tahoma" w:cs="Tahoma"/>
        </w:rPr>
        <w:t>o</w:t>
      </w:r>
      <w:r w:rsidR="00280ADA" w:rsidRPr="001A21E8">
        <w:rPr>
          <w:rFonts w:ascii="Tahoma" w:eastAsia="Tahoma" w:hAnsi="Tahoma" w:cs="Tahoma"/>
          <w:spacing w:val="2"/>
        </w:rPr>
        <w:t>g</w:t>
      </w:r>
      <w:r w:rsidR="00280ADA" w:rsidRPr="001A21E8">
        <w:rPr>
          <w:rFonts w:ascii="Tahoma" w:eastAsia="Tahoma" w:hAnsi="Tahoma" w:cs="Tahoma"/>
        </w:rPr>
        <w:t>r</w:t>
      </w:r>
      <w:r w:rsidR="00280ADA" w:rsidRPr="001A21E8">
        <w:rPr>
          <w:rFonts w:ascii="Tahoma" w:eastAsia="Tahoma" w:hAnsi="Tahoma" w:cs="Tahoma"/>
          <w:spacing w:val="1"/>
        </w:rPr>
        <w:t>a</w:t>
      </w:r>
      <w:r w:rsidR="00280ADA" w:rsidRPr="001A21E8">
        <w:rPr>
          <w:rFonts w:ascii="Tahoma" w:eastAsia="Tahoma" w:hAnsi="Tahoma" w:cs="Tahoma"/>
        </w:rPr>
        <w:t>m</w:t>
      </w:r>
      <w:r w:rsidR="00280ADA" w:rsidRPr="001A21E8">
        <w:rPr>
          <w:rFonts w:ascii="Tahoma" w:eastAsia="Tahoma" w:hAnsi="Tahoma" w:cs="Tahoma"/>
          <w:spacing w:val="-2"/>
        </w:rPr>
        <w:t xml:space="preserve"> </w:t>
      </w:r>
      <w:r w:rsidR="00280ADA" w:rsidRPr="001A21E8">
        <w:rPr>
          <w:rFonts w:ascii="Tahoma" w:eastAsia="Tahoma" w:hAnsi="Tahoma" w:cs="Tahoma"/>
        </w:rPr>
        <w:t>p</w:t>
      </w:r>
      <w:r w:rsidR="00280ADA" w:rsidRPr="001A21E8">
        <w:rPr>
          <w:rFonts w:ascii="Tahoma" w:eastAsia="Tahoma" w:hAnsi="Tahoma" w:cs="Tahoma"/>
          <w:spacing w:val="1"/>
        </w:rPr>
        <w:t>ła</w:t>
      </w:r>
      <w:r w:rsidR="00280ADA" w:rsidRPr="001A21E8">
        <w:rPr>
          <w:rFonts w:ascii="Tahoma" w:eastAsia="Tahoma" w:hAnsi="Tahoma" w:cs="Tahoma"/>
        </w:rPr>
        <w:t>t</w:t>
      </w:r>
      <w:r w:rsidR="00280ADA" w:rsidRPr="001A21E8">
        <w:rPr>
          <w:rFonts w:ascii="Tahoma" w:eastAsia="Tahoma" w:hAnsi="Tahoma" w:cs="Tahoma"/>
          <w:spacing w:val="-1"/>
        </w:rPr>
        <w:t>n</w:t>
      </w:r>
      <w:r w:rsidR="00280ADA" w:rsidRPr="001A21E8">
        <w:rPr>
          <w:rFonts w:ascii="Tahoma" w:eastAsia="Tahoma" w:hAnsi="Tahoma" w:cs="Tahoma"/>
        </w:rPr>
        <w:t>oś</w:t>
      </w:r>
      <w:r w:rsidR="00280ADA" w:rsidRPr="001A21E8">
        <w:rPr>
          <w:rFonts w:ascii="Tahoma" w:eastAsia="Tahoma" w:hAnsi="Tahoma" w:cs="Tahoma"/>
          <w:spacing w:val="-1"/>
        </w:rPr>
        <w:t>c</w:t>
      </w:r>
      <w:r w:rsidR="00280ADA" w:rsidRPr="001A21E8">
        <w:rPr>
          <w:rFonts w:ascii="Tahoma" w:eastAsia="Tahoma" w:hAnsi="Tahoma" w:cs="Tahoma"/>
        </w:rPr>
        <w:t>i</w:t>
      </w:r>
      <w:r w:rsidR="00280ADA" w:rsidRPr="001A21E8">
        <w:rPr>
          <w:rFonts w:ascii="Tahoma" w:eastAsia="Tahoma" w:hAnsi="Tahoma" w:cs="Tahoma"/>
          <w:spacing w:val="5"/>
        </w:rPr>
        <w:t xml:space="preserve"> </w:t>
      </w:r>
      <w:r w:rsidR="00280ADA" w:rsidRPr="001A21E8">
        <w:rPr>
          <w:rFonts w:ascii="Tahoma" w:eastAsia="Tahoma" w:hAnsi="Tahoma" w:cs="Tahoma"/>
          <w:spacing w:val="-1"/>
        </w:rPr>
        <w:t>u</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d</w:t>
      </w:r>
      <w:r w:rsidR="00280ADA" w:rsidRPr="001A21E8">
        <w:rPr>
          <w:rFonts w:ascii="Tahoma" w:eastAsia="Tahoma" w:hAnsi="Tahoma" w:cs="Tahoma"/>
          <w:spacing w:val="2"/>
        </w:rPr>
        <w:t>n</w:t>
      </w:r>
      <w:r w:rsidR="00280ADA" w:rsidRPr="001A21E8">
        <w:rPr>
          <w:rFonts w:ascii="Tahoma" w:eastAsia="Tahoma" w:hAnsi="Tahoma" w:cs="Tahoma"/>
        </w:rPr>
        <w:t>io z</w:t>
      </w:r>
      <w:r w:rsidR="00280ADA" w:rsidRPr="001A21E8">
        <w:rPr>
          <w:rFonts w:ascii="Tahoma" w:eastAsia="Tahoma" w:hAnsi="Tahoma" w:cs="Tahoma"/>
          <w:spacing w:val="4"/>
        </w:rPr>
        <w:t>a</w:t>
      </w:r>
      <w:r w:rsidR="00280ADA" w:rsidRPr="001A21E8">
        <w:rPr>
          <w:rFonts w:ascii="Tahoma" w:eastAsia="Tahoma" w:hAnsi="Tahoma" w:cs="Tahoma"/>
        </w:rPr>
        <w:t>t</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rd</w:t>
      </w:r>
      <w:r w:rsidR="00280ADA" w:rsidRPr="001A21E8">
        <w:rPr>
          <w:rFonts w:ascii="Tahoma" w:eastAsia="Tahoma" w:hAnsi="Tahoma" w:cs="Tahoma"/>
          <w:spacing w:val="1"/>
        </w:rPr>
        <w:t>z</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y</w:t>
      </w:r>
      <w:r w:rsidR="00280ADA" w:rsidRPr="001A21E8">
        <w:rPr>
          <w:rFonts w:ascii="Tahoma" w:eastAsia="Tahoma" w:hAnsi="Tahoma" w:cs="Tahoma"/>
          <w:spacing w:val="-3"/>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z I</w:t>
      </w:r>
      <w:r w:rsidR="00280ADA" w:rsidRPr="001A21E8">
        <w:rPr>
          <w:rFonts w:ascii="Tahoma" w:eastAsia="Tahoma" w:hAnsi="Tahoma" w:cs="Tahoma"/>
          <w:spacing w:val="-1"/>
        </w:rPr>
        <w:t>Z</w:t>
      </w:r>
      <w:r w:rsidR="00280ADA" w:rsidRPr="001A21E8">
        <w:rPr>
          <w:rFonts w:ascii="Tahoma" w:eastAsia="Tahoma" w:hAnsi="Tahoma" w:cs="Tahoma"/>
        </w:rPr>
        <w:t>.</w:t>
      </w:r>
      <w:r w:rsidR="00BB5A67" w:rsidRPr="001A21E8">
        <w:rPr>
          <w:rFonts w:ascii="Tahoma" w:eastAsia="Tahoma" w:hAnsi="Tahoma" w:cs="Tahoma"/>
        </w:rPr>
        <w:t xml:space="preserve"> Zmiana ta nie wymaga </w:t>
      </w:r>
      <w:r w:rsidR="001D76E7">
        <w:rPr>
          <w:rFonts w:ascii="Tahoma" w:eastAsia="Tahoma" w:hAnsi="Tahoma" w:cs="Tahoma"/>
        </w:rPr>
        <w:t>zmiany</w:t>
      </w:r>
      <w:r w:rsidR="001D76E7" w:rsidRPr="001A21E8">
        <w:rPr>
          <w:rFonts w:ascii="Tahoma" w:eastAsia="Tahoma" w:hAnsi="Tahoma" w:cs="Tahoma"/>
        </w:rPr>
        <w:t xml:space="preserve"> </w:t>
      </w:r>
      <w:r w:rsidR="00D15C17" w:rsidRPr="001A21E8">
        <w:rPr>
          <w:rFonts w:ascii="Tahoma" w:eastAsia="Tahoma" w:hAnsi="Tahoma" w:cs="Tahoma"/>
        </w:rPr>
        <w:t>Decyzji</w:t>
      </w:r>
      <w:r w:rsidR="00BB5A67" w:rsidRPr="001A21E8">
        <w:rPr>
          <w:rFonts w:ascii="Tahoma" w:eastAsia="Tahoma" w:hAnsi="Tahoma" w:cs="Tahoma"/>
        </w:rPr>
        <w:t>.</w:t>
      </w:r>
    </w:p>
    <w:p w14:paraId="704DA44B" w14:textId="31F56B8B"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2"/>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y do </w:t>
      </w:r>
      <w:r w:rsidR="00B96BA1">
        <w:rPr>
          <w:rFonts w:ascii="Tahoma" w:eastAsia="Tahoma" w:hAnsi="Tahoma" w:cs="Tahoma"/>
        </w:rPr>
        <w:t xml:space="preserve">wprowadzenia oraz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 xml:space="preserve">i </w:t>
      </w:r>
      <w:r w:rsidRPr="001A21E8">
        <w:rPr>
          <w:rFonts w:ascii="Tahoma" w:eastAsia="Tahoma" w:hAnsi="Tahoma" w:cs="Tahoma"/>
          <w:spacing w:val="-1"/>
        </w:rPr>
        <w:t>h</w:t>
      </w:r>
      <w:r w:rsidRPr="001A21E8">
        <w:rPr>
          <w:rFonts w:ascii="Tahoma" w:eastAsia="Tahoma" w:hAnsi="Tahoma" w:cs="Tahoma"/>
          <w:spacing w:val="3"/>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ogr</w:t>
      </w:r>
      <w:r w:rsidRPr="001A21E8">
        <w:rPr>
          <w:rFonts w:ascii="Tahoma" w:eastAsia="Tahoma" w:hAnsi="Tahoma" w:cs="Tahoma"/>
          <w:spacing w:val="1"/>
        </w:rPr>
        <w:t>a</w:t>
      </w:r>
      <w:r w:rsidRPr="001A21E8">
        <w:rPr>
          <w:rFonts w:ascii="Tahoma" w:eastAsia="Tahoma" w:hAnsi="Tahoma" w:cs="Tahoma"/>
        </w:rPr>
        <w:t>mu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 xml:space="preserve">, </w:t>
      </w:r>
      <w:r w:rsidR="007D5D6B">
        <w:rPr>
          <w:rFonts w:ascii="Tahoma" w:eastAsia="Tahoma" w:hAnsi="Tahoma" w:cs="Tahoma"/>
        </w:rPr>
        <w:br/>
      </w:r>
      <w:r w:rsidRPr="001A21E8">
        <w:rPr>
          <w:rFonts w:ascii="Tahoma" w:eastAsia="Tahoma" w:hAnsi="Tahoma" w:cs="Tahoma"/>
        </w:rPr>
        <w:t xml:space="preserve">o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 xml:space="preserve">m </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1"/>
        </w:rPr>
        <w:t>w</w:t>
      </w:r>
      <w:r w:rsidR="00CA7C48" w:rsidRPr="001A21E8">
        <w:rPr>
          <w:rFonts w:ascii="Tahoma" w:eastAsia="Tahoma" w:hAnsi="Tahoma" w:cs="Tahoma"/>
        </w:rPr>
        <w:t>a</w:t>
      </w:r>
      <w:r w:rsidR="00443780" w:rsidRPr="001A21E8">
        <w:rPr>
          <w:rFonts w:ascii="Tahoma" w:eastAsia="Tahoma" w:hAnsi="Tahoma" w:cs="Tahoma"/>
        </w:rPr>
        <w:t xml:space="preserve"> </w:t>
      </w:r>
      <w:r w:rsidRPr="001A21E8">
        <w:rPr>
          <w:rFonts w:ascii="Tahoma" w:eastAsia="Tahoma" w:hAnsi="Tahoma" w:cs="Tahoma"/>
        </w:rPr>
        <w:t xml:space="preserve">w </w:t>
      </w:r>
      <w:r w:rsidRPr="001A21E8">
        <w:rPr>
          <w:rFonts w:ascii="Tahoma" w:eastAsia="Tahoma" w:hAnsi="Tahoma" w:cs="Tahoma"/>
          <w:spacing w:val="-1"/>
        </w:rPr>
        <w:t>u</w:t>
      </w:r>
      <w:r w:rsidRPr="001A21E8">
        <w:rPr>
          <w:rFonts w:ascii="Tahoma" w:eastAsia="Tahoma" w:hAnsi="Tahoma" w:cs="Tahoma"/>
        </w:rPr>
        <w:t>st.</w:t>
      </w:r>
      <w:r w:rsidR="00CA7C48" w:rsidRPr="001A21E8">
        <w:rPr>
          <w:rFonts w:ascii="Tahoma" w:eastAsia="Tahoma" w:hAnsi="Tahoma" w:cs="Tahoma"/>
        </w:rPr>
        <w:t xml:space="preserve"> </w:t>
      </w:r>
      <w:r w:rsidRPr="001A21E8">
        <w:rPr>
          <w:rFonts w:ascii="Tahoma" w:eastAsia="Tahoma" w:hAnsi="Tahoma" w:cs="Tahoma"/>
        </w:rPr>
        <w:t xml:space="preserve">1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 p</w:t>
      </w:r>
      <w:r w:rsidRPr="001A21E8">
        <w:rPr>
          <w:rFonts w:ascii="Tahoma" w:eastAsia="Tahoma" w:hAnsi="Tahoma" w:cs="Tahoma"/>
          <w:spacing w:val="3"/>
        </w:rPr>
        <w:t>a</w:t>
      </w:r>
      <w:r w:rsidRPr="001A21E8">
        <w:rPr>
          <w:rFonts w:ascii="Tahoma" w:eastAsia="Tahoma" w:hAnsi="Tahoma" w:cs="Tahoma"/>
        </w:rPr>
        <w:t>r</w:t>
      </w:r>
      <w:r w:rsidRPr="001A21E8">
        <w:rPr>
          <w:rFonts w:ascii="Tahoma" w:eastAsia="Tahoma" w:hAnsi="Tahoma" w:cs="Tahoma"/>
          <w:spacing w:val="1"/>
        </w:rPr>
        <w:t>a</w:t>
      </w:r>
      <w:r w:rsidRPr="001A21E8">
        <w:rPr>
          <w:rFonts w:ascii="Tahoma" w:eastAsia="Tahoma" w:hAnsi="Tahoma" w:cs="Tahoma"/>
        </w:rPr>
        <w:t>gr</w:t>
      </w:r>
      <w:r w:rsidRPr="001A21E8">
        <w:rPr>
          <w:rFonts w:ascii="Tahoma" w:eastAsia="Tahoma" w:hAnsi="Tahoma" w:cs="Tahoma"/>
          <w:spacing w:val="1"/>
        </w:rPr>
        <w:t>a</w:t>
      </w:r>
      <w:r w:rsidRPr="001A21E8">
        <w:rPr>
          <w:rFonts w:ascii="Tahoma" w:eastAsia="Tahoma" w:hAnsi="Tahoma" w:cs="Tahoma"/>
          <w:spacing w:val="-1"/>
        </w:rPr>
        <w:t>fu</w:t>
      </w:r>
      <w:r w:rsidRPr="001A21E8">
        <w:rPr>
          <w:rFonts w:ascii="Tahoma" w:eastAsia="Tahoma" w:hAnsi="Tahoma" w:cs="Tahoma"/>
          <w:spacing w:val="36"/>
        </w:rPr>
        <w:t xml:space="preserve"> </w:t>
      </w:r>
      <w:r w:rsidR="00B96BA1">
        <w:rPr>
          <w:rFonts w:ascii="Tahoma" w:eastAsia="Tahoma" w:hAnsi="Tahoma" w:cs="Tahoma"/>
          <w:spacing w:val="1"/>
        </w:rPr>
        <w:t>każdorazowo</w:t>
      </w:r>
      <w:r w:rsidR="00B96BA1" w:rsidRPr="001A21E8">
        <w:rPr>
          <w:rFonts w:ascii="Tahoma" w:eastAsia="Tahoma" w:hAnsi="Tahoma" w:cs="Tahoma"/>
        </w:rPr>
        <w:t xml:space="preserve"> </w:t>
      </w:r>
      <w:r w:rsidRPr="001A21E8">
        <w:rPr>
          <w:rFonts w:ascii="Tahoma" w:eastAsia="Tahoma" w:hAnsi="Tahoma" w:cs="Tahoma"/>
        </w:rPr>
        <w:t xml:space="preserve">w </w:t>
      </w:r>
      <w:r w:rsidRPr="001A21E8">
        <w:rPr>
          <w:rFonts w:ascii="Tahoma" w:eastAsia="Tahoma" w:hAnsi="Tahoma" w:cs="Tahoma"/>
          <w:spacing w:val="1"/>
        </w:rPr>
        <w:t>we</w:t>
      </w:r>
      <w:r w:rsidRPr="001A21E8">
        <w:rPr>
          <w:rFonts w:ascii="Tahoma" w:eastAsia="Tahoma" w:hAnsi="Tahoma" w:cs="Tahoma"/>
          <w:spacing w:val="2"/>
        </w:rPr>
        <w:t>r</w:t>
      </w:r>
      <w:r w:rsidRPr="001A21E8">
        <w:rPr>
          <w:rFonts w:ascii="Tahoma" w:eastAsia="Tahoma" w:hAnsi="Tahoma" w:cs="Tahoma"/>
        </w:rPr>
        <w:t>s</w:t>
      </w:r>
      <w:r w:rsidRPr="001A21E8">
        <w:rPr>
          <w:rFonts w:ascii="Tahoma" w:eastAsia="Tahoma" w:hAnsi="Tahoma" w:cs="Tahoma"/>
          <w:spacing w:val="-1"/>
        </w:rPr>
        <w:t>j</w:t>
      </w:r>
      <w:r w:rsidRPr="001A21E8">
        <w:rPr>
          <w:rFonts w:ascii="Tahoma" w:eastAsia="Tahoma" w:hAnsi="Tahoma" w:cs="Tahoma"/>
        </w:rPr>
        <w:t xml:space="preserve">i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5"/>
        </w:rPr>
        <w:t>e</w:t>
      </w:r>
      <w:r w:rsidRPr="001A21E8">
        <w:rPr>
          <w:rFonts w:ascii="Tahoma" w:eastAsia="Tahoma" w:hAnsi="Tahoma" w:cs="Tahoma"/>
        </w:rPr>
        <w:t>j za</w:t>
      </w:r>
      <w:r w:rsidRPr="001A21E8">
        <w:rPr>
          <w:rFonts w:ascii="Tahoma" w:eastAsia="Tahoma" w:hAnsi="Tahoma" w:cs="Tahoma"/>
          <w:spacing w:val="9"/>
        </w:rPr>
        <w:t xml:space="preserve"> </w:t>
      </w:r>
      <w:r w:rsidRPr="001A21E8">
        <w:rPr>
          <w:rFonts w:ascii="Tahoma" w:eastAsia="Tahoma" w:hAnsi="Tahoma" w:cs="Tahoma"/>
        </w:rPr>
        <w:t>pośr</w:t>
      </w:r>
      <w:r w:rsidRPr="001A21E8">
        <w:rPr>
          <w:rFonts w:ascii="Tahoma" w:eastAsia="Tahoma" w:hAnsi="Tahoma" w:cs="Tahoma"/>
          <w:spacing w:val="1"/>
        </w:rPr>
        <w:t>e</w:t>
      </w:r>
      <w:r w:rsidRPr="001A21E8">
        <w:rPr>
          <w:rFonts w:ascii="Tahoma" w:eastAsia="Tahoma" w:hAnsi="Tahoma" w:cs="Tahoma"/>
        </w:rPr>
        <w:t>dni</w:t>
      </w:r>
      <w:r w:rsidRPr="001A21E8">
        <w:rPr>
          <w:rFonts w:ascii="Tahoma" w:eastAsia="Tahoma" w:hAnsi="Tahoma" w:cs="Tahoma"/>
          <w:spacing w:val="-1"/>
        </w:rPr>
        <w:t>c</w:t>
      </w:r>
      <w:r w:rsidRPr="001A21E8">
        <w:rPr>
          <w:rFonts w:ascii="Tahoma" w:eastAsia="Tahoma" w:hAnsi="Tahoma" w:cs="Tahoma"/>
        </w:rPr>
        <w:t>t</w:t>
      </w:r>
      <w:r w:rsidRPr="001A21E8">
        <w:rPr>
          <w:rFonts w:ascii="Tahoma" w:eastAsia="Tahoma" w:hAnsi="Tahoma" w:cs="Tahoma"/>
          <w:spacing w:val="1"/>
        </w:rPr>
        <w:t>we</w:t>
      </w:r>
      <w:r w:rsidRPr="001A21E8">
        <w:rPr>
          <w:rFonts w:ascii="Tahoma" w:eastAsia="Tahoma" w:hAnsi="Tahoma" w:cs="Tahoma"/>
        </w:rPr>
        <w:t xml:space="preserve">m </w:t>
      </w:r>
      <w:r w:rsidR="007C58DA" w:rsidRPr="001A21E8">
        <w:rPr>
          <w:rFonts w:ascii="Tahoma" w:eastAsia="Tahoma" w:hAnsi="Tahoma" w:cs="Tahoma"/>
        </w:rPr>
        <w:t>SL2014</w:t>
      </w:r>
      <w:r w:rsidR="007B25BA">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3"/>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6"/>
        </w:rPr>
        <w:t xml:space="preserve"> </w:t>
      </w:r>
      <w:r w:rsidRPr="001A21E8">
        <w:rPr>
          <w:rFonts w:ascii="Tahoma" w:eastAsia="Tahoma" w:hAnsi="Tahoma" w:cs="Tahoma"/>
          <w:spacing w:val="-1"/>
        </w:rPr>
        <w:t>1</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może</w:t>
      </w:r>
      <w:r w:rsidRPr="001A21E8">
        <w:rPr>
          <w:rFonts w:ascii="Tahoma" w:eastAsia="Tahoma" w:hAnsi="Tahoma" w:cs="Tahoma"/>
          <w:spacing w:val="5"/>
        </w:rPr>
        <w:t xml:space="preserve"> </w:t>
      </w:r>
      <w:r w:rsidRPr="001A21E8">
        <w:rPr>
          <w:rFonts w:ascii="Tahoma" w:eastAsia="Tahoma" w:hAnsi="Tahoma" w:cs="Tahoma"/>
        </w:rPr>
        <w:t>pod</w:t>
      </w:r>
      <w:r w:rsidRPr="001A21E8">
        <w:rPr>
          <w:rFonts w:ascii="Tahoma" w:eastAsia="Tahoma" w:hAnsi="Tahoma" w:cs="Tahoma"/>
          <w:spacing w:val="3"/>
        </w:rPr>
        <w:t>l</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
        </w:rPr>
        <w:t xml:space="preserve"> 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i 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5"/>
        </w:rPr>
        <w:t xml:space="preserve"> </w:t>
      </w:r>
      <w:r w:rsidRPr="001A21E8">
        <w:rPr>
          <w:rFonts w:ascii="Tahoma" w:eastAsia="Tahoma" w:hAnsi="Tahoma" w:cs="Tahoma"/>
        </w:rPr>
        <w:t>p</w:t>
      </w:r>
      <w:r w:rsidRPr="001A21E8">
        <w:rPr>
          <w:rFonts w:ascii="Tahoma" w:eastAsia="Tahoma" w:hAnsi="Tahoma" w:cs="Tahoma"/>
          <w:spacing w:val="1"/>
        </w:rPr>
        <w:t>r</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spacing w:val="-3"/>
        </w:rPr>
        <w:t>k</w:t>
      </w:r>
      <w:r w:rsidRPr="001A21E8">
        <w:rPr>
          <w:rFonts w:ascii="Tahoma" w:eastAsia="Tahoma" w:hAnsi="Tahoma" w:cs="Tahoma"/>
        </w:rPr>
        <w:t>ole</w:t>
      </w:r>
      <w:r w:rsidRPr="001A21E8">
        <w:rPr>
          <w:rFonts w:ascii="Tahoma" w:eastAsia="Tahoma" w:hAnsi="Tahoma" w:cs="Tahoma"/>
          <w:spacing w:val="1"/>
        </w:rPr>
        <w:t>j</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8"/>
        </w:rPr>
        <w:t xml:space="preserve"> </w:t>
      </w:r>
      <w:r w:rsidRPr="001A21E8">
        <w:rPr>
          <w:rFonts w:ascii="Tahoma" w:eastAsia="Tahoma" w:hAnsi="Tahoma" w:cs="Tahoma"/>
          <w:spacing w:val="1"/>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w:t>
      </w:r>
      <w:r w:rsidRPr="001A21E8">
        <w:rPr>
          <w:rFonts w:ascii="Tahoma" w:eastAsia="Tahoma" w:hAnsi="Tahoma" w:cs="Tahoma"/>
          <w:spacing w:val="-17"/>
        </w:rPr>
        <w:t>y</w:t>
      </w:r>
      <w:r w:rsidRPr="001A21E8">
        <w:rPr>
          <w:rFonts w:ascii="Tahoma" w:eastAsia="Tahoma" w:hAnsi="Tahoma" w:cs="Tahoma"/>
        </w:rPr>
        <w:t>.</w:t>
      </w:r>
    </w:p>
    <w:p w14:paraId="6DA4CF0C" w14:textId="1872F065" w:rsidR="00FF1FF7" w:rsidRPr="001A21E8" w:rsidRDefault="00FF1FF7"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7"/>
        </w:rPr>
        <w:t xml:space="preserve"> na kolejne okresy rozliczeniowe </w:t>
      </w:r>
      <w:r w:rsidRPr="001A21E8">
        <w:rPr>
          <w:rFonts w:ascii="Tahoma" w:eastAsia="Tahoma" w:hAnsi="Tahoma" w:cs="Tahoma"/>
          <w:spacing w:val="3"/>
        </w:rPr>
        <w:t>m</w:t>
      </w:r>
      <w:r w:rsidRPr="001A21E8">
        <w:rPr>
          <w:rFonts w:ascii="Tahoma" w:eastAsia="Tahoma" w:hAnsi="Tahoma" w:cs="Tahoma"/>
        </w:rPr>
        <w:t>oże</w:t>
      </w:r>
      <w:r w:rsidRPr="001A21E8">
        <w:rPr>
          <w:rFonts w:ascii="Tahoma" w:eastAsia="Tahoma" w:hAnsi="Tahoma" w:cs="Tahoma"/>
          <w:spacing w:val="14"/>
        </w:rPr>
        <w:t xml:space="preserve"> </w:t>
      </w:r>
      <w:r w:rsidRPr="001A21E8">
        <w:rPr>
          <w:rFonts w:ascii="Tahoma" w:eastAsia="Tahoma" w:hAnsi="Tahoma" w:cs="Tahoma"/>
        </w:rPr>
        <w:t>być</w:t>
      </w:r>
      <w:r w:rsidRPr="001A21E8">
        <w:rPr>
          <w:rFonts w:ascii="Tahoma" w:eastAsia="Tahoma" w:hAnsi="Tahoma" w:cs="Tahoma"/>
          <w:spacing w:val="10"/>
        </w:rPr>
        <w:t xml:space="preserve">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y </w:t>
      </w:r>
      <w:r w:rsidRPr="001A21E8">
        <w:rPr>
          <w:rFonts w:ascii="Tahoma" w:eastAsia="Tahoma" w:hAnsi="Tahoma" w:cs="Tahoma"/>
        </w:rPr>
        <w:br/>
        <w:t>wyłącznie</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11"/>
        </w:rPr>
        <w:t xml:space="preserve"> </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1"/>
        </w:rPr>
        <w:t>ł</w:t>
      </w:r>
      <w:r w:rsidRPr="001A21E8">
        <w:rPr>
          <w:rFonts w:ascii="Tahoma" w:eastAsia="Tahoma" w:hAnsi="Tahoma" w:cs="Tahoma"/>
          <w:spacing w:val="-1"/>
        </w:rPr>
        <w:t>y</w:t>
      </w:r>
      <w:r w:rsidRPr="001A21E8">
        <w:rPr>
          <w:rFonts w:ascii="Tahoma" w:eastAsia="Tahoma" w:hAnsi="Tahoma" w:cs="Tahoma"/>
          <w:spacing w:val="1"/>
        </w:rPr>
        <w:t>we</w:t>
      </w:r>
      <w:r w:rsidRPr="001A21E8">
        <w:rPr>
          <w:rFonts w:ascii="Tahoma" w:eastAsia="Tahoma" w:hAnsi="Tahoma" w:cs="Tahoma"/>
        </w:rPr>
        <w:t>m</w:t>
      </w:r>
      <w:r w:rsidRPr="001A21E8">
        <w:rPr>
          <w:rFonts w:ascii="Tahoma" w:eastAsia="Tahoma" w:hAnsi="Tahoma" w:cs="Tahoma"/>
          <w:spacing w:val="7"/>
        </w:rPr>
        <w:t xml:space="preserve"> bieżącego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su</w:t>
      </w:r>
      <w:r w:rsidRPr="001A21E8">
        <w:rPr>
          <w:rFonts w:ascii="Tahoma" w:eastAsia="Tahoma" w:hAnsi="Tahoma" w:cs="Tahoma"/>
          <w:spacing w:val="9"/>
        </w:rPr>
        <w:t xml:space="preserve"> </w:t>
      </w:r>
      <w:r w:rsidRPr="001A21E8">
        <w:rPr>
          <w:rFonts w:ascii="Tahoma" w:eastAsia="Tahoma" w:hAnsi="Tahoma" w:cs="Tahoma"/>
        </w:rPr>
        <w:t>rozlic</w:t>
      </w:r>
      <w:r w:rsidRPr="001A21E8">
        <w:rPr>
          <w:rFonts w:ascii="Tahoma" w:eastAsia="Tahoma" w:hAnsi="Tahoma" w:cs="Tahoma"/>
          <w:spacing w:val="2"/>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 xml:space="preserve">. </w:t>
      </w:r>
    </w:p>
    <w:p w14:paraId="66A7FEA9" w14:textId="2DB68C79"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sz w:val="13"/>
          <w:szCs w:val="13"/>
        </w:rPr>
      </w:pPr>
      <w:r w:rsidRPr="001A21E8">
        <w:rPr>
          <w:rFonts w:ascii="Tahoma" w:eastAsia="Tahoma" w:hAnsi="Tahoma" w:cs="Tahoma"/>
          <w:spacing w:val="-1"/>
        </w:rPr>
        <w:t>D</w:t>
      </w:r>
      <w:r w:rsidRPr="001A21E8">
        <w:rPr>
          <w:rFonts w:ascii="Tahoma" w:eastAsia="Tahoma" w:hAnsi="Tahoma" w:cs="Tahoma"/>
        </w:rPr>
        <w:t>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ę</w:t>
      </w:r>
      <w:r w:rsidRPr="001A21E8">
        <w:rPr>
          <w:rFonts w:ascii="Tahoma" w:eastAsia="Tahoma" w:hAnsi="Tahoma" w:cs="Tahoma"/>
          <w:spacing w:val="6"/>
        </w:rPr>
        <w:t xml:space="preserve"> </w:t>
      </w:r>
      <w:r w:rsidRPr="001A21E8">
        <w:rPr>
          <w:rFonts w:ascii="Tahoma" w:eastAsia="Tahoma" w:hAnsi="Tahoma" w:cs="Tahoma"/>
          <w:spacing w:val="4"/>
        </w:rPr>
        <w:t>p</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8"/>
        </w:rPr>
        <w:t xml:space="preserve"> </w:t>
      </w:r>
      <w:r w:rsidRPr="001A21E8">
        <w:rPr>
          <w:rFonts w:ascii="Tahoma" w:eastAsia="Tahoma" w:hAnsi="Tahoma" w:cs="Tahoma"/>
        </w:rPr>
        <w:t>może</w:t>
      </w:r>
      <w:r w:rsidRPr="001A21E8">
        <w:rPr>
          <w:rFonts w:ascii="Tahoma" w:eastAsia="Tahoma" w:hAnsi="Tahoma" w:cs="Tahoma"/>
          <w:spacing w:val="10"/>
        </w:rPr>
        <w:t xml:space="preserve"> </w:t>
      </w:r>
      <w:r w:rsidRPr="001A21E8">
        <w:rPr>
          <w:rFonts w:ascii="Tahoma" w:eastAsia="Tahoma" w:hAnsi="Tahoma" w:cs="Tahoma"/>
          <w:spacing w:val="2"/>
        </w:rPr>
        <w:t>b</w:t>
      </w:r>
      <w:r w:rsidRPr="001A21E8">
        <w:rPr>
          <w:rFonts w:ascii="Tahoma" w:eastAsia="Tahoma" w:hAnsi="Tahoma" w:cs="Tahoma"/>
          <w:spacing w:val="-1"/>
        </w:rPr>
        <w:t>y</w:t>
      </w:r>
      <w:r w:rsidRPr="001A21E8">
        <w:rPr>
          <w:rFonts w:ascii="Tahoma" w:eastAsia="Tahoma" w:hAnsi="Tahoma" w:cs="Tahoma"/>
        </w:rPr>
        <w:t>ć</w:t>
      </w:r>
      <w:r w:rsidRPr="001A21E8">
        <w:rPr>
          <w:rFonts w:ascii="Tahoma" w:eastAsia="Tahoma" w:hAnsi="Tahoma" w:cs="Tahoma"/>
          <w:spacing w:val="12"/>
        </w:rPr>
        <w:t xml:space="preserve"> </w:t>
      </w:r>
      <w:r w:rsidRPr="001A21E8">
        <w:rPr>
          <w:rFonts w:ascii="Tahoma" w:eastAsia="Tahoma" w:hAnsi="Tahoma" w:cs="Tahoma"/>
        </w:rPr>
        <w:t>p</w:t>
      </w:r>
      <w:r w:rsidRPr="001A21E8">
        <w:rPr>
          <w:rFonts w:ascii="Tahoma" w:eastAsia="Tahoma" w:hAnsi="Tahoma" w:cs="Tahoma"/>
          <w:spacing w:val="3"/>
        </w:rPr>
        <w:t>r</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zna</w:t>
      </w:r>
      <w:r w:rsidRPr="001A21E8">
        <w:rPr>
          <w:rFonts w:ascii="Tahoma" w:eastAsia="Tahoma" w:hAnsi="Tahoma" w:cs="Tahoma"/>
          <w:spacing w:val="-1"/>
        </w:rPr>
        <w:t>c</w:t>
      </w:r>
      <w:r w:rsidRPr="001A21E8">
        <w:rPr>
          <w:rFonts w:ascii="Tahoma" w:eastAsia="Tahoma" w:hAnsi="Tahoma" w:cs="Tahoma"/>
        </w:rPr>
        <w:t>zone</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s</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ds</w:t>
      </w:r>
      <w:r w:rsidRPr="001A21E8">
        <w:rPr>
          <w:rFonts w:ascii="Tahoma" w:eastAsia="Tahoma" w:hAnsi="Tahoma" w:cs="Tahoma"/>
          <w:spacing w:val="7"/>
        </w:rPr>
        <w:t>i</w:t>
      </w:r>
      <w:r w:rsidRPr="001A21E8">
        <w:rPr>
          <w:rFonts w:ascii="Tahoma" w:eastAsia="Tahoma" w:hAnsi="Tahoma" w:cs="Tahoma"/>
          <w:spacing w:val="1"/>
        </w:rPr>
        <w:t>ęw</w:t>
      </w:r>
      <w:r w:rsidRPr="001A21E8">
        <w:rPr>
          <w:rFonts w:ascii="Tahoma" w:eastAsia="Tahoma" w:hAnsi="Tahoma" w:cs="Tahoma"/>
        </w:rPr>
        <w:t>zi</w:t>
      </w:r>
      <w:r w:rsidRPr="001A21E8">
        <w:rPr>
          <w:rFonts w:ascii="Tahoma" w:eastAsia="Tahoma" w:hAnsi="Tahoma" w:cs="Tahoma"/>
          <w:spacing w:val="1"/>
        </w:rPr>
        <w:t>ę</w:t>
      </w:r>
      <w:r w:rsidRPr="001A21E8">
        <w:rPr>
          <w:rFonts w:ascii="Tahoma" w:eastAsia="Tahoma" w:hAnsi="Tahoma" w:cs="Tahoma"/>
        </w:rPr>
        <w:t>ć zr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ny</w:t>
      </w:r>
      <w:r w:rsidRPr="001A21E8">
        <w:rPr>
          <w:rFonts w:ascii="Tahoma" w:eastAsia="Tahoma" w:hAnsi="Tahoma" w:cs="Tahoma"/>
          <w:spacing w:val="2"/>
        </w:rPr>
        <w:t>c</w:t>
      </w:r>
      <w:r w:rsidRPr="001A21E8">
        <w:rPr>
          <w:rFonts w:ascii="Tahoma" w:eastAsia="Tahoma" w:hAnsi="Tahoma" w:cs="Tahoma"/>
        </w:rPr>
        <w:t>h w</w:t>
      </w:r>
      <w:r w:rsidRPr="001A21E8">
        <w:rPr>
          <w:rFonts w:ascii="Tahoma" w:eastAsia="Tahoma" w:hAnsi="Tahoma" w:cs="Tahoma"/>
          <w:spacing w:val="14"/>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0"/>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9"/>
        </w:rPr>
        <w:t xml:space="preserve"> </w:t>
      </w:r>
      <w:r w:rsidR="001D76E7">
        <w:rPr>
          <w:rFonts w:ascii="Tahoma" w:eastAsia="Tahoma" w:hAnsi="Tahoma" w:cs="Tahoma"/>
        </w:rPr>
        <w:t>podjęciem</w:t>
      </w:r>
      <w:r w:rsidR="001D76E7" w:rsidRPr="001A21E8">
        <w:rPr>
          <w:rFonts w:ascii="Tahoma" w:eastAsia="Tahoma" w:hAnsi="Tahoma" w:cs="Tahoma"/>
          <w:spacing w:val="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
        </w:rPr>
        <w:t xml:space="preserve"> </w:t>
      </w:r>
      <w:r w:rsidR="00D15C17" w:rsidRPr="001A21E8">
        <w:rPr>
          <w:rFonts w:ascii="Tahoma" w:eastAsia="Tahoma" w:hAnsi="Tahoma" w:cs="Tahoma"/>
          <w:spacing w:val="-1"/>
        </w:rPr>
        <w:t>Decyzji</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rPr>
        <w:t>ile</w:t>
      </w:r>
      <w:r w:rsidRPr="001A21E8">
        <w:rPr>
          <w:rFonts w:ascii="Tahoma" w:eastAsia="Tahoma" w:hAnsi="Tahoma" w:cs="Tahoma"/>
          <w:spacing w:val="15"/>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 xml:space="preserve">ą </w:t>
      </w:r>
      <w:r w:rsidRPr="001A21E8">
        <w:rPr>
          <w:rFonts w:ascii="Tahoma" w:eastAsia="Tahoma" w:hAnsi="Tahoma" w:cs="Tahoma"/>
          <w:spacing w:val="-1"/>
        </w:rPr>
        <w:lastRenderedPageBreak/>
        <w:t>u</w:t>
      </w:r>
      <w:r w:rsidRPr="001A21E8">
        <w:rPr>
          <w:rFonts w:ascii="Tahoma" w:eastAsia="Tahoma" w:hAnsi="Tahoma" w:cs="Tahoma"/>
        </w:rPr>
        <w:t>zna</w:t>
      </w:r>
      <w:r w:rsidRPr="001A21E8">
        <w:rPr>
          <w:rFonts w:ascii="Tahoma" w:eastAsia="Tahoma" w:hAnsi="Tahoma" w:cs="Tahoma"/>
          <w:spacing w:val="-1"/>
        </w:rPr>
        <w:t>n</w:t>
      </w:r>
      <w:r w:rsidRPr="001A21E8">
        <w:rPr>
          <w:rFonts w:ascii="Tahoma" w:eastAsia="Tahoma" w:hAnsi="Tahoma" w:cs="Tahoma"/>
        </w:rPr>
        <w:t>e za</w:t>
      </w:r>
      <w:r w:rsidRPr="001A21E8">
        <w:rPr>
          <w:rFonts w:ascii="Tahoma" w:eastAsia="Tahoma" w:hAnsi="Tahoma" w:cs="Tahoma"/>
          <w:spacing w:val="13"/>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e 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rPr>
        <w:t>z 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y</w:t>
      </w:r>
      <w:r w:rsidRPr="001A21E8">
        <w:rPr>
          <w:rFonts w:ascii="Tahoma" w:eastAsia="Tahoma" w:hAnsi="Tahoma" w:cs="Tahoma"/>
        </w:rPr>
        <w:t>mi pr</w:t>
      </w:r>
      <w:r w:rsidRPr="001A21E8">
        <w:rPr>
          <w:rFonts w:ascii="Tahoma" w:eastAsia="Tahoma" w:hAnsi="Tahoma" w:cs="Tahoma"/>
          <w:spacing w:val="1"/>
        </w:rPr>
        <w:t>ze</w:t>
      </w:r>
      <w:r w:rsidRPr="001A21E8">
        <w:rPr>
          <w:rFonts w:ascii="Tahoma" w:eastAsia="Tahoma" w:hAnsi="Tahoma" w:cs="Tahoma"/>
        </w:rPr>
        <w:t>pis</w:t>
      </w:r>
      <w:r w:rsidRPr="001A21E8">
        <w:rPr>
          <w:rFonts w:ascii="Tahoma" w:eastAsia="Tahoma" w:hAnsi="Tahoma" w:cs="Tahoma"/>
          <w:spacing w:val="1"/>
        </w:rPr>
        <w:t>a</w:t>
      </w:r>
      <w:r w:rsidRPr="001A21E8">
        <w:rPr>
          <w:rFonts w:ascii="Tahoma" w:eastAsia="Tahoma" w:hAnsi="Tahoma" w:cs="Tahoma"/>
        </w:rPr>
        <w:t>mi 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 do</w:t>
      </w:r>
      <w:r w:rsidRPr="001A21E8">
        <w:rPr>
          <w:rFonts w:ascii="Tahoma" w:eastAsia="Tahoma" w:hAnsi="Tahoma" w:cs="Tahoma"/>
          <w:spacing w:val="-2"/>
        </w:rPr>
        <w:t>t</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zyć b</w:t>
      </w:r>
      <w:r w:rsidRPr="001A21E8">
        <w:rPr>
          <w:rFonts w:ascii="Tahoma" w:eastAsia="Tahoma" w:hAnsi="Tahoma" w:cs="Tahoma"/>
          <w:spacing w:val="1"/>
        </w:rPr>
        <w:t>ę</w:t>
      </w:r>
      <w:r w:rsidRPr="001A21E8">
        <w:rPr>
          <w:rFonts w:ascii="Tahoma" w:eastAsia="Tahoma" w:hAnsi="Tahoma" w:cs="Tahoma"/>
        </w:rPr>
        <w:t>dą 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spacing w:val="2"/>
        </w:rPr>
        <w:t>s</w:t>
      </w:r>
      <w:r w:rsidRPr="001A21E8">
        <w:rPr>
          <w:rFonts w:ascii="Tahoma" w:eastAsia="Tahoma" w:hAnsi="Tahoma" w:cs="Tahoma"/>
        </w:rPr>
        <w:t>u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rPr>
        <w:t>o</w:t>
      </w:r>
      <w:r w:rsidRPr="001A21E8">
        <w:rPr>
          <w:rFonts w:ascii="Tahoma" w:eastAsia="Tahoma" w:hAnsi="Tahoma" w:cs="Tahoma"/>
          <w:spacing w:val="-1"/>
        </w:rPr>
        <w:t xml:space="preserve"> k</w:t>
      </w:r>
      <w:r w:rsidRPr="001A21E8">
        <w:rPr>
          <w:rFonts w:ascii="Tahoma" w:eastAsia="Tahoma" w:hAnsi="Tahoma" w:cs="Tahoma"/>
          <w:spacing w:val="3"/>
        </w:rPr>
        <w:t>t</w:t>
      </w:r>
      <w:r w:rsidRPr="001A21E8">
        <w:rPr>
          <w:rFonts w:ascii="Tahoma" w:eastAsia="Tahoma" w:hAnsi="Tahoma" w:cs="Tahoma"/>
        </w:rPr>
        <w:t>ór</w:t>
      </w:r>
      <w:r w:rsidRPr="001A21E8">
        <w:rPr>
          <w:rFonts w:ascii="Tahoma" w:eastAsia="Tahoma" w:hAnsi="Tahoma" w:cs="Tahoma"/>
          <w:spacing w:val="2"/>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w §</w:t>
      </w:r>
      <w:r w:rsidRPr="001A21E8">
        <w:rPr>
          <w:rFonts w:ascii="Tahoma" w:eastAsia="Tahoma" w:hAnsi="Tahoma" w:cs="Tahoma"/>
          <w:spacing w:val="-2"/>
        </w:rPr>
        <w:t xml:space="preserve"> </w:t>
      </w:r>
      <w:r w:rsidR="00FF6C7B" w:rsidRPr="001A21E8">
        <w:rPr>
          <w:rFonts w:ascii="Tahoma" w:eastAsia="Tahoma" w:hAnsi="Tahoma" w:cs="Tahoma"/>
        </w:rPr>
        <w:t>2</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1</w:t>
      </w:r>
      <w:r w:rsidRPr="001A21E8">
        <w:rPr>
          <w:rFonts w:ascii="Tahoma" w:eastAsia="Tahoma" w:hAnsi="Tahoma" w:cs="Tahoma"/>
          <w:spacing w:val="1"/>
        </w:rPr>
        <w:t xml:space="preserve"> </w:t>
      </w:r>
      <w:r w:rsidR="00D15C17" w:rsidRPr="001A21E8">
        <w:rPr>
          <w:rFonts w:ascii="Tahoma" w:eastAsia="Tahoma" w:hAnsi="Tahoma" w:cs="Tahoma"/>
          <w:spacing w:val="-1"/>
        </w:rPr>
        <w:t>Decyzji</w:t>
      </w:r>
      <w:r w:rsidR="00454A7F" w:rsidRPr="001A21E8">
        <w:rPr>
          <w:rFonts w:ascii="Tahoma" w:eastAsia="Tahoma" w:hAnsi="Tahoma" w:cs="Tahoma"/>
        </w:rPr>
        <w:t>.</w:t>
      </w:r>
      <w:r w:rsidR="00454A7F" w:rsidRPr="001A21E8">
        <w:rPr>
          <w:rStyle w:val="Odwoanieprzypisudolnego"/>
          <w:rFonts w:ascii="Tahoma" w:eastAsia="Tahoma" w:hAnsi="Tahoma" w:cs="Tahoma"/>
        </w:rPr>
        <w:footnoteReference w:id="35"/>
      </w:r>
    </w:p>
    <w:p w14:paraId="55E18A9C" w14:textId="77777777"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sz w:val="13"/>
          <w:szCs w:val="13"/>
        </w:rPr>
      </w:pP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sze</w:t>
      </w:r>
      <w:r w:rsidRPr="001A21E8">
        <w:rPr>
          <w:rFonts w:ascii="Tahoma" w:eastAsia="Tahoma" w:hAnsi="Tahoma" w:cs="Tahoma"/>
          <w:spacing w:val="5"/>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są</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zy</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2"/>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st</w:t>
      </w:r>
      <w:r w:rsidRPr="001A21E8">
        <w:rPr>
          <w:rFonts w:ascii="Tahoma" w:eastAsia="Tahoma" w:hAnsi="Tahoma" w:cs="Tahoma"/>
          <w:spacing w:val="1"/>
        </w:rPr>
        <w:t>ę</w:t>
      </w:r>
      <w:r w:rsidRPr="001A21E8">
        <w:rPr>
          <w:rFonts w:ascii="Tahoma" w:eastAsia="Tahoma" w:hAnsi="Tahoma" w:cs="Tahoma"/>
        </w:rPr>
        <w:t>pu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rPr>
        <w:t>odr</w:t>
      </w:r>
      <w:r w:rsidRPr="001A21E8">
        <w:rPr>
          <w:rFonts w:ascii="Tahoma" w:eastAsia="Tahoma" w:hAnsi="Tahoma" w:cs="Tahoma"/>
          <w:spacing w:val="1"/>
        </w:rPr>
        <w:t>ę</w:t>
      </w:r>
      <w:r w:rsidRPr="001A21E8">
        <w:rPr>
          <w:rFonts w:ascii="Tahoma" w:eastAsia="Tahoma" w:hAnsi="Tahoma" w:cs="Tahoma"/>
        </w:rPr>
        <w:t>bn</w:t>
      </w:r>
      <w:r w:rsidRPr="001A21E8">
        <w:rPr>
          <w:rFonts w:ascii="Tahoma" w:eastAsia="Tahoma" w:hAnsi="Tahoma" w:cs="Tahoma"/>
          <w:spacing w:val="2"/>
        </w:rPr>
        <w:t>i</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y dla</w:t>
      </w:r>
      <w:r w:rsidRPr="001A21E8">
        <w:rPr>
          <w:rFonts w:ascii="Tahoma" w:eastAsia="Tahoma" w:hAnsi="Tahoma" w:cs="Tahoma"/>
          <w:spacing w:val="18"/>
        </w:rPr>
        <w:t xml:space="preserve"> </w:t>
      </w:r>
      <w:r w:rsidRPr="001A21E8">
        <w:rPr>
          <w:rFonts w:ascii="Tahoma" w:eastAsia="Tahoma" w:hAnsi="Tahoma" w:cs="Tahoma"/>
          <w:b/>
          <w:spacing w:val="-1"/>
        </w:rPr>
        <w:t>p</w:t>
      </w:r>
      <w:r w:rsidRPr="001A21E8">
        <w:rPr>
          <w:rFonts w:ascii="Tahoma" w:eastAsia="Tahoma" w:hAnsi="Tahoma" w:cs="Tahoma"/>
          <w:b/>
        </w:rPr>
        <w:t>r</w:t>
      </w:r>
      <w:r w:rsidRPr="001A21E8">
        <w:rPr>
          <w:rFonts w:ascii="Tahoma" w:eastAsia="Tahoma" w:hAnsi="Tahoma" w:cs="Tahoma"/>
          <w:b/>
          <w:spacing w:val="2"/>
        </w:rPr>
        <w:t>o</w:t>
      </w:r>
      <w:r w:rsidRPr="001A21E8">
        <w:rPr>
          <w:rFonts w:ascii="Tahoma" w:eastAsia="Tahoma" w:hAnsi="Tahoma" w:cs="Tahoma"/>
          <w:b/>
        </w:rPr>
        <w:t>j</w:t>
      </w:r>
      <w:r w:rsidRPr="001A21E8">
        <w:rPr>
          <w:rFonts w:ascii="Tahoma" w:eastAsia="Tahoma" w:hAnsi="Tahoma" w:cs="Tahoma"/>
          <w:b/>
          <w:spacing w:val="-1"/>
        </w:rPr>
        <w:t>e</w:t>
      </w:r>
      <w:r w:rsidRPr="001A21E8">
        <w:rPr>
          <w:rFonts w:ascii="Tahoma" w:eastAsia="Tahoma" w:hAnsi="Tahoma" w:cs="Tahoma"/>
          <w:b/>
          <w:spacing w:val="2"/>
        </w:rPr>
        <w:t>k</w:t>
      </w:r>
      <w:r w:rsidRPr="001A21E8">
        <w:rPr>
          <w:rFonts w:ascii="Tahoma" w:eastAsia="Tahoma" w:hAnsi="Tahoma" w:cs="Tahoma"/>
          <w:b/>
          <w:spacing w:val="-1"/>
        </w:rPr>
        <w:t>t</w:t>
      </w:r>
      <w:r w:rsidRPr="001A21E8">
        <w:rPr>
          <w:rFonts w:ascii="Tahoma" w:eastAsia="Tahoma" w:hAnsi="Tahoma" w:cs="Tahoma"/>
          <w:b/>
        </w:rPr>
        <w:t>u</w:t>
      </w:r>
      <w:r w:rsidRPr="001A21E8">
        <w:rPr>
          <w:rFonts w:ascii="Tahoma" w:eastAsia="Tahoma" w:hAnsi="Tahoma" w:cs="Tahoma"/>
          <w:b/>
          <w:spacing w:val="4"/>
        </w:rPr>
        <w:t xml:space="preserve"> </w:t>
      </w:r>
      <w:r w:rsidRPr="001A21E8">
        <w:rPr>
          <w:rFonts w:ascii="Tahoma" w:eastAsia="Tahoma" w:hAnsi="Tahoma" w:cs="Tahoma"/>
          <w:b/>
        </w:rPr>
        <w:t>r</w:t>
      </w:r>
      <w:r w:rsidRPr="001A21E8">
        <w:rPr>
          <w:rFonts w:ascii="Tahoma" w:eastAsia="Tahoma" w:hAnsi="Tahoma" w:cs="Tahoma"/>
          <w:b/>
          <w:spacing w:val="1"/>
        </w:rPr>
        <w:t>a</w:t>
      </w:r>
      <w:r w:rsidRPr="001A21E8">
        <w:rPr>
          <w:rFonts w:ascii="Tahoma" w:eastAsia="Tahoma" w:hAnsi="Tahoma" w:cs="Tahoma"/>
          <w:b/>
          <w:spacing w:val="2"/>
        </w:rPr>
        <w:t>ch</w:t>
      </w:r>
      <w:r w:rsidRPr="001A21E8">
        <w:rPr>
          <w:rFonts w:ascii="Tahoma" w:eastAsia="Tahoma" w:hAnsi="Tahoma" w:cs="Tahoma"/>
          <w:b/>
        </w:rPr>
        <w:t>un</w:t>
      </w:r>
      <w:r w:rsidRPr="001A21E8">
        <w:rPr>
          <w:rFonts w:ascii="Tahoma" w:eastAsia="Tahoma" w:hAnsi="Tahoma" w:cs="Tahoma"/>
          <w:b/>
          <w:spacing w:val="1"/>
        </w:rPr>
        <w:t>e</w:t>
      </w:r>
      <w:r w:rsidRPr="001A21E8">
        <w:rPr>
          <w:rFonts w:ascii="Tahoma" w:eastAsia="Tahoma" w:hAnsi="Tahoma" w:cs="Tahoma"/>
          <w:b/>
        </w:rPr>
        <w:t xml:space="preserve">k </w:t>
      </w:r>
      <w:r w:rsidRPr="001A21E8">
        <w:rPr>
          <w:rFonts w:ascii="Tahoma" w:eastAsia="Tahoma" w:hAnsi="Tahoma" w:cs="Tahoma"/>
          <w:b/>
          <w:spacing w:val="-1"/>
        </w:rPr>
        <w:t>b</w:t>
      </w:r>
      <w:r w:rsidRPr="001A21E8">
        <w:rPr>
          <w:rFonts w:ascii="Tahoma" w:eastAsia="Tahoma" w:hAnsi="Tahoma" w:cs="Tahoma"/>
          <w:b/>
        </w:rPr>
        <w:t>an</w:t>
      </w:r>
      <w:r w:rsidRPr="001A21E8">
        <w:rPr>
          <w:rFonts w:ascii="Tahoma" w:eastAsia="Tahoma" w:hAnsi="Tahoma" w:cs="Tahoma"/>
          <w:b/>
          <w:spacing w:val="2"/>
        </w:rPr>
        <w:t>k</w:t>
      </w:r>
      <w:r w:rsidRPr="001A21E8">
        <w:rPr>
          <w:rFonts w:ascii="Tahoma" w:eastAsia="Tahoma" w:hAnsi="Tahoma" w:cs="Tahoma"/>
          <w:b/>
        </w:rPr>
        <w:t>owy</w:t>
      </w:r>
      <w:r w:rsidRPr="001A21E8">
        <w:rPr>
          <w:rFonts w:ascii="Tahoma" w:eastAsia="Tahoma" w:hAnsi="Tahoma" w:cs="Tahoma"/>
          <w:b/>
          <w:spacing w:val="-9"/>
        </w:rPr>
        <w:t xml:space="preserve"> </w:t>
      </w:r>
      <w:r w:rsidRPr="001A21E8">
        <w:rPr>
          <w:rFonts w:ascii="Tahoma" w:eastAsia="Tahoma" w:hAnsi="Tahoma" w:cs="Tahoma"/>
          <w:b/>
          <w:spacing w:val="2"/>
        </w:rPr>
        <w:t>B</w:t>
      </w:r>
      <w:r w:rsidRPr="001A21E8">
        <w:rPr>
          <w:rFonts w:ascii="Tahoma" w:eastAsia="Tahoma" w:hAnsi="Tahoma" w:cs="Tahoma"/>
          <w:b/>
          <w:spacing w:val="-1"/>
        </w:rPr>
        <w:t>e</w:t>
      </w:r>
      <w:r w:rsidRPr="001A21E8">
        <w:rPr>
          <w:rFonts w:ascii="Tahoma" w:eastAsia="Tahoma" w:hAnsi="Tahoma" w:cs="Tahoma"/>
          <w:b/>
          <w:spacing w:val="2"/>
        </w:rPr>
        <w:t>n</w:t>
      </w:r>
      <w:r w:rsidRPr="001A21E8">
        <w:rPr>
          <w:rFonts w:ascii="Tahoma" w:eastAsia="Tahoma" w:hAnsi="Tahoma" w:cs="Tahoma"/>
          <w:b/>
          <w:spacing w:val="-1"/>
        </w:rPr>
        <w:t>e</w:t>
      </w:r>
      <w:r w:rsidRPr="001A21E8">
        <w:rPr>
          <w:rFonts w:ascii="Tahoma" w:eastAsia="Tahoma" w:hAnsi="Tahoma" w:cs="Tahoma"/>
          <w:b/>
          <w:spacing w:val="1"/>
        </w:rPr>
        <w:t>f</w:t>
      </w:r>
      <w:r w:rsidRPr="001A21E8">
        <w:rPr>
          <w:rFonts w:ascii="Tahoma" w:eastAsia="Tahoma" w:hAnsi="Tahoma" w:cs="Tahoma"/>
          <w:b/>
        </w:rPr>
        <w:t>ic</w:t>
      </w:r>
      <w:r w:rsidRPr="001A21E8">
        <w:rPr>
          <w:rFonts w:ascii="Tahoma" w:eastAsia="Tahoma" w:hAnsi="Tahoma" w:cs="Tahoma"/>
          <w:b/>
          <w:spacing w:val="1"/>
        </w:rPr>
        <w:t>je</w:t>
      </w:r>
      <w:r w:rsidRPr="001A21E8">
        <w:rPr>
          <w:rFonts w:ascii="Tahoma" w:eastAsia="Tahoma" w:hAnsi="Tahoma" w:cs="Tahoma"/>
          <w:b/>
        </w:rPr>
        <w:t>n</w:t>
      </w:r>
      <w:r w:rsidRPr="001A21E8">
        <w:rPr>
          <w:rFonts w:ascii="Tahoma" w:eastAsia="Tahoma" w:hAnsi="Tahoma" w:cs="Tahoma"/>
          <w:b/>
          <w:spacing w:val="-2"/>
        </w:rPr>
        <w:t>t</w:t>
      </w:r>
      <w:r w:rsidRPr="001A21E8">
        <w:rPr>
          <w:rFonts w:ascii="Tahoma" w:eastAsia="Tahoma" w:hAnsi="Tahoma" w:cs="Tahoma"/>
          <w:b/>
          <w:spacing w:val="2"/>
        </w:rPr>
        <w:t>a</w:t>
      </w:r>
      <w:r w:rsidR="00454A7F" w:rsidRPr="001A21E8">
        <w:rPr>
          <w:rFonts w:ascii="Tahoma" w:eastAsia="Tahoma" w:hAnsi="Tahoma" w:cs="Tahoma"/>
          <w:b/>
          <w:spacing w:val="2"/>
        </w:rPr>
        <w:t>:</w:t>
      </w:r>
    </w:p>
    <w:p w14:paraId="488F6E1E" w14:textId="2F2B8266" w:rsidR="0009152B" w:rsidRPr="001A21E8" w:rsidRDefault="00280ADA" w:rsidP="00F10027">
      <w:pPr>
        <w:spacing w:line="276" w:lineRule="auto"/>
        <w:ind w:left="426" w:right="14"/>
        <w:jc w:val="both"/>
        <w:rPr>
          <w:rFonts w:ascii="Tahoma" w:eastAsia="Tahoma" w:hAnsi="Tahoma" w:cs="Tahoma"/>
        </w:rPr>
      </w:pP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la</w:t>
      </w:r>
      <w:r w:rsidRPr="001A21E8">
        <w:rPr>
          <w:rFonts w:ascii="Tahoma" w:eastAsia="Tahoma" w:hAnsi="Tahoma" w:cs="Tahoma"/>
          <w:spacing w:val="-7"/>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rPr>
        <w:t>b</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003B51CB"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p>
    <w:p w14:paraId="418060DF" w14:textId="333640CC" w:rsidR="0009152B" w:rsidRPr="001A21E8" w:rsidRDefault="00280ADA" w:rsidP="00F10027">
      <w:pPr>
        <w:spacing w:line="276" w:lineRule="auto"/>
        <w:ind w:left="426" w:right="14"/>
        <w:jc w:val="both"/>
        <w:rPr>
          <w:rFonts w:ascii="Tahoma" w:eastAsia="Tahoma" w:hAnsi="Tahoma" w:cs="Tahoma"/>
        </w:rPr>
      </w:pPr>
      <w:r w:rsidRPr="001A21E8">
        <w:rPr>
          <w:rFonts w:ascii="Tahoma" w:eastAsia="Tahoma" w:hAnsi="Tahoma" w:cs="Tahoma"/>
          <w:spacing w:val="-1"/>
        </w:rPr>
        <w:t>N</w:t>
      </w:r>
      <w:r w:rsidRPr="001A21E8">
        <w:rPr>
          <w:rFonts w:ascii="Tahoma" w:eastAsia="Tahoma" w:hAnsi="Tahoma" w:cs="Tahoma"/>
        </w:rPr>
        <w:t>r</w:t>
      </w:r>
      <w:r w:rsidRPr="001A21E8">
        <w:rPr>
          <w:rFonts w:ascii="Tahoma" w:eastAsia="Tahoma" w:hAnsi="Tahoma" w:cs="Tahoma"/>
          <w:spacing w:val="-2"/>
        </w:rPr>
        <w:t xml:space="preserve"> r</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1"/>
        </w:rPr>
        <w:t>an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003B51CB" w:rsidRPr="001A21E8">
        <w:rPr>
          <w:rFonts w:ascii="Tahoma" w:eastAsia="Tahoma" w:hAnsi="Tahoma" w:cs="Tahoma"/>
          <w:spacing w:val="1"/>
        </w:rPr>
        <w:t>…</w:t>
      </w:r>
      <w:r w:rsidRPr="001A21E8">
        <w:rPr>
          <w:rFonts w:ascii="Tahoma" w:eastAsia="Tahoma" w:hAnsi="Tahoma" w:cs="Tahoma"/>
        </w:rPr>
        <w:t>…</w:t>
      </w:r>
    </w:p>
    <w:p w14:paraId="75111B08" w14:textId="77777777" w:rsidR="00BB5A67" w:rsidRPr="001A21E8" w:rsidRDefault="00BB5A67" w:rsidP="00F10027">
      <w:pPr>
        <w:spacing w:line="276" w:lineRule="auto"/>
        <w:ind w:left="426" w:right="14"/>
        <w:jc w:val="both"/>
        <w:rPr>
          <w:rFonts w:ascii="Tahoma" w:eastAsia="Tahoma" w:hAnsi="Tahoma" w:cs="Tahoma"/>
        </w:rPr>
      </w:pPr>
      <w:r w:rsidRPr="001A21E8">
        <w:rPr>
          <w:rFonts w:ascii="Tahoma" w:eastAsia="Tahoma" w:hAnsi="Tahoma" w:cs="Tahoma"/>
        </w:rPr>
        <w:t>i/lub</w:t>
      </w:r>
    </w:p>
    <w:p w14:paraId="2C4701CF" w14:textId="09F6E412" w:rsidR="00942F4E" w:rsidRPr="001A21E8" w:rsidRDefault="00280ADA" w:rsidP="00F10027">
      <w:pPr>
        <w:spacing w:line="276" w:lineRule="auto"/>
        <w:ind w:left="426" w:right="14"/>
        <w:jc w:val="both"/>
        <w:rPr>
          <w:rFonts w:ascii="Tahoma" w:eastAsia="Tahoma" w:hAnsi="Tahoma" w:cs="Tahoma"/>
        </w:rPr>
      </w:pPr>
      <w:r w:rsidRPr="001A21E8">
        <w:rPr>
          <w:rFonts w:ascii="Tahoma" w:eastAsia="Tahoma" w:hAnsi="Tahoma" w:cs="Tahoma"/>
          <w:b/>
          <w:spacing w:val="1"/>
        </w:rPr>
        <w:t>z</w:t>
      </w:r>
      <w:r w:rsidRPr="001A21E8">
        <w:rPr>
          <w:rFonts w:ascii="Tahoma" w:eastAsia="Tahoma" w:hAnsi="Tahoma" w:cs="Tahoma"/>
          <w:b/>
        </w:rPr>
        <w:t>a</w:t>
      </w:r>
      <w:r w:rsidRPr="001A21E8">
        <w:rPr>
          <w:rFonts w:ascii="Tahoma" w:eastAsia="Tahoma" w:hAnsi="Tahoma" w:cs="Tahoma"/>
          <w:b/>
          <w:spacing w:val="-2"/>
        </w:rPr>
        <w:t xml:space="preserve"> </w:t>
      </w:r>
      <w:r w:rsidRPr="001A21E8">
        <w:rPr>
          <w:rFonts w:ascii="Tahoma" w:eastAsia="Tahoma" w:hAnsi="Tahoma" w:cs="Tahoma"/>
          <w:b/>
        </w:rPr>
        <w:t>p</w:t>
      </w:r>
      <w:r w:rsidRPr="001A21E8">
        <w:rPr>
          <w:rFonts w:ascii="Tahoma" w:eastAsia="Tahoma" w:hAnsi="Tahoma" w:cs="Tahoma"/>
          <w:b/>
          <w:spacing w:val="-1"/>
        </w:rPr>
        <w:t>o</w:t>
      </w:r>
      <w:r w:rsidRPr="001A21E8">
        <w:rPr>
          <w:rFonts w:ascii="Tahoma" w:eastAsia="Tahoma" w:hAnsi="Tahoma" w:cs="Tahoma"/>
          <w:b/>
        </w:rPr>
        <w:t>ś</w:t>
      </w:r>
      <w:r w:rsidRPr="001A21E8">
        <w:rPr>
          <w:rFonts w:ascii="Tahoma" w:eastAsia="Tahoma" w:hAnsi="Tahoma" w:cs="Tahoma"/>
          <w:b/>
          <w:spacing w:val="2"/>
        </w:rPr>
        <w:t>r</w:t>
      </w:r>
      <w:r w:rsidRPr="001A21E8">
        <w:rPr>
          <w:rFonts w:ascii="Tahoma" w:eastAsia="Tahoma" w:hAnsi="Tahoma" w:cs="Tahoma"/>
          <w:b/>
          <w:spacing w:val="-1"/>
        </w:rPr>
        <w:t>e</w:t>
      </w:r>
      <w:r w:rsidRPr="001A21E8">
        <w:rPr>
          <w:rFonts w:ascii="Tahoma" w:eastAsia="Tahoma" w:hAnsi="Tahoma" w:cs="Tahoma"/>
          <w:b/>
        </w:rPr>
        <w:t>d</w:t>
      </w:r>
      <w:r w:rsidRPr="001A21E8">
        <w:rPr>
          <w:rFonts w:ascii="Tahoma" w:eastAsia="Tahoma" w:hAnsi="Tahoma" w:cs="Tahoma"/>
          <w:b/>
          <w:spacing w:val="-1"/>
        </w:rPr>
        <w:t>n</w:t>
      </w:r>
      <w:r w:rsidRPr="001A21E8">
        <w:rPr>
          <w:rFonts w:ascii="Tahoma" w:eastAsia="Tahoma" w:hAnsi="Tahoma" w:cs="Tahoma"/>
          <w:b/>
        </w:rPr>
        <w:t>i</w:t>
      </w:r>
      <w:r w:rsidRPr="001A21E8">
        <w:rPr>
          <w:rFonts w:ascii="Tahoma" w:eastAsia="Tahoma" w:hAnsi="Tahoma" w:cs="Tahoma"/>
          <w:b/>
          <w:spacing w:val="3"/>
        </w:rPr>
        <w:t>c</w:t>
      </w:r>
      <w:r w:rsidRPr="001A21E8">
        <w:rPr>
          <w:rFonts w:ascii="Tahoma" w:eastAsia="Tahoma" w:hAnsi="Tahoma" w:cs="Tahoma"/>
          <w:b/>
          <w:spacing w:val="-1"/>
        </w:rPr>
        <w:t>t</w:t>
      </w:r>
      <w:r w:rsidRPr="001A21E8">
        <w:rPr>
          <w:rFonts w:ascii="Tahoma" w:eastAsia="Tahoma" w:hAnsi="Tahoma" w:cs="Tahoma"/>
          <w:b/>
          <w:spacing w:val="3"/>
        </w:rPr>
        <w:t>w</w:t>
      </w:r>
      <w:r w:rsidRPr="001A21E8">
        <w:rPr>
          <w:rFonts w:ascii="Tahoma" w:eastAsia="Tahoma" w:hAnsi="Tahoma" w:cs="Tahoma"/>
          <w:b/>
          <w:spacing w:val="-1"/>
        </w:rPr>
        <w:t>e</w:t>
      </w:r>
      <w:r w:rsidRPr="001A21E8">
        <w:rPr>
          <w:rFonts w:ascii="Tahoma" w:eastAsia="Tahoma" w:hAnsi="Tahoma" w:cs="Tahoma"/>
          <w:b/>
        </w:rPr>
        <w:t>m</w:t>
      </w:r>
      <w:r w:rsidRPr="001A21E8">
        <w:rPr>
          <w:rFonts w:ascii="Tahoma" w:eastAsia="Tahoma" w:hAnsi="Tahoma" w:cs="Tahoma"/>
          <w:b/>
          <w:spacing w:val="-14"/>
        </w:rPr>
        <w:t xml:space="preserve"> </w:t>
      </w:r>
      <w:r w:rsidRPr="001A21E8">
        <w:rPr>
          <w:rFonts w:ascii="Tahoma" w:eastAsia="Tahoma" w:hAnsi="Tahoma" w:cs="Tahoma"/>
          <w:b/>
        </w:rPr>
        <w:t>rac</w:t>
      </w:r>
      <w:r w:rsidRPr="001A21E8">
        <w:rPr>
          <w:rFonts w:ascii="Tahoma" w:eastAsia="Tahoma" w:hAnsi="Tahoma" w:cs="Tahoma"/>
          <w:b/>
          <w:spacing w:val="2"/>
        </w:rPr>
        <w:t>h</w:t>
      </w:r>
      <w:r w:rsidRPr="001A21E8">
        <w:rPr>
          <w:rFonts w:ascii="Tahoma" w:eastAsia="Tahoma" w:hAnsi="Tahoma" w:cs="Tahoma"/>
          <w:b/>
        </w:rPr>
        <w:t>un</w:t>
      </w:r>
      <w:r w:rsidRPr="001A21E8">
        <w:rPr>
          <w:rFonts w:ascii="Tahoma" w:eastAsia="Tahoma" w:hAnsi="Tahoma" w:cs="Tahoma"/>
          <w:b/>
          <w:spacing w:val="-1"/>
        </w:rPr>
        <w:t>k</w:t>
      </w:r>
      <w:r w:rsidRPr="001A21E8">
        <w:rPr>
          <w:rFonts w:ascii="Tahoma" w:eastAsia="Tahoma" w:hAnsi="Tahoma" w:cs="Tahoma"/>
          <w:b/>
        </w:rPr>
        <w:t>u</w:t>
      </w:r>
      <w:r w:rsidRPr="001A21E8">
        <w:rPr>
          <w:rFonts w:ascii="Tahoma" w:eastAsia="Tahoma" w:hAnsi="Tahoma" w:cs="Tahoma"/>
          <w:b/>
          <w:spacing w:val="-8"/>
        </w:rPr>
        <w:t xml:space="preserve"> </w:t>
      </w:r>
      <w:r w:rsidRPr="001A21E8">
        <w:rPr>
          <w:rFonts w:ascii="Tahoma" w:eastAsia="Tahoma" w:hAnsi="Tahoma" w:cs="Tahoma"/>
          <w:b/>
          <w:spacing w:val="-1"/>
        </w:rPr>
        <w:t>b</w:t>
      </w:r>
      <w:r w:rsidRPr="001A21E8">
        <w:rPr>
          <w:rFonts w:ascii="Tahoma" w:eastAsia="Tahoma" w:hAnsi="Tahoma" w:cs="Tahoma"/>
          <w:b/>
          <w:spacing w:val="3"/>
        </w:rPr>
        <w:t>a</w:t>
      </w:r>
      <w:r w:rsidRPr="001A21E8">
        <w:rPr>
          <w:rFonts w:ascii="Tahoma" w:eastAsia="Tahoma" w:hAnsi="Tahoma" w:cs="Tahoma"/>
          <w:b/>
        </w:rPr>
        <w:t>nk</w:t>
      </w:r>
      <w:r w:rsidRPr="001A21E8">
        <w:rPr>
          <w:rFonts w:ascii="Tahoma" w:eastAsia="Tahoma" w:hAnsi="Tahoma" w:cs="Tahoma"/>
          <w:b/>
          <w:spacing w:val="-1"/>
        </w:rPr>
        <w:t>o</w:t>
      </w:r>
      <w:r w:rsidRPr="001A21E8">
        <w:rPr>
          <w:rFonts w:ascii="Tahoma" w:eastAsia="Tahoma" w:hAnsi="Tahoma" w:cs="Tahoma"/>
          <w:b/>
          <w:spacing w:val="3"/>
        </w:rPr>
        <w:t>w</w:t>
      </w:r>
      <w:r w:rsidRPr="001A21E8">
        <w:rPr>
          <w:rFonts w:ascii="Tahoma" w:eastAsia="Tahoma" w:hAnsi="Tahoma" w:cs="Tahoma"/>
          <w:b/>
          <w:spacing w:val="-1"/>
        </w:rPr>
        <w:t>e</w:t>
      </w:r>
      <w:r w:rsidRPr="001A21E8">
        <w:rPr>
          <w:rFonts w:ascii="Tahoma" w:eastAsia="Tahoma" w:hAnsi="Tahoma" w:cs="Tahoma"/>
          <w:b/>
          <w:spacing w:val="2"/>
        </w:rPr>
        <w:t>g</w:t>
      </w:r>
      <w:r w:rsidRPr="001A21E8">
        <w:rPr>
          <w:rFonts w:ascii="Tahoma" w:eastAsia="Tahoma" w:hAnsi="Tahoma" w:cs="Tahoma"/>
          <w:b/>
        </w:rPr>
        <w:t>o:</w:t>
      </w:r>
      <w:r w:rsidR="00BC450A" w:rsidRPr="009904C3">
        <w:rPr>
          <w:rStyle w:val="Odwoanieprzypisudolnego"/>
          <w:rFonts w:ascii="Tahoma" w:eastAsia="Tahoma" w:hAnsi="Tahoma" w:cs="Tahoma"/>
        </w:rPr>
        <w:footnoteReference w:id="36"/>
      </w:r>
    </w:p>
    <w:p w14:paraId="3B1D3E70" w14:textId="43609F5C" w:rsidR="00942F4E" w:rsidRPr="001A21E8" w:rsidRDefault="00280ADA" w:rsidP="00F10027">
      <w:pPr>
        <w:spacing w:line="276" w:lineRule="auto"/>
        <w:ind w:left="426" w:right="14"/>
        <w:jc w:val="both"/>
        <w:rPr>
          <w:rFonts w:ascii="Tahoma" w:eastAsia="Tahoma" w:hAnsi="Tahoma" w:cs="Tahoma"/>
        </w:rPr>
      </w:pPr>
      <w:r w:rsidRPr="001A21E8">
        <w:rPr>
          <w:rFonts w:ascii="Tahoma" w:eastAsia="Tahoma" w:hAnsi="Tahoma" w:cs="Tahoma"/>
          <w:spacing w:val="-1"/>
          <w:position w:val="-1"/>
        </w:rPr>
        <w:t>N</w:t>
      </w:r>
      <w:r w:rsidRPr="001A21E8">
        <w:rPr>
          <w:rFonts w:ascii="Tahoma" w:eastAsia="Tahoma" w:hAnsi="Tahoma" w:cs="Tahoma"/>
          <w:spacing w:val="1"/>
          <w:position w:val="-1"/>
        </w:rPr>
        <w:t>a</w:t>
      </w:r>
      <w:r w:rsidRPr="001A21E8">
        <w:rPr>
          <w:rFonts w:ascii="Tahoma" w:eastAsia="Tahoma" w:hAnsi="Tahoma" w:cs="Tahoma"/>
          <w:position w:val="-1"/>
        </w:rPr>
        <w:t>z</w:t>
      </w:r>
      <w:r w:rsidRPr="001A21E8">
        <w:rPr>
          <w:rFonts w:ascii="Tahoma" w:eastAsia="Tahoma" w:hAnsi="Tahoma" w:cs="Tahoma"/>
          <w:spacing w:val="-1"/>
          <w:position w:val="-1"/>
        </w:rPr>
        <w:t>w</w:t>
      </w:r>
      <w:r w:rsidRPr="001A21E8">
        <w:rPr>
          <w:rFonts w:ascii="Tahoma" w:eastAsia="Tahoma" w:hAnsi="Tahoma" w:cs="Tahoma"/>
          <w:position w:val="-1"/>
        </w:rPr>
        <w:t>a</w:t>
      </w:r>
      <w:r w:rsidRPr="001A21E8">
        <w:rPr>
          <w:rFonts w:ascii="Tahoma" w:eastAsia="Tahoma" w:hAnsi="Tahoma" w:cs="Tahoma"/>
          <w:spacing w:val="-5"/>
          <w:position w:val="-1"/>
        </w:rPr>
        <w:t xml:space="preserve"> </w:t>
      </w:r>
      <w:r w:rsidRPr="001A21E8">
        <w:rPr>
          <w:rFonts w:ascii="Tahoma" w:eastAsia="Tahoma" w:hAnsi="Tahoma" w:cs="Tahoma"/>
          <w:spacing w:val="1"/>
          <w:position w:val="-1"/>
        </w:rPr>
        <w:t>w</w:t>
      </w:r>
      <w:r w:rsidRPr="001A21E8">
        <w:rPr>
          <w:rFonts w:ascii="Tahoma" w:eastAsia="Tahoma" w:hAnsi="Tahoma" w:cs="Tahoma"/>
          <w:position w:val="-1"/>
        </w:rPr>
        <w:t>ł</w:t>
      </w:r>
      <w:r w:rsidRPr="001A21E8">
        <w:rPr>
          <w:rFonts w:ascii="Tahoma" w:eastAsia="Tahoma" w:hAnsi="Tahoma" w:cs="Tahoma"/>
          <w:spacing w:val="1"/>
          <w:position w:val="-1"/>
        </w:rPr>
        <w:t>a</w:t>
      </w:r>
      <w:r w:rsidRPr="001A21E8">
        <w:rPr>
          <w:rFonts w:ascii="Tahoma" w:eastAsia="Tahoma" w:hAnsi="Tahoma" w:cs="Tahoma"/>
          <w:position w:val="-1"/>
        </w:rPr>
        <w:t>ś</w:t>
      </w:r>
      <w:r w:rsidRPr="001A21E8">
        <w:rPr>
          <w:rFonts w:ascii="Tahoma" w:eastAsia="Tahoma" w:hAnsi="Tahoma" w:cs="Tahoma"/>
          <w:spacing w:val="-1"/>
          <w:position w:val="-1"/>
        </w:rPr>
        <w:t>c</w:t>
      </w:r>
      <w:r w:rsidRPr="001A21E8">
        <w:rPr>
          <w:rFonts w:ascii="Tahoma" w:eastAsia="Tahoma" w:hAnsi="Tahoma" w:cs="Tahoma"/>
          <w:position w:val="-1"/>
        </w:rPr>
        <w:t>i</w:t>
      </w:r>
      <w:r w:rsidRPr="001A21E8">
        <w:rPr>
          <w:rFonts w:ascii="Tahoma" w:eastAsia="Tahoma" w:hAnsi="Tahoma" w:cs="Tahoma"/>
          <w:spacing w:val="-1"/>
          <w:position w:val="-1"/>
        </w:rPr>
        <w:t>c</w:t>
      </w:r>
      <w:r w:rsidRPr="001A21E8">
        <w:rPr>
          <w:rFonts w:ascii="Tahoma" w:eastAsia="Tahoma" w:hAnsi="Tahoma" w:cs="Tahoma"/>
          <w:position w:val="-1"/>
        </w:rPr>
        <w:t>i</w:t>
      </w:r>
      <w:r w:rsidRPr="001A21E8">
        <w:rPr>
          <w:rFonts w:ascii="Tahoma" w:eastAsia="Tahoma" w:hAnsi="Tahoma" w:cs="Tahoma"/>
          <w:spacing w:val="1"/>
          <w:position w:val="-1"/>
        </w:rPr>
        <w:t>e</w:t>
      </w:r>
      <w:r w:rsidRPr="001A21E8">
        <w:rPr>
          <w:rFonts w:ascii="Tahoma" w:eastAsia="Tahoma" w:hAnsi="Tahoma" w:cs="Tahoma"/>
          <w:position w:val="-1"/>
        </w:rPr>
        <w:t>la</w:t>
      </w:r>
      <w:r w:rsidRPr="001A21E8">
        <w:rPr>
          <w:rFonts w:ascii="Tahoma" w:eastAsia="Tahoma" w:hAnsi="Tahoma" w:cs="Tahoma"/>
          <w:spacing w:val="-8"/>
          <w:position w:val="-1"/>
        </w:rPr>
        <w:t xml:space="preserve"> </w:t>
      </w:r>
      <w:r w:rsidRPr="001A21E8">
        <w:rPr>
          <w:rFonts w:ascii="Tahoma" w:eastAsia="Tahoma" w:hAnsi="Tahoma" w:cs="Tahoma"/>
          <w:spacing w:val="-2"/>
          <w:position w:val="-1"/>
        </w:rPr>
        <w:t>r</w:t>
      </w:r>
      <w:r w:rsidRPr="001A21E8">
        <w:rPr>
          <w:rFonts w:ascii="Tahoma" w:eastAsia="Tahoma" w:hAnsi="Tahoma" w:cs="Tahoma"/>
          <w:spacing w:val="1"/>
          <w:position w:val="-1"/>
        </w:rPr>
        <w:t>a</w:t>
      </w:r>
      <w:r w:rsidRPr="001A21E8">
        <w:rPr>
          <w:rFonts w:ascii="Tahoma" w:eastAsia="Tahoma" w:hAnsi="Tahoma" w:cs="Tahoma"/>
          <w:spacing w:val="-1"/>
          <w:position w:val="-1"/>
        </w:rPr>
        <w:t>ch</w:t>
      </w:r>
      <w:r w:rsidRPr="001A21E8">
        <w:rPr>
          <w:rFonts w:ascii="Tahoma" w:eastAsia="Tahoma" w:hAnsi="Tahoma" w:cs="Tahoma"/>
          <w:spacing w:val="1"/>
          <w:position w:val="-1"/>
        </w:rPr>
        <w:t>u</w:t>
      </w:r>
      <w:r w:rsidRPr="001A21E8">
        <w:rPr>
          <w:rFonts w:ascii="Tahoma" w:eastAsia="Tahoma" w:hAnsi="Tahoma" w:cs="Tahoma"/>
          <w:spacing w:val="-1"/>
          <w:position w:val="-1"/>
        </w:rPr>
        <w:t>n</w:t>
      </w:r>
      <w:r w:rsidRPr="001A21E8">
        <w:rPr>
          <w:rFonts w:ascii="Tahoma" w:eastAsia="Tahoma" w:hAnsi="Tahoma" w:cs="Tahoma"/>
          <w:spacing w:val="1"/>
          <w:position w:val="-1"/>
        </w:rPr>
        <w:t>k</w:t>
      </w:r>
      <w:r w:rsidRPr="001A21E8">
        <w:rPr>
          <w:rFonts w:ascii="Tahoma" w:eastAsia="Tahoma" w:hAnsi="Tahoma" w:cs="Tahoma"/>
          <w:position w:val="-1"/>
        </w:rPr>
        <w:t>u</w:t>
      </w:r>
      <w:r w:rsidRPr="001A21E8">
        <w:rPr>
          <w:rFonts w:ascii="Tahoma" w:eastAsia="Tahoma" w:hAnsi="Tahoma" w:cs="Tahoma"/>
          <w:spacing w:val="-7"/>
          <w:position w:val="-1"/>
        </w:rPr>
        <w:t xml:space="preserve"> </w:t>
      </w:r>
      <w:r w:rsidRPr="001A21E8">
        <w:rPr>
          <w:rFonts w:ascii="Tahoma" w:eastAsia="Tahoma" w:hAnsi="Tahoma" w:cs="Tahoma"/>
          <w:position w:val="-1"/>
        </w:rPr>
        <w:t>b</w:t>
      </w:r>
      <w:r w:rsidRPr="001A21E8">
        <w:rPr>
          <w:rFonts w:ascii="Tahoma" w:eastAsia="Tahoma" w:hAnsi="Tahoma" w:cs="Tahoma"/>
          <w:spacing w:val="1"/>
          <w:position w:val="-1"/>
        </w:rPr>
        <w:t>a</w:t>
      </w:r>
      <w:r w:rsidRPr="001A21E8">
        <w:rPr>
          <w:rFonts w:ascii="Tahoma" w:eastAsia="Tahoma" w:hAnsi="Tahoma" w:cs="Tahoma"/>
          <w:spacing w:val="-1"/>
          <w:position w:val="-1"/>
        </w:rPr>
        <w:t>n</w:t>
      </w:r>
      <w:r w:rsidRPr="001A21E8">
        <w:rPr>
          <w:rFonts w:ascii="Tahoma" w:eastAsia="Tahoma" w:hAnsi="Tahoma" w:cs="Tahoma"/>
          <w:spacing w:val="-3"/>
          <w:position w:val="-1"/>
        </w:rPr>
        <w:t>k</w:t>
      </w:r>
      <w:r w:rsidRPr="001A21E8">
        <w:rPr>
          <w:rFonts w:ascii="Tahoma" w:eastAsia="Tahoma" w:hAnsi="Tahoma" w:cs="Tahoma"/>
          <w:position w:val="-1"/>
        </w:rPr>
        <w:t>o</w:t>
      </w:r>
      <w:r w:rsidRPr="001A21E8">
        <w:rPr>
          <w:rFonts w:ascii="Tahoma" w:eastAsia="Tahoma" w:hAnsi="Tahoma" w:cs="Tahoma"/>
          <w:spacing w:val="1"/>
          <w:position w:val="-1"/>
        </w:rPr>
        <w:t>we</w:t>
      </w:r>
      <w:r w:rsidRPr="001A21E8">
        <w:rPr>
          <w:rFonts w:ascii="Tahoma" w:eastAsia="Tahoma" w:hAnsi="Tahoma" w:cs="Tahoma"/>
          <w:position w:val="-1"/>
        </w:rPr>
        <w:t>g</w:t>
      </w:r>
      <w:r w:rsidRPr="001A21E8">
        <w:rPr>
          <w:rFonts w:ascii="Tahoma" w:eastAsia="Tahoma" w:hAnsi="Tahoma" w:cs="Tahoma"/>
          <w:spacing w:val="2"/>
          <w:position w:val="-1"/>
        </w:rPr>
        <w:t>o</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spacing w:val="3"/>
          <w:position w:val="-1"/>
        </w:rPr>
        <w:t>…</w:t>
      </w:r>
      <w:r w:rsidRPr="001A21E8">
        <w:rPr>
          <w:rFonts w:ascii="Tahoma" w:eastAsia="Tahoma" w:hAnsi="Tahoma" w:cs="Tahoma"/>
          <w:position w:val="-1"/>
        </w:rPr>
        <w:t>…</w:t>
      </w:r>
      <w:r w:rsidRPr="001A21E8">
        <w:rPr>
          <w:rFonts w:ascii="Tahoma" w:eastAsia="Tahoma" w:hAnsi="Tahoma" w:cs="Tahoma"/>
          <w:spacing w:val="3"/>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3"/>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spacing w:val="3"/>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00015697" w:rsidRPr="001A21E8">
        <w:rPr>
          <w:rFonts w:ascii="Tahoma" w:eastAsia="Tahoma" w:hAnsi="Tahoma" w:cs="Tahoma"/>
          <w:spacing w:val="1"/>
          <w:position w:val="-1"/>
        </w:rPr>
        <w:t>..</w:t>
      </w:r>
      <w:r w:rsidR="0009152B" w:rsidRPr="001A21E8">
        <w:rPr>
          <w:rFonts w:ascii="Tahoma" w:eastAsia="Tahoma" w:hAnsi="Tahoma" w:cs="Tahoma"/>
          <w:position w:val="-1"/>
        </w:rPr>
        <w:t>…</w:t>
      </w:r>
    </w:p>
    <w:p w14:paraId="6BF1192A" w14:textId="6CCE70AC" w:rsidR="00942F4E" w:rsidRPr="001A21E8" w:rsidRDefault="00280ADA" w:rsidP="00F10027">
      <w:pPr>
        <w:spacing w:line="276" w:lineRule="auto"/>
        <w:ind w:left="426" w:right="14"/>
        <w:jc w:val="both"/>
        <w:rPr>
          <w:rFonts w:ascii="Tahoma" w:eastAsia="Tahoma" w:hAnsi="Tahoma" w:cs="Tahoma"/>
        </w:rPr>
      </w:pPr>
      <w:r w:rsidRPr="001A21E8">
        <w:rPr>
          <w:rFonts w:ascii="Tahoma" w:eastAsia="Tahoma" w:hAnsi="Tahoma" w:cs="Tahoma"/>
          <w:spacing w:val="-1"/>
        </w:rPr>
        <w:t>N</w:t>
      </w:r>
      <w:r w:rsidRPr="001A21E8">
        <w:rPr>
          <w:rFonts w:ascii="Tahoma" w:eastAsia="Tahoma" w:hAnsi="Tahoma" w:cs="Tahoma"/>
        </w:rPr>
        <w:t>r</w:t>
      </w:r>
      <w:r w:rsidRPr="001A21E8">
        <w:rPr>
          <w:rFonts w:ascii="Tahoma" w:eastAsia="Tahoma" w:hAnsi="Tahoma" w:cs="Tahoma"/>
          <w:spacing w:val="-2"/>
        </w:rPr>
        <w:t xml:space="preserve"> r</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1"/>
        </w:rPr>
        <w:t>a</w:t>
      </w:r>
      <w:r w:rsidRPr="001A21E8">
        <w:rPr>
          <w:rFonts w:ascii="Tahoma" w:eastAsia="Tahoma" w:hAnsi="Tahoma" w:cs="Tahoma"/>
          <w:spacing w:val="2"/>
        </w:rPr>
        <w:t>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p>
    <w:p w14:paraId="1B5F4F3B" w14:textId="4F37CAFC"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sz w:val="13"/>
          <w:szCs w:val="13"/>
        </w:rPr>
      </w:pP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sze</w:t>
      </w:r>
      <w:r w:rsidRPr="001A21E8">
        <w:rPr>
          <w:rFonts w:ascii="Tahoma" w:eastAsia="Tahoma" w:hAnsi="Tahoma" w:cs="Tahoma"/>
          <w:spacing w:val="3"/>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 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5"/>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w</w:t>
      </w:r>
      <w:r w:rsidRPr="001A21E8">
        <w:rPr>
          <w:rFonts w:ascii="Tahoma" w:eastAsia="Tahoma" w:hAnsi="Tahoma" w:cs="Tahoma"/>
          <w:spacing w:val="18"/>
        </w:rPr>
        <w:t xml:space="preserve"> </w:t>
      </w:r>
      <w:r w:rsidRPr="001A21E8">
        <w:rPr>
          <w:rFonts w:ascii="Tahoma" w:eastAsia="Tahoma" w:hAnsi="Tahoma" w:cs="Tahoma"/>
        </w:rPr>
        <w:t>§</w:t>
      </w:r>
      <w:r w:rsidRPr="001A21E8">
        <w:rPr>
          <w:rFonts w:ascii="Tahoma" w:eastAsia="Tahoma" w:hAnsi="Tahoma" w:cs="Tahoma"/>
          <w:spacing w:val="11"/>
        </w:rPr>
        <w:t xml:space="preserve"> </w:t>
      </w:r>
      <w:r w:rsidRPr="001A21E8">
        <w:rPr>
          <w:rFonts w:ascii="Tahoma" w:eastAsia="Tahoma" w:hAnsi="Tahoma" w:cs="Tahoma"/>
          <w:spacing w:val="1"/>
        </w:rPr>
        <w:t>1</w:t>
      </w:r>
      <w:r w:rsidR="009B73C7">
        <w:rPr>
          <w:rFonts w:ascii="Tahoma" w:eastAsia="Tahoma" w:hAnsi="Tahoma" w:cs="Tahoma"/>
          <w:spacing w:val="1"/>
        </w:rPr>
        <w:t>2</w:t>
      </w:r>
      <w:r w:rsidRPr="001A21E8">
        <w:rPr>
          <w:rFonts w:ascii="Tahoma" w:eastAsia="Tahoma" w:hAnsi="Tahoma" w:cs="Tahoma"/>
          <w:spacing w:val="11"/>
        </w:rPr>
        <w:t xml:space="preserve"> </w:t>
      </w:r>
      <w:r w:rsidR="00D15C17" w:rsidRPr="001A21E8">
        <w:rPr>
          <w:rFonts w:ascii="Tahoma" w:eastAsia="Tahoma" w:hAnsi="Tahoma" w:cs="Tahoma"/>
          <w:spacing w:val="-1"/>
        </w:rPr>
        <w:t>Decyzji</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spacing w:val="-1"/>
        </w:rPr>
        <w:t>un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4"/>
        </w:rPr>
        <w:t xml:space="preserve"> </w:t>
      </w:r>
      <w:r w:rsidRPr="001A21E8">
        <w:rPr>
          <w:rFonts w:ascii="Tahoma" w:eastAsia="Tahoma" w:hAnsi="Tahoma" w:cs="Tahoma"/>
        </w:rPr>
        <w:t>b</w:t>
      </w:r>
      <w:r w:rsidRPr="001A21E8">
        <w:rPr>
          <w:rFonts w:ascii="Tahoma" w:eastAsia="Tahoma" w:hAnsi="Tahoma" w:cs="Tahoma"/>
          <w:spacing w:val="1"/>
        </w:rPr>
        <w:t>an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 xml:space="preserve">go </w:t>
      </w:r>
      <w:r w:rsidR="00C1292D">
        <w:rPr>
          <w:rFonts w:ascii="Tahoma" w:eastAsia="Tahoma" w:hAnsi="Tahoma" w:cs="Tahoma"/>
        </w:rPr>
        <w:t>pośredniczącego</w:t>
      </w:r>
      <w:r w:rsidRPr="001A21E8">
        <w:rPr>
          <w:rFonts w:ascii="Tahoma" w:eastAsia="Tahoma" w:hAnsi="Tahoma" w:cs="Tahoma"/>
        </w:rPr>
        <w:t>,</w:t>
      </w:r>
      <w:r w:rsidR="0042567D">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22"/>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8"/>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17"/>
        </w:rPr>
        <w:t xml:space="preserve"> </w:t>
      </w:r>
      <w:r w:rsidRPr="001A21E8">
        <w:rPr>
          <w:rFonts w:ascii="Tahoma" w:eastAsia="Tahoma" w:hAnsi="Tahoma" w:cs="Tahoma"/>
        </w:rPr>
        <w:t>w</w:t>
      </w:r>
      <w:r w:rsidRPr="001A21E8">
        <w:rPr>
          <w:rFonts w:ascii="Tahoma" w:eastAsia="Tahoma" w:hAnsi="Tahoma" w:cs="Tahoma"/>
          <w:spacing w:val="21"/>
        </w:rPr>
        <w:t xml:space="preserve"> </w:t>
      </w:r>
      <w:r w:rsidRPr="001A21E8">
        <w:rPr>
          <w:rFonts w:ascii="Tahoma" w:eastAsia="Tahoma" w:hAnsi="Tahoma" w:cs="Tahoma"/>
          <w:spacing w:val="-1"/>
        </w:rPr>
        <w:t>u</w:t>
      </w:r>
      <w:r w:rsidRPr="001A21E8">
        <w:rPr>
          <w:rFonts w:ascii="Tahoma" w:eastAsia="Tahoma" w:hAnsi="Tahoma" w:cs="Tahoma"/>
        </w:rPr>
        <w:t>s</w:t>
      </w:r>
      <w:r w:rsidRPr="001A21E8">
        <w:rPr>
          <w:rFonts w:ascii="Tahoma" w:eastAsia="Tahoma" w:hAnsi="Tahoma" w:cs="Tahoma"/>
          <w:spacing w:val="3"/>
        </w:rPr>
        <w:t>t</w:t>
      </w:r>
      <w:r w:rsidRPr="001A21E8">
        <w:rPr>
          <w:rFonts w:ascii="Tahoma" w:eastAsia="Tahoma" w:hAnsi="Tahoma" w:cs="Tahoma"/>
        </w:rPr>
        <w:t>.</w:t>
      </w:r>
      <w:r w:rsidRPr="001A21E8">
        <w:rPr>
          <w:rFonts w:ascii="Tahoma" w:eastAsia="Tahoma" w:hAnsi="Tahoma" w:cs="Tahoma"/>
          <w:spacing w:val="18"/>
        </w:rPr>
        <w:t xml:space="preserve"> </w:t>
      </w:r>
      <w:r w:rsidRPr="001A21E8">
        <w:rPr>
          <w:rFonts w:ascii="Tahoma" w:eastAsia="Tahoma" w:hAnsi="Tahoma" w:cs="Tahoma"/>
          <w:spacing w:val="5"/>
        </w:rPr>
        <w:t>1</w:t>
      </w:r>
      <w:r w:rsidR="001D76E7">
        <w:rPr>
          <w:rFonts w:ascii="Tahoma" w:eastAsia="Tahoma" w:hAnsi="Tahoma" w:cs="Tahoma"/>
          <w:spacing w:val="5"/>
        </w:rPr>
        <w:t>2</w:t>
      </w:r>
      <w:r w:rsidR="00FF6C7B" w:rsidRPr="001A21E8">
        <w:rPr>
          <w:rFonts w:ascii="Tahoma" w:eastAsia="Tahoma" w:hAnsi="Tahoma" w:cs="Tahoma"/>
          <w:spacing w:val="5"/>
        </w:rPr>
        <w:t xml:space="preserve"> niniejszego paragrafu</w:t>
      </w:r>
      <w:r w:rsidRPr="001A21E8">
        <w:rPr>
          <w:rFonts w:ascii="Tahoma" w:eastAsia="Tahoma" w:hAnsi="Tahoma" w:cs="Tahoma"/>
          <w:spacing w:val="21"/>
        </w:rPr>
        <w:t xml:space="preserve"> </w:t>
      </w:r>
      <w:r w:rsidRPr="001A21E8">
        <w:rPr>
          <w:rFonts w:ascii="Tahoma" w:eastAsia="Tahoma" w:hAnsi="Tahoma" w:cs="Tahoma"/>
        </w:rPr>
        <w:t>są</w:t>
      </w:r>
      <w:r w:rsidRPr="001A21E8">
        <w:rPr>
          <w:rFonts w:ascii="Tahoma" w:eastAsia="Tahoma" w:hAnsi="Tahoma" w:cs="Tahoma"/>
          <w:spacing w:val="2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rPr>
        <w:t>zy</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0"/>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21"/>
        </w:rPr>
        <w:t xml:space="preserve"> </w:t>
      </w:r>
      <w:r w:rsidRPr="001A21E8">
        <w:rPr>
          <w:rFonts w:ascii="Tahoma" w:eastAsia="Tahoma" w:hAnsi="Tahoma" w:cs="Tahoma"/>
        </w:rPr>
        <w:t>zb</w:t>
      </w:r>
      <w:r w:rsidRPr="001A21E8">
        <w:rPr>
          <w:rFonts w:ascii="Tahoma" w:eastAsia="Tahoma" w:hAnsi="Tahoma" w:cs="Tahoma"/>
          <w:spacing w:val="1"/>
        </w:rPr>
        <w:t>ę</w:t>
      </w:r>
      <w:r w:rsidRPr="001A21E8">
        <w:rPr>
          <w:rFonts w:ascii="Tahoma" w:eastAsia="Tahoma" w:hAnsi="Tahoma" w:cs="Tahoma"/>
          <w:spacing w:val="3"/>
        </w:rPr>
        <w:t>d</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6"/>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ło</w:t>
      </w:r>
      <w:r w:rsidRPr="001A21E8">
        <w:rPr>
          <w:rFonts w:ascii="Tahoma" w:eastAsia="Tahoma" w:hAnsi="Tahoma" w:cs="Tahoma"/>
          <w:spacing w:val="-1"/>
        </w:rPr>
        <w:t>k</w:t>
      </w:r>
      <w:r w:rsidRPr="001A21E8">
        <w:rPr>
          <w:rFonts w:ascii="Tahoma" w:eastAsia="Tahoma" w:hAnsi="Tahoma" w:cs="Tahoma"/>
        </w:rPr>
        <w:t>i</w:t>
      </w:r>
      <w:r w:rsidR="00FF6C7B" w:rsidRPr="001A21E8">
        <w:rPr>
          <w:rFonts w:ascii="Tahoma" w:eastAsia="Tahoma" w:hAnsi="Tahoma" w:cs="Tahoma"/>
          <w:spacing w:val="19"/>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20"/>
        </w:rPr>
        <w:t xml:space="preserve"> </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rPr>
        <w:t>odr</w:t>
      </w:r>
      <w:r w:rsidRPr="001A21E8">
        <w:rPr>
          <w:rFonts w:ascii="Tahoma" w:eastAsia="Tahoma" w:hAnsi="Tahoma" w:cs="Tahoma"/>
          <w:spacing w:val="1"/>
        </w:rPr>
        <w:t>ę</w:t>
      </w:r>
      <w:r w:rsidRPr="001A21E8">
        <w:rPr>
          <w:rFonts w:ascii="Tahoma" w:eastAsia="Tahoma" w:hAnsi="Tahoma" w:cs="Tahoma"/>
          <w:spacing w:val="2"/>
        </w:rPr>
        <w:t>b</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rPr>
        <w:t>y dla</w:t>
      </w:r>
      <w:r w:rsidRPr="001A21E8">
        <w:rPr>
          <w:rFonts w:ascii="Tahoma" w:eastAsia="Tahoma" w:hAnsi="Tahoma" w:cs="Tahoma"/>
          <w:spacing w:val="-2"/>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8"/>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spacing w:val="-1"/>
        </w:rPr>
        <w:t>un</w:t>
      </w:r>
      <w:r w:rsidRPr="001A21E8">
        <w:rPr>
          <w:rFonts w:ascii="Tahoma" w:eastAsia="Tahoma" w:hAnsi="Tahoma" w:cs="Tahoma"/>
          <w:spacing w:val="3"/>
        </w:rPr>
        <w:t>e</w:t>
      </w:r>
      <w:r w:rsidRPr="001A21E8">
        <w:rPr>
          <w:rFonts w:ascii="Tahoma" w:eastAsia="Tahoma" w:hAnsi="Tahoma" w:cs="Tahoma"/>
        </w:rPr>
        <w:t>k</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1"/>
        </w:rPr>
        <w:t>an</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5"/>
        </w:rPr>
        <w:t>y</w:t>
      </w:r>
      <w:r w:rsidRPr="001A21E8">
        <w:rPr>
          <w:rFonts w:ascii="Tahoma" w:eastAsia="Tahoma" w:hAnsi="Tahoma" w:cs="Tahoma"/>
          <w:spacing w:val="2"/>
        </w:rPr>
        <w:t>.</w:t>
      </w:r>
      <w:r w:rsidR="0042567D" w:rsidRPr="00FB6CAA">
        <w:rPr>
          <w:rStyle w:val="Odwoanieprzypisudolnego"/>
          <w:rFonts w:ascii="Tahoma" w:eastAsia="Tahoma" w:hAnsi="Tahoma" w:cs="Tahoma"/>
          <w:spacing w:val="2"/>
        </w:rPr>
        <w:footnoteReference w:id="37"/>
      </w:r>
    </w:p>
    <w:p w14:paraId="326F3E5C" w14:textId="1B763DFE"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2"/>
        </w:rPr>
        <w:t xml:space="preserve"> </w:t>
      </w:r>
      <w:r w:rsidRPr="001A21E8">
        <w:rPr>
          <w:rFonts w:ascii="Tahoma" w:eastAsia="Tahoma" w:hAnsi="Tahoma" w:cs="Tahoma"/>
        </w:rPr>
        <w:t>się</w:t>
      </w:r>
      <w:r w:rsidRPr="001A21E8">
        <w:rPr>
          <w:rFonts w:ascii="Tahoma" w:eastAsia="Tahoma" w:hAnsi="Tahoma" w:cs="Tahoma"/>
          <w:spacing w:val="11"/>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ło</w:t>
      </w:r>
      <w:r w:rsidRPr="001A21E8">
        <w:rPr>
          <w:rFonts w:ascii="Tahoma" w:eastAsia="Tahoma" w:hAnsi="Tahoma" w:cs="Tahoma"/>
          <w:spacing w:val="-1"/>
        </w:rPr>
        <w:t>c</w:t>
      </w:r>
      <w:r w:rsidRPr="001A21E8">
        <w:rPr>
          <w:rFonts w:ascii="Tahoma" w:eastAsia="Tahoma" w:hAnsi="Tahoma" w:cs="Tahoma"/>
        </w:rPr>
        <w:t>znie</w:t>
      </w:r>
      <w:r w:rsidRPr="001A21E8">
        <w:rPr>
          <w:rFonts w:ascii="Tahoma" w:eastAsia="Tahoma" w:hAnsi="Tahoma" w:cs="Tahoma"/>
          <w:spacing w:val="1"/>
        </w:rPr>
        <w:t xml:space="preserve"> </w:t>
      </w:r>
      <w:r w:rsidRPr="001A21E8">
        <w:rPr>
          <w:rFonts w:ascii="Tahoma" w:eastAsia="Tahoma" w:hAnsi="Tahoma" w:cs="Tahoma"/>
        </w:rPr>
        <w:t>poi</w:t>
      </w:r>
      <w:r w:rsidRPr="001A21E8">
        <w:rPr>
          <w:rFonts w:ascii="Tahoma" w:eastAsia="Tahoma" w:hAnsi="Tahoma" w:cs="Tahoma"/>
          <w:spacing w:val="2"/>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5"/>
        </w:rPr>
        <w:t xml:space="preserve"> </w:t>
      </w:r>
      <w:r w:rsidRPr="001A21E8">
        <w:rPr>
          <w:rFonts w:ascii="Tahoma" w:eastAsia="Tahoma" w:hAnsi="Tahoma" w:cs="Tahoma"/>
        </w:rPr>
        <w:t>IZ</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rPr>
        <w:t>szy</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ów b</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m</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3"/>
        </w:rPr>
        <w:t xml:space="preserve"> </w:t>
      </w:r>
      <w:r w:rsidRPr="001A21E8">
        <w:rPr>
          <w:rFonts w:ascii="Tahoma" w:eastAsia="Tahoma" w:hAnsi="Tahoma" w:cs="Tahoma"/>
          <w:spacing w:val="2"/>
        </w:rPr>
        <w:t>1</w:t>
      </w:r>
      <w:r w:rsidR="001D76E7">
        <w:rPr>
          <w:rFonts w:ascii="Tahoma" w:eastAsia="Tahoma" w:hAnsi="Tahoma" w:cs="Tahoma"/>
          <w:spacing w:val="2"/>
        </w:rPr>
        <w:t>2</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2"/>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 Prz</w:t>
      </w:r>
      <w:r w:rsidRPr="001A21E8">
        <w:rPr>
          <w:rFonts w:ascii="Tahoma" w:eastAsia="Tahoma" w:hAnsi="Tahoma" w:cs="Tahoma"/>
          <w:spacing w:val="1"/>
        </w:rPr>
        <w:t>e</w:t>
      </w:r>
      <w:r w:rsidRPr="001A21E8">
        <w:rPr>
          <w:rFonts w:ascii="Tahoma" w:eastAsia="Tahoma" w:hAnsi="Tahoma" w:cs="Tahoma"/>
        </w:rPr>
        <w:t>d</w:t>
      </w:r>
      <w:r w:rsidRPr="001A21E8">
        <w:rPr>
          <w:rFonts w:ascii="Tahoma" w:eastAsia="Tahoma" w:hAnsi="Tahoma" w:cs="Tahoma"/>
          <w:spacing w:val="1"/>
        </w:rPr>
        <w:t>m</w:t>
      </w:r>
      <w:r w:rsidRPr="001A21E8">
        <w:rPr>
          <w:rFonts w:ascii="Tahoma" w:eastAsia="Tahoma" w:hAnsi="Tahoma" w:cs="Tahoma"/>
        </w:rPr>
        <w:t>ioto</w:t>
      </w:r>
      <w:r w:rsidRPr="001A21E8">
        <w:rPr>
          <w:rFonts w:ascii="Tahoma" w:eastAsia="Tahoma" w:hAnsi="Tahoma" w:cs="Tahoma"/>
          <w:spacing w:val="-1"/>
        </w:rPr>
        <w:t>w</w:t>
      </w:r>
      <w:r w:rsidRPr="001A21E8">
        <w:rPr>
          <w:rFonts w:ascii="Tahoma" w:eastAsia="Tahoma" w:hAnsi="Tahoma" w:cs="Tahoma"/>
        </w:rPr>
        <w:t>a 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1"/>
        </w:rPr>
        <w:t>uj</w:t>
      </w:r>
      <w:r w:rsidRPr="001A21E8">
        <w:rPr>
          <w:rFonts w:ascii="Tahoma" w:eastAsia="Tahoma" w:hAnsi="Tahoma" w:cs="Tahoma"/>
        </w:rPr>
        <w:t xml:space="preserve">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2"/>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ią</w:t>
      </w:r>
      <w:r w:rsidRPr="001A21E8">
        <w:rPr>
          <w:rFonts w:ascii="Tahoma" w:eastAsia="Tahoma" w:hAnsi="Tahoma" w:cs="Tahoma"/>
          <w:spacing w:val="-11"/>
        </w:rPr>
        <w:t xml:space="preserve"> </w:t>
      </w:r>
      <w:r w:rsidR="003016F6">
        <w:rPr>
          <w:rFonts w:ascii="Tahoma" w:eastAsia="Tahoma" w:hAnsi="Tahoma" w:cs="Tahoma"/>
          <w:spacing w:val="1"/>
        </w:rPr>
        <w:t>zmiany</w:t>
      </w:r>
      <w:r w:rsidR="003016F6" w:rsidRPr="001A21E8">
        <w:rPr>
          <w:rFonts w:ascii="Tahoma" w:eastAsia="Tahoma" w:hAnsi="Tahoma" w:cs="Tahoma"/>
          <w:spacing w:val="-10"/>
        </w:rPr>
        <w:t xml:space="preserve"> </w:t>
      </w:r>
      <w:r w:rsidR="00D15C17" w:rsidRPr="001A21E8">
        <w:rPr>
          <w:rFonts w:ascii="Tahoma" w:eastAsia="Tahoma" w:hAnsi="Tahoma" w:cs="Tahoma"/>
          <w:spacing w:val="-1"/>
        </w:rPr>
        <w:t>Decyzji</w:t>
      </w:r>
      <w:r w:rsidR="00D15C17"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1"/>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70B8248A" w14:textId="230CDDF3"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O</w:t>
      </w:r>
      <w:r w:rsidRPr="001A21E8">
        <w:rPr>
          <w:rFonts w:ascii="Tahoma" w:eastAsia="Tahoma" w:hAnsi="Tahoma" w:cs="Tahoma"/>
          <w:spacing w:val="1"/>
        </w:rPr>
        <w:t>d</w:t>
      </w:r>
      <w:r w:rsidRPr="001A21E8">
        <w:rPr>
          <w:rFonts w:ascii="Tahoma" w:eastAsia="Tahoma" w:hAnsi="Tahoma" w:cs="Tahoma"/>
        </w:rPr>
        <w:t>set</w:t>
      </w:r>
      <w:r w:rsidRPr="001A21E8">
        <w:rPr>
          <w:rFonts w:ascii="Tahoma" w:eastAsia="Tahoma" w:hAnsi="Tahoma" w:cs="Tahoma"/>
          <w:spacing w:val="-1"/>
        </w:rPr>
        <w:t>k</w:t>
      </w:r>
      <w:r w:rsidRPr="001A21E8">
        <w:rPr>
          <w:rFonts w:ascii="Tahoma" w:eastAsia="Tahoma" w:hAnsi="Tahoma" w:cs="Tahoma"/>
        </w:rPr>
        <w:t>i b</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e od p</w:t>
      </w:r>
      <w:r w:rsidRPr="001A21E8">
        <w:rPr>
          <w:rFonts w:ascii="Tahoma" w:eastAsia="Tahoma" w:hAnsi="Tahoma" w:cs="Tahoma"/>
          <w:spacing w:val="3"/>
        </w:rPr>
        <w:t>r</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2"/>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ef</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to</w:t>
      </w:r>
      <w:r w:rsidRPr="001A21E8">
        <w:rPr>
          <w:rFonts w:ascii="Tahoma" w:eastAsia="Tahoma" w:hAnsi="Tahoma" w:cs="Tahoma"/>
          <w:spacing w:val="1"/>
        </w:rPr>
        <w:t>w</w:t>
      </w:r>
      <w:r w:rsidRPr="001A21E8">
        <w:rPr>
          <w:rFonts w:ascii="Tahoma" w:eastAsia="Tahoma" w:hAnsi="Tahoma" w:cs="Tahoma"/>
        </w:rPr>
        <w:t>i 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 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 po</w:t>
      </w:r>
      <w:r w:rsidRPr="001A21E8">
        <w:rPr>
          <w:rFonts w:ascii="Tahoma" w:eastAsia="Tahoma" w:hAnsi="Tahoma" w:cs="Tahoma"/>
          <w:spacing w:val="3"/>
        </w:rPr>
        <w:t>d</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 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 xml:space="preserve">i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chun</w:t>
      </w:r>
      <w:r w:rsidRPr="001A21E8">
        <w:rPr>
          <w:rFonts w:ascii="Tahoma" w:eastAsia="Tahoma" w:hAnsi="Tahoma" w:cs="Tahoma"/>
          <w:spacing w:val="3"/>
        </w:rPr>
        <w:t>e</w:t>
      </w:r>
      <w:r w:rsidRPr="001A21E8">
        <w:rPr>
          <w:rFonts w:ascii="Tahoma" w:eastAsia="Tahoma" w:hAnsi="Tahoma" w:cs="Tahoma"/>
        </w:rPr>
        <w:t>k</w:t>
      </w:r>
      <w:r w:rsidRPr="001A21E8">
        <w:rPr>
          <w:rFonts w:ascii="Tahoma" w:eastAsia="Tahoma" w:hAnsi="Tahoma" w:cs="Tahoma"/>
          <w:spacing w:val="-1"/>
        </w:rPr>
        <w:t xml:space="preserve"> </w:t>
      </w:r>
      <w:r w:rsidRPr="001A21E8">
        <w:rPr>
          <w:rFonts w:ascii="Tahoma" w:eastAsia="Tahoma" w:hAnsi="Tahoma" w:cs="Tahoma"/>
          <w:spacing w:val="3"/>
        </w:rPr>
        <w:t>I</w:t>
      </w:r>
      <w:r w:rsidRPr="001A21E8">
        <w:rPr>
          <w:rFonts w:ascii="Tahoma" w:eastAsia="Tahoma" w:hAnsi="Tahoma" w:cs="Tahoma"/>
        </w:rPr>
        <w:t>Z</w:t>
      </w:r>
      <w:r w:rsidR="009904C3" w:rsidRPr="001A21E8">
        <w:rPr>
          <w:rFonts w:ascii="Tahoma" w:eastAsia="Tahoma" w:hAnsi="Tahoma" w:cs="Tahoma"/>
        </w:rPr>
        <w:t>,</w:t>
      </w:r>
      <w:r w:rsidR="009904C3" w:rsidRPr="001A21E8">
        <w:rPr>
          <w:rFonts w:ascii="Tahoma" w:eastAsia="Tahoma" w:hAnsi="Tahoma" w:cs="Tahoma"/>
          <w:spacing w:val="7"/>
        </w:rPr>
        <w:t xml:space="preserve"> </w:t>
      </w:r>
      <w:r w:rsidR="009904C3" w:rsidRPr="001A21E8">
        <w:rPr>
          <w:rFonts w:ascii="Tahoma" w:eastAsia="Tahoma" w:hAnsi="Tahoma" w:cs="Tahoma"/>
        </w:rPr>
        <w:t>o</w:t>
      </w:r>
      <w:r w:rsidR="009904C3" w:rsidRPr="001A21E8">
        <w:rPr>
          <w:rFonts w:ascii="Tahoma" w:eastAsia="Tahoma" w:hAnsi="Tahoma" w:cs="Tahoma"/>
          <w:spacing w:val="14"/>
        </w:rPr>
        <w:t xml:space="preserve"> </w:t>
      </w:r>
      <w:r w:rsidR="009904C3" w:rsidRPr="001A21E8">
        <w:rPr>
          <w:rFonts w:ascii="Tahoma" w:eastAsia="Tahoma" w:hAnsi="Tahoma" w:cs="Tahoma"/>
        </w:rPr>
        <w:t>ile</w:t>
      </w:r>
      <w:r w:rsidR="009904C3" w:rsidRPr="001A21E8">
        <w:rPr>
          <w:rFonts w:ascii="Tahoma" w:eastAsia="Tahoma" w:hAnsi="Tahoma" w:cs="Tahoma"/>
          <w:spacing w:val="14"/>
        </w:rPr>
        <w:t xml:space="preserve"> </w:t>
      </w:r>
      <w:r w:rsidR="009904C3" w:rsidRPr="001A21E8">
        <w:rPr>
          <w:rFonts w:ascii="Tahoma" w:eastAsia="Tahoma" w:hAnsi="Tahoma" w:cs="Tahoma"/>
        </w:rPr>
        <w:t>pr</w:t>
      </w:r>
      <w:r w:rsidR="009904C3" w:rsidRPr="001A21E8">
        <w:rPr>
          <w:rFonts w:ascii="Tahoma" w:eastAsia="Tahoma" w:hAnsi="Tahoma" w:cs="Tahoma"/>
          <w:spacing w:val="1"/>
        </w:rPr>
        <w:t>ze</w:t>
      </w:r>
      <w:r w:rsidR="009904C3" w:rsidRPr="001A21E8">
        <w:rPr>
          <w:rFonts w:ascii="Tahoma" w:eastAsia="Tahoma" w:hAnsi="Tahoma" w:cs="Tahoma"/>
        </w:rPr>
        <w:t>p</w:t>
      </w:r>
      <w:r w:rsidR="009904C3" w:rsidRPr="001A21E8">
        <w:rPr>
          <w:rFonts w:ascii="Tahoma" w:eastAsia="Tahoma" w:hAnsi="Tahoma" w:cs="Tahoma"/>
          <w:spacing w:val="3"/>
        </w:rPr>
        <w:t>i</w:t>
      </w:r>
      <w:r w:rsidR="009904C3" w:rsidRPr="001A21E8">
        <w:rPr>
          <w:rFonts w:ascii="Tahoma" w:eastAsia="Tahoma" w:hAnsi="Tahoma" w:cs="Tahoma"/>
        </w:rPr>
        <w:t>sy odr</w:t>
      </w:r>
      <w:r w:rsidR="009904C3" w:rsidRPr="001A21E8">
        <w:rPr>
          <w:rFonts w:ascii="Tahoma" w:eastAsia="Tahoma" w:hAnsi="Tahoma" w:cs="Tahoma"/>
          <w:spacing w:val="1"/>
        </w:rPr>
        <w:t>ę</w:t>
      </w:r>
      <w:r w:rsidR="009904C3" w:rsidRPr="001A21E8">
        <w:rPr>
          <w:rFonts w:ascii="Tahoma" w:eastAsia="Tahoma" w:hAnsi="Tahoma" w:cs="Tahoma"/>
        </w:rPr>
        <w:t>bne</w:t>
      </w:r>
      <w:r w:rsidR="009904C3" w:rsidRPr="001A21E8">
        <w:rPr>
          <w:rFonts w:ascii="Tahoma" w:eastAsia="Tahoma" w:hAnsi="Tahoma" w:cs="Tahoma"/>
          <w:spacing w:val="-7"/>
        </w:rPr>
        <w:t xml:space="preserve"> </w:t>
      </w:r>
      <w:r w:rsidR="009904C3" w:rsidRPr="001A21E8">
        <w:rPr>
          <w:rFonts w:ascii="Tahoma" w:eastAsia="Tahoma" w:hAnsi="Tahoma" w:cs="Tahoma"/>
        </w:rPr>
        <w:t>nie</w:t>
      </w:r>
      <w:r w:rsidR="009904C3" w:rsidRPr="001A21E8">
        <w:rPr>
          <w:rFonts w:ascii="Tahoma" w:eastAsia="Tahoma" w:hAnsi="Tahoma" w:cs="Tahoma"/>
          <w:spacing w:val="-3"/>
        </w:rPr>
        <w:t xml:space="preserve"> </w:t>
      </w:r>
      <w:r w:rsidR="009904C3" w:rsidRPr="001A21E8">
        <w:rPr>
          <w:rFonts w:ascii="Tahoma" w:eastAsia="Tahoma" w:hAnsi="Tahoma" w:cs="Tahoma"/>
        </w:rPr>
        <w:t>s</w:t>
      </w:r>
      <w:r w:rsidR="009904C3" w:rsidRPr="001A21E8">
        <w:rPr>
          <w:rFonts w:ascii="Tahoma" w:eastAsia="Tahoma" w:hAnsi="Tahoma" w:cs="Tahoma"/>
          <w:spacing w:val="1"/>
        </w:rPr>
        <w:t>tan</w:t>
      </w:r>
      <w:r w:rsidR="009904C3" w:rsidRPr="001A21E8">
        <w:rPr>
          <w:rFonts w:ascii="Tahoma" w:eastAsia="Tahoma" w:hAnsi="Tahoma" w:cs="Tahoma"/>
        </w:rPr>
        <w:t>o</w:t>
      </w:r>
      <w:r w:rsidR="009904C3" w:rsidRPr="001A21E8">
        <w:rPr>
          <w:rFonts w:ascii="Tahoma" w:eastAsia="Tahoma" w:hAnsi="Tahoma" w:cs="Tahoma"/>
          <w:spacing w:val="1"/>
        </w:rPr>
        <w:t>w</w:t>
      </w:r>
      <w:r w:rsidR="009904C3" w:rsidRPr="001A21E8">
        <w:rPr>
          <w:rFonts w:ascii="Tahoma" w:eastAsia="Tahoma" w:hAnsi="Tahoma" w:cs="Tahoma"/>
        </w:rPr>
        <w:t>ią</w:t>
      </w:r>
      <w:r w:rsidR="009904C3" w:rsidRPr="001A21E8">
        <w:rPr>
          <w:rFonts w:ascii="Tahoma" w:eastAsia="Tahoma" w:hAnsi="Tahoma" w:cs="Tahoma"/>
          <w:spacing w:val="-7"/>
        </w:rPr>
        <w:t xml:space="preserve"> </w:t>
      </w:r>
      <w:r w:rsidR="009904C3" w:rsidRPr="001A21E8">
        <w:rPr>
          <w:rFonts w:ascii="Tahoma" w:eastAsia="Tahoma" w:hAnsi="Tahoma" w:cs="Tahoma"/>
        </w:rPr>
        <w:t>i</w:t>
      </w:r>
      <w:r w:rsidR="009904C3" w:rsidRPr="001A21E8">
        <w:rPr>
          <w:rFonts w:ascii="Tahoma" w:eastAsia="Tahoma" w:hAnsi="Tahoma" w:cs="Tahoma"/>
          <w:spacing w:val="-1"/>
        </w:rPr>
        <w:t>n</w:t>
      </w:r>
      <w:r w:rsidR="009904C3" w:rsidRPr="001A21E8">
        <w:rPr>
          <w:rFonts w:ascii="Tahoma" w:eastAsia="Tahoma" w:hAnsi="Tahoma" w:cs="Tahoma"/>
          <w:spacing w:val="1"/>
        </w:rPr>
        <w:t>a</w:t>
      </w:r>
      <w:r w:rsidR="009904C3" w:rsidRPr="001A21E8">
        <w:rPr>
          <w:rFonts w:ascii="Tahoma" w:eastAsia="Tahoma" w:hAnsi="Tahoma" w:cs="Tahoma"/>
          <w:spacing w:val="-1"/>
        </w:rPr>
        <w:t>c</w:t>
      </w:r>
      <w:r w:rsidR="009904C3" w:rsidRPr="001A21E8">
        <w:rPr>
          <w:rFonts w:ascii="Tahoma" w:eastAsia="Tahoma" w:hAnsi="Tahoma" w:cs="Tahoma"/>
          <w:spacing w:val="3"/>
        </w:rPr>
        <w:t>z</w:t>
      </w:r>
      <w:r w:rsidR="009904C3" w:rsidRPr="001A21E8">
        <w:rPr>
          <w:rFonts w:ascii="Tahoma" w:eastAsia="Tahoma" w:hAnsi="Tahoma" w:cs="Tahoma"/>
          <w:spacing w:val="1"/>
        </w:rPr>
        <w:t>e</w:t>
      </w:r>
      <w:r w:rsidR="009904C3" w:rsidRPr="001A21E8">
        <w:rPr>
          <w:rFonts w:ascii="Tahoma" w:eastAsia="Tahoma" w:hAnsi="Tahoma" w:cs="Tahoma"/>
          <w:spacing w:val="-1"/>
        </w:rPr>
        <w:t>j</w:t>
      </w:r>
      <w:r w:rsidR="009904C3">
        <w:rPr>
          <w:rFonts w:ascii="Tahoma" w:eastAsia="Tahoma" w:hAnsi="Tahoma" w:cs="Tahoma"/>
          <w:spacing w:val="-1"/>
        </w:rPr>
        <w:t>,</w:t>
      </w:r>
      <w:r w:rsidRPr="001A21E8">
        <w:rPr>
          <w:rFonts w:ascii="Tahoma" w:eastAsia="Tahoma" w:hAnsi="Tahoma" w:cs="Tahoma"/>
          <w:spacing w:val="4"/>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c ro</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2"/>
        </w:rPr>
        <w:t xml:space="preserve"> b</w:t>
      </w:r>
      <w:r w:rsidRPr="001A21E8">
        <w:rPr>
          <w:rFonts w:ascii="Tahoma" w:eastAsia="Tahoma" w:hAnsi="Tahoma" w:cs="Tahoma"/>
          <w:spacing w:val="-1"/>
        </w:rPr>
        <w:t>u</w:t>
      </w:r>
      <w:r w:rsidRPr="001A21E8">
        <w:rPr>
          <w:rFonts w:ascii="Tahoma" w:eastAsia="Tahoma" w:hAnsi="Tahoma" w:cs="Tahoma"/>
        </w:rPr>
        <w:t>dż</w:t>
      </w:r>
      <w:r w:rsidRPr="001A21E8">
        <w:rPr>
          <w:rFonts w:ascii="Tahoma" w:eastAsia="Tahoma" w:hAnsi="Tahoma" w:cs="Tahoma"/>
          <w:spacing w:val="1"/>
        </w:rPr>
        <w:t>e</w:t>
      </w:r>
      <w:r w:rsidRPr="001A21E8">
        <w:rPr>
          <w:rFonts w:ascii="Tahoma" w:eastAsia="Tahoma" w:hAnsi="Tahoma" w:cs="Tahoma"/>
        </w:rPr>
        <w:t>to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w:t>
      </w:r>
      <w:r w:rsidRPr="001A21E8">
        <w:rPr>
          <w:rFonts w:ascii="Tahoma" w:eastAsia="Tahoma" w:hAnsi="Tahoma" w:cs="Tahoma"/>
          <w:spacing w:val="-5"/>
        </w:rPr>
        <w:t xml:space="preserve"> </w:t>
      </w:r>
      <w:r w:rsidR="009904C3">
        <w:rPr>
          <w:rFonts w:ascii="Tahoma" w:eastAsia="Tahoma" w:hAnsi="Tahoma" w:cs="Tahoma"/>
          <w:spacing w:val="-5"/>
        </w:rPr>
        <w:br/>
      </w:r>
      <w:r w:rsidRPr="001A21E8">
        <w:rPr>
          <w:rFonts w:ascii="Tahoma" w:eastAsia="Tahoma" w:hAnsi="Tahoma" w:cs="Tahoma"/>
        </w:rPr>
        <w:t>a</w:t>
      </w:r>
      <w:r w:rsidRPr="001A21E8">
        <w:rPr>
          <w:rFonts w:ascii="Tahoma" w:eastAsia="Tahoma" w:hAnsi="Tahoma" w:cs="Tahoma"/>
          <w:spacing w:val="7"/>
        </w:rPr>
        <w:t xml:space="preserve"> </w:t>
      </w:r>
      <w:r w:rsidRPr="001A21E8">
        <w:rPr>
          <w:rFonts w:ascii="Tahoma" w:eastAsia="Tahoma" w:hAnsi="Tahoma" w:cs="Tahoma"/>
        </w:rPr>
        <w:t>w</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1"/>
        </w:rPr>
        <w:t>zy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w:t>
      </w:r>
      <w:r w:rsidRPr="001A21E8">
        <w:rPr>
          <w:rFonts w:ascii="Tahoma" w:eastAsia="Tahoma" w:hAnsi="Tahoma" w:cs="Tahoma"/>
          <w:spacing w:val="-1"/>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ń</w:t>
      </w:r>
      <w:r w:rsidRPr="001A21E8">
        <w:rPr>
          <w:rFonts w:ascii="Tahoma" w:eastAsia="Tahoma" w:hAnsi="Tahoma" w:cs="Tahoma"/>
          <w:spacing w:val="-1"/>
        </w:rPr>
        <w:t>c</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go</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6"/>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 xml:space="preserve">d </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1"/>
        </w:rPr>
        <w:t>ł</w:t>
      </w:r>
      <w:r w:rsidRPr="001A21E8">
        <w:rPr>
          <w:rFonts w:ascii="Tahoma" w:eastAsia="Tahoma" w:hAnsi="Tahoma" w:cs="Tahoma"/>
          <w:spacing w:val="-1"/>
        </w:rPr>
        <w:t>y</w:t>
      </w:r>
      <w:r w:rsidRPr="001A21E8">
        <w:rPr>
          <w:rFonts w:ascii="Tahoma" w:eastAsia="Tahoma" w:hAnsi="Tahoma" w:cs="Tahoma"/>
          <w:spacing w:val="1"/>
        </w:rPr>
        <w:t>we</w:t>
      </w:r>
      <w:r w:rsidRPr="001A21E8">
        <w:rPr>
          <w:rFonts w:ascii="Tahoma" w:eastAsia="Tahoma" w:hAnsi="Tahoma" w:cs="Tahoma"/>
        </w:rPr>
        <w:t>m</w:t>
      </w:r>
      <w:r w:rsidRPr="001A21E8">
        <w:rPr>
          <w:rFonts w:ascii="Tahoma" w:eastAsia="Tahoma" w:hAnsi="Tahoma" w:cs="Tahoma"/>
          <w:spacing w:val="7"/>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12"/>
        </w:rPr>
        <w:t xml:space="preserve"> </w:t>
      </w:r>
      <w:r w:rsidRPr="001A21E8">
        <w:rPr>
          <w:rFonts w:ascii="Tahoma" w:eastAsia="Tahoma" w:hAnsi="Tahoma" w:cs="Tahoma"/>
        </w:rPr>
        <w:t>dni</w:t>
      </w:r>
      <w:r w:rsidRPr="001A21E8">
        <w:rPr>
          <w:rFonts w:ascii="Tahoma" w:eastAsia="Tahoma" w:hAnsi="Tahoma" w:cs="Tahoma"/>
          <w:spacing w:val="14"/>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rzo</w:t>
      </w:r>
      <w:r w:rsidRPr="001A21E8">
        <w:rPr>
          <w:rFonts w:ascii="Tahoma" w:eastAsia="Tahoma" w:hAnsi="Tahoma" w:cs="Tahoma"/>
          <w:spacing w:val="1"/>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od</w:t>
      </w:r>
      <w:r w:rsidRPr="001A21E8">
        <w:rPr>
          <w:rFonts w:ascii="Tahoma" w:eastAsia="Tahoma" w:hAnsi="Tahoma" w:cs="Tahoma"/>
          <w:spacing w:val="13"/>
        </w:rPr>
        <w:t xml:space="preserve"> </w:t>
      </w:r>
      <w:r w:rsidRPr="001A21E8">
        <w:rPr>
          <w:rFonts w:ascii="Tahoma" w:eastAsia="Tahoma" w:hAnsi="Tahoma" w:cs="Tahoma"/>
        </w:rPr>
        <w:t>dnia</w:t>
      </w:r>
      <w:r w:rsidRPr="001A21E8">
        <w:rPr>
          <w:rFonts w:ascii="Tahoma" w:eastAsia="Tahoma" w:hAnsi="Tahoma" w:cs="Tahoma"/>
          <w:spacing w:val="1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su</w:t>
      </w:r>
      <w:r w:rsidRPr="001A21E8">
        <w:rPr>
          <w:rFonts w:ascii="Tahoma" w:eastAsia="Tahoma" w:hAnsi="Tahoma" w:cs="Tahoma"/>
          <w:spacing w:val="8"/>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635EA928" w14:textId="2234FD76"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spacing w:val="7"/>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spacing w:val="2"/>
        </w:rPr>
        <w:t>i</w:t>
      </w:r>
      <w:r w:rsidRPr="001A21E8">
        <w:rPr>
          <w:rFonts w:ascii="Tahoma" w:eastAsia="Tahoma" w:hAnsi="Tahoma" w:cs="Tahoma"/>
          <w:spacing w:val="-1"/>
        </w:rPr>
        <w:t>nf</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e</w:t>
      </w:r>
      <w:r w:rsidR="00FF6C7B" w:rsidRPr="001A21E8">
        <w:rPr>
          <w:rFonts w:ascii="Tahoma" w:eastAsia="Tahoma" w:hAnsi="Tahoma" w:cs="Tahoma"/>
        </w:rPr>
        <w:t xml:space="preserve"> do IZ</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ods</w:t>
      </w:r>
      <w:r w:rsidRPr="001A21E8">
        <w:rPr>
          <w:rFonts w:ascii="Tahoma" w:eastAsia="Tahoma" w:hAnsi="Tahoma" w:cs="Tahoma"/>
          <w:spacing w:val="1"/>
        </w:rPr>
        <w:t>e</w:t>
      </w:r>
      <w:r w:rsidRPr="001A21E8">
        <w:rPr>
          <w:rFonts w:ascii="Tahoma" w:eastAsia="Tahoma" w:hAnsi="Tahoma" w:cs="Tahoma"/>
          <w:spacing w:val="3"/>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00A93AB3" w:rsidRPr="001A21E8">
        <w:rPr>
          <w:rFonts w:ascii="Tahoma" w:eastAsia="Tahoma" w:hAnsi="Tahoma" w:cs="Tahoma"/>
          <w:spacing w:val="1"/>
        </w:rPr>
        <w:t xml:space="preserve"> (w tym również </w:t>
      </w:r>
      <w:r w:rsidR="00A93AB3" w:rsidRPr="001A21E8">
        <w:rPr>
          <w:rFonts w:ascii="Tahoma" w:eastAsia="Tahoma" w:hAnsi="Tahoma" w:cs="Tahoma"/>
          <w:spacing w:val="-1"/>
        </w:rPr>
        <w:t>n</w:t>
      </w:r>
      <w:r w:rsidR="00A93AB3" w:rsidRPr="001A21E8">
        <w:rPr>
          <w:rFonts w:ascii="Tahoma" w:eastAsia="Tahoma" w:hAnsi="Tahoma" w:cs="Tahoma"/>
        </w:rPr>
        <w:t>a</w:t>
      </w:r>
      <w:r w:rsidR="00A93AB3" w:rsidRPr="001A21E8">
        <w:rPr>
          <w:rFonts w:ascii="Tahoma" w:eastAsia="Tahoma" w:hAnsi="Tahoma" w:cs="Tahoma"/>
          <w:spacing w:val="-1"/>
        </w:rPr>
        <w:t>ro</w:t>
      </w:r>
      <w:r w:rsidR="00A93AB3" w:rsidRPr="001A21E8">
        <w:rPr>
          <w:rFonts w:ascii="Tahoma" w:eastAsia="Tahoma" w:hAnsi="Tahoma" w:cs="Tahoma"/>
        </w:rPr>
        <w:t>s</w:t>
      </w:r>
      <w:r w:rsidR="00A93AB3" w:rsidRPr="001A21E8">
        <w:rPr>
          <w:rFonts w:ascii="Tahoma" w:eastAsia="Tahoma" w:hAnsi="Tahoma" w:cs="Tahoma"/>
          <w:spacing w:val="-1"/>
        </w:rPr>
        <w:t>ł</w:t>
      </w:r>
      <w:r w:rsidR="00A93AB3" w:rsidRPr="001A21E8">
        <w:rPr>
          <w:rFonts w:ascii="Tahoma" w:eastAsia="Tahoma" w:hAnsi="Tahoma" w:cs="Tahoma"/>
          <w:spacing w:val="-3"/>
        </w:rPr>
        <w:t>y</w:t>
      </w:r>
      <w:r w:rsidR="00A93AB3" w:rsidRPr="001A21E8">
        <w:rPr>
          <w:rFonts w:ascii="Tahoma" w:eastAsia="Tahoma" w:hAnsi="Tahoma" w:cs="Tahoma"/>
        </w:rPr>
        <w:t>ch</w:t>
      </w:r>
      <w:r w:rsidR="00A93AB3" w:rsidRPr="001A21E8">
        <w:rPr>
          <w:rFonts w:ascii="Tahoma" w:eastAsia="Tahoma" w:hAnsi="Tahoma" w:cs="Tahoma"/>
          <w:spacing w:val="10"/>
        </w:rPr>
        <w:t xml:space="preserve"> </w:t>
      </w:r>
      <w:r w:rsidR="00A93AB3" w:rsidRPr="001A21E8">
        <w:rPr>
          <w:rFonts w:ascii="Tahoma" w:eastAsia="Tahoma" w:hAnsi="Tahoma" w:cs="Tahoma"/>
          <w:spacing w:val="-1"/>
        </w:rPr>
        <w:t>n</w:t>
      </w:r>
      <w:r w:rsidR="00A93AB3" w:rsidRPr="001A21E8">
        <w:rPr>
          <w:rFonts w:ascii="Tahoma" w:eastAsia="Tahoma" w:hAnsi="Tahoma" w:cs="Tahoma"/>
        </w:rPr>
        <w:t>a</w:t>
      </w:r>
      <w:r w:rsidR="00A93AB3" w:rsidRPr="001A21E8">
        <w:rPr>
          <w:rFonts w:ascii="Tahoma" w:eastAsia="Tahoma" w:hAnsi="Tahoma" w:cs="Tahoma"/>
          <w:spacing w:val="7"/>
        </w:rPr>
        <w:t xml:space="preserve"> </w:t>
      </w:r>
      <w:r w:rsidR="00A93AB3" w:rsidRPr="001A21E8">
        <w:rPr>
          <w:rFonts w:ascii="Tahoma" w:eastAsia="Tahoma" w:hAnsi="Tahoma" w:cs="Tahoma"/>
          <w:spacing w:val="-3"/>
        </w:rPr>
        <w:t>r</w:t>
      </w:r>
      <w:r w:rsidR="00A93AB3" w:rsidRPr="001A21E8">
        <w:rPr>
          <w:rFonts w:ascii="Tahoma" w:eastAsia="Tahoma" w:hAnsi="Tahoma" w:cs="Tahoma"/>
        </w:rPr>
        <w:t>ac</w:t>
      </w:r>
      <w:r w:rsidR="00A93AB3" w:rsidRPr="001A21E8">
        <w:rPr>
          <w:rFonts w:ascii="Tahoma" w:eastAsia="Tahoma" w:hAnsi="Tahoma" w:cs="Tahoma"/>
          <w:spacing w:val="-1"/>
        </w:rPr>
        <w:t>hunk</w:t>
      </w:r>
      <w:r w:rsidR="00A93AB3" w:rsidRPr="001A21E8">
        <w:rPr>
          <w:rFonts w:ascii="Tahoma" w:eastAsia="Tahoma" w:hAnsi="Tahoma" w:cs="Tahoma"/>
        </w:rPr>
        <w:t>u</w:t>
      </w:r>
      <w:r w:rsidR="00A93AB3" w:rsidRPr="001A21E8">
        <w:rPr>
          <w:rFonts w:ascii="Tahoma" w:eastAsia="Tahoma" w:hAnsi="Tahoma" w:cs="Tahoma"/>
          <w:spacing w:val="7"/>
        </w:rPr>
        <w:t xml:space="preserve"> </w:t>
      </w:r>
      <w:r w:rsidR="00A93AB3" w:rsidRPr="001A21E8">
        <w:rPr>
          <w:rFonts w:ascii="Tahoma" w:eastAsia="Tahoma" w:hAnsi="Tahoma" w:cs="Tahoma"/>
        </w:rPr>
        <w:t>ba</w:t>
      </w:r>
      <w:r w:rsidR="00A93AB3" w:rsidRPr="001A21E8">
        <w:rPr>
          <w:rFonts w:ascii="Tahoma" w:eastAsia="Tahoma" w:hAnsi="Tahoma" w:cs="Tahoma"/>
          <w:spacing w:val="-1"/>
        </w:rPr>
        <w:t>n</w:t>
      </w:r>
      <w:r w:rsidR="00A93AB3" w:rsidRPr="001A21E8">
        <w:rPr>
          <w:rFonts w:ascii="Tahoma" w:eastAsia="Tahoma" w:hAnsi="Tahoma" w:cs="Tahoma"/>
          <w:spacing w:val="-3"/>
        </w:rPr>
        <w:t>k</w:t>
      </w:r>
      <w:r w:rsidR="00A93AB3" w:rsidRPr="001A21E8">
        <w:rPr>
          <w:rFonts w:ascii="Tahoma" w:eastAsia="Tahoma" w:hAnsi="Tahoma" w:cs="Tahoma"/>
          <w:spacing w:val="-1"/>
        </w:rPr>
        <w:t>o</w:t>
      </w:r>
      <w:r w:rsidR="00A93AB3" w:rsidRPr="001A21E8">
        <w:rPr>
          <w:rFonts w:ascii="Tahoma" w:eastAsia="Tahoma" w:hAnsi="Tahoma" w:cs="Tahoma"/>
        </w:rPr>
        <w:t>w</w:t>
      </w:r>
      <w:r w:rsidR="00A93AB3" w:rsidRPr="001A21E8">
        <w:rPr>
          <w:rFonts w:ascii="Tahoma" w:eastAsia="Tahoma" w:hAnsi="Tahoma" w:cs="Tahoma"/>
          <w:spacing w:val="1"/>
        </w:rPr>
        <w:t>y</w:t>
      </w:r>
      <w:r w:rsidR="00A93AB3" w:rsidRPr="001A21E8">
        <w:rPr>
          <w:rFonts w:ascii="Tahoma" w:eastAsia="Tahoma" w:hAnsi="Tahoma" w:cs="Tahoma"/>
        </w:rPr>
        <w:t>m</w:t>
      </w:r>
      <w:r w:rsidR="00AB76D2" w:rsidRPr="001A21E8">
        <w:rPr>
          <w:rFonts w:ascii="Tahoma" w:eastAsia="Tahoma" w:hAnsi="Tahoma" w:cs="Tahoma"/>
          <w:spacing w:val="7"/>
        </w:rPr>
        <w:t xml:space="preserve"> </w:t>
      </w:r>
      <w:r w:rsidR="00A93AB3" w:rsidRPr="001A21E8">
        <w:rPr>
          <w:rFonts w:ascii="Tahoma" w:eastAsia="Tahoma" w:hAnsi="Tahoma" w:cs="Tahoma"/>
          <w:spacing w:val="-3"/>
        </w:rPr>
        <w:t>P</w:t>
      </w:r>
      <w:r w:rsidR="00A93AB3" w:rsidRPr="001A21E8">
        <w:rPr>
          <w:rFonts w:ascii="Tahoma" w:eastAsia="Tahoma" w:hAnsi="Tahoma" w:cs="Tahoma"/>
        </w:rPr>
        <w:t>a</w:t>
      </w:r>
      <w:r w:rsidR="00A93AB3" w:rsidRPr="001A21E8">
        <w:rPr>
          <w:rFonts w:ascii="Tahoma" w:eastAsia="Tahoma" w:hAnsi="Tahoma" w:cs="Tahoma"/>
          <w:spacing w:val="-1"/>
        </w:rPr>
        <w:t>rtne</w:t>
      </w:r>
      <w:r w:rsidR="00A93AB3" w:rsidRPr="001A21E8">
        <w:rPr>
          <w:rFonts w:ascii="Tahoma" w:eastAsia="Tahoma" w:hAnsi="Tahoma" w:cs="Tahoma"/>
          <w:spacing w:val="-3"/>
        </w:rPr>
        <w:t>r</w:t>
      </w:r>
      <w:r w:rsidR="00A93AB3" w:rsidRPr="001A21E8">
        <w:rPr>
          <w:rFonts w:ascii="Tahoma" w:eastAsia="Tahoma" w:hAnsi="Tahoma" w:cs="Tahoma"/>
        </w:rPr>
        <w:t>a</w:t>
      </w:r>
      <w:r w:rsidR="00A93AB3" w:rsidRPr="001A21E8">
        <w:rPr>
          <w:rFonts w:ascii="Tahoma" w:eastAsia="Tahoma" w:hAnsi="Tahoma" w:cs="Tahoma"/>
          <w:sz w:val="16"/>
          <w:szCs w:val="16"/>
        </w:rPr>
        <w:t>)</w:t>
      </w:r>
      <w:r w:rsidR="009A07FD" w:rsidRPr="009904C3">
        <w:rPr>
          <w:rStyle w:val="Odwoanieprzypisudolnego"/>
          <w:rFonts w:ascii="Tahoma" w:eastAsia="Tahoma" w:hAnsi="Tahoma" w:cs="Tahoma"/>
        </w:rPr>
        <w:footnoteReference w:id="38"/>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1"/>
        </w:rPr>
        <w:t xml:space="preserve"> k</w:t>
      </w:r>
      <w:r w:rsidRPr="001A21E8">
        <w:rPr>
          <w:rFonts w:ascii="Tahoma" w:eastAsia="Tahoma" w:hAnsi="Tahoma" w:cs="Tahoma"/>
          <w:spacing w:val="3"/>
        </w:rPr>
        <w:t>t</w:t>
      </w:r>
      <w:r w:rsidRPr="001A21E8">
        <w:rPr>
          <w:rFonts w:ascii="Tahoma" w:eastAsia="Tahoma" w:hAnsi="Tahoma" w:cs="Tahoma"/>
        </w:rPr>
        <w:t>ór</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 xml:space="preserve">w </w:t>
      </w:r>
      <w:r w:rsidRPr="001A21E8">
        <w:rPr>
          <w:rFonts w:ascii="Tahoma" w:eastAsia="Tahoma" w:hAnsi="Tahoma" w:cs="Tahoma"/>
          <w:spacing w:val="2"/>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spacing w:val="2"/>
        </w:rPr>
        <w:t>1</w:t>
      </w:r>
      <w:r w:rsidR="001D76E7">
        <w:rPr>
          <w:rFonts w:ascii="Tahoma" w:eastAsia="Tahoma" w:hAnsi="Tahoma" w:cs="Tahoma"/>
          <w:spacing w:val="2"/>
        </w:rPr>
        <w:t>5</w:t>
      </w:r>
      <w:r w:rsidR="00FF6C7B" w:rsidRPr="001A21E8">
        <w:rPr>
          <w:rFonts w:ascii="Tahoma" w:eastAsia="Tahoma" w:hAnsi="Tahoma" w:cs="Tahoma"/>
          <w:spacing w:val="2"/>
        </w:rPr>
        <w:t xml:space="preserve"> niniejszego paragrafu</w:t>
      </w:r>
      <w:r w:rsidR="00FF6C7B" w:rsidRPr="001A21E8">
        <w:rPr>
          <w:rFonts w:ascii="Tahoma" w:eastAsia="Tahoma" w:hAnsi="Tahoma" w:cs="Tahoma"/>
          <w:spacing w:val="-3"/>
        </w:rPr>
        <w:t>.</w:t>
      </w:r>
    </w:p>
    <w:p w14:paraId="5FAA0D6D" w14:textId="128BF79E" w:rsidR="00942F4E" w:rsidRPr="001A21E8" w:rsidRDefault="00280ADA"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00B7143F">
        <w:rPr>
          <w:rFonts w:ascii="Tahoma" w:eastAsia="Tahoma" w:hAnsi="Tahoma" w:cs="Tahoma"/>
        </w:rPr>
        <w:t xml:space="preserve"> dokonując zwrotu (przelewu) na rachunek IZ,</w:t>
      </w:r>
      <w:r w:rsidRPr="001A21E8">
        <w:rPr>
          <w:rFonts w:ascii="Tahoma" w:eastAsia="Tahoma" w:hAnsi="Tahoma" w:cs="Tahoma"/>
          <w:spacing w:val="1"/>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ż</w:t>
      </w:r>
      <w:r w:rsidRPr="001A21E8">
        <w:rPr>
          <w:rFonts w:ascii="Tahoma" w:eastAsia="Tahoma" w:hAnsi="Tahoma" w:cs="Tahoma"/>
          <w:spacing w:val="3"/>
        </w:rPr>
        <w:t>d</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zo</w:t>
      </w:r>
      <w:r w:rsidRPr="001A21E8">
        <w:rPr>
          <w:rFonts w:ascii="Tahoma" w:eastAsia="Tahoma" w:hAnsi="Tahoma" w:cs="Tahoma"/>
          <w:spacing w:val="1"/>
        </w:rPr>
        <w:t>w</w:t>
      </w:r>
      <w:r w:rsidRPr="001A21E8">
        <w:rPr>
          <w:rFonts w:ascii="Tahoma" w:eastAsia="Tahoma" w:hAnsi="Tahoma" w:cs="Tahoma"/>
        </w:rPr>
        <w:t>o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12"/>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3"/>
        </w:rPr>
        <w:t>ł</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znego</w:t>
      </w:r>
      <w:r w:rsidRPr="001A21E8">
        <w:rPr>
          <w:rFonts w:ascii="Tahoma" w:eastAsia="Tahoma" w:hAnsi="Tahoma" w:cs="Tahoma"/>
          <w:spacing w:val="1"/>
        </w:rPr>
        <w:t xml:space="preserve"> </w:t>
      </w:r>
      <w:r w:rsidR="00B7143F">
        <w:rPr>
          <w:rFonts w:ascii="Tahoma" w:eastAsia="Tahoma" w:hAnsi="Tahoma" w:cs="Tahoma"/>
        </w:rPr>
        <w:t xml:space="preserve">przedstawienia </w:t>
      </w:r>
      <w:r w:rsidRPr="001A21E8">
        <w:rPr>
          <w:rFonts w:ascii="Tahoma" w:eastAsia="Tahoma" w:hAnsi="Tahoma" w:cs="Tahoma"/>
        </w:rPr>
        <w:t xml:space="preserve">IZ </w:t>
      </w:r>
      <w:r w:rsidR="00947DC8" w:rsidRPr="001A21E8">
        <w:rPr>
          <w:rFonts w:ascii="Tahoma" w:eastAsia="Tahoma" w:hAnsi="Tahoma" w:cs="Tahoma"/>
        </w:rPr>
        <w:t xml:space="preserve">za pośrednictwem SL2014 </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spacing w:val="2"/>
        </w:rPr>
        <w:t>o</w:t>
      </w:r>
      <w:r w:rsidRPr="001A21E8">
        <w:rPr>
          <w:rFonts w:ascii="Tahoma" w:eastAsia="Tahoma" w:hAnsi="Tahoma" w:cs="Tahoma"/>
        </w:rPr>
        <w:t>r</w:t>
      </w:r>
      <w:r w:rsidRPr="001A21E8">
        <w:rPr>
          <w:rFonts w:ascii="Tahoma" w:eastAsia="Tahoma" w:hAnsi="Tahoma" w:cs="Tahoma"/>
          <w:spacing w:val="1"/>
        </w:rPr>
        <w:t>ma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2"/>
        </w:rPr>
        <w:t>d</w:t>
      </w:r>
      <w:r w:rsidRPr="001A21E8">
        <w:rPr>
          <w:rFonts w:ascii="Tahoma" w:eastAsia="Tahoma" w:hAnsi="Tahoma" w:cs="Tahoma"/>
        </w:rPr>
        <w:t>ot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rPr>
        <w:t>środkó</w:t>
      </w:r>
      <w:r w:rsidRPr="001A21E8">
        <w:rPr>
          <w:rFonts w:ascii="Tahoma" w:eastAsia="Tahoma" w:hAnsi="Tahoma" w:cs="Tahoma"/>
          <w:spacing w:val="-4"/>
        </w:rPr>
        <w:t>w</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p>
    <w:p w14:paraId="19D1F1A8" w14:textId="1B9EC14D" w:rsidR="00942F4E" w:rsidRPr="001A21E8" w:rsidRDefault="00280ADA" w:rsidP="00F10027">
      <w:pPr>
        <w:spacing w:line="276" w:lineRule="auto"/>
        <w:ind w:left="851" w:right="14" w:hanging="426"/>
        <w:jc w:val="both"/>
        <w:rPr>
          <w:rFonts w:ascii="Tahoma" w:eastAsia="Tahoma" w:hAnsi="Tahoma" w:cs="Tahoma"/>
        </w:rPr>
      </w:pPr>
      <w:r w:rsidRPr="001A21E8">
        <w:rPr>
          <w:rFonts w:ascii="Tahoma" w:eastAsia="Tahoma" w:hAnsi="Tahoma" w:cs="Tahoma"/>
          <w:spacing w:val="-1"/>
        </w:rPr>
        <w:t>1</w:t>
      </w:r>
      <w:r w:rsidRPr="001A21E8">
        <w:rPr>
          <w:rFonts w:ascii="Tahoma" w:eastAsia="Tahoma" w:hAnsi="Tahoma" w:cs="Tahoma"/>
        </w:rPr>
        <w:t>)</w:t>
      </w:r>
      <w:r w:rsidR="00B112E4">
        <w:rPr>
          <w:rFonts w:ascii="Tahoma" w:eastAsia="Tahoma" w:hAnsi="Tahoma" w:cs="Tahoma"/>
          <w:spacing w:val="35"/>
        </w:rPr>
        <w:tab/>
      </w:r>
      <w:r w:rsidRPr="001A21E8">
        <w:rPr>
          <w:rFonts w:ascii="Tahoma" w:eastAsia="Tahoma" w:hAnsi="Tahoma" w:cs="Tahoma"/>
          <w:spacing w:val="-1"/>
        </w:rPr>
        <w:t>nu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6"/>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26307274" w14:textId="72195D0C" w:rsidR="00942F4E" w:rsidRPr="001A21E8" w:rsidRDefault="00280ADA" w:rsidP="00F10027">
      <w:pPr>
        <w:spacing w:line="276" w:lineRule="auto"/>
        <w:ind w:left="851" w:right="14" w:hanging="426"/>
        <w:jc w:val="both"/>
        <w:rPr>
          <w:rFonts w:ascii="Tahoma" w:eastAsia="Tahoma" w:hAnsi="Tahoma" w:cs="Tahoma"/>
          <w:sz w:val="13"/>
          <w:szCs w:val="13"/>
        </w:rPr>
      </w:pPr>
      <w:r w:rsidRPr="001A21E8">
        <w:rPr>
          <w:rFonts w:ascii="Tahoma" w:eastAsia="Tahoma" w:hAnsi="Tahoma" w:cs="Tahoma"/>
          <w:spacing w:val="-1"/>
        </w:rPr>
        <w:t>2</w:t>
      </w:r>
      <w:r w:rsidRPr="001A21E8">
        <w:rPr>
          <w:rFonts w:ascii="Tahoma" w:eastAsia="Tahoma" w:hAnsi="Tahoma" w:cs="Tahoma"/>
        </w:rPr>
        <w:t>)</w:t>
      </w:r>
      <w:r w:rsidR="00B112E4">
        <w:rPr>
          <w:rFonts w:ascii="Tahoma" w:eastAsia="Tahoma" w:hAnsi="Tahoma" w:cs="Tahoma"/>
          <w:spacing w:val="35"/>
        </w:rPr>
        <w:tab/>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rPr>
        <w:t>ość</w:t>
      </w:r>
      <w:r w:rsidRPr="001A21E8">
        <w:rPr>
          <w:rFonts w:ascii="Tahoma" w:eastAsia="Tahoma" w:hAnsi="Tahoma" w:cs="Tahoma"/>
          <w:spacing w:val="-7"/>
        </w:rPr>
        <w:t xml:space="preserve"> </w:t>
      </w:r>
      <w:r w:rsidRPr="001A21E8">
        <w:rPr>
          <w:rFonts w:ascii="Tahoma" w:eastAsia="Tahoma" w:hAnsi="Tahoma" w:cs="Tahoma"/>
        </w:rPr>
        <w:t>środków</w:t>
      </w:r>
      <w:r w:rsidRPr="001A21E8">
        <w:rPr>
          <w:rFonts w:ascii="Tahoma" w:eastAsia="Tahoma" w:hAnsi="Tahoma" w:cs="Tahoma"/>
          <w:spacing w:val="-7"/>
        </w:rPr>
        <w:t xml:space="preserve"> </w:t>
      </w:r>
      <w:r w:rsidRPr="001A21E8">
        <w:rPr>
          <w:rFonts w:ascii="Tahoma" w:eastAsia="Tahoma" w:hAnsi="Tahoma" w:cs="Tahoma"/>
        </w:rPr>
        <w:t xml:space="preserve">w </w:t>
      </w:r>
      <w:r w:rsidRPr="001A21E8">
        <w:rPr>
          <w:rFonts w:ascii="Tahoma" w:eastAsia="Tahoma" w:hAnsi="Tahoma" w:cs="Tahoma"/>
          <w:spacing w:val="3"/>
        </w:rPr>
        <w:t>p</w:t>
      </w:r>
      <w:r w:rsidRPr="001A21E8">
        <w:rPr>
          <w:rFonts w:ascii="Tahoma" w:eastAsia="Tahoma" w:hAnsi="Tahoma" w:cs="Tahoma"/>
        </w:rPr>
        <w:t>osz</w:t>
      </w:r>
      <w:r w:rsidRPr="001A21E8">
        <w:rPr>
          <w:rFonts w:ascii="Tahoma" w:eastAsia="Tahoma" w:hAnsi="Tahoma" w:cs="Tahoma"/>
          <w:spacing w:val="2"/>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5"/>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0"/>
        </w:rPr>
        <w:t xml:space="preserve"> </w:t>
      </w:r>
      <w:r w:rsidRPr="001A21E8">
        <w:rPr>
          <w:rFonts w:ascii="Tahoma" w:eastAsia="Tahoma" w:hAnsi="Tahoma" w:cs="Tahoma"/>
          <w:spacing w:val="-1"/>
        </w:rPr>
        <w:t>k</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2"/>
        </w:rPr>
        <w:t>s</w:t>
      </w:r>
      <w:r w:rsidRPr="001A21E8">
        <w:rPr>
          <w:rFonts w:ascii="Tahoma" w:eastAsia="Tahoma" w:hAnsi="Tahoma" w:cs="Tahoma"/>
          <w:spacing w:val="-1"/>
        </w:rPr>
        <w:t>yf</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9"/>
        </w:rPr>
        <w:t xml:space="preserve"> </w:t>
      </w:r>
      <w:r w:rsidRPr="001A21E8">
        <w:rPr>
          <w:rFonts w:ascii="Tahoma" w:eastAsia="Tahoma" w:hAnsi="Tahoma" w:cs="Tahoma"/>
          <w:spacing w:val="2"/>
        </w:rPr>
        <w:t>b</w:t>
      </w:r>
      <w:r w:rsidRPr="001A21E8">
        <w:rPr>
          <w:rFonts w:ascii="Tahoma" w:eastAsia="Tahoma" w:hAnsi="Tahoma" w:cs="Tahoma"/>
          <w:spacing w:val="-1"/>
        </w:rPr>
        <w:t>u</w:t>
      </w:r>
      <w:r w:rsidRPr="001A21E8">
        <w:rPr>
          <w:rFonts w:ascii="Tahoma" w:eastAsia="Tahoma" w:hAnsi="Tahoma" w:cs="Tahoma"/>
        </w:rPr>
        <w:t>dż</w:t>
      </w:r>
      <w:r w:rsidRPr="001A21E8">
        <w:rPr>
          <w:rFonts w:ascii="Tahoma" w:eastAsia="Tahoma" w:hAnsi="Tahoma" w:cs="Tahoma"/>
          <w:spacing w:val="1"/>
        </w:rPr>
        <w:t>e</w:t>
      </w:r>
      <w:r w:rsidRPr="001A21E8">
        <w:rPr>
          <w:rFonts w:ascii="Tahoma" w:eastAsia="Tahoma" w:hAnsi="Tahoma" w:cs="Tahoma"/>
        </w:rPr>
        <w:t>to</w:t>
      </w:r>
      <w:r w:rsidRPr="001A21E8">
        <w:rPr>
          <w:rFonts w:ascii="Tahoma" w:eastAsia="Tahoma" w:hAnsi="Tahoma" w:cs="Tahoma"/>
          <w:spacing w:val="1"/>
        </w:rPr>
        <w:t>we</w:t>
      </w:r>
      <w:r w:rsidR="00A93AB3" w:rsidRPr="001A21E8">
        <w:rPr>
          <w:rFonts w:ascii="Tahoma" w:eastAsia="Tahoma" w:hAnsi="Tahoma" w:cs="Tahoma"/>
          <w:spacing w:val="7"/>
        </w:rPr>
        <w:t>j</w:t>
      </w:r>
      <w:r w:rsidR="00FB6CAA">
        <w:rPr>
          <w:rFonts w:ascii="Tahoma" w:eastAsia="Tahoma" w:hAnsi="Tahoma" w:cs="Tahoma"/>
          <w:spacing w:val="7"/>
        </w:rPr>
        <w:t>;</w:t>
      </w:r>
      <w:r w:rsidR="00A93AB3" w:rsidRPr="001A21E8">
        <w:rPr>
          <w:rStyle w:val="Odwoanieprzypisudolnego"/>
          <w:rFonts w:ascii="Tahoma" w:eastAsia="Tahoma" w:hAnsi="Tahoma" w:cs="Tahoma"/>
          <w:spacing w:val="7"/>
        </w:rPr>
        <w:footnoteReference w:id="39"/>
      </w:r>
    </w:p>
    <w:p w14:paraId="3ED8CEBA" w14:textId="7D68FD70" w:rsidR="00942F4E" w:rsidRPr="001A21E8" w:rsidRDefault="00280ADA" w:rsidP="00F10027">
      <w:pPr>
        <w:spacing w:line="276" w:lineRule="auto"/>
        <w:ind w:left="851" w:right="14" w:hanging="426"/>
        <w:jc w:val="both"/>
        <w:rPr>
          <w:rFonts w:ascii="Tahoma" w:eastAsia="Tahoma" w:hAnsi="Tahoma" w:cs="Tahoma"/>
        </w:rPr>
      </w:pPr>
      <w:r w:rsidRPr="001A21E8">
        <w:rPr>
          <w:rFonts w:ascii="Tahoma" w:eastAsia="Tahoma" w:hAnsi="Tahoma" w:cs="Tahoma"/>
          <w:spacing w:val="-1"/>
        </w:rPr>
        <w:t>3</w:t>
      </w:r>
      <w:r w:rsidRPr="001A21E8">
        <w:rPr>
          <w:rFonts w:ascii="Tahoma" w:eastAsia="Tahoma" w:hAnsi="Tahoma" w:cs="Tahoma"/>
        </w:rPr>
        <w:t>)</w:t>
      </w:r>
      <w:r w:rsidR="00B112E4">
        <w:rPr>
          <w:rFonts w:ascii="Tahoma" w:eastAsia="Tahoma" w:hAnsi="Tahoma" w:cs="Tahoma"/>
          <w:spacing w:val="35"/>
        </w:rPr>
        <w:tab/>
      </w:r>
      <w:r w:rsidRPr="001A21E8">
        <w:rPr>
          <w:rFonts w:ascii="Tahoma" w:eastAsia="Tahoma" w:hAnsi="Tahoma" w:cs="Tahoma"/>
        </w:rPr>
        <w:t>podzi</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23"/>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29"/>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otę</w:t>
      </w:r>
      <w:r w:rsidRPr="001A21E8">
        <w:rPr>
          <w:rFonts w:ascii="Tahoma" w:eastAsia="Tahoma" w:hAnsi="Tahoma" w:cs="Tahoma"/>
          <w:spacing w:val="29"/>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żno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20"/>
        </w:rPr>
        <w:t xml:space="preserve"> </w:t>
      </w:r>
      <w:r w:rsidRPr="001A21E8">
        <w:rPr>
          <w:rFonts w:ascii="Tahoma" w:eastAsia="Tahoma" w:hAnsi="Tahoma" w:cs="Tahoma"/>
        </w:rPr>
        <w:t>g</w:t>
      </w:r>
      <w:r w:rsidRPr="001A21E8">
        <w:rPr>
          <w:rFonts w:ascii="Tahoma" w:eastAsia="Tahoma" w:hAnsi="Tahoma" w:cs="Tahoma"/>
          <w:spacing w:val="1"/>
        </w:rPr>
        <w:t>ł</w:t>
      </w:r>
      <w:r w:rsidRPr="001A21E8">
        <w:rPr>
          <w:rFonts w:ascii="Tahoma" w:eastAsia="Tahoma" w:hAnsi="Tahoma" w:cs="Tahoma"/>
        </w:rPr>
        <w:t>ó</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21"/>
        </w:rPr>
        <w:t xml:space="preserve"> </w:t>
      </w:r>
      <w:r w:rsidRPr="001A21E8">
        <w:rPr>
          <w:rFonts w:ascii="Tahoma" w:eastAsia="Tahoma" w:hAnsi="Tahoma" w:cs="Tahoma"/>
        </w:rPr>
        <w:t>i</w:t>
      </w:r>
      <w:r w:rsidRPr="001A21E8">
        <w:rPr>
          <w:rFonts w:ascii="Tahoma" w:eastAsia="Tahoma" w:hAnsi="Tahoma" w:cs="Tahoma"/>
          <w:spacing w:val="31"/>
        </w:rPr>
        <w:t xml:space="preserve"> </w:t>
      </w:r>
      <w:r w:rsidRPr="001A21E8">
        <w:rPr>
          <w:rFonts w:ascii="Tahoma" w:eastAsia="Tahoma" w:hAnsi="Tahoma" w:cs="Tahoma"/>
          <w:spacing w:val="-1"/>
        </w:rPr>
        <w:t>k</w:t>
      </w:r>
      <w:r w:rsidRPr="001A21E8">
        <w:rPr>
          <w:rFonts w:ascii="Tahoma" w:eastAsia="Tahoma" w:hAnsi="Tahoma" w:cs="Tahoma"/>
          <w:spacing w:val="3"/>
        </w:rPr>
        <w:t>w</w:t>
      </w:r>
      <w:r w:rsidRPr="001A21E8">
        <w:rPr>
          <w:rFonts w:ascii="Tahoma" w:eastAsia="Tahoma" w:hAnsi="Tahoma" w:cs="Tahoma"/>
        </w:rPr>
        <w:t>otę</w:t>
      </w:r>
      <w:r w:rsidRPr="001A21E8">
        <w:rPr>
          <w:rFonts w:ascii="Tahoma" w:eastAsia="Tahoma" w:hAnsi="Tahoma" w:cs="Tahoma"/>
          <w:spacing w:val="25"/>
        </w:rPr>
        <w:t xml:space="preserve"> </w:t>
      </w:r>
      <w:r w:rsidRPr="001A21E8">
        <w:rPr>
          <w:rFonts w:ascii="Tahoma" w:eastAsia="Tahoma" w:hAnsi="Tahoma" w:cs="Tahoma"/>
        </w:rPr>
        <w:t>ods</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3"/>
        </w:rPr>
        <w:t>e</w:t>
      </w:r>
      <w:r w:rsidRPr="001A21E8">
        <w:rPr>
          <w:rFonts w:ascii="Tahoma" w:eastAsia="Tahoma" w:hAnsi="Tahoma" w:cs="Tahoma"/>
        </w:rPr>
        <w:t>k</w:t>
      </w:r>
      <w:r w:rsidRPr="001A21E8">
        <w:rPr>
          <w:rFonts w:ascii="Tahoma" w:eastAsia="Tahoma" w:hAnsi="Tahoma" w:cs="Tahoma"/>
          <w:spacing w:val="21"/>
        </w:rPr>
        <w:t xml:space="preserve"> </w:t>
      </w:r>
      <w:r w:rsidRPr="001A21E8">
        <w:rPr>
          <w:rFonts w:ascii="Tahoma" w:eastAsia="Tahoma" w:hAnsi="Tahoma" w:cs="Tahoma"/>
        </w:rPr>
        <w:t>ze</w:t>
      </w:r>
      <w:r w:rsidRPr="001A21E8">
        <w:rPr>
          <w:rFonts w:ascii="Tahoma" w:eastAsia="Tahoma" w:hAnsi="Tahoma" w:cs="Tahoma"/>
          <w:spacing w:val="28"/>
        </w:rPr>
        <w:t xml:space="preserve"> </w:t>
      </w:r>
      <w:r w:rsidRPr="001A21E8">
        <w:rPr>
          <w:rFonts w:ascii="Tahoma" w:eastAsia="Tahoma" w:hAnsi="Tahoma" w:cs="Tahoma"/>
          <w:spacing w:val="1"/>
        </w:rPr>
        <w:t>w</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8"/>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29"/>
        </w:rPr>
        <w:t xml:space="preserve"> </w:t>
      </w:r>
      <w:r w:rsidRPr="001A21E8">
        <w:rPr>
          <w:rFonts w:ascii="Tahoma" w:eastAsia="Tahoma" w:hAnsi="Tahoma" w:cs="Tahoma"/>
        </w:rPr>
        <w:t>źród</w:t>
      </w:r>
      <w:r w:rsidRPr="001A21E8">
        <w:rPr>
          <w:rFonts w:ascii="Tahoma" w:eastAsia="Tahoma" w:hAnsi="Tahoma" w:cs="Tahoma"/>
          <w:spacing w:val="3"/>
        </w:rPr>
        <w:t>ł</w:t>
      </w:r>
      <w:r w:rsidRPr="001A21E8">
        <w:rPr>
          <w:rFonts w:ascii="Tahoma" w:eastAsia="Tahoma" w:hAnsi="Tahoma" w:cs="Tahoma"/>
        </w:rPr>
        <w:t>a</w:t>
      </w:r>
      <w:r w:rsidRPr="001A21E8">
        <w:rPr>
          <w:rFonts w:ascii="Tahoma" w:eastAsia="Tahoma" w:hAnsi="Tahoma" w:cs="Tahoma"/>
          <w:spacing w:val="24"/>
        </w:rPr>
        <w:t xml:space="preserve"> </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00B112E4">
        <w:rPr>
          <w:rFonts w:ascii="Tahoma" w:eastAsia="Tahoma" w:hAnsi="Tahoma" w:cs="Tahoma"/>
        </w:rPr>
        <w:t xml:space="preserve"> </w:t>
      </w:r>
      <w:r w:rsidRPr="001A21E8">
        <w:rPr>
          <w:rFonts w:ascii="Tahoma" w:eastAsia="Tahoma" w:hAnsi="Tahoma" w:cs="Tahoma"/>
        </w:rPr>
        <w:t>(</w:t>
      </w:r>
      <w:r w:rsidRPr="001A21E8">
        <w:rPr>
          <w:rFonts w:ascii="Tahoma" w:eastAsia="Tahoma" w:hAnsi="Tahoma" w:cs="Tahoma"/>
          <w:spacing w:val="1"/>
        </w:rPr>
        <w:t>p</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9"/>
        </w:rPr>
        <w:t xml:space="preserve"> </w:t>
      </w:r>
      <w:r w:rsidRPr="001A21E8">
        <w:rPr>
          <w:rFonts w:ascii="Tahoma" w:eastAsia="Tahoma" w:hAnsi="Tahoma" w:cs="Tahoma"/>
        </w:rPr>
        <w:t>ze</w:t>
      </w:r>
      <w:r w:rsidRPr="001A21E8">
        <w:rPr>
          <w:rFonts w:ascii="Tahoma" w:eastAsia="Tahoma" w:hAnsi="Tahoma" w:cs="Tahoma"/>
          <w:spacing w:val="-1"/>
        </w:rPr>
        <w:t xml:space="preserve"> </w:t>
      </w:r>
      <w:r w:rsidRPr="001A21E8">
        <w:rPr>
          <w:rFonts w:ascii="Tahoma" w:eastAsia="Tahoma" w:hAnsi="Tahoma" w:cs="Tahoma"/>
        </w:rPr>
        <w:t>środków</w:t>
      </w:r>
      <w:r w:rsidRPr="001A21E8">
        <w:rPr>
          <w:rFonts w:ascii="Tahoma" w:eastAsia="Tahoma" w:hAnsi="Tahoma" w:cs="Tahoma"/>
          <w:spacing w:val="-7"/>
        </w:rPr>
        <w:t xml:space="preserve"> </w:t>
      </w:r>
      <w:r w:rsidRPr="001A21E8">
        <w:rPr>
          <w:rFonts w:ascii="Tahoma" w:eastAsia="Tahoma" w:hAnsi="Tahoma" w:cs="Tahoma"/>
          <w:spacing w:val="3"/>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2"/>
        </w:rPr>
        <w:t xml:space="preserve"> </w:t>
      </w:r>
      <w:r w:rsidRPr="001A21E8">
        <w:rPr>
          <w:rFonts w:ascii="Tahoma" w:eastAsia="Tahoma" w:hAnsi="Tahoma" w:cs="Tahoma"/>
        </w:rPr>
        <w:t>i do</w:t>
      </w:r>
      <w:r w:rsidRPr="001A21E8">
        <w:rPr>
          <w:rFonts w:ascii="Tahoma" w:eastAsia="Tahoma" w:hAnsi="Tahoma" w:cs="Tahoma"/>
          <w:spacing w:val="1"/>
        </w:rPr>
        <w:t>t</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cel</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w:t>
      </w:r>
    </w:p>
    <w:p w14:paraId="1E7F9C86" w14:textId="409D1684" w:rsidR="00942F4E" w:rsidRPr="001A21E8" w:rsidRDefault="00280ADA" w:rsidP="00F10027">
      <w:pPr>
        <w:spacing w:line="276" w:lineRule="auto"/>
        <w:ind w:left="851" w:right="14" w:hanging="426"/>
        <w:jc w:val="both"/>
        <w:rPr>
          <w:rFonts w:ascii="Tahoma" w:eastAsia="Tahoma" w:hAnsi="Tahoma" w:cs="Tahoma"/>
        </w:rPr>
      </w:pPr>
      <w:r w:rsidRPr="001A21E8">
        <w:rPr>
          <w:rFonts w:ascii="Tahoma" w:eastAsia="Tahoma" w:hAnsi="Tahoma" w:cs="Tahoma"/>
          <w:spacing w:val="-1"/>
        </w:rPr>
        <w:t>4</w:t>
      </w:r>
      <w:r w:rsidRPr="001A21E8">
        <w:rPr>
          <w:rFonts w:ascii="Tahoma" w:eastAsia="Tahoma" w:hAnsi="Tahoma" w:cs="Tahoma"/>
        </w:rPr>
        <w:t>)</w:t>
      </w:r>
      <w:r w:rsidR="00B112E4">
        <w:rPr>
          <w:rFonts w:ascii="Tahoma" w:eastAsia="Tahoma" w:hAnsi="Tahoma" w:cs="Tahoma"/>
          <w:spacing w:val="35"/>
        </w:rPr>
        <w:tab/>
      </w:r>
      <w:r w:rsidRPr="001A21E8">
        <w:rPr>
          <w:rFonts w:ascii="Tahoma" w:eastAsia="Tahoma" w:hAnsi="Tahoma" w:cs="Tahoma"/>
          <w:spacing w:val="1"/>
        </w:rPr>
        <w:t>w</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ie </w:t>
      </w:r>
      <w:r w:rsidR="00EB5F6E">
        <w:rPr>
          <w:rFonts w:ascii="Tahoma" w:eastAsia="Tahoma" w:hAnsi="Tahoma" w:cs="Tahoma"/>
        </w:rPr>
        <w:t>terminu płatności</w:t>
      </w:r>
      <w:r w:rsidR="00EB5F6E" w:rsidRPr="001A21E8">
        <w:rPr>
          <w:rFonts w:ascii="Tahoma" w:eastAsia="Tahoma" w:hAnsi="Tahoma" w:cs="Tahoma"/>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w:t>
      </w:r>
      <w:r w:rsidRPr="001A21E8">
        <w:rPr>
          <w:rFonts w:ascii="Tahoma" w:eastAsia="Tahoma" w:hAnsi="Tahoma" w:cs="Tahoma"/>
          <w:spacing w:val="-17"/>
        </w:rPr>
        <w:t>y</w:t>
      </w:r>
      <w:r w:rsidR="00EB5F6E">
        <w:rPr>
          <w:rFonts w:ascii="Tahoma" w:eastAsia="Tahoma" w:hAnsi="Tahoma" w:cs="Tahoma"/>
          <w:spacing w:val="-17"/>
        </w:rPr>
        <w:t xml:space="preserve"> środków</w:t>
      </w:r>
      <w:r w:rsidRPr="001A21E8">
        <w:rPr>
          <w:rFonts w:ascii="Tahoma" w:eastAsia="Tahoma" w:hAnsi="Tahoma" w:cs="Tahoma"/>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do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zy z</w:t>
      </w:r>
      <w:r w:rsidRPr="001A21E8">
        <w:rPr>
          <w:rFonts w:ascii="Tahoma" w:eastAsia="Tahoma" w:hAnsi="Tahoma" w:cs="Tahoma"/>
          <w:spacing w:val="1"/>
        </w:rPr>
        <w:t>w</w:t>
      </w:r>
      <w:r w:rsidRPr="001A21E8">
        <w:rPr>
          <w:rFonts w:ascii="Tahoma" w:eastAsia="Tahoma" w:hAnsi="Tahoma" w:cs="Tahoma"/>
        </w:rPr>
        <w:t>rot</w:t>
      </w:r>
      <w:r w:rsidR="00EB5F6E">
        <w:rPr>
          <w:rFonts w:ascii="Tahoma" w:eastAsia="Tahoma" w:hAnsi="Tahoma" w:cs="Tahoma"/>
        </w:rPr>
        <w:t xml:space="preserve"> (</w:t>
      </w:r>
      <w:r w:rsidRPr="001A21E8">
        <w:rPr>
          <w:rFonts w:ascii="Tahoma" w:eastAsia="Tahoma" w:hAnsi="Tahoma" w:cs="Tahoma"/>
        </w:rPr>
        <w:t>z</w:t>
      </w:r>
      <w:r w:rsidRPr="001A21E8">
        <w:rPr>
          <w:rFonts w:ascii="Tahoma" w:eastAsia="Tahoma" w:hAnsi="Tahoma" w:cs="Tahoma"/>
          <w:spacing w:val="-1"/>
        </w:rPr>
        <w:t xml:space="preserve"> u</w:t>
      </w:r>
      <w:r w:rsidRPr="001A21E8">
        <w:rPr>
          <w:rFonts w:ascii="Tahoma" w:eastAsia="Tahoma" w:hAnsi="Tahoma" w:cs="Tahoma"/>
          <w:spacing w:val="1"/>
        </w:rPr>
        <w:t>w</w:t>
      </w:r>
      <w:r w:rsidRPr="001A21E8">
        <w:rPr>
          <w:rFonts w:ascii="Tahoma" w:eastAsia="Tahoma" w:hAnsi="Tahoma" w:cs="Tahoma"/>
        </w:rPr>
        <w:t>zgl</w:t>
      </w:r>
      <w:r w:rsidRPr="001A21E8">
        <w:rPr>
          <w:rFonts w:ascii="Tahoma" w:eastAsia="Tahoma" w:hAnsi="Tahoma" w:cs="Tahoma"/>
          <w:spacing w:val="1"/>
        </w:rPr>
        <w:t>ę</w:t>
      </w:r>
      <w:r w:rsidRPr="001A21E8">
        <w:rPr>
          <w:rFonts w:ascii="Tahoma" w:eastAsia="Tahoma" w:hAnsi="Tahoma" w:cs="Tahoma"/>
        </w:rPr>
        <w:t>dnieniem</w:t>
      </w:r>
      <w:r w:rsidRPr="001A21E8">
        <w:rPr>
          <w:rFonts w:ascii="Tahoma" w:eastAsia="Tahoma" w:hAnsi="Tahoma" w:cs="Tahoma"/>
          <w:spacing w:val="-13"/>
        </w:rPr>
        <w:t xml:space="preserve"> </w:t>
      </w:r>
      <w:r w:rsidRPr="001A21E8">
        <w:rPr>
          <w:rFonts w:ascii="Tahoma" w:eastAsia="Tahoma" w:hAnsi="Tahoma" w:cs="Tahoma"/>
        </w:rPr>
        <w:t>źr</w:t>
      </w:r>
      <w:r w:rsidRPr="001A21E8">
        <w:rPr>
          <w:rFonts w:ascii="Tahoma" w:eastAsia="Tahoma" w:hAnsi="Tahoma" w:cs="Tahoma"/>
          <w:spacing w:val="2"/>
        </w:rPr>
        <w:t>ó</w:t>
      </w:r>
      <w:r w:rsidRPr="001A21E8">
        <w:rPr>
          <w:rFonts w:ascii="Tahoma" w:eastAsia="Tahoma" w:hAnsi="Tahoma" w:cs="Tahoma"/>
        </w:rPr>
        <w:t>d</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2"/>
        </w:rPr>
        <w:t xml:space="preserve"> </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00EB5F6E">
        <w:rPr>
          <w:rFonts w:ascii="Tahoma" w:eastAsia="Tahoma" w:hAnsi="Tahoma" w:cs="Tahoma"/>
          <w:spacing w:val="1"/>
        </w:rPr>
        <w:t>)</w:t>
      </w:r>
      <w:r w:rsidRPr="001A21E8">
        <w:rPr>
          <w:rFonts w:ascii="Tahoma" w:eastAsia="Tahoma" w:hAnsi="Tahoma" w:cs="Tahoma"/>
        </w:rPr>
        <w:t>;</w:t>
      </w:r>
    </w:p>
    <w:p w14:paraId="20A48A30" w14:textId="3C15AD65" w:rsidR="00942F4E" w:rsidRPr="001A21E8" w:rsidRDefault="00280ADA" w:rsidP="00F10027">
      <w:pPr>
        <w:spacing w:line="276" w:lineRule="auto"/>
        <w:ind w:left="851" w:right="14" w:hanging="426"/>
        <w:jc w:val="both"/>
        <w:rPr>
          <w:rFonts w:ascii="Tahoma" w:eastAsia="Tahoma" w:hAnsi="Tahoma" w:cs="Tahoma"/>
        </w:rPr>
      </w:pPr>
      <w:r w:rsidRPr="001A21E8">
        <w:rPr>
          <w:rFonts w:ascii="Tahoma" w:eastAsia="Tahoma" w:hAnsi="Tahoma" w:cs="Tahoma"/>
          <w:spacing w:val="-1"/>
        </w:rPr>
        <w:t>5</w:t>
      </w:r>
      <w:r w:rsidRPr="001A21E8">
        <w:rPr>
          <w:rFonts w:ascii="Tahoma" w:eastAsia="Tahoma" w:hAnsi="Tahoma" w:cs="Tahoma"/>
        </w:rPr>
        <w:t>)</w:t>
      </w:r>
      <w:r w:rsidR="00B112E4">
        <w:rPr>
          <w:rFonts w:ascii="Tahoma" w:eastAsia="Tahoma" w:hAnsi="Tahoma" w:cs="Tahoma"/>
          <w:spacing w:val="35"/>
        </w:rPr>
        <w:tab/>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ł 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 xml:space="preserve">u </w:t>
      </w:r>
      <w:r w:rsidRPr="001A21E8">
        <w:rPr>
          <w:rFonts w:ascii="Tahoma" w:eastAsia="Tahoma" w:hAnsi="Tahoma" w:cs="Tahoma"/>
          <w:spacing w:val="3"/>
        </w:rPr>
        <w:t>(</w:t>
      </w:r>
      <w:r w:rsidRPr="001A21E8">
        <w:rPr>
          <w:rFonts w:ascii="Tahoma" w:eastAsia="Tahoma" w:hAnsi="Tahoma" w:cs="Tahoma"/>
          <w:spacing w:val="-1"/>
        </w:rPr>
        <w:t>n</w:t>
      </w:r>
      <w:r w:rsidRPr="001A21E8">
        <w:rPr>
          <w:rFonts w:ascii="Tahoma" w:eastAsia="Tahoma" w:hAnsi="Tahoma" w:cs="Tahoma"/>
          <w:spacing w:val="-2"/>
        </w:rPr>
        <w:t>p</w:t>
      </w:r>
      <w:r w:rsidRPr="001A21E8">
        <w:rPr>
          <w:rFonts w:ascii="Tahoma" w:eastAsia="Tahoma" w:hAnsi="Tahoma" w:cs="Tahoma"/>
        </w:rPr>
        <w:t>. z</w:t>
      </w:r>
      <w:r w:rsidRPr="001A21E8">
        <w:rPr>
          <w:rFonts w:ascii="Tahoma" w:eastAsia="Tahoma" w:hAnsi="Tahoma" w:cs="Tahoma"/>
          <w:spacing w:val="1"/>
        </w:rPr>
        <w:t>w</w:t>
      </w:r>
      <w:r w:rsidRPr="001A21E8">
        <w:rPr>
          <w:rFonts w:ascii="Tahoma" w:eastAsia="Tahoma" w:hAnsi="Tahoma" w:cs="Tahoma"/>
        </w:rPr>
        <w:t>rot środk</w:t>
      </w:r>
      <w:r w:rsidRPr="001A21E8">
        <w:rPr>
          <w:rFonts w:ascii="Tahoma" w:eastAsia="Tahoma" w:hAnsi="Tahoma" w:cs="Tahoma"/>
          <w:spacing w:val="-1"/>
        </w:rPr>
        <w:t>ó</w:t>
      </w:r>
      <w:r w:rsidRPr="001A21E8">
        <w:rPr>
          <w:rFonts w:ascii="Tahoma" w:eastAsia="Tahoma" w:hAnsi="Tahoma" w:cs="Tahoma"/>
        </w:rPr>
        <w:t xml:space="preserve">w </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c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 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 xml:space="preserve">, </w:t>
      </w:r>
      <w:r w:rsidRPr="001A21E8">
        <w:rPr>
          <w:rFonts w:ascii="Tahoma" w:eastAsia="Tahoma" w:hAnsi="Tahoma" w:cs="Tahoma"/>
          <w:spacing w:val="3"/>
        </w:rPr>
        <w:t>z</w:t>
      </w:r>
      <w:r w:rsidRPr="001A21E8">
        <w:rPr>
          <w:rFonts w:ascii="Tahoma" w:eastAsia="Tahoma" w:hAnsi="Tahoma" w:cs="Tahoma"/>
          <w:spacing w:val="1"/>
        </w:rPr>
        <w:t>w</w:t>
      </w:r>
      <w:r w:rsidRPr="001A21E8">
        <w:rPr>
          <w:rFonts w:ascii="Tahoma" w:eastAsia="Tahoma" w:hAnsi="Tahoma" w:cs="Tahoma"/>
        </w:rPr>
        <w:t>rot środk</w:t>
      </w:r>
      <w:r w:rsidRPr="001A21E8">
        <w:rPr>
          <w:rFonts w:ascii="Tahoma" w:eastAsia="Tahoma" w:hAnsi="Tahoma" w:cs="Tahoma"/>
          <w:spacing w:val="-1"/>
        </w:rPr>
        <w:t>ó</w:t>
      </w:r>
      <w:r w:rsidRPr="001A21E8">
        <w:rPr>
          <w:rFonts w:ascii="Tahoma" w:eastAsia="Tahoma" w:hAnsi="Tahoma" w:cs="Tahoma"/>
        </w:rPr>
        <w:t>w</w:t>
      </w:r>
      <w:r w:rsidR="00000B2E">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nych</w:t>
      </w:r>
      <w:r w:rsidRPr="001A21E8">
        <w:rPr>
          <w:rFonts w:ascii="Tahoma" w:eastAsia="Tahoma" w:hAnsi="Tahoma" w:cs="Tahoma"/>
        </w:rPr>
        <w:t>,</w:t>
      </w:r>
      <w:r w:rsidRPr="001A21E8">
        <w:rPr>
          <w:rFonts w:ascii="Tahoma" w:eastAsia="Tahoma" w:hAnsi="Tahoma" w:cs="Tahoma"/>
          <w:spacing w:val="-16"/>
        </w:rPr>
        <w:t xml:space="preserve"> </w:t>
      </w:r>
      <w:r w:rsidR="00EB5F6E">
        <w:rPr>
          <w:rFonts w:ascii="Tahoma" w:eastAsia="Tahoma" w:hAnsi="Tahoma" w:cs="Tahoma"/>
          <w:spacing w:val="-16"/>
        </w:rPr>
        <w:t xml:space="preserve">odsetki bankowe, </w:t>
      </w:r>
      <w:r w:rsidRPr="001A21E8">
        <w:rPr>
          <w:rFonts w:ascii="Tahoma" w:eastAsia="Tahoma" w:hAnsi="Tahoma" w:cs="Tahoma"/>
        </w:rPr>
        <w:t>itp</w:t>
      </w:r>
      <w:r w:rsidRPr="001A21E8">
        <w:rPr>
          <w:rFonts w:ascii="Tahoma" w:eastAsia="Tahoma" w:hAnsi="Tahoma" w:cs="Tahoma"/>
          <w:spacing w:val="-9"/>
        </w:rPr>
        <w:t>.</w:t>
      </w:r>
      <w:r w:rsidRPr="001A21E8">
        <w:rPr>
          <w:rFonts w:ascii="Tahoma" w:eastAsia="Tahoma" w:hAnsi="Tahoma" w:cs="Tahoma"/>
        </w:rPr>
        <w:t>).</w:t>
      </w:r>
    </w:p>
    <w:p w14:paraId="776AE422" w14:textId="1413E2EF" w:rsidR="00125812" w:rsidRPr="001A21E8" w:rsidRDefault="00125812"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Beneficjent oraz Partnerzy</w:t>
      </w:r>
      <w:r w:rsidRPr="001A21E8">
        <w:rPr>
          <w:rStyle w:val="Odwoanieprzypisudolnego"/>
          <w:rFonts w:ascii="Tahoma" w:eastAsia="Tahoma" w:hAnsi="Tahoma" w:cs="Tahoma"/>
        </w:rPr>
        <w:footnoteReference w:id="40"/>
      </w:r>
      <w:r w:rsidRPr="001A21E8">
        <w:rPr>
          <w:rFonts w:ascii="Tahoma" w:eastAsia="Tahoma" w:hAnsi="Tahoma" w:cs="Tahoma"/>
        </w:rPr>
        <w:t xml:space="preserve"> nie mo</w:t>
      </w:r>
      <w:r w:rsidR="007D3498" w:rsidRPr="001A21E8">
        <w:rPr>
          <w:rFonts w:ascii="Tahoma" w:eastAsia="Tahoma" w:hAnsi="Tahoma" w:cs="Tahoma"/>
        </w:rPr>
        <w:t>że/</w:t>
      </w:r>
      <w:proofErr w:type="spellStart"/>
      <w:r w:rsidRPr="001A21E8">
        <w:rPr>
          <w:rFonts w:ascii="Tahoma" w:eastAsia="Tahoma" w:hAnsi="Tahoma" w:cs="Tahoma"/>
        </w:rPr>
        <w:t>gą</w:t>
      </w:r>
      <w:proofErr w:type="spellEnd"/>
      <w:r w:rsidRPr="001A21E8">
        <w:rPr>
          <w:rFonts w:ascii="Tahoma" w:eastAsia="Tahoma" w:hAnsi="Tahoma" w:cs="Tahoma"/>
        </w:rPr>
        <w:t xml:space="preserve"> przeznaczyć otrzymanych transz dofinansowania na cele inne niż związane z projektem, w szczególności na tymczasowe finansowanie swojej podstawowej, poza</w:t>
      </w:r>
      <w:r w:rsidR="00B7143F">
        <w:rPr>
          <w:rFonts w:ascii="Tahoma" w:eastAsia="Tahoma" w:hAnsi="Tahoma" w:cs="Tahoma"/>
        </w:rPr>
        <w:t xml:space="preserve"> </w:t>
      </w:r>
      <w:r w:rsidRPr="001A21E8">
        <w:rPr>
          <w:rFonts w:ascii="Tahoma" w:eastAsia="Tahoma" w:hAnsi="Tahoma" w:cs="Tahoma"/>
        </w:rPr>
        <w:t>projektowej działalności. W przypadku naruszenia zdania pierwszego stosuje się § 1</w:t>
      </w:r>
      <w:r w:rsidR="001D76E7">
        <w:rPr>
          <w:rFonts w:ascii="Tahoma" w:eastAsia="Tahoma" w:hAnsi="Tahoma" w:cs="Tahoma"/>
        </w:rPr>
        <w:t>5</w:t>
      </w:r>
      <w:r w:rsidRPr="001A21E8">
        <w:rPr>
          <w:rFonts w:ascii="Tahoma" w:eastAsia="Tahoma" w:hAnsi="Tahoma" w:cs="Tahoma"/>
        </w:rPr>
        <w:t>.</w:t>
      </w:r>
    </w:p>
    <w:p w14:paraId="5ABEDBFE" w14:textId="232FA307" w:rsidR="00125812" w:rsidRDefault="00125812" w:rsidP="005100BA">
      <w:pPr>
        <w:pStyle w:val="Akapitzlist"/>
        <w:numPr>
          <w:ilvl w:val="0"/>
          <w:numId w:val="13"/>
        </w:numPr>
        <w:spacing w:line="276" w:lineRule="auto"/>
        <w:ind w:left="426" w:right="14" w:hanging="426"/>
        <w:jc w:val="both"/>
        <w:rPr>
          <w:rFonts w:ascii="Tahoma" w:eastAsia="Tahoma" w:hAnsi="Tahoma" w:cs="Tahoma"/>
        </w:rPr>
      </w:pPr>
      <w:r w:rsidRPr="001A21E8">
        <w:rPr>
          <w:rFonts w:ascii="Tahoma" w:eastAsia="Tahoma" w:hAnsi="Tahoma" w:cs="Tahoma"/>
        </w:rPr>
        <w:t>Beneficjent przekazuje odpowiednią część dofin</w:t>
      </w:r>
      <w:r w:rsidR="00000B2E">
        <w:rPr>
          <w:rFonts w:ascii="Tahoma" w:eastAsia="Tahoma" w:hAnsi="Tahoma" w:cs="Tahoma"/>
        </w:rPr>
        <w:t>ansowania na pokrycie wydatków P</w:t>
      </w:r>
      <w:r w:rsidRPr="001A21E8">
        <w:rPr>
          <w:rFonts w:ascii="Tahoma" w:eastAsia="Tahoma" w:hAnsi="Tahoma" w:cs="Tahoma"/>
        </w:rPr>
        <w:t>artner</w:t>
      </w:r>
      <w:r w:rsidR="00EB5F6E">
        <w:rPr>
          <w:rFonts w:ascii="Tahoma" w:eastAsia="Tahoma" w:hAnsi="Tahoma" w:cs="Tahoma"/>
        </w:rPr>
        <w:t>a/</w:t>
      </w:r>
      <w:r w:rsidRPr="001A21E8">
        <w:rPr>
          <w:rFonts w:ascii="Tahoma" w:eastAsia="Tahoma" w:hAnsi="Tahoma" w:cs="Tahoma"/>
        </w:rPr>
        <w:t xml:space="preserve">ów, zgodnie z umową o partnerstwie. Wszystkie płatności dokonywane w związku z realizacją niniejszej </w:t>
      </w:r>
      <w:r w:rsidR="00D15C17" w:rsidRPr="001A21E8">
        <w:rPr>
          <w:rFonts w:ascii="Tahoma" w:eastAsia="Tahoma" w:hAnsi="Tahoma" w:cs="Tahoma"/>
        </w:rPr>
        <w:t>Decyzji</w:t>
      </w:r>
      <w:r w:rsidRPr="001A21E8">
        <w:rPr>
          <w:rFonts w:ascii="Tahoma" w:eastAsia="Tahoma" w:hAnsi="Tahoma" w:cs="Tahoma"/>
        </w:rPr>
        <w:t>, pomiędzy Beneficjentem a Partnerem</w:t>
      </w:r>
      <w:r w:rsidR="00EB5F6E">
        <w:rPr>
          <w:rFonts w:ascii="Tahoma" w:eastAsia="Tahoma" w:hAnsi="Tahoma" w:cs="Tahoma"/>
        </w:rPr>
        <w:t>/</w:t>
      </w:r>
      <w:proofErr w:type="spellStart"/>
      <w:r w:rsidR="00EB5F6E">
        <w:rPr>
          <w:rFonts w:ascii="Tahoma" w:eastAsia="Tahoma" w:hAnsi="Tahoma" w:cs="Tahoma"/>
        </w:rPr>
        <w:t>ami</w:t>
      </w:r>
      <w:proofErr w:type="spellEnd"/>
      <w:r w:rsidRPr="001A21E8">
        <w:rPr>
          <w:rFonts w:ascii="Tahoma" w:eastAsia="Tahoma" w:hAnsi="Tahoma" w:cs="Tahoma"/>
        </w:rPr>
        <w:t>, powinny być dokonywane za pośrednictwem rachunku bankowego</w:t>
      </w:r>
      <w:r w:rsidR="003B51CB" w:rsidRPr="001A21E8">
        <w:rPr>
          <w:rFonts w:ascii="Tahoma" w:eastAsia="Tahoma" w:hAnsi="Tahoma" w:cs="Tahoma"/>
        </w:rPr>
        <w:t>, o którym mowa w ust. 1</w:t>
      </w:r>
      <w:r w:rsidR="001D76E7">
        <w:rPr>
          <w:rFonts w:ascii="Tahoma" w:eastAsia="Tahoma" w:hAnsi="Tahoma" w:cs="Tahoma"/>
        </w:rPr>
        <w:t>2</w:t>
      </w:r>
      <w:r w:rsidR="003B51CB" w:rsidRPr="001A21E8">
        <w:rPr>
          <w:rFonts w:ascii="Tahoma" w:eastAsia="Tahoma" w:hAnsi="Tahoma" w:cs="Tahoma"/>
        </w:rPr>
        <w:t>, pod rygorem uznania poniesionych wydatków za niekwalifikowa</w:t>
      </w:r>
      <w:r w:rsidR="00714CA9" w:rsidRPr="001A21E8">
        <w:rPr>
          <w:rFonts w:ascii="Tahoma" w:eastAsia="Tahoma" w:hAnsi="Tahoma" w:cs="Tahoma"/>
        </w:rPr>
        <w:t>l</w:t>
      </w:r>
      <w:r w:rsidR="003B51CB" w:rsidRPr="001A21E8">
        <w:rPr>
          <w:rFonts w:ascii="Tahoma" w:eastAsia="Tahoma" w:hAnsi="Tahoma" w:cs="Tahoma"/>
        </w:rPr>
        <w:t>ne.</w:t>
      </w:r>
      <w:r w:rsidR="003B51CB" w:rsidRPr="001A21E8">
        <w:rPr>
          <w:rStyle w:val="Odwoanieprzypisudolnego"/>
          <w:rFonts w:ascii="Tahoma" w:eastAsia="Tahoma" w:hAnsi="Tahoma" w:cs="Tahoma"/>
        </w:rPr>
        <w:footnoteReference w:id="41"/>
      </w:r>
      <w:r w:rsidR="003B51CB" w:rsidRPr="001A21E8">
        <w:rPr>
          <w:rFonts w:ascii="Tahoma" w:eastAsia="Tahoma" w:hAnsi="Tahoma" w:cs="Tahoma"/>
        </w:rPr>
        <w:t xml:space="preserve"> </w:t>
      </w:r>
    </w:p>
    <w:p w14:paraId="7EBE4EE5" w14:textId="42993426" w:rsidR="003F6632" w:rsidRPr="00485114" w:rsidRDefault="003E52A3" w:rsidP="00485114">
      <w:pPr>
        <w:pStyle w:val="Akapitzlist"/>
        <w:numPr>
          <w:ilvl w:val="0"/>
          <w:numId w:val="13"/>
        </w:numPr>
        <w:spacing w:line="276" w:lineRule="auto"/>
        <w:ind w:left="426" w:right="14" w:hanging="426"/>
        <w:jc w:val="both"/>
        <w:rPr>
          <w:rFonts w:ascii="Tahoma" w:eastAsia="Tahoma" w:hAnsi="Tahoma" w:cs="Tahoma"/>
        </w:rPr>
      </w:pPr>
      <w:r w:rsidRPr="00485114">
        <w:rPr>
          <w:rFonts w:ascii="Tahoma" w:eastAsia="Tahoma" w:hAnsi="Tahoma" w:cs="Tahoma"/>
        </w:rPr>
        <w:lastRenderedPageBreak/>
        <w:t xml:space="preserve">Beneficjent zobowiązuje się ująć każdy wydatek kwalifikowalny we wniosku o płatność przekazywanym do </w:t>
      </w:r>
      <w:r w:rsidR="00BB5A67" w:rsidRPr="00485114">
        <w:rPr>
          <w:rFonts w:ascii="Tahoma" w:eastAsia="Tahoma" w:hAnsi="Tahoma" w:cs="Tahoma"/>
        </w:rPr>
        <w:t>IZ</w:t>
      </w:r>
      <w:r w:rsidRPr="00485114">
        <w:rPr>
          <w:rFonts w:ascii="Tahoma" w:eastAsia="Tahoma" w:hAnsi="Tahoma" w:cs="Tahoma"/>
        </w:rPr>
        <w:t xml:space="preserve"> w terminie do 3 miesięcy od dnia jego poniesienia.</w:t>
      </w:r>
      <w:r w:rsidRPr="001A21E8">
        <w:rPr>
          <w:rStyle w:val="Odwoanieprzypisudolnego"/>
          <w:rFonts w:ascii="Tahoma" w:eastAsia="Tahoma" w:hAnsi="Tahoma" w:cs="Tahoma"/>
        </w:rPr>
        <w:footnoteReference w:id="42"/>
      </w:r>
    </w:p>
    <w:p w14:paraId="53B72D9A" w14:textId="77777777" w:rsidR="00485114" w:rsidRDefault="00485114" w:rsidP="00F10027">
      <w:pPr>
        <w:spacing w:line="276" w:lineRule="auto"/>
        <w:ind w:left="426" w:right="14" w:hanging="426"/>
        <w:jc w:val="center"/>
        <w:rPr>
          <w:rFonts w:ascii="Tahoma" w:eastAsia="Tahoma" w:hAnsi="Tahoma" w:cs="Tahoma"/>
        </w:rPr>
      </w:pPr>
    </w:p>
    <w:p w14:paraId="696C6157" w14:textId="1DD685FC" w:rsidR="00942F4E" w:rsidRPr="001A21E8" w:rsidRDefault="00280ADA" w:rsidP="00F10027">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1</w:t>
      </w:r>
      <w:r w:rsidR="009B73C7" w:rsidRPr="00B60F60">
        <w:rPr>
          <w:rFonts w:ascii="Tahoma" w:eastAsia="Tahoma" w:hAnsi="Tahoma" w:cs="Tahoma"/>
        </w:rPr>
        <w:t>2</w:t>
      </w:r>
      <w:r w:rsidRPr="001A21E8">
        <w:rPr>
          <w:rFonts w:ascii="Tahoma" w:eastAsia="Tahoma" w:hAnsi="Tahoma" w:cs="Tahoma"/>
          <w:w w:val="99"/>
        </w:rPr>
        <w:t>.</w:t>
      </w:r>
    </w:p>
    <w:p w14:paraId="795328E1" w14:textId="5A77A543" w:rsidR="00942F4E" w:rsidRPr="001A21E8" w:rsidRDefault="003016F6" w:rsidP="005100BA">
      <w:pPr>
        <w:pStyle w:val="Akapitzlist"/>
        <w:numPr>
          <w:ilvl w:val="0"/>
          <w:numId w:val="14"/>
        </w:numPr>
        <w:spacing w:line="276" w:lineRule="auto"/>
        <w:ind w:left="426" w:right="14" w:hanging="426"/>
        <w:jc w:val="both"/>
        <w:rPr>
          <w:rFonts w:ascii="Tahoma" w:eastAsia="Tahoma" w:hAnsi="Tahoma" w:cs="Tahoma"/>
        </w:rPr>
      </w:pPr>
      <w:r>
        <w:rPr>
          <w:rFonts w:ascii="Tahoma" w:eastAsia="Tahoma" w:hAnsi="Tahoma" w:cs="Tahoma"/>
        </w:rPr>
        <w:t xml:space="preserve">IZ ustala </w:t>
      </w:r>
      <w:r w:rsidR="00280ADA" w:rsidRPr="001A21E8">
        <w:rPr>
          <w:rFonts w:ascii="Tahoma" w:eastAsia="Tahoma" w:hAnsi="Tahoma" w:cs="Tahoma"/>
          <w:spacing w:val="-1"/>
        </w:rPr>
        <w:t>n</w:t>
      </w:r>
      <w:r w:rsidR="00280ADA" w:rsidRPr="001A21E8">
        <w:rPr>
          <w:rFonts w:ascii="Tahoma" w:eastAsia="Tahoma" w:hAnsi="Tahoma" w:cs="Tahoma"/>
          <w:spacing w:val="1"/>
        </w:rPr>
        <w:t>a</w:t>
      </w:r>
      <w:r w:rsidR="00280ADA" w:rsidRPr="001A21E8">
        <w:rPr>
          <w:rFonts w:ascii="Tahoma" w:eastAsia="Tahoma" w:hAnsi="Tahoma" w:cs="Tahoma"/>
        </w:rPr>
        <w:t>st</w:t>
      </w:r>
      <w:r w:rsidR="00280ADA" w:rsidRPr="001A21E8">
        <w:rPr>
          <w:rFonts w:ascii="Tahoma" w:eastAsia="Tahoma" w:hAnsi="Tahoma" w:cs="Tahoma"/>
          <w:spacing w:val="1"/>
        </w:rPr>
        <w:t>ę</w:t>
      </w:r>
      <w:r w:rsidR="00280ADA" w:rsidRPr="001A21E8">
        <w:rPr>
          <w:rFonts w:ascii="Tahoma" w:eastAsia="Tahoma" w:hAnsi="Tahoma" w:cs="Tahoma"/>
        </w:rPr>
        <w:t>pu</w:t>
      </w:r>
      <w:r w:rsidR="00280ADA" w:rsidRPr="001A21E8">
        <w:rPr>
          <w:rFonts w:ascii="Tahoma" w:eastAsia="Tahoma" w:hAnsi="Tahoma" w:cs="Tahoma"/>
          <w:spacing w:val="-1"/>
        </w:rPr>
        <w:t>j</w:t>
      </w:r>
      <w:r w:rsidR="00280ADA" w:rsidRPr="001A21E8">
        <w:rPr>
          <w:rFonts w:ascii="Tahoma" w:eastAsia="Tahoma" w:hAnsi="Tahoma" w:cs="Tahoma"/>
          <w:spacing w:val="3"/>
        </w:rPr>
        <w:t>ą</w:t>
      </w:r>
      <w:r w:rsidR="00280ADA" w:rsidRPr="001A21E8">
        <w:rPr>
          <w:rFonts w:ascii="Tahoma" w:eastAsia="Tahoma" w:hAnsi="Tahoma" w:cs="Tahoma"/>
          <w:spacing w:val="-1"/>
        </w:rPr>
        <w:t>c</w:t>
      </w:r>
      <w:r w:rsidR="00280ADA" w:rsidRPr="001A21E8">
        <w:rPr>
          <w:rFonts w:ascii="Tahoma" w:eastAsia="Tahoma" w:hAnsi="Tahoma" w:cs="Tahoma"/>
        </w:rPr>
        <w:t xml:space="preserve">e </w:t>
      </w:r>
      <w:r w:rsidR="00280ADA" w:rsidRPr="001A21E8">
        <w:rPr>
          <w:rFonts w:ascii="Tahoma" w:eastAsia="Tahoma" w:hAnsi="Tahoma" w:cs="Tahoma"/>
          <w:spacing w:val="-1"/>
        </w:rPr>
        <w:t>w</w:t>
      </w:r>
      <w:r w:rsidR="00280ADA" w:rsidRPr="001A21E8">
        <w:rPr>
          <w:rFonts w:ascii="Tahoma" w:eastAsia="Tahoma" w:hAnsi="Tahoma" w:cs="Tahoma"/>
          <w:spacing w:val="1"/>
        </w:rPr>
        <w:t>a</w:t>
      </w:r>
      <w:r w:rsidR="00280ADA" w:rsidRPr="001A21E8">
        <w:rPr>
          <w:rFonts w:ascii="Tahoma" w:eastAsia="Tahoma" w:hAnsi="Tahoma" w:cs="Tahoma"/>
        </w:rPr>
        <w:t>ru</w:t>
      </w:r>
      <w:r w:rsidR="00280ADA" w:rsidRPr="001A21E8">
        <w:rPr>
          <w:rFonts w:ascii="Tahoma" w:eastAsia="Tahoma" w:hAnsi="Tahoma" w:cs="Tahoma"/>
          <w:spacing w:val="-1"/>
        </w:rPr>
        <w:t>n</w:t>
      </w:r>
      <w:r w:rsidR="00280ADA" w:rsidRPr="001A21E8">
        <w:rPr>
          <w:rFonts w:ascii="Tahoma" w:eastAsia="Tahoma" w:hAnsi="Tahoma" w:cs="Tahoma"/>
          <w:spacing w:val="1"/>
        </w:rPr>
        <w:t>k</w:t>
      </w:r>
      <w:r w:rsidR="00280ADA" w:rsidRPr="001A21E8">
        <w:rPr>
          <w:rFonts w:ascii="Tahoma" w:eastAsia="Tahoma" w:hAnsi="Tahoma" w:cs="Tahoma"/>
        </w:rPr>
        <w:t>i pr</w:t>
      </w:r>
      <w:r w:rsidR="00280ADA" w:rsidRPr="001A21E8">
        <w:rPr>
          <w:rFonts w:ascii="Tahoma" w:eastAsia="Tahoma" w:hAnsi="Tahoma" w:cs="Tahoma"/>
          <w:spacing w:val="1"/>
        </w:rPr>
        <w:t>ze</w:t>
      </w:r>
      <w:r w:rsidR="00280ADA" w:rsidRPr="001A21E8">
        <w:rPr>
          <w:rFonts w:ascii="Tahoma" w:eastAsia="Tahoma" w:hAnsi="Tahoma" w:cs="Tahoma"/>
          <w:spacing w:val="-1"/>
        </w:rPr>
        <w:t>k</w:t>
      </w:r>
      <w:r w:rsidR="00280ADA" w:rsidRPr="001A21E8">
        <w:rPr>
          <w:rFonts w:ascii="Tahoma" w:eastAsia="Tahoma" w:hAnsi="Tahoma" w:cs="Tahoma"/>
          <w:spacing w:val="1"/>
        </w:rPr>
        <w:t>a</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ia t</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szy do</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n</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so</w:t>
      </w:r>
      <w:r w:rsidR="00280ADA" w:rsidRPr="001A21E8">
        <w:rPr>
          <w:rFonts w:ascii="Tahoma" w:eastAsia="Tahoma" w:hAnsi="Tahoma" w:cs="Tahoma"/>
          <w:spacing w:val="-2"/>
        </w:rPr>
        <w:t>w</w:t>
      </w:r>
      <w:r w:rsidR="00280ADA" w:rsidRPr="001A21E8">
        <w:rPr>
          <w:rFonts w:ascii="Tahoma" w:eastAsia="Tahoma" w:hAnsi="Tahoma" w:cs="Tahoma"/>
          <w:spacing w:val="3"/>
        </w:rPr>
        <w:t>a</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rPr>
        <w:t>,</w:t>
      </w:r>
      <w:r w:rsidR="00000B2E">
        <w:rPr>
          <w:rFonts w:ascii="Tahoma" w:eastAsia="Tahoma" w:hAnsi="Tahoma" w:cs="Tahoma"/>
        </w:rPr>
        <w:t xml:space="preserve"> </w:t>
      </w:r>
      <w:r w:rsidR="00280ADA" w:rsidRPr="001A21E8">
        <w:rPr>
          <w:rFonts w:ascii="Tahoma" w:eastAsia="Tahoma" w:hAnsi="Tahoma" w:cs="Tahoma"/>
        </w:rPr>
        <w:t xml:space="preserve">z </w:t>
      </w:r>
      <w:r w:rsidR="00280ADA" w:rsidRPr="001A21E8">
        <w:rPr>
          <w:rFonts w:ascii="Tahoma" w:eastAsia="Tahoma" w:hAnsi="Tahoma" w:cs="Tahoma"/>
          <w:spacing w:val="-1"/>
        </w:rPr>
        <w:t>u</w:t>
      </w:r>
      <w:r w:rsidR="00280ADA" w:rsidRPr="001A21E8">
        <w:rPr>
          <w:rFonts w:ascii="Tahoma" w:eastAsia="Tahoma" w:hAnsi="Tahoma" w:cs="Tahoma"/>
          <w:spacing w:val="1"/>
        </w:rPr>
        <w:t>w</w:t>
      </w:r>
      <w:r w:rsidR="00280ADA" w:rsidRPr="001A21E8">
        <w:rPr>
          <w:rFonts w:ascii="Tahoma" w:eastAsia="Tahoma" w:hAnsi="Tahoma" w:cs="Tahoma"/>
        </w:rPr>
        <w:t>zgl</w:t>
      </w:r>
      <w:r w:rsidR="00280ADA" w:rsidRPr="001A21E8">
        <w:rPr>
          <w:rFonts w:ascii="Tahoma" w:eastAsia="Tahoma" w:hAnsi="Tahoma" w:cs="Tahoma"/>
          <w:spacing w:val="1"/>
        </w:rPr>
        <w:t>ę</w:t>
      </w:r>
      <w:r w:rsidR="00280ADA" w:rsidRPr="001A21E8">
        <w:rPr>
          <w:rFonts w:ascii="Tahoma" w:eastAsia="Tahoma" w:hAnsi="Tahoma" w:cs="Tahoma"/>
          <w:spacing w:val="9"/>
        </w:rPr>
        <w:t>d</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000B2E">
        <w:rPr>
          <w:rFonts w:ascii="Tahoma" w:eastAsia="Tahoma" w:hAnsi="Tahoma" w:cs="Tahoma"/>
        </w:rPr>
        <w:t>m</w:t>
      </w:r>
      <w:r w:rsidR="00000B2E">
        <w:rPr>
          <w:rFonts w:ascii="Tahoma" w:eastAsia="Tahoma" w:hAnsi="Tahoma" w:cs="Tahoma"/>
        </w:rPr>
        <w:br/>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3"/>
        </w:rPr>
        <w:t xml:space="preserve"> </w:t>
      </w:r>
      <w:r w:rsidR="00280ADA" w:rsidRPr="001A21E8">
        <w:rPr>
          <w:rFonts w:ascii="Tahoma" w:eastAsia="Tahoma" w:hAnsi="Tahoma" w:cs="Tahoma"/>
          <w:spacing w:val="2"/>
        </w:rPr>
        <w:t>2</w:t>
      </w:r>
      <w:r w:rsidR="00280ADA" w:rsidRPr="001A21E8">
        <w:rPr>
          <w:rFonts w:ascii="Tahoma" w:eastAsia="Tahoma" w:hAnsi="Tahoma" w:cs="Tahoma"/>
        </w:rPr>
        <w:t>-</w:t>
      </w:r>
      <w:r w:rsidR="00280ADA" w:rsidRPr="001A21E8">
        <w:rPr>
          <w:rFonts w:ascii="Tahoma" w:eastAsia="Tahoma" w:hAnsi="Tahoma" w:cs="Tahoma"/>
          <w:spacing w:val="2"/>
        </w:rPr>
        <w:t>6:</w:t>
      </w:r>
    </w:p>
    <w:p w14:paraId="065425DF" w14:textId="46B36D29" w:rsidR="00942F4E" w:rsidRPr="001A21E8" w:rsidRDefault="00280ADA" w:rsidP="00F10027">
      <w:pPr>
        <w:spacing w:line="276" w:lineRule="auto"/>
        <w:ind w:left="851" w:right="14" w:hanging="426"/>
        <w:jc w:val="both"/>
        <w:rPr>
          <w:rFonts w:ascii="Tahoma" w:eastAsia="Tahoma" w:hAnsi="Tahoma" w:cs="Tahoma"/>
        </w:rPr>
      </w:pPr>
      <w:r w:rsidRPr="001A21E8">
        <w:rPr>
          <w:rFonts w:ascii="Tahoma" w:eastAsia="Tahoma" w:hAnsi="Tahoma" w:cs="Tahoma"/>
          <w:spacing w:val="-1"/>
        </w:rPr>
        <w:t>1</w:t>
      </w:r>
      <w:r w:rsidRPr="001A21E8">
        <w:rPr>
          <w:rFonts w:ascii="Tahoma" w:eastAsia="Tahoma" w:hAnsi="Tahoma" w:cs="Tahoma"/>
        </w:rPr>
        <w:t>)</w:t>
      </w:r>
      <w:r w:rsidR="00B112E4">
        <w:rPr>
          <w:rFonts w:ascii="Tahoma" w:eastAsia="Tahoma" w:hAnsi="Tahoma" w:cs="Tahoma"/>
          <w:spacing w:val="35"/>
        </w:rPr>
        <w:tab/>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w</w:t>
      </w:r>
      <w:r w:rsidRPr="001A21E8">
        <w:rPr>
          <w:rFonts w:ascii="Tahoma" w:eastAsia="Tahoma" w:hAnsi="Tahoma" w:cs="Tahoma"/>
        </w:rPr>
        <w:t>sza</w:t>
      </w:r>
      <w:r w:rsidRPr="001A21E8">
        <w:rPr>
          <w:rFonts w:ascii="Tahoma" w:eastAsia="Tahoma" w:hAnsi="Tahoma" w:cs="Tahoma"/>
          <w:spacing w:val="-7"/>
        </w:rPr>
        <w:t xml:space="preserve"> </w:t>
      </w:r>
      <w:r w:rsidRPr="001A21E8">
        <w:rPr>
          <w:rFonts w:ascii="Tahoma" w:eastAsia="Tahoma" w:hAnsi="Tahoma" w:cs="Tahoma"/>
          <w:spacing w:val="1"/>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sza</w:t>
      </w:r>
      <w:r w:rsidRPr="001A21E8">
        <w:rPr>
          <w:rFonts w:ascii="Tahoma" w:eastAsia="Tahoma" w:hAnsi="Tahoma" w:cs="Tahoma"/>
          <w:spacing w:val="-5"/>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zy</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1"/>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5"/>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rPr>
        <w:t>pods</w:t>
      </w:r>
      <w:r w:rsidRPr="001A21E8">
        <w:rPr>
          <w:rFonts w:ascii="Tahoma" w:eastAsia="Tahoma" w:hAnsi="Tahoma" w:cs="Tahoma"/>
          <w:spacing w:val="1"/>
        </w:rPr>
        <w:t>taw</w:t>
      </w:r>
      <w:r w:rsidRPr="001A21E8">
        <w:rPr>
          <w:rFonts w:ascii="Tahoma" w:eastAsia="Tahoma" w:hAnsi="Tahoma" w:cs="Tahoma"/>
        </w:rPr>
        <w:t>ie</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ło</w:t>
      </w:r>
      <w:r w:rsidRPr="001A21E8">
        <w:rPr>
          <w:rFonts w:ascii="Tahoma" w:eastAsia="Tahoma" w:hAnsi="Tahoma" w:cs="Tahoma"/>
        </w:rPr>
        <w:t>żonego</w:t>
      </w:r>
      <w:r w:rsidRPr="001A21E8">
        <w:rPr>
          <w:rFonts w:ascii="Tahoma" w:eastAsia="Tahoma" w:hAnsi="Tahoma" w:cs="Tahoma"/>
          <w:spacing w:val="-9"/>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6"/>
        </w:rPr>
        <w:t xml:space="preserve"> </w:t>
      </w:r>
      <w:r w:rsidR="00F10027">
        <w:rPr>
          <w:rFonts w:ascii="Tahoma" w:eastAsia="Tahoma" w:hAnsi="Tahoma" w:cs="Tahoma"/>
          <w:spacing w:val="-6"/>
        </w:rPr>
        <w:br/>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ć</w:t>
      </w:r>
      <w:r w:rsidR="00610491" w:rsidRPr="001A21E8">
        <w:rPr>
          <w:rFonts w:ascii="Tahoma" w:eastAsia="Tahoma" w:hAnsi="Tahoma" w:cs="Tahoma"/>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4"/>
        </w:rPr>
        <w:t xml:space="preserve"> </w:t>
      </w:r>
      <w:r w:rsidRPr="001A21E8">
        <w:rPr>
          <w:rFonts w:ascii="Tahoma" w:eastAsia="Tahoma" w:hAnsi="Tahoma" w:cs="Tahoma"/>
        </w:rPr>
        <w:t>i</w:t>
      </w:r>
      <w:r w:rsidRPr="001A21E8">
        <w:rPr>
          <w:rFonts w:ascii="Tahoma" w:eastAsia="Tahoma" w:hAnsi="Tahoma" w:cs="Tahoma"/>
          <w:spacing w:val="12"/>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spacing w:val="2"/>
        </w:rPr>
        <w:t>r</w:t>
      </w:r>
      <w:r w:rsidRPr="001A21E8">
        <w:rPr>
          <w:rFonts w:ascii="Tahoma" w:eastAsia="Tahoma" w:hAnsi="Tahoma" w:cs="Tahoma"/>
          <w:spacing w:val="1"/>
        </w:rPr>
        <w:t>e</w:t>
      </w:r>
      <w:r w:rsidRPr="001A21E8">
        <w:rPr>
          <w:rFonts w:ascii="Tahoma" w:eastAsia="Tahoma" w:hAnsi="Tahoma" w:cs="Tahoma"/>
        </w:rPr>
        <w:t>ślo</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4"/>
        </w:rPr>
        <w:t xml:space="preserve"> </w:t>
      </w:r>
      <w:r w:rsidRPr="001A21E8">
        <w:rPr>
          <w:rFonts w:ascii="Tahoma" w:eastAsia="Tahoma" w:hAnsi="Tahoma" w:cs="Tahoma"/>
          <w:spacing w:val="-1"/>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2"/>
        </w:rPr>
        <w:t>i</w:t>
      </w:r>
      <w:r w:rsidRPr="001A21E8">
        <w:rPr>
          <w:rFonts w:ascii="Tahoma" w:eastAsia="Tahoma" w:hAnsi="Tahoma" w:cs="Tahoma"/>
        </w:rPr>
        <w:t>e</w:t>
      </w:r>
      <w:r w:rsidRPr="001A21E8">
        <w:rPr>
          <w:rFonts w:ascii="Tahoma" w:eastAsia="Tahoma" w:hAnsi="Tahoma" w:cs="Tahoma"/>
          <w:spacing w:val="-2"/>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10"/>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spacing w:val="-1"/>
        </w:rPr>
        <w:t>1</w:t>
      </w:r>
      <w:r w:rsidR="009B73C7">
        <w:rPr>
          <w:rFonts w:ascii="Tahoma" w:eastAsia="Tahoma" w:hAnsi="Tahoma" w:cs="Tahoma"/>
          <w:spacing w:val="-1"/>
        </w:rPr>
        <w:t>1</w:t>
      </w:r>
      <w:r w:rsidRPr="001A21E8">
        <w:rPr>
          <w:rFonts w:ascii="Tahoma" w:eastAsia="Tahoma" w:hAnsi="Tahoma" w:cs="Tahoma"/>
          <w:spacing w:val="14"/>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9"/>
        </w:rPr>
        <w:t xml:space="preserve"> </w:t>
      </w:r>
      <w:r w:rsidRPr="001A21E8">
        <w:rPr>
          <w:rFonts w:ascii="Tahoma" w:eastAsia="Tahoma" w:hAnsi="Tahoma" w:cs="Tahoma"/>
          <w:spacing w:val="1"/>
        </w:rPr>
        <w:t>1</w:t>
      </w:r>
      <w:r w:rsidRPr="001A21E8">
        <w:rPr>
          <w:rFonts w:ascii="Tahoma" w:eastAsia="Tahoma" w:hAnsi="Tahoma" w:cs="Tahoma"/>
        </w:rPr>
        <w:t>.</w:t>
      </w:r>
      <w:r w:rsidRPr="001A21E8">
        <w:rPr>
          <w:rFonts w:ascii="Tahoma" w:eastAsia="Tahoma" w:hAnsi="Tahoma" w:cs="Tahoma"/>
          <w:spacing w:val="40"/>
        </w:rPr>
        <w:t xml:space="preserve"> </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n</w:t>
      </w:r>
      <w:r w:rsidRPr="001A21E8">
        <w:rPr>
          <w:rFonts w:ascii="Tahoma" w:eastAsia="Tahoma" w:hAnsi="Tahoma" w:cs="Tahoma"/>
        </w:rPr>
        <w:t xml:space="preserve">a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rPr>
        <w:t>ość</w:t>
      </w:r>
      <w:r w:rsidRPr="001A21E8">
        <w:rPr>
          <w:rFonts w:ascii="Tahoma" w:eastAsia="Tahoma" w:hAnsi="Tahoma" w:cs="Tahoma"/>
          <w:spacing w:val="-7"/>
        </w:rPr>
        <w:t xml:space="preserve"> </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Pr="001A21E8">
        <w:rPr>
          <w:rFonts w:ascii="Tahoma" w:eastAsia="Tahoma" w:hAnsi="Tahoma" w:cs="Tahoma"/>
          <w:spacing w:val="1"/>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z</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6"/>
        </w:rPr>
        <w:t xml:space="preserve"> </w:t>
      </w:r>
      <w:r w:rsidR="00B7143F" w:rsidRPr="001A21E8">
        <w:rPr>
          <w:rFonts w:ascii="Tahoma" w:eastAsia="Tahoma" w:hAnsi="Tahoma" w:cs="Tahoma"/>
        </w:rPr>
        <w:t>pr</w:t>
      </w:r>
      <w:r w:rsidR="00B7143F" w:rsidRPr="001A21E8">
        <w:rPr>
          <w:rFonts w:ascii="Tahoma" w:eastAsia="Tahoma" w:hAnsi="Tahoma" w:cs="Tahoma"/>
          <w:spacing w:val="1"/>
        </w:rPr>
        <w:t>ze</w:t>
      </w:r>
      <w:r w:rsidR="00B7143F" w:rsidRPr="001A21E8">
        <w:rPr>
          <w:rFonts w:ascii="Tahoma" w:eastAsia="Tahoma" w:hAnsi="Tahoma" w:cs="Tahoma"/>
        </w:rPr>
        <w:t>z</w:t>
      </w:r>
      <w:r w:rsidR="00B7143F" w:rsidRPr="001A21E8">
        <w:rPr>
          <w:rFonts w:ascii="Tahoma" w:eastAsia="Tahoma" w:hAnsi="Tahoma" w:cs="Tahoma"/>
          <w:spacing w:val="-5"/>
        </w:rPr>
        <w:t xml:space="preserve"> </w:t>
      </w:r>
      <w:r w:rsidR="00B7143F">
        <w:rPr>
          <w:rFonts w:ascii="Tahoma" w:eastAsia="Tahoma" w:hAnsi="Tahoma" w:cs="Tahoma"/>
        </w:rPr>
        <w:t>IZ</w:t>
      </w:r>
      <w:r w:rsidR="00B7143F" w:rsidRPr="001A21E8">
        <w:rPr>
          <w:rFonts w:ascii="Tahoma" w:eastAsia="Tahoma" w:hAnsi="Tahoma" w:cs="Tahoma"/>
        </w:rPr>
        <w:t xml:space="preserve"> </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2"/>
        </w:rPr>
        <w:t>d</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rPr>
        <w:t>idua</w:t>
      </w:r>
      <w:r w:rsidRPr="001A21E8">
        <w:rPr>
          <w:rFonts w:ascii="Tahoma" w:eastAsia="Tahoma" w:hAnsi="Tahoma" w:cs="Tahoma"/>
          <w:spacing w:val="3"/>
        </w:rPr>
        <w:t>l</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9"/>
        </w:rPr>
        <w:t xml:space="preserve"> </w:t>
      </w:r>
      <w:r w:rsidRPr="001A21E8">
        <w:rPr>
          <w:rFonts w:ascii="Tahoma" w:eastAsia="Tahoma" w:hAnsi="Tahoma" w:cs="Tahoma"/>
        </w:rPr>
        <w:t>dla</w:t>
      </w:r>
      <w:r w:rsidRPr="001A21E8">
        <w:rPr>
          <w:rFonts w:ascii="Tahoma" w:eastAsia="Tahoma" w:hAnsi="Tahoma" w:cs="Tahoma"/>
          <w:spacing w:val="2"/>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żd</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6"/>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00FB6CAA">
        <w:rPr>
          <w:rFonts w:ascii="Tahoma" w:eastAsia="Tahoma" w:hAnsi="Tahoma" w:cs="Tahoma"/>
        </w:rPr>
        <w:t>;</w:t>
      </w:r>
    </w:p>
    <w:p w14:paraId="653D7F4D" w14:textId="6DC4FEF6" w:rsidR="00942F4E" w:rsidRPr="001A21E8" w:rsidRDefault="00280ADA" w:rsidP="00F10027">
      <w:pPr>
        <w:spacing w:line="276" w:lineRule="auto"/>
        <w:ind w:left="851" w:right="14" w:hanging="426"/>
        <w:jc w:val="both"/>
        <w:rPr>
          <w:rFonts w:ascii="Tahoma" w:eastAsia="Tahoma" w:hAnsi="Tahoma" w:cs="Tahoma"/>
        </w:rPr>
      </w:pPr>
      <w:r w:rsidRPr="001A21E8">
        <w:rPr>
          <w:rFonts w:ascii="Tahoma" w:eastAsia="Tahoma" w:hAnsi="Tahoma" w:cs="Tahoma"/>
          <w:spacing w:val="-1"/>
        </w:rPr>
        <w:t>2</w:t>
      </w:r>
      <w:r w:rsidRPr="001A21E8">
        <w:rPr>
          <w:rFonts w:ascii="Tahoma" w:eastAsia="Tahoma" w:hAnsi="Tahoma" w:cs="Tahoma"/>
        </w:rPr>
        <w:t>)</w:t>
      </w:r>
      <w:r w:rsidR="00B112E4">
        <w:rPr>
          <w:rFonts w:ascii="Tahoma" w:eastAsia="Tahoma" w:hAnsi="Tahoma" w:cs="Tahoma"/>
          <w:spacing w:val="35"/>
        </w:rPr>
        <w:tab/>
      </w:r>
      <w:r w:rsidR="006C75F6" w:rsidRPr="001A21E8">
        <w:rPr>
          <w:rFonts w:ascii="Tahoma" w:eastAsia="Tahoma" w:hAnsi="Tahoma" w:cs="Tahoma"/>
        </w:rPr>
        <w:t>kolejne</w:t>
      </w:r>
      <w:r w:rsidR="00DA1FFB" w:rsidRPr="001A21E8">
        <w:rPr>
          <w:rFonts w:ascii="Tahoma" w:eastAsia="Tahoma" w:hAnsi="Tahoma" w:cs="Tahoma"/>
        </w:rPr>
        <w:t xml:space="preserve"> tr</w:t>
      </w:r>
      <w:r w:rsidR="001C5EB0" w:rsidRPr="001A21E8">
        <w:rPr>
          <w:rFonts w:ascii="Tahoma" w:eastAsia="Tahoma" w:hAnsi="Tahoma" w:cs="Tahoma"/>
        </w:rPr>
        <w:t>ansz</w:t>
      </w:r>
      <w:r w:rsidR="006C75F6" w:rsidRPr="001A21E8">
        <w:rPr>
          <w:rFonts w:ascii="Tahoma" w:eastAsia="Tahoma" w:hAnsi="Tahoma" w:cs="Tahoma"/>
        </w:rPr>
        <w:t>e</w:t>
      </w:r>
      <w:r w:rsidR="00DA1FFB" w:rsidRPr="001A21E8">
        <w:rPr>
          <w:rFonts w:ascii="Tahoma" w:eastAsia="Tahoma" w:hAnsi="Tahoma" w:cs="Tahoma"/>
        </w:rPr>
        <w:t xml:space="preserve"> dofinansowania</w:t>
      </w:r>
      <w:r w:rsidRPr="001A21E8">
        <w:rPr>
          <w:rFonts w:ascii="Tahoma" w:eastAsia="Tahoma" w:hAnsi="Tahoma" w:cs="Tahoma"/>
          <w:spacing w:val="5"/>
        </w:rPr>
        <w:t xml:space="preserve"> </w:t>
      </w:r>
      <w:r w:rsidRPr="001A21E8">
        <w:rPr>
          <w:rFonts w:ascii="Tahoma" w:eastAsia="Tahoma" w:hAnsi="Tahoma" w:cs="Tahoma"/>
        </w:rPr>
        <w:t>pr</w:t>
      </w:r>
      <w:r w:rsidRPr="001A21E8">
        <w:rPr>
          <w:rFonts w:ascii="Tahoma" w:eastAsia="Tahoma" w:hAnsi="Tahoma" w:cs="Tahoma"/>
          <w:spacing w:val="1"/>
        </w:rPr>
        <w:t>zeka</w:t>
      </w:r>
      <w:r w:rsidRPr="001A21E8">
        <w:rPr>
          <w:rFonts w:ascii="Tahoma" w:eastAsia="Tahoma" w:hAnsi="Tahoma" w:cs="Tahoma"/>
        </w:rPr>
        <w:t>zy</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00C86DE8" w:rsidRPr="001A21E8">
        <w:rPr>
          <w:rFonts w:ascii="Tahoma" w:eastAsia="Tahoma" w:hAnsi="Tahoma" w:cs="Tahoma"/>
          <w:spacing w:val="-1"/>
        </w:rPr>
        <w:t>e</w:t>
      </w:r>
      <w:r w:rsidR="00DA1FFB" w:rsidRPr="001A21E8">
        <w:rPr>
          <w:rFonts w:ascii="Tahoma" w:eastAsia="Tahoma" w:hAnsi="Tahoma" w:cs="Tahoma"/>
          <w:spacing w:val="-1"/>
        </w:rPr>
        <w:t xml:space="preserve"> </w:t>
      </w:r>
      <w:r w:rsidR="00C86DE8" w:rsidRPr="001A21E8">
        <w:rPr>
          <w:rFonts w:ascii="Tahoma" w:eastAsia="Tahoma" w:hAnsi="Tahoma" w:cs="Tahoma"/>
          <w:spacing w:val="-1"/>
        </w:rPr>
        <w:t>są</w:t>
      </w:r>
      <w:r w:rsidRPr="001A21E8">
        <w:rPr>
          <w:rFonts w:ascii="Tahoma" w:eastAsia="Tahoma" w:hAnsi="Tahoma" w:cs="Tahoma"/>
          <w:spacing w:val="-2"/>
        </w:rPr>
        <w:t xml:space="preserve"> </w:t>
      </w:r>
      <w:r w:rsidRPr="001A21E8">
        <w:rPr>
          <w:rFonts w:ascii="Tahoma" w:eastAsia="Tahoma" w:hAnsi="Tahoma" w:cs="Tahoma"/>
          <w:spacing w:val="2"/>
        </w:rPr>
        <w:t>p</w:t>
      </w:r>
      <w:r w:rsidRPr="001A21E8">
        <w:rPr>
          <w:rFonts w:ascii="Tahoma" w:eastAsia="Tahoma" w:hAnsi="Tahoma" w:cs="Tahoma"/>
        </w:rPr>
        <w:t>o</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ł</w:t>
      </w:r>
      <w:r w:rsidRPr="001A21E8">
        <w:rPr>
          <w:rFonts w:ascii="Tahoma" w:eastAsia="Tahoma" w:hAnsi="Tahoma" w:cs="Tahoma"/>
        </w:rPr>
        <w:t>oż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00056E9B" w:rsidRPr="001A21E8">
        <w:rPr>
          <w:rFonts w:ascii="Tahoma" w:eastAsia="Tahoma" w:hAnsi="Tahoma" w:cs="Tahoma"/>
        </w:rPr>
        <w:t xml:space="preserve"> i zweryfikowaniu</w:t>
      </w:r>
      <w:r w:rsidRPr="001A21E8">
        <w:rPr>
          <w:rFonts w:ascii="Tahoma" w:eastAsia="Tahoma" w:hAnsi="Tahoma" w:cs="Tahoma"/>
          <w:spacing w:val="2"/>
        </w:rPr>
        <w:t xml:space="preserve"> </w:t>
      </w:r>
      <w:r w:rsidR="00B7143F" w:rsidRPr="001A21E8">
        <w:rPr>
          <w:rFonts w:ascii="Tahoma" w:eastAsia="Tahoma" w:hAnsi="Tahoma" w:cs="Tahoma"/>
          <w:spacing w:val="-3"/>
        </w:rPr>
        <w:t xml:space="preserve">zgodnie </w:t>
      </w:r>
      <w:r w:rsidR="007D5D6B">
        <w:rPr>
          <w:rFonts w:ascii="Tahoma" w:eastAsia="Tahoma" w:hAnsi="Tahoma" w:cs="Tahoma"/>
          <w:spacing w:val="-3"/>
        </w:rPr>
        <w:br/>
      </w:r>
      <w:r w:rsidR="00B7143F" w:rsidRPr="001A21E8">
        <w:rPr>
          <w:rFonts w:ascii="Tahoma" w:eastAsia="Tahoma" w:hAnsi="Tahoma" w:cs="Tahoma"/>
          <w:spacing w:val="-3"/>
        </w:rPr>
        <w:t>z § 1</w:t>
      </w:r>
      <w:r w:rsidR="00B7143F">
        <w:rPr>
          <w:rFonts w:ascii="Tahoma" w:eastAsia="Tahoma" w:hAnsi="Tahoma" w:cs="Tahoma"/>
          <w:spacing w:val="-3"/>
        </w:rPr>
        <w:t>3</w:t>
      </w:r>
      <w:r w:rsidR="00B7143F" w:rsidRPr="001A21E8">
        <w:rPr>
          <w:rFonts w:ascii="Tahoma" w:eastAsia="Tahoma" w:hAnsi="Tahoma" w:cs="Tahoma"/>
          <w:spacing w:val="-3"/>
        </w:rPr>
        <w:t xml:space="preserve"> ust. 3</w:t>
      </w:r>
      <w:r w:rsidR="00B7143F">
        <w:rPr>
          <w:rFonts w:ascii="Tahoma" w:eastAsia="Tahoma" w:hAnsi="Tahoma" w:cs="Tahoma"/>
          <w:spacing w:val="-3"/>
        </w:rPr>
        <w:t xml:space="preserve"> </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w:t>
      </w:r>
      <w:r w:rsidR="00B7143F">
        <w:rPr>
          <w:rFonts w:ascii="Tahoma" w:eastAsia="Tahoma" w:hAnsi="Tahoma" w:cs="Tahoma"/>
        </w:rPr>
        <w:t xml:space="preserve"> </w:t>
      </w:r>
      <w:r w:rsidRPr="001A21E8">
        <w:rPr>
          <w:rFonts w:ascii="Tahoma" w:eastAsia="Tahoma" w:hAnsi="Tahoma" w:cs="Tahoma"/>
        </w:rPr>
        <w:t>o</w:t>
      </w:r>
      <w:r w:rsidRPr="00B60F60">
        <w:rPr>
          <w:rFonts w:ascii="Tahoma" w:eastAsia="Tahoma" w:hAnsi="Tahoma" w:cs="Tahoma"/>
        </w:rPr>
        <w:t xml:space="preserve"> </w:t>
      </w:r>
      <w:r w:rsidRPr="001A21E8">
        <w:rPr>
          <w:rFonts w:ascii="Tahoma" w:eastAsia="Tahoma" w:hAnsi="Tahoma" w:cs="Tahoma"/>
        </w:rPr>
        <w:t>p</w:t>
      </w:r>
      <w:r w:rsidRPr="00B60F60">
        <w:rPr>
          <w:rFonts w:ascii="Tahoma" w:eastAsia="Tahoma" w:hAnsi="Tahoma" w:cs="Tahoma"/>
        </w:rPr>
        <w:t>ła</w:t>
      </w:r>
      <w:r w:rsidRPr="001A21E8">
        <w:rPr>
          <w:rFonts w:ascii="Tahoma" w:eastAsia="Tahoma" w:hAnsi="Tahoma" w:cs="Tahoma"/>
        </w:rPr>
        <w:t>t</w:t>
      </w:r>
      <w:r w:rsidRPr="00B60F60">
        <w:rPr>
          <w:rFonts w:ascii="Tahoma" w:eastAsia="Tahoma" w:hAnsi="Tahoma" w:cs="Tahoma"/>
        </w:rPr>
        <w:t>n</w:t>
      </w:r>
      <w:r w:rsidRPr="001A21E8">
        <w:rPr>
          <w:rFonts w:ascii="Tahoma" w:eastAsia="Tahoma" w:hAnsi="Tahoma" w:cs="Tahoma"/>
        </w:rPr>
        <w:t>o</w:t>
      </w:r>
      <w:r w:rsidRPr="00B60F60">
        <w:rPr>
          <w:rFonts w:ascii="Tahoma" w:eastAsia="Tahoma" w:hAnsi="Tahoma" w:cs="Tahoma"/>
        </w:rPr>
        <w:t>ś</w:t>
      </w:r>
      <w:r w:rsidRPr="001A21E8">
        <w:rPr>
          <w:rFonts w:ascii="Tahoma" w:eastAsia="Tahoma" w:hAnsi="Tahoma" w:cs="Tahoma"/>
        </w:rPr>
        <w:t>ć</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
        </w:rPr>
        <w:t xml:space="preserve"> </w:t>
      </w:r>
      <w:r w:rsidRPr="001A21E8">
        <w:rPr>
          <w:rFonts w:ascii="Tahoma" w:eastAsia="Tahoma" w:hAnsi="Tahoma" w:cs="Tahoma"/>
        </w:rPr>
        <w:t>sp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st</w:t>
      </w:r>
      <w:r w:rsidRPr="001A21E8">
        <w:rPr>
          <w:rFonts w:ascii="Tahoma" w:eastAsia="Tahoma" w:hAnsi="Tahoma" w:cs="Tahoma"/>
          <w:spacing w:val="1"/>
        </w:rPr>
        <w:t>ę</w:t>
      </w:r>
      <w:r w:rsidRPr="001A21E8">
        <w:rPr>
          <w:rFonts w:ascii="Tahoma" w:eastAsia="Tahoma" w:hAnsi="Tahoma" w:cs="Tahoma"/>
        </w:rPr>
        <w:t>pu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49"/>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u</w:t>
      </w:r>
      <w:r w:rsidRPr="001A21E8">
        <w:rPr>
          <w:rFonts w:ascii="Tahoma" w:eastAsia="Tahoma" w:hAnsi="Tahoma" w:cs="Tahoma"/>
          <w:spacing w:val="1"/>
        </w:rPr>
        <w:t>nk</w:t>
      </w:r>
      <w:r w:rsidRPr="001A21E8">
        <w:rPr>
          <w:rFonts w:ascii="Tahoma" w:eastAsia="Tahoma" w:hAnsi="Tahoma" w:cs="Tahoma"/>
        </w:rPr>
        <w:t>ó</w:t>
      </w:r>
      <w:r w:rsidRPr="001A21E8">
        <w:rPr>
          <w:rFonts w:ascii="Tahoma" w:eastAsia="Tahoma" w:hAnsi="Tahoma" w:cs="Tahoma"/>
          <w:spacing w:val="1"/>
        </w:rPr>
        <w:t>w</w:t>
      </w:r>
      <w:r w:rsidRPr="001A21E8">
        <w:rPr>
          <w:rFonts w:ascii="Tahoma" w:eastAsia="Tahoma" w:hAnsi="Tahoma" w:cs="Tahoma"/>
        </w:rPr>
        <w:t>:</w:t>
      </w:r>
    </w:p>
    <w:p w14:paraId="55D0B402" w14:textId="77777777" w:rsidR="003F6632" w:rsidRDefault="00280ADA" w:rsidP="00470F03">
      <w:pPr>
        <w:pStyle w:val="Akapitzlist"/>
        <w:numPr>
          <w:ilvl w:val="0"/>
          <w:numId w:val="50"/>
        </w:numPr>
        <w:spacing w:line="276" w:lineRule="auto"/>
        <w:ind w:left="1276" w:right="14" w:hanging="425"/>
        <w:jc w:val="both"/>
        <w:rPr>
          <w:rFonts w:ascii="Tahoma" w:eastAsia="Tahoma" w:hAnsi="Tahoma" w:cs="Tahoma"/>
        </w:rPr>
      </w:pPr>
      <w:r w:rsidRPr="003F6632">
        <w:rPr>
          <w:rFonts w:ascii="Tahoma" w:eastAsia="Tahoma" w:hAnsi="Tahoma" w:cs="Tahoma"/>
          <w:spacing w:val="1"/>
        </w:rPr>
        <w:t>w</w:t>
      </w:r>
      <w:r w:rsidRPr="003F6632">
        <w:rPr>
          <w:rFonts w:ascii="Tahoma" w:eastAsia="Tahoma" w:hAnsi="Tahoma" w:cs="Tahoma"/>
          <w:spacing w:val="-1"/>
        </w:rPr>
        <w:t>yk</w:t>
      </w:r>
      <w:r w:rsidRPr="003F6632">
        <w:rPr>
          <w:rFonts w:ascii="Tahoma" w:eastAsia="Tahoma" w:hAnsi="Tahoma" w:cs="Tahoma"/>
          <w:spacing w:val="1"/>
        </w:rPr>
        <w:t>a</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iu w t</w:t>
      </w:r>
      <w:r w:rsidRPr="003F6632">
        <w:rPr>
          <w:rFonts w:ascii="Tahoma" w:eastAsia="Tahoma" w:hAnsi="Tahoma" w:cs="Tahoma"/>
          <w:spacing w:val="-1"/>
        </w:rPr>
        <w:t>y</w:t>
      </w:r>
      <w:r w:rsidRPr="003F6632">
        <w:rPr>
          <w:rFonts w:ascii="Tahoma" w:eastAsia="Tahoma" w:hAnsi="Tahoma" w:cs="Tahoma"/>
        </w:rPr>
        <w:t xml:space="preserve">m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spacing w:val="2"/>
        </w:rPr>
        <w:t>i</w:t>
      </w:r>
      <w:r w:rsidRPr="003F6632">
        <w:rPr>
          <w:rFonts w:ascii="Tahoma" w:eastAsia="Tahoma" w:hAnsi="Tahoma" w:cs="Tahoma"/>
        </w:rPr>
        <w:t>os</w:t>
      </w:r>
      <w:r w:rsidRPr="003F6632">
        <w:rPr>
          <w:rFonts w:ascii="Tahoma" w:eastAsia="Tahoma" w:hAnsi="Tahoma" w:cs="Tahoma"/>
          <w:spacing w:val="1"/>
        </w:rPr>
        <w:t>k</w:t>
      </w:r>
      <w:r w:rsidRPr="003F6632">
        <w:rPr>
          <w:rFonts w:ascii="Tahoma" w:eastAsia="Tahoma" w:hAnsi="Tahoma" w:cs="Tahoma"/>
        </w:rPr>
        <w:t>u o p</w:t>
      </w:r>
      <w:r w:rsidRPr="003F6632">
        <w:rPr>
          <w:rFonts w:ascii="Tahoma" w:eastAsia="Tahoma" w:hAnsi="Tahoma" w:cs="Tahoma"/>
          <w:spacing w:val="1"/>
        </w:rPr>
        <w:t>ła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rPr>
        <w:t>o</w:t>
      </w:r>
      <w:r w:rsidRPr="003F6632">
        <w:rPr>
          <w:rFonts w:ascii="Tahoma" w:eastAsia="Tahoma" w:hAnsi="Tahoma" w:cs="Tahoma"/>
          <w:spacing w:val="2"/>
        </w:rPr>
        <w:t>ś</w:t>
      </w:r>
      <w:r w:rsidRPr="003F6632">
        <w:rPr>
          <w:rFonts w:ascii="Tahoma" w:eastAsia="Tahoma" w:hAnsi="Tahoma" w:cs="Tahoma"/>
        </w:rPr>
        <w:t>ć</w:t>
      </w:r>
      <w:r w:rsidR="00B7143F" w:rsidRPr="003F6632">
        <w:rPr>
          <w:rFonts w:ascii="Tahoma" w:eastAsia="Tahoma" w:hAnsi="Tahoma" w:cs="Tahoma"/>
        </w:rPr>
        <w:t>, nie wymagających składania dalszych wyjaśnień,</w:t>
      </w:r>
      <w:r w:rsidRPr="003F6632">
        <w:rPr>
          <w:rFonts w:ascii="Tahoma" w:eastAsia="Tahoma" w:hAnsi="Tahoma" w:cs="Tahoma"/>
          <w:spacing w:val="7"/>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k</w:t>
      </w:r>
      <w:r w:rsidRPr="003F6632">
        <w:rPr>
          <w:rFonts w:ascii="Tahoma" w:eastAsia="Tahoma" w:hAnsi="Tahoma" w:cs="Tahoma"/>
        </w:rPr>
        <w:t xml:space="preserve">ów </w:t>
      </w:r>
      <w:r w:rsidRPr="003F6632">
        <w:rPr>
          <w:rFonts w:ascii="Tahoma" w:eastAsia="Tahoma" w:hAnsi="Tahoma" w:cs="Tahoma"/>
          <w:spacing w:val="-1"/>
        </w:rPr>
        <w:t>kw</w:t>
      </w:r>
      <w:r w:rsidRPr="003F6632">
        <w:rPr>
          <w:rFonts w:ascii="Tahoma" w:eastAsia="Tahoma" w:hAnsi="Tahoma" w:cs="Tahoma"/>
          <w:spacing w:val="1"/>
        </w:rPr>
        <w:t>a</w:t>
      </w:r>
      <w:r w:rsidRPr="003F6632">
        <w:rPr>
          <w:rFonts w:ascii="Tahoma" w:eastAsia="Tahoma" w:hAnsi="Tahoma" w:cs="Tahoma"/>
        </w:rPr>
        <w:t>li</w:t>
      </w:r>
      <w:r w:rsidRPr="003F6632">
        <w:rPr>
          <w:rFonts w:ascii="Tahoma" w:eastAsia="Tahoma" w:hAnsi="Tahoma" w:cs="Tahoma"/>
          <w:spacing w:val="-1"/>
        </w:rPr>
        <w:t>f</w:t>
      </w:r>
      <w:r w:rsidRPr="003F6632">
        <w:rPr>
          <w:rFonts w:ascii="Tahoma" w:eastAsia="Tahoma" w:hAnsi="Tahoma" w:cs="Tahoma"/>
          <w:spacing w:val="2"/>
        </w:rPr>
        <w:t>i</w:t>
      </w:r>
      <w:r w:rsidRPr="003F6632">
        <w:rPr>
          <w:rFonts w:ascii="Tahoma" w:eastAsia="Tahoma" w:hAnsi="Tahoma" w:cs="Tahoma"/>
          <w:spacing w:val="-3"/>
        </w:rPr>
        <w:t>k</w:t>
      </w:r>
      <w:r w:rsidRPr="003F6632">
        <w:rPr>
          <w:rFonts w:ascii="Tahoma" w:eastAsia="Tahoma" w:hAnsi="Tahoma" w:cs="Tahoma"/>
        </w:rPr>
        <w:t>o</w:t>
      </w:r>
      <w:r w:rsidRPr="003F6632">
        <w:rPr>
          <w:rFonts w:ascii="Tahoma" w:eastAsia="Tahoma" w:hAnsi="Tahoma" w:cs="Tahoma"/>
          <w:spacing w:val="-2"/>
        </w:rPr>
        <w:t>w</w:t>
      </w:r>
      <w:r w:rsidRPr="003F6632">
        <w:rPr>
          <w:rFonts w:ascii="Tahoma" w:eastAsia="Tahoma" w:hAnsi="Tahoma" w:cs="Tahoma"/>
          <w:spacing w:val="1"/>
        </w:rPr>
        <w:t>a</w:t>
      </w:r>
      <w:r w:rsidRPr="003F6632">
        <w:rPr>
          <w:rFonts w:ascii="Tahoma" w:eastAsia="Tahoma" w:hAnsi="Tahoma" w:cs="Tahoma"/>
          <w:spacing w:val="2"/>
        </w:rPr>
        <w:t>l</w:t>
      </w:r>
      <w:r w:rsidRPr="003F6632">
        <w:rPr>
          <w:rFonts w:ascii="Tahoma" w:eastAsia="Tahoma" w:hAnsi="Tahoma" w:cs="Tahoma"/>
          <w:spacing w:val="-1"/>
        </w:rPr>
        <w:t>n</w:t>
      </w:r>
      <w:r w:rsidRPr="003F6632">
        <w:rPr>
          <w:rFonts w:ascii="Tahoma" w:eastAsia="Tahoma" w:hAnsi="Tahoma" w:cs="Tahoma"/>
          <w:spacing w:val="-3"/>
        </w:rPr>
        <w:t>y</w:t>
      </w:r>
      <w:r w:rsidRPr="003F6632">
        <w:rPr>
          <w:rFonts w:ascii="Tahoma" w:eastAsia="Tahoma" w:hAnsi="Tahoma" w:cs="Tahoma"/>
          <w:spacing w:val="2"/>
        </w:rPr>
        <w:t>c</w:t>
      </w:r>
      <w:r w:rsidRPr="003F6632">
        <w:rPr>
          <w:rFonts w:ascii="Tahoma" w:eastAsia="Tahoma" w:hAnsi="Tahoma" w:cs="Tahoma"/>
        </w:rPr>
        <w:t xml:space="preserve">h </w:t>
      </w:r>
      <w:r w:rsidR="00B7143F" w:rsidRPr="003F6632">
        <w:rPr>
          <w:rFonts w:ascii="Tahoma" w:eastAsia="Tahoma" w:hAnsi="Tahoma" w:cs="Tahoma"/>
          <w:spacing w:val="5"/>
        </w:rPr>
        <w:t xml:space="preserve">stanowiących </w:t>
      </w:r>
      <w:r w:rsidRPr="003F6632">
        <w:rPr>
          <w:rFonts w:ascii="Tahoma" w:eastAsia="Tahoma" w:hAnsi="Tahoma" w:cs="Tahoma"/>
          <w:spacing w:val="-1"/>
        </w:rPr>
        <w:t>c</w:t>
      </w:r>
      <w:r w:rsidRPr="003F6632">
        <w:rPr>
          <w:rFonts w:ascii="Tahoma" w:eastAsia="Tahoma" w:hAnsi="Tahoma" w:cs="Tahoma"/>
        </w:rPr>
        <w:t xml:space="preserve">o </w:t>
      </w:r>
      <w:r w:rsidRPr="003F6632">
        <w:rPr>
          <w:rFonts w:ascii="Tahoma" w:eastAsia="Tahoma" w:hAnsi="Tahoma" w:cs="Tahoma"/>
          <w:spacing w:val="-1"/>
        </w:rPr>
        <w:t>n</w:t>
      </w:r>
      <w:r w:rsidRPr="003F6632">
        <w:rPr>
          <w:rFonts w:ascii="Tahoma" w:eastAsia="Tahoma" w:hAnsi="Tahoma" w:cs="Tahoma"/>
          <w:spacing w:val="1"/>
        </w:rPr>
        <w:t>a</w:t>
      </w:r>
      <w:r w:rsidRPr="003F6632">
        <w:rPr>
          <w:rFonts w:ascii="Tahoma" w:eastAsia="Tahoma" w:hAnsi="Tahoma" w:cs="Tahoma"/>
          <w:spacing w:val="-1"/>
        </w:rPr>
        <w:t>j</w:t>
      </w:r>
      <w:r w:rsidRPr="003F6632">
        <w:rPr>
          <w:rFonts w:ascii="Tahoma" w:eastAsia="Tahoma" w:hAnsi="Tahoma" w:cs="Tahoma"/>
        </w:rPr>
        <w:t>m</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3"/>
        </w:rPr>
        <w:t>e</w:t>
      </w:r>
      <w:r w:rsidRPr="003F6632">
        <w:rPr>
          <w:rFonts w:ascii="Tahoma" w:eastAsia="Tahoma" w:hAnsi="Tahoma" w:cs="Tahoma"/>
        </w:rPr>
        <w:t>j</w:t>
      </w:r>
      <w:r w:rsidRPr="003F6632">
        <w:rPr>
          <w:rFonts w:ascii="Tahoma" w:eastAsia="Tahoma" w:hAnsi="Tahoma" w:cs="Tahoma"/>
          <w:spacing w:val="4"/>
        </w:rPr>
        <w:t xml:space="preserve"> </w:t>
      </w:r>
      <w:r w:rsidRPr="003F6632">
        <w:rPr>
          <w:rFonts w:ascii="Tahoma" w:eastAsia="Tahoma" w:hAnsi="Tahoma" w:cs="Tahoma"/>
          <w:spacing w:val="1"/>
        </w:rPr>
        <w:t>7</w:t>
      </w:r>
      <w:r w:rsidRPr="003F6632">
        <w:rPr>
          <w:rFonts w:ascii="Tahoma" w:eastAsia="Tahoma" w:hAnsi="Tahoma" w:cs="Tahoma"/>
          <w:spacing w:val="-1"/>
        </w:rPr>
        <w:t>0</w:t>
      </w:r>
      <w:r w:rsidRPr="003F6632">
        <w:rPr>
          <w:rFonts w:ascii="Tahoma" w:eastAsia="Tahoma" w:hAnsi="Tahoma" w:cs="Tahoma"/>
        </w:rPr>
        <w:t>%</w:t>
      </w:r>
      <w:r w:rsidRPr="003F6632">
        <w:rPr>
          <w:rFonts w:ascii="Tahoma" w:eastAsia="Tahoma" w:hAnsi="Tahoma" w:cs="Tahoma"/>
          <w:spacing w:val="10"/>
        </w:rPr>
        <w:t xml:space="preserve"> </w:t>
      </w:r>
      <w:r w:rsidRPr="003F6632">
        <w:rPr>
          <w:rFonts w:ascii="Tahoma" w:eastAsia="Tahoma" w:hAnsi="Tahoma" w:cs="Tahoma"/>
        </w:rPr>
        <w:t>ł</w:t>
      </w:r>
      <w:r w:rsidRPr="003F6632">
        <w:rPr>
          <w:rFonts w:ascii="Tahoma" w:eastAsia="Tahoma" w:hAnsi="Tahoma" w:cs="Tahoma"/>
          <w:spacing w:val="1"/>
        </w:rPr>
        <w:t>ą</w:t>
      </w:r>
      <w:r w:rsidRPr="003F6632">
        <w:rPr>
          <w:rFonts w:ascii="Tahoma" w:eastAsia="Tahoma" w:hAnsi="Tahoma" w:cs="Tahoma"/>
          <w:spacing w:val="-1"/>
        </w:rPr>
        <w:t>c</w:t>
      </w:r>
      <w:r w:rsidRPr="003F6632">
        <w:rPr>
          <w:rFonts w:ascii="Tahoma" w:eastAsia="Tahoma" w:hAnsi="Tahoma" w:cs="Tahoma"/>
        </w:rPr>
        <w:t>zn</w:t>
      </w:r>
      <w:r w:rsidRPr="003F6632">
        <w:rPr>
          <w:rFonts w:ascii="Tahoma" w:eastAsia="Tahoma" w:hAnsi="Tahoma" w:cs="Tahoma"/>
          <w:spacing w:val="3"/>
        </w:rPr>
        <w:t>e</w:t>
      </w:r>
      <w:r w:rsidRPr="003F6632">
        <w:rPr>
          <w:rFonts w:ascii="Tahoma" w:eastAsia="Tahoma" w:hAnsi="Tahoma" w:cs="Tahoma"/>
        </w:rPr>
        <w:t>j</w:t>
      </w:r>
      <w:r w:rsidRPr="003F6632">
        <w:rPr>
          <w:rFonts w:ascii="Tahoma" w:eastAsia="Tahoma" w:hAnsi="Tahoma" w:cs="Tahoma"/>
          <w:spacing w:val="5"/>
        </w:rPr>
        <w:t xml:space="preserve"> </w:t>
      </w:r>
      <w:r w:rsidRPr="003F6632">
        <w:rPr>
          <w:rFonts w:ascii="Tahoma" w:eastAsia="Tahoma" w:hAnsi="Tahoma" w:cs="Tahoma"/>
          <w:spacing w:val="-1"/>
        </w:rPr>
        <w:t>k</w:t>
      </w:r>
      <w:r w:rsidRPr="003F6632">
        <w:rPr>
          <w:rFonts w:ascii="Tahoma" w:eastAsia="Tahoma" w:hAnsi="Tahoma" w:cs="Tahoma"/>
          <w:spacing w:val="3"/>
        </w:rPr>
        <w:t>w</w:t>
      </w:r>
      <w:r w:rsidRPr="003F6632">
        <w:rPr>
          <w:rFonts w:ascii="Tahoma" w:eastAsia="Tahoma" w:hAnsi="Tahoma" w:cs="Tahoma"/>
          <w:spacing w:val="2"/>
        </w:rPr>
        <w:t>o</w:t>
      </w:r>
      <w:r w:rsidRPr="003F6632">
        <w:rPr>
          <w:rFonts w:ascii="Tahoma" w:eastAsia="Tahoma" w:hAnsi="Tahoma" w:cs="Tahoma"/>
          <w:spacing w:val="-2"/>
        </w:rPr>
        <w:t>t</w:t>
      </w:r>
      <w:r w:rsidRPr="003F6632">
        <w:rPr>
          <w:rFonts w:ascii="Tahoma" w:eastAsia="Tahoma" w:hAnsi="Tahoma" w:cs="Tahoma"/>
        </w:rPr>
        <w:t>y</w:t>
      </w:r>
      <w:r w:rsidRPr="003F6632">
        <w:rPr>
          <w:rFonts w:ascii="Tahoma" w:eastAsia="Tahoma" w:hAnsi="Tahoma" w:cs="Tahoma"/>
          <w:spacing w:val="10"/>
        </w:rPr>
        <w:t xml:space="preserve"> </w:t>
      </w:r>
      <w:r w:rsidR="00B7143F" w:rsidRPr="003F6632">
        <w:rPr>
          <w:rFonts w:ascii="Tahoma" w:eastAsia="Tahoma" w:hAnsi="Tahoma" w:cs="Tahoma"/>
          <w:spacing w:val="10"/>
        </w:rPr>
        <w:t xml:space="preserve">otrzymanych przez Beneficjenta </w:t>
      </w:r>
      <w:r w:rsidRPr="003F6632">
        <w:rPr>
          <w:rFonts w:ascii="Tahoma" w:eastAsia="Tahoma" w:hAnsi="Tahoma" w:cs="Tahoma"/>
        </w:rPr>
        <w:t>t</w:t>
      </w:r>
      <w:r w:rsidRPr="003F6632">
        <w:rPr>
          <w:rFonts w:ascii="Tahoma" w:eastAsia="Tahoma" w:hAnsi="Tahoma" w:cs="Tahoma"/>
          <w:spacing w:val="-2"/>
        </w:rPr>
        <w:t>r</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s</w:t>
      </w:r>
      <w:r w:rsidRPr="003F6632">
        <w:rPr>
          <w:rFonts w:ascii="Tahoma" w:eastAsia="Tahoma" w:hAnsi="Tahoma" w:cs="Tahoma"/>
          <w:spacing w:val="3"/>
        </w:rPr>
        <w:t>z</w:t>
      </w:r>
      <w:r w:rsidRPr="003F6632">
        <w:rPr>
          <w:rFonts w:ascii="Tahoma" w:eastAsia="Tahoma" w:hAnsi="Tahoma" w:cs="Tahoma"/>
          <w:spacing w:val="5"/>
        </w:rPr>
        <w:t xml:space="preserve"> </w:t>
      </w:r>
      <w:r w:rsidRPr="003F6632">
        <w:rPr>
          <w:rFonts w:ascii="Tahoma" w:eastAsia="Tahoma" w:hAnsi="Tahoma" w:cs="Tahoma"/>
        </w:rPr>
        <w:t>d</w:t>
      </w:r>
      <w:r w:rsidRPr="003F6632">
        <w:rPr>
          <w:rFonts w:ascii="Tahoma" w:eastAsia="Tahoma" w:hAnsi="Tahoma" w:cs="Tahoma"/>
          <w:spacing w:val="2"/>
        </w:rPr>
        <w:t>o</w:t>
      </w:r>
      <w:r w:rsidRPr="003F6632">
        <w:rPr>
          <w:rFonts w:ascii="Tahoma" w:eastAsia="Tahoma" w:hAnsi="Tahoma" w:cs="Tahoma"/>
          <w:spacing w:val="-1"/>
        </w:rPr>
        <w:t>f</w:t>
      </w:r>
      <w:r w:rsidRPr="003F6632">
        <w:rPr>
          <w:rFonts w:ascii="Tahoma" w:eastAsia="Tahoma" w:hAnsi="Tahoma" w:cs="Tahoma"/>
        </w:rPr>
        <w:t>i</w:t>
      </w:r>
      <w:r w:rsidRPr="003F6632">
        <w:rPr>
          <w:rFonts w:ascii="Tahoma" w:eastAsia="Tahoma" w:hAnsi="Tahoma" w:cs="Tahoma"/>
          <w:spacing w:val="-1"/>
        </w:rPr>
        <w:t>n</w:t>
      </w:r>
      <w:r w:rsidRPr="003F6632">
        <w:rPr>
          <w:rFonts w:ascii="Tahoma" w:eastAsia="Tahoma" w:hAnsi="Tahoma" w:cs="Tahoma"/>
          <w:spacing w:val="3"/>
        </w:rPr>
        <w:t>a</w:t>
      </w:r>
      <w:r w:rsidRPr="003F6632">
        <w:rPr>
          <w:rFonts w:ascii="Tahoma" w:eastAsia="Tahoma" w:hAnsi="Tahoma" w:cs="Tahoma"/>
          <w:spacing w:val="-1"/>
        </w:rPr>
        <w:t>n</w:t>
      </w:r>
      <w:r w:rsidRPr="003F6632">
        <w:rPr>
          <w:rFonts w:ascii="Tahoma" w:eastAsia="Tahoma" w:hAnsi="Tahoma" w:cs="Tahoma"/>
        </w:rPr>
        <w:t>so</w:t>
      </w:r>
      <w:r w:rsidRPr="003F6632">
        <w:rPr>
          <w:rFonts w:ascii="Tahoma" w:eastAsia="Tahoma" w:hAnsi="Tahoma" w:cs="Tahoma"/>
          <w:spacing w:val="-2"/>
        </w:rPr>
        <w:t>w</w:t>
      </w:r>
      <w:r w:rsidRPr="003F6632">
        <w:rPr>
          <w:rFonts w:ascii="Tahoma" w:eastAsia="Tahoma" w:hAnsi="Tahoma" w:cs="Tahoma"/>
          <w:spacing w:val="1"/>
        </w:rPr>
        <w:t>an</w:t>
      </w:r>
      <w:r w:rsidRPr="003F6632">
        <w:rPr>
          <w:rFonts w:ascii="Tahoma" w:eastAsia="Tahoma" w:hAnsi="Tahoma" w:cs="Tahoma"/>
          <w:spacing w:val="2"/>
        </w:rPr>
        <w:t>i</w:t>
      </w:r>
      <w:r w:rsidRPr="003F6632">
        <w:rPr>
          <w:rFonts w:ascii="Tahoma" w:eastAsia="Tahoma" w:hAnsi="Tahoma" w:cs="Tahoma"/>
        </w:rPr>
        <w:t>a</w:t>
      </w:r>
      <w:r w:rsidR="00B7143F">
        <w:rPr>
          <w:rStyle w:val="Odwoanieprzypisudolnego"/>
          <w:rFonts w:ascii="Tahoma" w:eastAsia="Tahoma" w:hAnsi="Tahoma" w:cs="Tahoma"/>
          <w:spacing w:val="-1"/>
        </w:rPr>
        <w:footnoteReference w:id="43"/>
      </w:r>
      <w:r w:rsidRPr="003F6632">
        <w:rPr>
          <w:rFonts w:ascii="Tahoma" w:eastAsia="Tahoma" w:hAnsi="Tahoma" w:cs="Tahoma"/>
        </w:rPr>
        <w:t>;</w:t>
      </w:r>
    </w:p>
    <w:p w14:paraId="62E23837" w14:textId="77777777" w:rsidR="003F6632" w:rsidRPr="003F6632" w:rsidRDefault="00D952C5" w:rsidP="00470F03">
      <w:pPr>
        <w:pStyle w:val="Akapitzlist"/>
        <w:numPr>
          <w:ilvl w:val="0"/>
          <w:numId w:val="50"/>
        </w:numPr>
        <w:spacing w:line="276" w:lineRule="auto"/>
        <w:ind w:left="1276" w:right="14" w:hanging="425"/>
        <w:jc w:val="both"/>
        <w:rPr>
          <w:rFonts w:ascii="Tahoma" w:eastAsia="Tahoma" w:hAnsi="Tahoma" w:cs="Tahoma"/>
        </w:rPr>
      </w:pPr>
      <w:r w:rsidRPr="003F6632">
        <w:rPr>
          <w:rFonts w:ascii="Tahoma" w:eastAsia="Tahoma" w:hAnsi="Tahoma" w:cs="Tahoma"/>
          <w:spacing w:val="-1"/>
        </w:rPr>
        <w:t>zatwierdzeniu przez IZ wniosk</w:t>
      </w:r>
      <w:r w:rsidR="00B7143F" w:rsidRPr="003F6632">
        <w:rPr>
          <w:rFonts w:ascii="Tahoma" w:eastAsia="Tahoma" w:hAnsi="Tahoma" w:cs="Tahoma"/>
          <w:spacing w:val="-1"/>
        </w:rPr>
        <w:t>ów</w:t>
      </w:r>
      <w:r w:rsidRPr="003F6632">
        <w:rPr>
          <w:rFonts w:ascii="Tahoma" w:eastAsia="Tahoma" w:hAnsi="Tahoma" w:cs="Tahoma"/>
          <w:spacing w:val="-1"/>
        </w:rPr>
        <w:t xml:space="preserve"> o płatność rozliczając</w:t>
      </w:r>
      <w:r w:rsidR="00B7143F" w:rsidRPr="003F6632">
        <w:rPr>
          <w:rFonts w:ascii="Tahoma" w:eastAsia="Tahoma" w:hAnsi="Tahoma" w:cs="Tahoma"/>
          <w:spacing w:val="-1"/>
        </w:rPr>
        <w:t>ych wcześniejsze okresy rozliczeniowe</w:t>
      </w:r>
      <w:r w:rsidRPr="003F6632">
        <w:rPr>
          <w:rFonts w:ascii="Tahoma" w:eastAsia="Tahoma" w:hAnsi="Tahoma" w:cs="Tahoma"/>
          <w:spacing w:val="-1"/>
        </w:rPr>
        <w:t xml:space="preserve">, zgodnie z </w:t>
      </w:r>
      <w:r w:rsidRPr="003F6632">
        <w:rPr>
          <w:rFonts w:ascii="Tahoma" w:eastAsia="Tahoma" w:hAnsi="Tahoma" w:cs="Tahoma"/>
          <w:spacing w:val="-3"/>
        </w:rPr>
        <w:t>§ 1</w:t>
      </w:r>
      <w:r w:rsidR="009B73C7" w:rsidRPr="003F6632">
        <w:rPr>
          <w:rFonts w:ascii="Tahoma" w:eastAsia="Tahoma" w:hAnsi="Tahoma" w:cs="Tahoma"/>
          <w:spacing w:val="-3"/>
        </w:rPr>
        <w:t>3</w:t>
      </w:r>
      <w:r w:rsidRPr="003F6632">
        <w:rPr>
          <w:rFonts w:ascii="Tahoma" w:eastAsia="Tahoma" w:hAnsi="Tahoma" w:cs="Tahoma"/>
          <w:spacing w:val="-3"/>
        </w:rPr>
        <w:t xml:space="preserve"> ust. 7</w:t>
      </w:r>
      <w:r w:rsidR="00FC64E4" w:rsidRPr="003F6632">
        <w:rPr>
          <w:rFonts w:ascii="Tahoma" w:eastAsia="Tahoma" w:hAnsi="Tahoma" w:cs="Tahoma"/>
          <w:spacing w:val="-3"/>
        </w:rPr>
        <w:t>;</w:t>
      </w:r>
    </w:p>
    <w:p w14:paraId="401E053F" w14:textId="1B939177" w:rsidR="001C5EB0" w:rsidRPr="003F6632" w:rsidRDefault="001C5EB0" w:rsidP="00470F03">
      <w:pPr>
        <w:pStyle w:val="Akapitzlist"/>
        <w:numPr>
          <w:ilvl w:val="0"/>
          <w:numId w:val="50"/>
        </w:numPr>
        <w:spacing w:line="276" w:lineRule="auto"/>
        <w:ind w:left="1276" w:right="14" w:hanging="425"/>
        <w:jc w:val="both"/>
        <w:rPr>
          <w:rFonts w:ascii="Tahoma" w:eastAsia="Tahoma" w:hAnsi="Tahoma" w:cs="Tahoma"/>
        </w:rPr>
      </w:pP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st</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rd</w:t>
      </w:r>
      <w:r w:rsidRPr="003F6632">
        <w:rPr>
          <w:rFonts w:ascii="Tahoma" w:eastAsia="Tahoma" w:hAnsi="Tahoma" w:cs="Tahoma"/>
          <w:spacing w:val="1"/>
        </w:rPr>
        <w:t>ze</w:t>
      </w:r>
      <w:r w:rsidRPr="003F6632">
        <w:rPr>
          <w:rFonts w:ascii="Tahoma" w:eastAsia="Tahoma" w:hAnsi="Tahoma" w:cs="Tahoma"/>
          <w:spacing w:val="-1"/>
        </w:rPr>
        <w:t>n</w:t>
      </w:r>
      <w:r w:rsidRPr="003F6632">
        <w:rPr>
          <w:rFonts w:ascii="Tahoma" w:eastAsia="Tahoma" w:hAnsi="Tahoma" w:cs="Tahoma"/>
        </w:rPr>
        <w:t>iu</w:t>
      </w:r>
      <w:r w:rsidRPr="003F6632">
        <w:rPr>
          <w:rFonts w:ascii="Tahoma" w:eastAsia="Tahoma" w:hAnsi="Tahoma" w:cs="Tahoma"/>
          <w:spacing w:val="-13"/>
        </w:rPr>
        <w:t xml:space="preserve"> </w:t>
      </w:r>
      <w:r w:rsidRPr="003F6632">
        <w:rPr>
          <w:rFonts w:ascii="Tahoma" w:eastAsia="Tahoma" w:hAnsi="Tahoma" w:cs="Tahoma"/>
          <w:spacing w:val="2"/>
        </w:rPr>
        <w:t>o</w:t>
      </w:r>
      <w:r w:rsidRPr="003F6632">
        <w:rPr>
          <w:rFonts w:ascii="Tahoma" w:eastAsia="Tahoma" w:hAnsi="Tahoma" w:cs="Tahoma"/>
          <w:spacing w:val="-1"/>
        </w:rPr>
        <w:t>k</w:t>
      </w:r>
      <w:r w:rsidRPr="003F6632">
        <w:rPr>
          <w:rFonts w:ascii="Tahoma" w:eastAsia="Tahoma" w:hAnsi="Tahoma" w:cs="Tahoma"/>
        </w:rPr>
        <w:t>oli</w:t>
      </w:r>
      <w:r w:rsidRPr="003F6632">
        <w:rPr>
          <w:rFonts w:ascii="Tahoma" w:eastAsia="Tahoma" w:hAnsi="Tahoma" w:cs="Tahoma"/>
          <w:spacing w:val="-1"/>
        </w:rPr>
        <w:t>c</w:t>
      </w:r>
      <w:r w:rsidRPr="003F6632">
        <w:rPr>
          <w:rFonts w:ascii="Tahoma" w:eastAsia="Tahoma" w:hAnsi="Tahoma" w:cs="Tahoma"/>
          <w:spacing w:val="3"/>
        </w:rPr>
        <w:t>z</w:t>
      </w:r>
      <w:r w:rsidRPr="003F6632">
        <w:rPr>
          <w:rFonts w:ascii="Tahoma" w:eastAsia="Tahoma" w:hAnsi="Tahoma" w:cs="Tahoma"/>
          <w:spacing w:val="-1"/>
        </w:rPr>
        <w:t>n</w:t>
      </w:r>
      <w:r w:rsidRPr="003F6632">
        <w:rPr>
          <w:rFonts w:ascii="Tahoma" w:eastAsia="Tahoma" w:hAnsi="Tahoma" w:cs="Tahoma"/>
        </w:rPr>
        <w:t>o</w:t>
      </w:r>
      <w:r w:rsidRPr="003F6632">
        <w:rPr>
          <w:rFonts w:ascii="Tahoma" w:eastAsia="Tahoma" w:hAnsi="Tahoma" w:cs="Tahoma"/>
          <w:spacing w:val="2"/>
        </w:rPr>
        <w:t>śc</w:t>
      </w:r>
      <w:r w:rsidRPr="003F6632">
        <w:rPr>
          <w:rFonts w:ascii="Tahoma" w:eastAsia="Tahoma" w:hAnsi="Tahoma" w:cs="Tahoma"/>
        </w:rPr>
        <w:t>i,</w:t>
      </w:r>
      <w:r w:rsidRPr="003F6632">
        <w:rPr>
          <w:rFonts w:ascii="Tahoma" w:eastAsia="Tahoma" w:hAnsi="Tahoma" w:cs="Tahoma"/>
          <w:spacing w:val="-11"/>
        </w:rPr>
        <w:t xml:space="preserve"> </w:t>
      </w:r>
      <w:r w:rsidRPr="003F6632">
        <w:rPr>
          <w:rFonts w:ascii="Tahoma" w:eastAsia="Tahoma" w:hAnsi="Tahoma" w:cs="Tahoma"/>
        </w:rPr>
        <w:t>o</w:t>
      </w:r>
      <w:r w:rsidRPr="003F6632">
        <w:rPr>
          <w:rFonts w:ascii="Tahoma" w:eastAsia="Tahoma" w:hAnsi="Tahoma" w:cs="Tahoma"/>
          <w:spacing w:val="-1"/>
        </w:rPr>
        <w:t xml:space="preserve"> k</w:t>
      </w:r>
      <w:r w:rsidRPr="003F6632">
        <w:rPr>
          <w:rFonts w:ascii="Tahoma" w:eastAsia="Tahoma" w:hAnsi="Tahoma" w:cs="Tahoma"/>
        </w:rPr>
        <w:t>tó</w:t>
      </w:r>
      <w:r w:rsidRPr="003F6632">
        <w:rPr>
          <w:rFonts w:ascii="Tahoma" w:eastAsia="Tahoma" w:hAnsi="Tahoma" w:cs="Tahoma"/>
          <w:spacing w:val="2"/>
        </w:rPr>
        <w:t>r</w:t>
      </w:r>
      <w:r w:rsidRPr="003F6632">
        <w:rPr>
          <w:rFonts w:ascii="Tahoma" w:eastAsia="Tahoma" w:hAnsi="Tahoma" w:cs="Tahoma"/>
          <w:spacing w:val="-1"/>
        </w:rPr>
        <w:t>yc</w:t>
      </w:r>
      <w:r w:rsidRPr="003F6632">
        <w:rPr>
          <w:rFonts w:ascii="Tahoma" w:eastAsia="Tahoma" w:hAnsi="Tahoma" w:cs="Tahoma"/>
        </w:rPr>
        <w:t>h</w:t>
      </w:r>
      <w:r w:rsidRPr="003F6632">
        <w:rPr>
          <w:rFonts w:ascii="Tahoma" w:eastAsia="Tahoma" w:hAnsi="Tahoma" w:cs="Tahoma"/>
          <w:spacing w:val="-7"/>
        </w:rPr>
        <w:t xml:space="preserve"> </w:t>
      </w:r>
      <w:r w:rsidRPr="003F6632">
        <w:rPr>
          <w:rFonts w:ascii="Tahoma" w:eastAsia="Tahoma" w:hAnsi="Tahoma" w:cs="Tahoma"/>
          <w:spacing w:val="1"/>
        </w:rPr>
        <w:t>m</w:t>
      </w:r>
      <w:r w:rsidRPr="003F6632">
        <w:rPr>
          <w:rFonts w:ascii="Tahoma" w:eastAsia="Tahoma" w:hAnsi="Tahoma" w:cs="Tahoma"/>
        </w:rPr>
        <w:t>o</w:t>
      </w:r>
      <w:r w:rsidRPr="003F6632">
        <w:rPr>
          <w:rFonts w:ascii="Tahoma" w:eastAsia="Tahoma" w:hAnsi="Tahoma" w:cs="Tahoma"/>
          <w:spacing w:val="-2"/>
        </w:rPr>
        <w:t>w</w:t>
      </w:r>
      <w:r w:rsidRPr="003F6632">
        <w:rPr>
          <w:rFonts w:ascii="Tahoma" w:eastAsia="Tahoma" w:hAnsi="Tahoma" w:cs="Tahoma"/>
        </w:rPr>
        <w:t>a</w:t>
      </w:r>
      <w:r w:rsidRPr="003F6632">
        <w:rPr>
          <w:rFonts w:ascii="Tahoma" w:eastAsia="Tahoma" w:hAnsi="Tahoma" w:cs="Tahoma"/>
          <w:spacing w:val="-4"/>
        </w:rPr>
        <w:t xml:space="preserve"> </w:t>
      </w:r>
      <w:r w:rsidRPr="003F6632">
        <w:rPr>
          <w:rFonts w:ascii="Tahoma" w:eastAsia="Tahoma" w:hAnsi="Tahoma" w:cs="Tahoma"/>
        </w:rPr>
        <w:t>w</w:t>
      </w:r>
      <w:r w:rsidRPr="003F6632">
        <w:rPr>
          <w:rFonts w:ascii="Tahoma" w:eastAsia="Tahoma" w:hAnsi="Tahoma" w:cs="Tahoma"/>
          <w:spacing w:val="2"/>
        </w:rPr>
        <w:t xml:space="preserve"> </w:t>
      </w:r>
      <w:r w:rsidRPr="003F6632">
        <w:rPr>
          <w:rFonts w:ascii="Tahoma" w:eastAsia="Tahoma" w:hAnsi="Tahoma" w:cs="Tahoma"/>
        </w:rPr>
        <w:t xml:space="preserve">§ </w:t>
      </w:r>
      <w:r w:rsidRPr="003F6632">
        <w:rPr>
          <w:rFonts w:ascii="Tahoma" w:eastAsia="Tahoma" w:hAnsi="Tahoma" w:cs="Tahoma"/>
          <w:spacing w:val="2"/>
        </w:rPr>
        <w:t>3</w:t>
      </w:r>
      <w:r w:rsidR="008472C0" w:rsidRPr="003F6632">
        <w:rPr>
          <w:rFonts w:ascii="Tahoma" w:eastAsia="Tahoma" w:hAnsi="Tahoma" w:cs="Tahoma"/>
          <w:spacing w:val="2"/>
        </w:rPr>
        <w:t>3</w:t>
      </w:r>
      <w:r w:rsidRPr="003F6632">
        <w:rPr>
          <w:rFonts w:ascii="Tahoma" w:eastAsia="Tahoma" w:hAnsi="Tahoma" w:cs="Tahoma"/>
          <w:spacing w:val="-3"/>
        </w:rPr>
        <w:t xml:space="preserve"> </w:t>
      </w:r>
      <w:r w:rsidRPr="003F6632">
        <w:rPr>
          <w:rFonts w:ascii="Tahoma" w:eastAsia="Tahoma" w:hAnsi="Tahoma" w:cs="Tahoma"/>
          <w:spacing w:val="1"/>
        </w:rPr>
        <w:t>u</w:t>
      </w:r>
      <w:r w:rsidRPr="003F6632">
        <w:rPr>
          <w:rFonts w:ascii="Tahoma" w:eastAsia="Tahoma" w:hAnsi="Tahoma" w:cs="Tahoma"/>
        </w:rPr>
        <w:t>st.</w:t>
      </w:r>
      <w:r w:rsidRPr="003F6632">
        <w:rPr>
          <w:rFonts w:ascii="Tahoma" w:eastAsia="Tahoma" w:hAnsi="Tahoma" w:cs="Tahoma"/>
          <w:spacing w:val="-3"/>
        </w:rPr>
        <w:t xml:space="preserve"> </w:t>
      </w:r>
      <w:r w:rsidRPr="003F6632">
        <w:rPr>
          <w:rFonts w:ascii="Tahoma" w:eastAsia="Tahoma" w:hAnsi="Tahoma" w:cs="Tahoma"/>
          <w:spacing w:val="-1"/>
        </w:rPr>
        <w:t>1</w:t>
      </w:r>
      <w:r w:rsidRPr="003F6632">
        <w:rPr>
          <w:rFonts w:ascii="Tahoma" w:eastAsia="Tahoma" w:hAnsi="Tahoma" w:cs="Tahoma"/>
        </w:rPr>
        <w:t>.</w:t>
      </w:r>
    </w:p>
    <w:p w14:paraId="5ABC1E0C" w14:textId="77777777" w:rsidR="00942F4E" w:rsidRPr="001A21E8" w:rsidRDefault="00280ADA" w:rsidP="005100BA">
      <w:pPr>
        <w:pStyle w:val="Akapitzlist"/>
        <w:numPr>
          <w:ilvl w:val="0"/>
          <w:numId w:val="14"/>
        </w:numPr>
        <w:spacing w:line="276" w:lineRule="auto"/>
        <w:ind w:left="426" w:right="14" w:hanging="426"/>
        <w:jc w:val="both"/>
        <w:rPr>
          <w:rFonts w:ascii="Tahoma" w:eastAsia="Tahoma" w:hAnsi="Tahoma" w:cs="Tahoma"/>
        </w:rPr>
      </w:pPr>
      <w:r w:rsidRPr="001A21E8">
        <w:rPr>
          <w:rFonts w:ascii="Tahoma" w:eastAsia="Tahoma" w:hAnsi="Tahoma" w:cs="Tahoma"/>
          <w:spacing w:val="1"/>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 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szy</w:t>
      </w:r>
      <w:r w:rsidRPr="001A21E8">
        <w:rPr>
          <w:rFonts w:ascii="Tahoma" w:eastAsia="Tahoma" w:hAnsi="Tahoma" w:cs="Tahoma"/>
          <w:spacing w:val="2"/>
        </w:rPr>
        <w:t xml:space="preserve"> </w:t>
      </w:r>
      <w:r w:rsidRPr="001A21E8">
        <w:rPr>
          <w:rFonts w:ascii="Tahoma" w:eastAsia="Tahoma" w:hAnsi="Tahoma" w:cs="Tahoma"/>
        </w:rPr>
        <w:t>środk</w:t>
      </w:r>
      <w:r w:rsidRPr="001A21E8">
        <w:rPr>
          <w:rFonts w:ascii="Tahoma" w:eastAsia="Tahoma" w:hAnsi="Tahoma" w:cs="Tahoma"/>
          <w:spacing w:val="2"/>
        </w:rPr>
        <w:t>ó</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 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8"/>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8"/>
        </w:rPr>
        <w:t xml:space="preserve"> </w:t>
      </w:r>
      <w:r w:rsidRPr="001A21E8">
        <w:rPr>
          <w:rFonts w:ascii="Tahoma" w:eastAsia="Tahoma" w:hAnsi="Tahoma" w:cs="Tahoma"/>
        </w:rPr>
        <w:t>1,</w:t>
      </w:r>
      <w:r w:rsidRPr="001A21E8">
        <w:rPr>
          <w:rFonts w:ascii="Tahoma" w:eastAsia="Tahoma" w:hAnsi="Tahoma" w:cs="Tahoma"/>
          <w:spacing w:val="7"/>
        </w:rPr>
        <w:t xml:space="preserve"> </w:t>
      </w:r>
      <w:r w:rsidRPr="001A21E8">
        <w:rPr>
          <w:rFonts w:ascii="Tahoma" w:eastAsia="Tahoma" w:hAnsi="Tahoma" w:cs="Tahoma"/>
        </w:rPr>
        <w:t>może</w:t>
      </w:r>
      <w:r w:rsidRPr="001A21E8">
        <w:rPr>
          <w:rFonts w:ascii="Tahoma" w:eastAsia="Tahoma" w:hAnsi="Tahoma" w:cs="Tahoma"/>
          <w:spacing w:val="5"/>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st</w:t>
      </w:r>
      <w:r w:rsidRPr="001A21E8">
        <w:rPr>
          <w:rFonts w:ascii="Tahoma" w:eastAsia="Tahoma" w:hAnsi="Tahoma" w:cs="Tahoma"/>
          <w:spacing w:val="1"/>
        </w:rPr>
        <w:t>ą</w:t>
      </w:r>
      <w:r w:rsidRPr="001A21E8">
        <w:rPr>
          <w:rFonts w:ascii="Tahoma" w:eastAsia="Tahoma" w:hAnsi="Tahoma" w:cs="Tahoma"/>
        </w:rPr>
        <w:t xml:space="preserve">pić </w:t>
      </w:r>
      <w:r w:rsidRPr="001A21E8">
        <w:rPr>
          <w:rFonts w:ascii="Tahoma" w:eastAsia="Tahoma" w:hAnsi="Tahoma" w:cs="Tahoma"/>
          <w:spacing w:val="1"/>
        </w:rPr>
        <w:t>a</w:t>
      </w:r>
      <w:r w:rsidRPr="001A21E8">
        <w:rPr>
          <w:rFonts w:ascii="Tahoma" w:eastAsia="Tahoma" w:hAnsi="Tahoma" w:cs="Tahoma"/>
        </w:rPr>
        <w:t>lbo po 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 xml:space="preserve">iu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 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ść (w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 xml:space="preserve">u gdy </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3"/>
        </w:rPr>
        <w:t>e</w:t>
      </w:r>
      <w:r w:rsidRPr="001A21E8">
        <w:rPr>
          <w:rFonts w:ascii="Tahoma" w:eastAsia="Tahoma" w:hAnsi="Tahoma" w:cs="Tahoma"/>
        </w:rPr>
        <w:t>k 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 xml:space="preserve">ć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w:t>
      </w:r>
      <w:r w:rsidRPr="001A21E8">
        <w:rPr>
          <w:rFonts w:ascii="Tahoma" w:eastAsia="Tahoma" w:hAnsi="Tahoma" w:cs="Tahoma"/>
          <w:spacing w:val="31"/>
        </w:rPr>
        <w:t xml:space="preserve"> </w:t>
      </w:r>
      <w:r w:rsidRPr="001A21E8">
        <w:rPr>
          <w:rFonts w:ascii="Tahoma" w:eastAsia="Tahoma" w:hAnsi="Tahoma" w:cs="Tahoma"/>
          <w:spacing w:val="1"/>
        </w:rPr>
        <w:t>a</w:t>
      </w:r>
      <w:r w:rsidRPr="001A21E8">
        <w:rPr>
          <w:rFonts w:ascii="Tahoma" w:eastAsia="Tahoma" w:hAnsi="Tahoma" w:cs="Tahoma"/>
        </w:rPr>
        <w:t>lbo</w:t>
      </w:r>
      <w:r w:rsidRPr="001A21E8">
        <w:rPr>
          <w:rFonts w:ascii="Tahoma" w:eastAsia="Tahoma" w:hAnsi="Tahoma" w:cs="Tahoma"/>
          <w:spacing w:val="37"/>
        </w:rPr>
        <w:t xml:space="preserve"> </w:t>
      </w:r>
      <w:r w:rsidRPr="001A21E8">
        <w:rPr>
          <w:rFonts w:ascii="Tahoma" w:eastAsia="Tahoma" w:hAnsi="Tahoma" w:cs="Tahoma"/>
        </w:rPr>
        <w:t>po</w:t>
      </w:r>
      <w:r w:rsidRPr="001A21E8">
        <w:rPr>
          <w:rFonts w:ascii="Tahoma" w:eastAsia="Tahoma" w:hAnsi="Tahoma" w:cs="Tahoma"/>
          <w:spacing w:val="38"/>
        </w:rPr>
        <w:t xml:space="preserve"> </w:t>
      </w:r>
      <w:r w:rsidRPr="001A21E8">
        <w:rPr>
          <w:rFonts w:ascii="Tahoma" w:eastAsia="Tahoma" w:hAnsi="Tahoma" w:cs="Tahoma"/>
        </w:rPr>
        <w:t>od</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3"/>
        </w:rPr>
        <w:t>ł</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37"/>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28"/>
        </w:rPr>
        <w:t xml:space="preserve"> </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32"/>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38"/>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32"/>
        </w:rPr>
        <w:t xml:space="preserve"> </w:t>
      </w:r>
      <w:r w:rsidRPr="001A21E8">
        <w:rPr>
          <w:rFonts w:ascii="Tahoma" w:eastAsia="Tahoma" w:hAnsi="Tahoma" w:cs="Tahoma"/>
        </w:rPr>
        <w:t>(w</w:t>
      </w:r>
      <w:r w:rsidRPr="001A21E8">
        <w:rPr>
          <w:rFonts w:ascii="Tahoma" w:eastAsia="Tahoma" w:hAnsi="Tahoma" w:cs="Tahoma"/>
          <w:spacing w:val="40"/>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3"/>
        </w:rPr>
        <w:t>a</w:t>
      </w:r>
      <w:r w:rsidRPr="001A21E8">
        <w:rPr>
          <w:rFonts w:ascii="Tahoma" w:eastAsia="Tahoma" w:hAnsi="Tahoma" w:cs="Tahoma"/>
        </w:rPr>
        <w:t>dku</w:t>
      </w:r>
      <w:r w:rsidRPr="001A21E8">
        <w:rPr>
          <w:rFonts w:ascii="Tahoma" w:eastAsia="Tahoma" w:hAnsi="Tahoma" w:cs="Tahoma"/>
          <w:spacing w:val="32"/>
        </w:rPr>
        <w:t xml:space="preserve"> </w:t>
      </w:r>
      <w:r w:rsidRPr="001A21E8">
        <w:rPr>
          <w:rFonts w:ascii="Tahoma" w:eastAsia="Tahoma" w:hAnsi="Tahoma" w:cs="Tahoma"/>
        </w:rPr>
        <w:t>gdy</w:t>
      </w:r>
      <w:r w:rsidRPr="001A21E8">
        <w:rPr>
          <w:rFonts w:ascii="Tahoma" w:eastAsia="Tahoma" w:hAnsi="Tahoma" w:cs="Tahoma"/>
          <w:spacing w:val="39"/>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3"/>
        </w:rPr>
        <w:t>e</w:t>
      </w:r>
      <w:r w:rsidRPr="001A21E8">
        <w:rPr>
          <w:rFonts w:ascii="Tahoma" w:eastAsia="Tahoma" w:hAnsi="Tahoma" w:cs="Tahoma"/>
        </w:rPr>
        <w:t>k 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8"/>
        </w:rPr>
        <w:t xml:space="preserve">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ga</w:t>
      </w:r>
      <w:r w:rsidRPr="001A21E8">
        <w:rPr>
          <w:rFonts w:ascii="Tahoma" w:eastAsia="Tahoma" w:hAnsi="Tahoma" w:cs="Tahoma"/>
          <w:spacing w:val="-6"/>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lszy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1"/>
        </w:rPr>
        <w:t>k</w:t>
      </w:r>
      <w:r w:rsidRPr="001A21E8">
        <w:rPr>
          <w:rFonts w:ascii="Tahoma" w:eastAsia="Tahoma" w:hAnsi="Tahoma" w:cs="Tahoma"/>
        </w:rPr>
        <w:t>or</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7"/>
        </w:rPr>
        <w:t xml:space="preserve"> </w:t>
      </w:r>
      <w:r w:rsidRPr="001A21E8">
        <w:rPr>
          <w:rFonts w:ascii="Tahoma" w:eastAsia="Tahoma" w:hAnsi="Tahoma" w:cs="Tahoma"/>
        </w:rPr>
        <w:t>p</w:t>
      </w:r>
      <w:r w:rsidRPr="001A21E8">
        <w:rPr>
          <w:rFonts w:ascii="Tahoma" w:eastAsia="Tahoma" w:hAnsi="Tahoma" w:cs="Tahoma"/>
          <w:spacing w:val="1"/>
        </w:rPr>
        <w:t>r</w:t>
      </w:r>
      <w:r w:rsidRPr="001A21E8">
        <w:rPr>
          <w:rFonts w:ascii="Tahoma" w:eastAsia="Tahoma" w:hAnsi="Tahoma" w:cs="Tahoma"/>
        </w:rPr>
        <w:t>zy</w:t>
      </w:r>
      <w:r w:rsidRPr="001A21E8">
        <w:rPr>
          <w:rFonts w:ascii="Tahoma" w:eastAsia="Tahoma" w:hAnsi="Tahoma" w:cs="Tahoma"/>
          <w:spacing w:val="-4"/>
        </w:rPr>
        <w:t xml:space="preserve"> </w:t>
      </w:r>
      <w:r w:rsidRPr="001A21E8">
        <w:rPr>
          <w:rFonts w:ascii="Tahoma" w:eastAsia="Tahoma" w:hAnsi="Tahoma" w:cs="Tahoma"/>
          <w:spacing w:val="2"/>
        </w:rPr>
        <w:t>s</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ó</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7"/>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1</w:t>
      </w:r>
      <w:r w:rsidRPr="001A21E8">
        <w:rPr>
          <w:rFonts w:ascii="Tahoma" w:eastAsia="Tahoma" w:hAnsi="Tahoma" w:cs="Tahoma"/>
          <w:spacing w:val="-2"/>
        </w:rPr>
        <w:t xml:space="preserve"> </w:t>
      </w:r>
      <w:r w:rsidRPr="001A21E8">
        <w:rPr>
          <w:rFonts w:ascii="Tahoma" w:eastAsia="Tahoma" w:hAnsi="Tahoma" w:cs="Tahoma"/>
          <w:spacing w:val="2"/>
        </w:rPr>
        <w:t>p</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3"/>
        </w:rPr>
        <w:t xml:space="preserve"> </w:t>
      </w:r>
      <w:r w:rsidRPr="001A21E8">
        <w:rPr>
          <w:rFonts w:ascii="Tahoma" w:eastAsia="Tahoma" w:hAnsi="Tahoma" w:cs="Tahoma"/>
          <w:spacing w:val="1"/>
        </w:rPr>
        <w:t>2</w:t>
      </w:r>
      <w:r w:rsidRPr="001A21E8">
        <w:rPr>
          <w:rFonts w:ascii="Tahoma" w:eastAsia="Tahoma" w:hAnsi="Tahoma" w:cs="Tahoma"/>
        </w:rPr>
        <w:t>.</w:t>
      </w:r>
    </w:p>
    <w:p w14:paraId="7DD99C3B" w14:textId="77777777" w:rsidR="00942F4E" w:rsidRPr="001A21E8" w:rsidRDefault="00280ADA" w:rsidP="005100BA">
      <w:pPr>
        <w:pStyle w:val="Akapitzlist"/>
        <w:numPr>
          <w:ilvl w:val="0"/>
          <w:numId w:val="14"/>
        </w:numPr>
        <w:spacing w:line="276" w:lineRule="auto"/>
        <w:ind w:left="426" w:right="14" w:hanging="426"/>
        <w:jc w:val="both"/>
        <w:rPr>
          <w:rFonts w:ascii="Tahoma" w:eastAsia="Tahoma" w:hAnsi="Tahoma" w:cs="Tahoma"/>
        </w:rPr>
      </w:pP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9"/>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9"/>
        </w:rPr>
        <w:t xml:space="preserve"> </w:t>
      </w:r>
      <w:r w:rsidRPr="001A21E8">
        <w:rPr>
          <w:rFonts w:ascii="Tahoma" w:eastAsia="Tahoma" w:hAnsi="Tahoma" w:cs="Tahoma"/>
        </w:rPr>
        <w:t>możli</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spacing w:val="-3"/>
        </w:rPr>
        <w:t>k</w:t>
      </w:r>
      <w:r w:rsidRPr="001A21E8">
        <w:rPr>
          <w:rFonts w:ascii="Tahoma" w:eastAsia="Tahoma" w:hAnsi="Tahoma" w:cs="Tahoma"/>
        </w:rPr>
        <w:t>ol</w:t>
      </w:r>
      <w:r w:rsidRPr="001A21E8">
        <w:rPr>
          <w:rFonts w:ascii="Tahoma" w:eastAsia="Tahoma" w:hAnsi="Tahoma" w:cs="Tahoma"/>
          <w:spacing w:val="3"/>
        </w:rPr>
        <w:t>e</w:t>
      </w:r>
      <w:r w:rsidRPr="001A21E8">
        <w:rPr>
          <w:rFonts w:ascii="Tahoma" w:eastAsia="Tahoma" w:hAnsi="Tahoma" w:cs="Tahoma"/>
          <w:spacing w:val="-1"/>
        </w:rPr>
        <w:t>jn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3"/>
        </w:rPr>
        <w:t>z</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 w</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b</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ść</w:t>
      </w:r>
      <w:r w:rsidRPr="001A21E8">
        <w:rPr>
          <w:rFonts w:ascii="Tahoma" w:eastAsia="Tahoma" w:hAnsi="Tahoma" w:cs="Tahoma"/>
          <w:spacing w:val="-8"/>
        </w:rPr>
        <w:t xml:space="preserve"> </w:t>
      </w:r>
      <w:r w:rsidRPr="001A21E8">
        <w:rPr>
          <w:rFonts w:ascii="Tahoma" w:eastAsia="Tahoma" w:hAnsi="Tahoma" w:cs="Tahoma"/>
        </w:rPr>
        <w:t>za</w:t>
      </w:r>
      <w:r w:rsidRPr="001A21E8">
        <w:rPr>
          <w:rFonts w:ascii="Tahoma" w:eastAsia="Tahoma" w:hAnsi="Tahoma" w:cs="Tahoma"/>
          <w:spacing w:val="-1"/>
        </w:rPr>
        <w:t xml:space="preserve"> </w:t>
      </w:r>
      <w:r w:rsidRPr="001A21E8">
        <w:rPr>
          <w:rFonts w:ascii="Tahoma" w:eastAsia="Tahoma" w:hAnsi="Tahoma" w:cs="Tahoma"/>
        </w:rPr>
        <w:t>pop</w:t>
      </w:r>
      <w:r w:rsidRPr="001A21E8">
        <w:rPr>
          <w:rFonts w:ascii="Tahoma" w:eastAsia="Tahoma" w:hAnsi="Tahoma" w:cs="Tahoma"/>
          <w:spacing w:val="3"/>
        </w:rPr>
        <w:t>r</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dni</w:t>
      </w:r>
      <w:r w:rsidRPr="001A21E8">
        <w:rPr>
          <w:rFonts w:ascii="Tahoma" w:eastAsia="Tahoma" w:hAnsi="Tahoma" w:cs="Tahoma"/>
          <w:spacing w:val="-9"/>
        </w:rPr>
        <w:t xml:space="preserve"> </w:t>
      </w:r>
      <w:r w:rsidRPr="001A21E8">
        <w:rPr>
          <w:rFonts w:ascii="Tahoma" w:eastAsia="Tahoma" w:hAnsi="Tahoma" w:cs="Tahoma"/>
          <w:spacing w:val="-1"/>
        </w:rPr>
        <w:t>ok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5"/>
        </w:rPr>
        <w:t xml:space="preserve"> </w:t>
      </w:r>
      <w:r w:rsidRPr="001A21E8">
        <w:rPr>
          <w:rFonts w:ascii="Tahoma" w:eastAsia="Tahoma" w:hAnsi="Tahoma" w:cs="Tahoma"/>
        </w:rPr>
        <w:t>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w</w:t>
      </w:r>
      <w:r w:rsidRPr="001A21E8">
        <w:rPr>
          <w:rFonts w:ascii="Tahoma" w:eastAsia="Tahoma" w:hAnsi="Tahoma" w:cs="Tahoma"/>
          <w:spacing w:val="-15"/>
        </w:rPr>
        <w:t>y</w:t>
      </w:r>
      <w:r w:rsidRPr="001A21E8">
        <w:rPr>
          <w:rFonts w:ascii="Tahoma" w:eastAsia="Tahoma" w:hAnsi="Tahoma" w:cs="Tahoma"/>
        </w:rPr>
        <w:t>.</w:t>
      </w:r>
    </w:p>
    <w:p w14:paraId="0A2D1D74" w14:textId="77777777" w:rsidR="003F6632" w:rsidRDefault="00280ADA" w:rsidP="00470F03">
      <w:pPr>
        <w:pStyle w:val="Akapitzlist"/>
        <w:numPr>
          <w:ilvl w:val="0"/>
          <w:numId w:val="51"/>
        </w:numPr>
        <w:spacing w:line="276" w:lineRule="auto"/>
        <w:ind w:left="851" w:right="14" w:hanging="425"/>
        <w:jc w:val="both"/>
        <w:rPr>
          <w:rFonts w:ascii="Tahoma" w:eastAsia="Tahoma" w:hAnsi="Tahoma" w:cs="Tahoma"/>
        </w:rPr>
      </w:pPr>
      <w:r w:rsidRPr="003F6632">
        <w:rPr>
          <w:rFonts w:ascii="Tahoma" w:eastAsia="Tahoma" w:hAnsi="Tahoma" w:cs="Tahoma"/>
        </w:rPr>
        <w:t xml:space="preserve">w </w:t>
      </w:r>
      <w:r w:rsidRPr="003F6632">
        <w:rPr>
          <w:rFonts w:ascii="Tahoma" w:eastAsia="Tahoma" w:hAnsi="Tahoma" w:cs="Tahoma"/>
          <w:spacing w:val="-1"/>
        </w:rPr>
        <w:t>ch</w:t>
      </w:r>
      <w:r w:rsidRPr="003F6632">
        <w:rPr>
          <w:rFonts w:ascii="Tahoma" w:eastAsia="Tahoma" w:hAnsi="Tahoma" w:cs="Tahoma"/>
          <w:spacing w:val="1"/>
        </w:rPr>
        <w:t>w</w:t>
      </w:r>
      <w:r w:rsidRPr="003F6632">
        <w:rPr>
          <w:rFonts w:ascii="Tahoma" w:eastAsia="Tahoma" w:hAnsi="Tahoma" w:cs="Tahoma"/>
        </w:rPr>
        <w:t>ili z</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rd</w:t>
      </w:r>
      <w:r w:rsidRPr="003F6632">
        <w:rPr>
          <w:rFonts w:ascii="Tahoma" w:eastAsia="Tahoma" w:hAnsi="Tahoma" w:cs="Tahoma"/>
          <w:spacing w:val="1"/>
        </w:rPr>
        <w:t>za</w:t>
      </w:r>
      <w:r w:rsidRPr="003F6632">
        <w:rPr>
          <w:rFonts w:ascii="Tahoma" w:eastAsia="Tahoma" w:hAnsi="Tahoma" w:cs="Tahoma"/>
          <w:spacing w:val="-1"/>
        </w:rPr>
        <w:t>n</w:t>
      </w:r>
      <w:r w:rsidRPr="003F6632">
        <w:rPr>
          <w:rFonts w:ascii="Tahoma" w:eastAsia="Tahoma" w:hAnsi="Tahoma" w:cs="Tahoma"/>
        </w:rPr>
        <w:t xml:space="preserve">ia </w:t>
      </w:r>
      <w:r w:rsidRPr="003F6632">
        <w:rPr>
          <w:rFonts w:ascii="Tahoma" w:eastAsia="Tahoma" w:hAnsi="Tahoma" w:cs="Tahoma"/>
          <w:spacing w:val="-2"/>
        </w:rPr>
        <w:t>d</w:t>
      </w:r>
      <w:r w:rsidRPr="003F6632">
        <w:rPr>
          <w:rFonts w:ascii="Tahoma" w:eastAsia="Tahoma" w:hAnsi="Tahoma" w:cs="Tahoma"/>
        </w:rPr>
        <w:t xml:space="preserve">o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p</w:t>
      </w:r>
      <w:r w:rsidRPr="003F6632">
        <w:rPr>
          <w:rFonts w:ascii="Tahoma" w:eastAsia="Tahoma" w:hAnsi="Tahoma" w:cs="Tahoma"/>
          <w:spacing w:val="1"/>
        </w:rPr>
        <w:t>ła</w:t>
      </w:r>
      <w:r w:rsidRPr="003F6632">
        <w:rPr>
          <w:rFonts w:ascii="Tahoma" w:eastAsia="Tahoma" w:hAnsi="Tahoma" w:cs="Tahoma"/>
          <w:spacing w:val="-2"/>
        </w:rPr>
        <w:t>t</w:t>
      </w:r>
      <w:r w:rsidRPr="003F6632">
        <w:rPr>
          <w:rFonts w:ascii="Tahoma" w:eastAsia="Tahoma" w:hAnsi="Tahoma" w:cs="Tahoma"/>
        </w:rPr>
        <w:t xml:space="preserve">y </w:t>
      </w:r>
      <w:r w:rsidRPr="003F6632">
        <w:rPr>
          <w:rFonts w:ascii="Tahoma" w:eastAsia="Tahoma" w:hAnsi="Tahoma" w:cs="Tahoma"/>
          <w:spacing w:val="-3"/>
        </w:rPr>
        <w:t>k</w:t>
      </w:r>
      <w:r w:rsidRPr="003F6632">
        <w:rPr>
          <w:rFonts w:ascii="Tahoma" w:eastAsia="Tahoma" w:hAnsi="Tahoma" w:cs="Tahoma"/>
        </w:rPr>
        <w:t>ole</w:t>
      </w:r>
      <w:r w:rsidRPr="003F6632">
        <w:rPr>
          <w:rFonts w:ascii="Tahoma" w:eastAsia="Tahoma" w:hAnsi="Tahoma" w:cs="Tahoma"/>
          <w:spacing w:val="1"/>
        </w:rPr>
        <w:t>j</w:t>
      </w:r>
      <w:r w:rsidRPr="003F6632">
        <w:rPr>
          <w:rFonts w:ascii="Tahoma" w:eastAsia="Tahoma" w:hAnsi="Tahoma" w:cs="Tahoma"/>
          <w:spacing w:val="-1"/>
        </w:rPr>
        <w:t>n</w:t>
      </w:r>
      <w:r w:rsidRPr="003F6632">
        <w:rPr>
          <w:rFonts w:ascii="Tahoma" w:eastAsia="Tahoma" w:hAnsi="Tahoma" w:cs="Tahoma"/>
          <w:spacing w:val="1"/>
        </w:rPr>
        <w:t>e</w:t>
      </w:r>
      <w:r w:rsidRPr="003F6632">
        <w:rPr>
          <w:rFonts w:ascii="Tahoma" w:eastAsia="Tahoma" w:hAnsi="Tahoma" w:cs="Tahoma"/>
        </w:rPr>
        <w:t>j t</w:t>
      </w:r>
      <w:r w:rsidRPr="003F6632">
        <w:rPr>
          <w:rFonts w:ascii="Tahoma" w:eastAsia="Tahoma" w:hAnsi="Tahoma" w:cs="Tahoma"/>
          <w:spacing w:val="-2"/>
        </w:rPr>
        <w:t>r</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s</w:t>
      </w:r>
      <w:r w:rsidRPr="003F6632">
        <w:rPr>
          <w:rFonts w:ascii="Tahoma" w:eastAsia="Tahoma" w:hAnsi="Tahoma" w:cs="Tahoma"/>
          <w:spacing w:val="3"/>
        </w:rPr>
        <w:t>z</w:t>
      </w:r>
      <w:r w:rsidRPr="003F6632">
        <w:rPr>
          <w:rFonts w:ascii="Tahoma" w:eastAsia="Tahoma" w:hAnsi="Tahoma" w:cs="Tahoma"/>
        </w:rPr>
        <w:t>y do</w:t>
      </w:r>
      <w:r w:rsidRPr="003F6632">
        <w:rPr>
          <w:rFonts w:ascii="Tahoma" w:eastAsia="Tahoma" w:hAnsi="Tahoma" w:cs="Tahoma"/>
          <w:spacing w:val="-1"/>
        </w:rPr>
        <w:t>f</w:t>
      </w:r>
      <w:r w:rsidRPr="003F6632">
        <w:rPr>
          <w:rFonts w:ascii="Tahoma" w:eastAsia="Tahoma" w:hAnsi="Tahoma" w:cs="Tahoma"/>
        </w:rPr>
        <w:t>i</w:t>
      </w:r>
      <w:r w:rsidRPr="003F6632">
        <w:rPr>
          <w:rFonts w:ascii="Tahoma" w:eastAsia="Tahoma" w:hAnsi="Tahoma" w:cs="Tahoma"/>
          <w:spacing w:val="-1"/>
        </w:rPr>
        <w:t>n</w:t>
      </w:r>
      <w:r w:rsidRPr="003F6632">
        <w:rPr>
          <w:rFonts w:ascii="Tahoma" w:eastAsia="Tahoma" w:hAnsi="Tahoma" w:cs="Tahoma"/>
          <w:spacing w:val="10"/>
        </w:rPr>
        <w:t>a</w:t>
      </w:r>
      <w:r w:rsidRPr="003F6632">
        <w:rPr>
          <w:rFonts w:ascii="Tahoma" w:eastAsia="Tahoma" w:hAnsi="Tahoma" w:cs="Tahoma"/>
          <w:spacing w:val="-1"/>
        </w:rPr>
        <w:t>n</w:t>
      </w:r>
      <w:r w:rsidRPr="003F6632">
        <w:rPr>
          <w:rFonts w:ascii="Tahoma" w:eastAsia="Tahoma" w:hAnsi="Tahoma" w:cs="Tahoma"/>
        </w:rPr>
        <w:t>so</w:t>
      </w:r>
      <w:r w:rsidRPr="003F6632">
        <w:rPr>
          <w:rFonts w:ascii="Tahoma" w:eastAsia="Tahoma" w:hAnsi="Tahoma" w:cs="Tahoma"/>
          <w:spacing w:val="-2"/>
        </w:rPr>
        <w:t>w</w:t>
      </w:r>
      <w:r w:rsidRPr="003F6632">
        <w:rPr>
          <w:rFonts w:ascii="Tahoma" w:eastAsia="Tahoma" w:hAnsi="Tahoma" w:cs="Tahoma"/>
          <w:spacing w:val="1"/>
        </w:rPr>
        <w:t>an</w:t>
      </w:r>
      <w:r w:rsidRPr="003F6632">
        <w:rPr>
          <w:rFonts w:ascii="Tahoma" w:eastAsia="Tahoma" w:hAnsi="Tahoma" w:cs="Tahoma"/>
        </w:rPr>
        <w:t>ia</w:t>
      </w:r>
      <w:r w:rsidRPr="003F6632">
        <w:rPr>
          <w:rFonts w:ascii="Tahoma" w:eastAsia="Tahoma" w:hAnsi="Tahoma" w:cs="Tahoma"/>
          <w:spacing w:val="11"/>
        </w:rPr>
        <w:t xml:space="preserve"> </w:t>
      </w:r>
      <w:r w:rsidRPr="003F6632">
        <w:rPr>
          <w:rFonts w:ascii="Tahoma" w:eastAsia="Tahoma" w:hAnsi="Tahoma" w:cs="Tahoma"/>
        </w:rPr>
        <w:t xml:space="preserve">IZ </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rPr>
        <w:t>st zobo</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ą</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spacing w:val="-3"/>
        </w:rPr>
        <w:t>n</w:t>
      </w:r>
      <w:r w:rsidRPr="003F6632">
        <w:rPr>
          <w:rFonts w:ascii="Tahoma" w:eastAsia="Tahoma" w:hAnsi="Tahoma" w:cs="Tahoma"/>
        </w:rPr>
        <w:t xml:space="preserve">a do </w:t>
      </w:r>
      <w:r w:rsidRPr="003F6632">
        <w:rPr>
          <w:rFonts w:ascii="Tahoma" w:eastAsia="Tahoma" w:hAnsi="Tahoma" w:cs="Tahoma"/>
          <w:spacing w:val="-1"/>
        </w:rPr>
        <w:t>u</w:t>
      </w:r>
      <w:r w:rsidRPr="003F6632">
        <w:rPr>
          <w:rFonts w:ascii="Tahoma" w:eastAsia="Tahoma" w:hAnsi="Tahoma" w:cs="Tahoma"/>
          <w:spacing w:val="1"/>
        </w:rPr>
        <w:t>w</w:t>
      </w:r>
      <w:r w:rsidRPr="003F6632">
        <w:rPr>
          <w:rFonts w:ascii="Tahoma" w:eastAsia="Tahoma" w:hAnsi="Tahoma" w:cs="Tahoma"/>
        </w:rPr>
        <w:t>zgl</w:t>
      </w:r>
      <w:r w:rsidRPr="003F6632">
        <w:rPr>
          <w:rFonts w:ascii="Tahoma" w:eastAsia="Tahoma" w:hAnsi="Tahoma" w:cs="Tahoma"/>
          <w:spacing w:val="1"/>
        </w:rPr>
        <w:t>ę</w:t>
      </w:r>
      <w:r w:rsidRPr="003F6632">
        <w:rPr>
          <w:rFonts w:ascii="Tahoma" w:eastAsia="Tahoma" w:hAnsi="Tahoma" w:cs="Tahoma"/>
        </w:rPr>
        <w:t>dni</w:t>
      </w:r>
      <w:r w:rsidRPr="003F6632">
        <w:rPr>
          <w:rFonts w:ascii="Tahoma" w:eastAsia="Tahoma" w:hAnsi="Tahoma" w:cs="Tahoma"/>
          <w:spacing w:val="3"/>
        </w:rPr>
        <w:t>e</w:t>
      </w:r>
      <w:r w:rsidRPr="003F6632">
        <w:rPr>
          <w:rFonts w:ascii="Tahoma" w:eastAsia="Tahoma" w:hAnsi="Tahoma" w:cs="Tahoma"/>
          <w:spacing w:val="-1"/>
        </w:rPr>
        <w:t>n</w:t>
      </w:r>
      <w:r w:rsidRPr="003F6632">
        <w:rPr>
          <w:rFonts w:ascii="Tahoma" w:eastAsia="Tahoma" w:hAnsi="Tahoma" w:cs="Tahoma"/>
        </w:rPr>
        <w:t>ia</w:t>
      </w:r>
      <w:r w:rsidRPr="003F6632">
        <w:rPr>
          <w:rFonts w:ascii="Tahoma" w:eastAsia="Tahoma" w:hAnsi="Tahoma" w:cs="Tahoma"/>
          <w:spacing w:val="59"/>
        </w:rPr>
        <w:t xml:space="preserve"> </w:t>
      </w:r>
      <w:r w:rsidRPr="003F6632">
        <w:rPr>
          <w:rFonts w:ascii="Tahoma" w:eastAsia="Tahoma" w:hAnsi="Tahoma" w:cs="Tahoma"/>
        </w:rPr>
        <w:t>śro</w:t>
      </w:r>
      <w:r w:rsidRPr="003F6632">
        <w:rPr>
          <w:rFonts w:ascii="Tahoma" w:eastAsia="Tahoma" w:hAnsi="Tahoma" w:cs="Tahoma"/>
          <w:spacing w:val="3"/>
        </w:rPr>
        <w:t>d</w:t>
      </w:r>
      <w:r w:rsidRPr="003F6632">
        <w:rPr>
          <w:rFonts w:ascii="Tahoma" w:eastAsia="Tahoma" w:hAnsi="Tahoma" w:cs="Tahoma"/>
          <w:spacing w:val="-1"/>
        </w:rPr>
        <w:t>k</w:t>
      </w:r>
      <w:r w:rsidRPr="003F6632">
        <w:rPr>
          <w:rFonts w:ascii="Tahoma" w:eastAsia="Tahoma" w:hAnsi="Tahoma" w:cs="Tahoma"/>
          <w:spacing w:val="2"/>
        </w:rPr>
        <w:t>ó</w:t>
      </w:r>
      <w:r w:rsidRPr="003F6632">
        <w:rPr>
          <w:rFonts w:ascii="Tahoma" w:eastAsia="Tahoma" w:hAnsi="Tahoma" w:cs="Tahoma"/>
        </w:rPr>
        <w:t xml:space="preserve">w </w:t>
      </w:r>
      <w:r w:rsidRPr="003F6632">
        <w:rPr>
          <w:rFonts w:ascii="Tahoma" w:eastAsia="Tahoma" w:hAnsi="Tahoma" w:cs="Tahoma"/>
          <w:spacing w:val="-3"/>
        </w:rPr>
        <w:t>f</w:t>
      </w:r>
      <w:r w:rsidRPr="003F6632">
        <w:rPr>
          <w:rFonts w:ascii="Tahoma" w:eastAsia="Tahoma" w:hAnsi="Tahoma" w:cs="Tahoma"/>
          <w:spacing w:val="1"/>
        </w:rPr>
        <w:t>a</w:t>
      </w:r>
      <w:r w:rsidRPr="003F6632">
        <w:rPr>
          <w:rFonts w:ascii="Tahoma" w:eastAsia="Tahoma" w:hAnsi="Tahoma" w:cs="Tahoma"/>
          <w:spacing w:val="-1"/>
        </w:rPr>
        <w:t>k</w:t>
      </w:r>
      <w:r w:rsidRPr="003F6632">
        <w:rPr>
          <w:rFonts w:ascii="Tahoma" w:eastAsia="Tahoma" w:hAnsi="Tahoma" w:cs="Tahoma"/>
        </w:rPr>
        <w:t>t</w:t>
      </w:r>
      <w:r w:rsidRPr="003F6632">
        <w:rPr>
          <w:rFonts w:ascii="Tahoma" w:eastAsia="Tahoma" w:hAnsi="Tahoma" w:cs="Tahoma"/>
          <w:spacing w:val="-3"/>
        </w:rPr>
        <w:t>y</w:t>
      </w:r>
      <w:r w:rsidRPr="003F6632">
        <w:rPr>
          <w:rFonts w:ascii="Tahoma" w:eastAsia="Tahoma" w:hAnsi="Tahoma" w:cs="Tahoma"/>
          <w:spacing w:val="-1"/>
        </w:rPr>
        <w:t>c</w:t>
      </w:r>
      <w:r w:rsidRPr="003F6632">
        <w:rPr>
          <w:rFonts w:ascii="Tahoma" w:eastAsia="Tahoma" w:hAnsi="Tahoma" w:cs="Tahoma"/>
          <w:spacing w:val="3"/>
        </w:rPr>
        <w:t>z</w:t>
      </w:r>
      <w:r w:rsidRPr="003F6632">
        <w:rPr>
          <w:rFonts w:ascii="Tahoma" w:eastAsia="Tahoma" w:hAnsi="Tahoma" w:cs="Tahoma"/>
          <w:spacing w:val="-1"/>
        </w:rPr>
        <w:t>n</w:t>
      </w:r>
      <w:r w:rsidRPr="003F6632">
        <w:rPr>
          <w:rFonts w:ascii="Tahoma" w:eastAsia="Tahoma" w:hAnsi="Tahoma" w:cs="Tahoma"/>
        </w:rPr>
        <w:t>ie pr</w:t>
      </w:r>
      <w:r w:rsidRPr="003F6632">
        <w:rPr>
          <w:rFonts w:ascii="Tahoma" w:eastAsia="Tahoma" w:hAnsi="Tahoma" w:cs="Tahoma"/>
          <w:spacing w:val="1"/>
        </w:rPr>
        <w:t>ze</w:t>
      </w:r>
      <w:r w:rsidRPr="003F6632">
        <w:rPr>
          <w:rFonts w:ascii="Tahoma" w:eastAsia="Tahoma" w:hAnsi="Tahoma" w:cs="Tahoma"/>
          <w:spacing w:val="-1"/>
        </w:rPr>
        <w:t>k</w:t>
      </w:r>
      <w:r w:rsidRPr="003F6632">
        <w:rPr>
          <w:rFonts w:ascii="Tahoma" w:eastAsia="Tahoma" w:hAnsi="Tahoma" w:cs="Tahoma"/>
          <w:spacing w:val="1"/>
        </w:rPr>
        <w:t>a</w:t>
      </w:r>
      <w:r w:rsidRPr="003F6632">
        <w:rPr>
          <w:rFonts w:ascii="Tahoma" w:eastAsia="Tahoma" w:hAnsi="Tahoma" w:cs="Tahoma"/>
        </w:rPr>
        <w:t>z</w:t>
      </w:r>
      <w:r w:rsidRPr="003F6632">
        <w:rPr>
          <w:rFonts w:ascii="Tahoma" w:eastAsia="Tahoma" w:hAnsi="Tahoma" w:cs="Tahoma"/>
          <w:spacing w:val="4"/>
        </w:rPr>
        <w:t>a</w:t>
      </w:r>
      <w:r w:rsidRPr="003F6632">
        <w:rPr>
          <w:rFonts w:ascii="Tahoma" w:eastAsia="Tahoma" w:hAnsi="Tahoma" w:cs="Tahoma"/>
          <w:spacing w:val="-1"/>
        </w:rPr>
        <w:t>n</w:t>
      </w:r>
      <w:r w:rsidRPr="003F6632">
        <w:rPr>
          <w:rFonts w:ascii="Tahoma" w:eastAsia="Tahoma" w:hAnsi="Tahoma" w:cs="Tahoma"/>
          <w:spacing w:val="-3"/>
        </w:rPr>
        <w:t>y</w:t>
      </w:r>
      <w:r w:rsidRPr="003F6632">
        <w:rPr>
          <w:rFonts w:ascii="Tahoma" w:eastAsia="Tahoma" w:hAnsi="Tahoma" w:cs="Tahoma"/>
          <w:spacing w:val="2"/>
        </w:rPr>
        <w:t>c</w:t>
      </w:r>
      <w:r w:rsidRPr="003F6632">
        <w:rPr>
          <w:rFonts w:ascii="Tahoma" w:eastAsia="Tahoma" w:hAnsi="Tahoma" w:cs="Tahoma"/>
        </w:rPr>
        <w:t>h</w:t>
      </w:r>
      <w:r w:rsidRPr="003F6632">
        <w:rPr>
          <w:rFonts w:ascii="Tahoma" w:eastAsia="Tahoma" w:hAnsi="Tahoma" w:cs="Tahoma"/>
          <w:spacing w:val="1"/>
        </w:rPr>
        <w:t xml:space="preserve"> </w:t>
      </w:r>
      <w:r w:rsidRPr="003F6632">
        <w:rPr>
          <w:rFonts w:ascii="Tahoma" w:eastAsia="Tahoma" w:hAnsi="Tahoma" w:cs="Tahoma"/>
        </w:rPr>
        <w:t>B</w:t>
      </w:r>
      <w:r w:rsidRPr="003F6632">
        <w:rPr>
          <w:rFonts w:ascii="Tahoma" w:eastAsia="Tahoma" w:hAnsi="Tahoma" w:cs="Tahoma"/>
          <w:spacing w:val="3"/>
        </w:rPr>
        <w:t>e</w:t>
      </w:r>
      <w:r w:rsidRPr="003F6632">
        <w:rPr>
          <w:rFonts w:ascii="Tahoma" w:eastAsia="Tahoma" w:hAnsi="Tahoma" w:cs="Tahoma"/>
          <w:spacing w:val="-1"/>
        </w:rPr>
        <w:t>n</w:t>
      </w:r>
      <w:r w:rsidRPr="003F6632">
        <w:rPr>
          <w:rFonts w:ascii="Tahoma" w:eastAsia="Tahoma" w:hAnsi="Tahoma" w:cs="Tahoma"/>
          <w:spacing w:val="1"/>
        </w:rPr>
        <w:t>e</w:t>
      </w:r>
      <w:r w:rsidRPr="003F6632">
        <w:rPr>
          <w:rFonts w:ascii="Tahoma" w:eastAsia="Tahoma" w:hAnsi="Tahoma" w:cs="Tahoma"/>
          <w:spacing w:val="-1"/>
        </w:rPr>
        <w:t>f</w:t>
      </w:r>
      <w:r w:rsidRPr="003F6632">
        <w:rPr>
          <w:rFonts w:ascii="Tahoma" w:eastAsia="Tahoma" w:hAnsi="Tahoma" w:cs="Tahoma"/>
          <w:spacing w:val="2"/>
        </w:rPr>
        <w:t>i</w:t>
      </w:r>
      <w:r w:rsidRPr="003F6632">
        <w:rPr>
          <w:rFonts w:ascii="Tahoma" w:eastAsia="Tahoma" w:hAnsi="Tahoma" w:cs="Tahoma"/>
          <w:spacing w:val="-1"/>
        </w:rPr>
        <w:t>c</w:t>
      </w:r>
      <w:r w:rsidRPr="003F6632">
        <w:rPr>
          <w:rFonts w:ascii="Tahoma" w:eastAsia="Tahoma" w:hAnsi="Tahoma" w:cs="Tahoma"/>
        </w:rPr>
        <w:t>j</w:t>
      </w:r>
      <w:r w:rsidRPr="003F6632">
        <w:rPr>
          <w:rFonts w:ascii="Tahoma" w:eastAsia="Tahoma" w:hAnsi="Tahoma" w:cs="Tahoma"/>
          <w:spacing w:val="3"/>
        </w:rPr>
        <w:t>e</w:t>
      </w:r>
      <w:r w:rsidRPr="003F6632">
        <w:rPr>
          <w:rFonts w:ascii="Tahoma" w:eastAsia="Tahoma" w:hAnsi="Tahoma" w:cs="Tahoma"/>
          <w:spacing w:val="-1"/>
        </w:rPr>
        <w:t>n</w:t>
      </w:r>
      <w:r w:rsidRPr="003F6632">
        <w:rPr>
          <w:rFonts w:ascii="Tahoma" w:eastAsia="Tahoma" w:hAnsi="Tahoma" w:cs="Tahoma"/>
        </w:rPr>
        <w:t>to</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58"/>
        </w:rPr>
        <w:t xml:space="preserve"> </w:t>
      </w:r>
      <w:r w:rsidRPr="003F6632">
        <w:rPr>
          <w:rFonts w:ascii="Tahoma" w:eastAsia="Tahoma" w:hAnsi="Tahoma" w:cs="Tahoma"/>
          <w:spacing w:val="-1"/>
        </w:rPr>
        <w:t>n</w:t>
      </w:r>
      <w:r w:rsidRPr="003F6632">
        <w:rPr>
          <w:rFonts w:ascii="Tahoma" w:eastAsia="Tahoma" w:hAnsi="Tahoma" w:cs="Tahoma"/>
        </w:rPr>
        <w:t>a dzi</w:t>
      </w:r>
      <w:r w:rsidRPr="003F6632">
        <w:rPr>
          <w:rFonts w:ascii="Tahoma" w:eastAsia="Tahoma" w:hAnsi="Tahoma" w:cs="Tahoma"/>
          <w:spacing w:val="3"/>
        </w:rPr>
        <w:t>e</w:t>
      </w:r>
      <w:r w:rsidRPr="003F6632">
        <w:rPr>
          <w:rFonts w:ascii="Tahoma" w:eastAsia="Tahoma" w:hAnsi="Tahoma" w:cs="Tahoma"/>
        </w:rPr>
        <w:t>ń z</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rd</w:t>
      </w:r>
      <w:r w:rsidRPr="003F6632">
        <w:rPr>
          <w:rFonts w:ascii="Tahoma" w:eastAsia="Tahoma" w:hAnsi="Tahoma" w:cs="Tahoma"/>
          <w:spacing w:val="1"/>
        </w:rPr>
        <w:t>ze</w:t>
      </w:r>
      <w:r w:rsidRPr="003F6632">
        <w:rPr>
          <w:rFonts w:ascii="Tahoma" w:eastAsia="Tahoma" w:hAnsi="Tahoma" w:cs="Tahoma"/>
          <w:spacing w:val="-1"/>
        </w:rPr>
        <w:t>n</w:t>
      </w:r>
      <w:r w:rsidRPr="003F6632">
        <w:rPr>
          <w:rFonts w:ascii="Tahoma" w:eastAsia="Tahoma" w:hAnsi="Tahoma" w:cs="Tahoma"/>
        </w:rPr>
        <w:t xml:space="preserve">ia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rPr>
        <w:t>ios</w:t>
      </w:r>
      <w:r w:rsidRPr="003F6632">
        <w:rPr>
          <w:rFonts w:ascii="Tahoma" w:eastAsia="Tahoma" w:hAnsi="Tahoma" w:cs="Tahoma"/>
          <w:spacing w:val="1"/>
        </w:rPr>
        <w:t>k</w:t>
      </w:r>
      <w:r w:rsidRPr="003F6632">
        <w:rPr>
          <w:rFonts w:ascii="Tahoma" w:eastAsia="Tahoma" w:hAnsi="Tahoma" w:cs="Tahoma"/>
        </w:rPr>
        <w:t>u</w:t>
      </w:r>
      <w:r w:rsidRPr="003F6632">
        <w:rPr>
          <w:rFonts w:ascii="Tahoma" w:eastAsia="Tahoma" w:hAnsi="Tahoma" w:cs="Tahoma"/>
          <w:spacing w:val="3"/>
        </w:rPr>
        <w:t xml:space="preserve"> </w:t>
      </w:r>
      <w:r w:rsidRPr="003F6632">
        <w:rPr>
          <w:rFonts w:ascii="Tahoma" w:eastAsia="Tahoma" w:hAnsi="Tahoma" w:cs="Tahoma"/>
        </w:rPr>
        <w:t>o</w:t>
      </w:r>
      <w:r w:rsidRPr="003F6632">
        <w:rPr>
          <w:rFonts w:ascii="Tahoma" w:eastAsia="Tahoma" w:hAnsi="Tahoma" w:cs="Tahoma"/>
          <w:spacing w:val="11"/>
        </w:rPr>
        <w:t xml:space="preserve"> </w:t>
      </w:r>
      <w:r w:rsidRPr="003F6632">
        <w:rPr>
          <w:rFonts w:ascii="Tahoma" w:eastAsia="Tahoma" w:hAnsi="Tahoma" w:cs="Tahoma"/>
        </w:rPr>
        <w:t>p</w:t>
      </w:r>
      <w:r w:rsidRPr="003F6632">
        <w:rPr>
          <w:rFonts w:ascii="Tahoma" w:eastAsia="Tahoma" w:hAnsi="Tahoma" w:cs="Tahoma"/>
          <w:spacing w:val="1"/>
        </w:rPr>
        <w:t>ła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rPr>
        <w:t>o</w:t>
      </w:r>
      <w:r w:rsidRPr="003F6632">
        <w:rPr>
          <w:rFonts w:ascii="Tahoma" w:eastAsia="Tahoma" w:hAnsi="Tahoma" w:cs="Tahoma"/>
          <w:spacing w:val="2"/>
        </w:rPr>
        <w:t>ś</w:t>
      </w:r>
      <w:r w:rsidRPr="003F6632">
        <w:rPr>
          <w:rFonts w:ascii="Tahoma" w:eastAsia="Tahoma" w:hAnsi="Tahoma" w:cs="Tahoma"/>
          <w:spacing w:val="-1"/>
        </w:rPr>
        <w:t>ć</w:t>
      </w:r>
      <w:r w:rsidRPr="003F6632">
        <w:rPr>
          <w:rFonts w:ascii="Tahoma" w:eastAsia="Tahoma" w:hAnsi="Tahoma" w:cs="Tahoma"/>
        </w:rPr>
        <w:t>,</w:t>
      </w:r>
      <w:r w:rsidRPr="003F6632">
        <w:rPr>
          <w:rFonts w:ascii="Tahoma" w:eastAsia="Tahoma" w:hAnsi="Tahoma" w:cs="Tahoma"/>
          <w:spacing w:val="2"/>
        </w:rPr>
        <w:t xml:space="preserve"> </w:t>
      </w:r>
      <w:r w:rsidRPr="003F6632">
        <w:rPr>
          <w:rFonts w:ascii="Tahoma" w:eastAsia="Tahoma" w:hAnsi="Tahoma" w:cs="Tahoma"/>
        </w:rPr>
        <w:t>w</w:t>
      </w:r>
      <w:r w:rsidRPr="003F6632">
        <w:rPr>
          <w:rFonts w:ascii="Tahoma" w:eastAsia="Tahoma" w:hAnsi="Tahoma" w:cs="Tahoma"/>
          <w:spacing w:val="12"/>
        </w:rPr>
        <w:t xml:space="preserve"> </w:t>
      </w:r>
      <w:r w:rsidRPr="003F6632">
        <w:rPr>
          <w:rFonts w:ascii="Tahoma" w:eastAsia="Tahoma" w:hAnsi="Tahoma" w:cs="Tahoma"/>
          <w:spacing w:val="-2"/>
        </w:rPr>
        <w:t>t</w:t>
      </w:r>
      <w:r w:rsidRPr="003F6632">
        <w:rPr>
          <w:rFonts w:ascii="Tahoma" w:eastAsia="Tahoma" w:hAnsi="Tahoma" w:cs="Tahoma"/>
          <w:spacing w:val="-1"/>
        </w:rPr>
        <w:t>y</w:t>
      </w:r>
      <w:r w:rsidRPr="003F6632">
        <w:rPr>
          <w:rFonts w:ascii="Tahoma" w:eastAsia="Tahoma" w:hAnsi="Tahoma" w:cs="Tahoma"/>
        </w:rPr>
        <w:t>m</w:t>
      </w:r>
      <w:r w:rsidRPr="003F6632">
        <w:rPr>
          <w:rFonts w:ascii="Tahoma" w:eastAsia="Tahoma" w:hAnsi="Tahoma" w:cs="Tahoma"/>
          <w:spacing w:val="9"/>
        </w:rPr>
        <w:t xml:space="preserve"> </w:t>
      </w:r>
      <w:r w:rsidRPr="003F6632">
        <w:rPr>
          <w:rFonts w:ascii="Tahoma" w:eastAsia="Tahoma" w:hAnsi="Tahoma" w:cs="Tahoma"/>
        </w:rPr>
        <w:t>ró</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ż</w:t>
      </w:r>
      <w:r w:rsidRPr="003F6632">
        <w:rPr>
          <w:rFonts w:ascii="Tahoma" w:eastAsia="Tahoma" w:hAnsi="Tahoma" w:cs="Tahoma"/>
          <w:spacing w:val="4"/>
        </w:rPr>
        <w:t xml:space="preserve"> </w:t>
      </w:r>
      <w:r w:rsidRPr="003F6632">
        <w:rPr>
          <w:rFonts w:ascii="Tahoma" w:eastAsia="Tahoma" w:hAnsi="Tahoma" w:cs="Tahoma"/>
          <w:spacing w:val="2"/>
        </w:rPr>
        <w:t>p</w:t>
      </w:r>
      <w:r w:rsidRPr="003F6632">
        <w:rPr>
          <w:rFonts w:ascii="Tahoma" w:eastAsia="Tahoma" w:hAnsi="Tahoma" w:cs="Tahoma"/>
        </w:rPr>
        <w:t>o</w:t>
      </w:r>
      <w:r w:rsidRPr="003F6632">
        <w:rPr>
          <w:rFonts w:ascii="Tahoma" w:eastAsia="Tahoma" w:hAnsi="Tahoma" w:cs="Tahoma"/>
          <w:spacing w:val="8"/>
        </w:rPr>
        <w:t xml:space="preserve"> </w:t>
      </w:r>
      <w:r w:rsidRPr="003F6632">
        <w:rPr>
          <w:rFonts w:ascii="Tahoma" w:eastAsia="Tahoma" w:hAnsi="Tahoma" w:cs="Tahoma"/>
        </w:rPr>
        <w:t>z</w:t>
      </w:r>
      <w:r w:rsidRPr="003F6632">
        <w:rPr>
          <w:rFonts w:ascii="Tahoma" w:eastAsia="Tahoma" w:hAnsi="Tahoma" w:cs="Tahoma"/>
          <w:spacing w:val="1"/>
        </w:rPr>
        <w:t>ł</w:t>
      </w:r>
      <w:r w:rsidRPr="003F6632">
        <w:rPr>
          <w:rFonts w:ascii="Tahoma" w:eastAsia="Tahoma" w:hAnsi="Tahoma" w:cs="Tahoma"/>
        </w:rPr>
        <w:t>oż</w:t>
      </w:r>
      <w:r w:rsidRPr="003F6632">
        <w:rPr>
          <w:rFonts w:ascii="Tahoma" w:eastAsia="Tahoma" w:hAnsi="Tahoma" w:cs="Tahoma"/>
          <w:spacing w:val="3"/>
        </w:rPr>
        <w:t>e</w:t>
      </w:r>
      <w:r w:rsidRPr="003F6632">
        <w:rPr>
          <w:rFonts w:ascii="Tahoma" w:eastAsia="Tahoma" w:hAnsi="Tahoma" w:cs="Tahoma"/>
          <w:spacing w:val="-1"/>
        </w:rPr>
        <w:t>n</w:t>
      </w:r>
      <w:r w:rsidRPr="003F6632">
        <w:rPr>
          <w:rFonts w:ascii="Tahoma" w:eastAsia="Tahoma" w:hAnsi="Tahoma" w:cs="Tahoma"/>
        </w:rPr>
        <w:t>iu</w:t>
      </w:r>
      <w:r w:rsidRPr="003F6632">
        <w:rPr>
          <w:rFonts w:ascii="Tahoma" w:eastAsia="Tahoma" w:hAnsi="Tahoma" w:cs="Tahoma"/>
          <w:spacing w:val="5"/>
        </w:rPr>
        <w:t xml:space="preserve"> </w:t>
      </w:r>
      <w:r w:rsidRPr="003F6632">
        <w:rPr>
          <w:rFonts w:ascii="Tahoma" w:eastAsia="Tahoma" w:hAnsi="Tahoma" w:cs="Tahoma"/>
        </w:rPr>
        <w:t>pr</w:t>
      </w:r>
      <w:r w:rsidRPr="003F6632">
        <w:rPr>
          <w:rFonts w:ascii="Tahoma" w:eastAsia="Tahoma" w:hAnsi="Tahoma" w:cs="Tahoma"/>
          <w:spacing w:val="1"/>
        </w:rPr>
        <w:t>ze</w:t>
      </w:r>
      <w:r w:rsidRPr="003F6632">
        <w:rPr>
          <w:rFonts w:ascii="Tahoma" w:eastAsia="Tahoma" w:hAnsi="Tahoma" w:cs="Tahoma"/>
        </w:rPr>
        <w:t>z</w:t>
      </w:r>
      <w:r w:rsidRPr="003F6632">
        <w:rPr>
          <w:rFonts w:ascii="Tahoma" w:eastAsia="Tahoma" w:hAnsi="Tahoma" w:cs="Tahoma"/>
          <w:spacing w:val="12"/>
        </w:rPr>
        <w:t xml:space="preserve"> </w:t>
      </w:r>
      <w:r w:rsidRPr="003F6632">
        <w:rPr>
          <w:rFonts w:ascii="Tahoma" w:eastAsia="Tahoma" w:hAnsi="Tahoma" w:cs="Tahoma"/>
        </w:rPr>
        <w:t>B</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spacing w:val="3"/>
        </w:rPr>
        <w:t>e</w:t>
      </w:r>
      <w:r w:rsidRPr="003F6632">
        <w:rPr>
          <w:rFonts w:ascii="Tahoma" w:eastAsia="Tahoma" w:hAnsi="Tahoma" w:cs="Tahoma"/>
          <w:spacing w:val="-1"/>
        </w:rPr>
        <w:t>f</w:t>
      </w:r>
      <w:r w:rsidRPr="003F6632">
        <w:rPr>
          <w:rFonts w:ascii="Tahoma" w:eastAsia="Tahoma" w:hAnsi="Tahoma" w:cs="Tahoma"/>
        </w:rPr>
        <w:t>i</w:t>
      </w:r>
      <w:r w:rsidRPr="003F6632">
        <w:rPr>
          <w:rFonts w:ascii="Tahoma" w:eastAsia="Tahoma" w:hAnsi="Tahoma" w:cs="Tahoma"/>
          <w:spacing w:val="2"/>
        </w:rPr>
        <w:t>c</w:t>
      </w:r>
      <w:r w:rsidRPr="003F6632">
        <w:rPr>
          <w:rFonts w:ascii="Tahoma" w:eastAsia="Tahoma" w:hAnsi="Tahoma" w:cs="Tahoma"/>
        </w:rPr>
        <w:t>j</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rPr>
        <w:t xml:space="preserve">ta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spacing w:val="2"/>
        </w:rPr>
        <w:t>i</w:t>
      </w:r>
      <w:r w:rsidRPr="003F6632">
        <w:rPr>
          <w:rFonts w:ascii="Tahoma" w:eastAsia="Tahoma" w:hAnsi="Tahoma" w:cs="Tahoma"/>
        </w:rPr>
        <w:t>os</w:t>
      </w:r>
      <w:r w:rsidRPr="003F6632">
        <w:rPr>
          <w:rFonts w:ascii="Tahoma" w:eastAsia="Tahoma" w:hAnsi="Tahoma" w:cs="Tahoma"/>
          <w:spacing w:val="1"/>
        </w:rPr>
        <w:t>k</w:t>
      </w:r>
      <w:r w:rsidRPr="003F6632">
        <w:rPr>
          <w:rFonts w:ascii="Tahoma" w:eastAsia="Tahoma" w:hAnsi="Tahoma" w:cs="Tahoma"/>
        </w:rPr>
        <w:t>u</w:t>
      </w:r>
      <w:r w:rsidRPr="003F6632">
        <w:rPr>
          <w:rFonts w:ascii="Tahoma" w:eastAsia="Tahoma" w:hAnsi="Tahoma" w:cs="Tahoma"/>
          <w:spacing w:val="3"/>
        </w:rPr>
        <w:t xml:space="preserve"> </w:t>
      </w:r>
      <w:r w:rsidRPr="003F6632">
        <w:rPr>
          <w:rFonts w:ascii="Tahoma" w:eastAsia="Tahoma" w:hAnsi="Tahoma" w:cs="Tahoma"/>
        </w:rPr>
        <w:t>o</w:t>
      </w:r>
      <w:r w:rsidRPr="003F6632">
        <w:rPr>
          <w:rFonts w:ascii="Tahoma" w:eastAsia="Tahoma" w:hAnsi="Tahoma" w:cs="Tahoma"/>
          <w:spacing w:val="11"/>
        </w:rPr>
        <w:t xml:space="preserve"> </w:t>
      </w:r>
      <w:r w:rsidRPr="003F6632">
        <w:rPr>
          <w:rFonts w:ascii="Tahoma" w:eastAsia="Tahoma" w:hAnsi="Tahoma" w:cs="Tahoma"/>
        </w:rPr>
        <w:t>p</w:t>
      </w:r>
      <w:r w:rsidRPr="003F6632">
        <w:rPr>
          <w:rFonts w:ascii="Tahoma" w:eastAsia="Tahoma" w:hAnsi="Tahoma" w:cs="Tahoma"/>
          <w:spacing w:val="3"/>
        </w:rPr>
        <w:t>ł</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rPr>
        <w:t>oś</w:t>
      </w:r>
      <w:r w:rsidRPr="003F6632">
        <w:rPr>
          <w:rFonts w:ascii="Tahoma" w:eastAsia="Tahoma" w:hAnsi="Tahoma" w:cs="Tahoma"/>
          <w:spacing w:val="3"/>
        </w:rPr>
        <w:t>ć</w:t>
      </w:r>
      <w:r w:rsidR="00EB5F6E" w:rsidRPr="003F6632">
        <w:rPr>
          <w:rFonts w:ascii="Tahoma" w:eastAsia="Tahoma" w:hAnsi="Tahoma" w:cs="Tahoma"/>
          <w:spacing w:val="3"/>
        </w:rPr>
        <w:t xml:space="preserve"> </w:t>
      </w:r>
      <w:r w:rsidR="00EB5F6E" w:rsidRPr="003F6632">
        <w:rPr>
          <w:rFonts w:ascii="Tahoma" w:eastAsia="Tahoma" w:hAnsi="Tahoma" w:cs="Tahoma"/>
        </w:rPr>
        <w:t>oraz</w:t>
      </w:r>
      <w:r w:rsidR="00EB5F6E" w:rsidRPr="003F6632">
        <w:rPr>
          <w:rFonts w:ascii="Tahoma" w:eastAsia="Tahoma" w:hAnsi="Tahoma" w:cs="Tahoma"/>
          <w:spacing w:val="4"/>
        </w:rPr>
        <w:t xml:space="preserve"> </w:t>
      </w:r>
      <w:r w:rsidRPr="003F6632">
        <w:rPr>
          <w:rFonts w:ascii="Tahoma" w:eastAsia="Tahoma" w:hAnsi="Tahoma" w:cs="Tahoma"/>
          <w:spacing w:val="-1"/>
        </w:rPr>
        <w:t>c</w:t>
      </w:r>
      <w:r w:rsidRPr="003F6632">
        <w:rPr>
          <w:rFonts w:ascii="Tahoma" w:eastAsia="Tahoma" w:hAnsi="Tahoma" w:cs="Tahoma"/>
        </w:rPr>
        <w:t>o</w:t>
      </w:r>
      <w:r w:rsidRPr="003F6632">
        <w:rPr>
          <w:rFonts w:ascii="Tahoma" w:eastAsia="Tahoma" w:hAnsi="Tahoma" w:cs="Tahoma"/>
          <w:spacing w:val="11"/>
        </w:rPr>
        <w:t xml:space="preserve"> </w:t>
      </w:r>
      <w:r w:rsidRPr="003F6632">
        <w:rPr>
          <w:rFonts w:ascii="Tahoma" w:eastAsia="Tahoma" w:hAnsi="Tahoma" w:cs="Tahoma"/>
        </w:rPr>
        <w:t xml:space="preserve">do </w:t>
      </w:r>
      <w:r w:rsidRPr="003F6632">
        <w:rPr>
          <w:rFonts w:ascii="Tahoma" w:eastAsia="Tahoma" w:hAnsi="Tahoma" w:cs="Tahoma"/>
          <w:spacing w:val="-1"/>
        </w:rPr>
        <w:t>k</w:t>
      </w:r>
      <w:r w:rsidRPr="003F6632">
        <w:rPr>
          <w:rFonts w:ascii="Tahoma" w:eastAsia="Tahoma" w:hAnsi="Tahoma" w:cs="Tahoma"/>
        </w:rPr>
        <w:t>tó</w:t>
      </w:r>
      <w:r w:rsidRPr="003F6632">
        <w:rPr>
          <w:rFonts w:ascii="Tahoma" w:eastAsia="Tahoma" w:hAnsi="Tahoma" w:cs="Tahoma"/>
          <w:spacing w:val="2"/>
        </w:rPr>
        <w:t>r</w:t>
      </w:r>
      <w:r w:rsidRPr="003F6632">
        <w:rPr>
          <w:rFonts w:ascii="Tahoma" w:eastAsia="Tahoma" w:hAnsi="Tahoma" w:cs="Tahoma"/>
          <w:spacing w:val="-3"/>
        </w:rPr>
        <w:t>y</w:t>
      </w:r>
      <w:r w:rsidRPr="003F6632">
        <w:rPr>
          <w:rFonts w:ascii="Tahoma" w:eastAsia="Tahoma" w:hAnsi="Tahoma" w:cs="Tahoma"/>
          <w:spacing w:val="-1"/>
        </w:rPr>
        <w:t>c</w:t>
      </w:r>
      <w:r w:rsidRPr="003F6632">
        <w:rPr>
          <w:rFonts w:ascii="Tahoma" w:eastAsia="Tahoma" w:hAnsi="Tahoma" w:cs="Tahoma"/>
        </w:rPr>
        <w:t>h</w:t>
      </w:r>
      <w:r w:rsidRPr="003F6632">
        <w:rPr>
          <w:rFonts w:ascii="Tahoma" w:eastAsia="Tahoma" w:hAnsi="Tahoma" w:cs="Tahoma"/>
          <w:spacing w:val="-4"/>
        </w:rPr>
        <w:t xml:space="preserve"> </w:t>
      </w:r>
      <w:r w:rsidRPr="003F6632">
        <w:rPr>
          <w:rFonts w:ascii="Tahoma" w:eastAsia="Tahoma" w:hAnsi="Tahoma" w:cs="Tahoma"/>
        </w:rPr>
        <w:t>IZ</w:t>
      </w:r>
      <w:r w:rsidRPr="003F6632">
        <w:rPr>
          <w:rFonts w:ascii="Tahoma" w:eastAsia="Tahoma" w:hAnsi="Tahoma" w:cs="Tahoma"/>
          <w:spacing w:val="-3"/>
        </w:rPr>
        <w:t xml:space="preserve"> </w:t>
      </w:r>
      <w:r w:rsidRPr="003F6632">
        <w:rPr>
          <w:rFonts w:ascii="Tahoma" w:eastAsia="Tahoma" w:hAnsi="Tahoma" w:cs="Tahoma"/>
          <w:spacing w:val="2"/>
        </w:rPr>
        <w:t>d</w:t>
      </w:r>
      <w:r w:rsidRPr="003F6632">
        <w:rPr>
          <w:rFonts w:ascii="Tahoma" w:eastAsia="Tahoma" w:hAnsi="Tahoma" w:cs="Tahoma"/>
        </w:rPr>
        <w:t>o</w:t>
      </w:r>
      <w:r w:rsidRPr="003F6632">
        <w:rPr>
          <w:rFonts w:ascii="Tahoma" w:eastAsia="Tahoma" w:hAnsi="Tahoma" w:cs="Tahoma"/>
          <w:spacing w:val="-1"/>
        </w:rPr>
        <w:t>k</w:t>
      </w:r>
      <w:r w:rsidRPr="003F6632">
        <w:rPr>
          <w:rFonts w:ascii="Tahoma" w:eastAsia="Tahoma" w:hAnsi="Tahoma" w:cs="Tahoma"/>
        </w:rPr>
        <w:t>o</w:t>
      </w:r>
      <w:r w:rsidRPr="003F6632">
        <w:rPr>
          <w:rFonts w:ascii="Tahoma" w:eastAsia="Tahoma" w:hAnsi="Tahoma" w:cs="Tahoma"/>
          <w:spacing w:val="-1"/>
        </w:rPr>
        <w:t>n</w:t>
      </w:r>
      <w:r w:rsidRPr="003F6632">
        <w:rPr>
          <w:rFonts w:ascii="Tahoma" w:eastAsia="Tahoma" w:hAnsi="Tahoma" w:cs="Tahoma"/>
          <w:spacing w:val="1"/>
        </w:rPr>
        <w:t>a</w:t>
      </w:r>
      <w:r w:rsidRPr="003F6632">
        <w:rPr>
          <w:rFonts w:ascii="Tahoma" w:eastAsia="Tahoma" w:hAnsi="Tahoma" w:cs="Tahoma"/>
        </w:rPr>
        <w:t>ła</w:t>
      </w:r>
      <w:r w:rsidRPr="003F6632">
        <w:rPr>
          <w:rFonts w:ascii="Tahoma" w:eastAsia="Tahoma" w:hAnsi="Tahoma" w:cs="Tahoma"/>
          <w:spacing w:val="-7"/>
        </w:rPr>
        <w:t xml:space="preserve"> </w:t>
      </w:r>
      <w:r w:rsidRPr="003F6632">
        <w:rPr>
          <w:rFonts w:ascii="Tahoma" w:eastAsia="Tahoma" w:hAnsi="Tahoma" w:cs="Tahoma"/>
        </w:rPr>
        <w:t>zl</w:t>
      </w:r>
      <w:r w:rsidRPr="003F6632">
        <w:rPr>
          <w:rFonts w:ascii="Tahoma" w:eastAsia="Tahoma" w:hAnsi="Tahoma" w:cs="Tahoma"/>
          <w:spacing w:val="1"/>
        </w:rPr>
        <w:t>e</w:t>
      </w:r>
      <w:r w:rsidRPr="003F6632">
        <w:rPr>
          <w:rFonts w:ascii="Tahoma" w:eastAsia="Tahoma" w:hAnsi="Tahoma" w:cs="Tahoma"/>
          <w:spacing w:val="-1"/>
        </w:rPr>
        <w:t>c</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spacing w:val="2"/>
        </w:rPr>
        <w:t>i</w:t>
      </w:r>
      <w:r w:rsidRPr="003F6632">
        <w:rPr>
          <w:rFonts w:ascii="Tahoma" w:eastAsia="Tahoma" w:hAnsi="Tahoma" w:cs="Tahoma"/>
        </w:rPr>
        <w:t>a</w:t>
      </w:r>
      <w:r w:rsidRPr="003F6632">
        <w:rPr>
          <w:rFonts w:ascii="Tahoma" w:eastAsia="Tahoma" w:hAnsi="Tahoma" w:cs="Tahoma"/>
          <w:spacing w:val="-6"/>
        </w:rPr>
        <w:t xml:space="preserve"> </w:t>
      </w:r>
      <w:r w:rsidRPr="003F6632">
        <w:rPr>
          <w:rFonts w:ascii="Tahoma" w:eastAsia="Tahoma" w:hAnsi="Tahoma" w:cs="Tahoma"/>
        </w:rPr>
        <w:t>p</w:t>
      </w:r>
      <w:r w:rsidRPr="003F6632">
        <w:rPr>
          <w:rFonts w:ascii="Tahoma" w:eastAsia="Tahoma" w:hAnsi="Tahoma" w:cs="Tahoma"/>
          <w:spacing w:val="1"/>
        </w:rPr>
        <w:t>ła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rPr>
        <w:t>oś</w:t>
      </w:r>
      <w:r w:rsidRPr="003F6632">
        <w:rPr>
          <w:rFonts w:ascii="Tahoma" w:eastAsia="Tahoma" w:hAnsi="Tahoma" w:cs="Tahoma"/>
          <w:spacing w:val="-1"/>
        </w:rPr>
        <w:t>c</w:t>
      </w:r>
      <w:r w:rsidR="00FB6CAA" w:rsidRPr="003F6632">
        <w:rPr>
          <w:rFonts w:ascii="Tahoma" w:eastAsia="Tahoma" w:hAnsi="Tahoma" w:cs="Tahoma"/>
        </w:rPr>
        <w:t>i;</w:t>
      </w:r>
    </w:p>
    <w:p w14:paraId="0A0ECC86" w14:textId="7FCFA7AE" w:rsidR="00942F4E" w:rsidRPr="003F6632" w:rsidRDefault="00280ADA" w:rsidP="00470F03">
      <w:pPr>
        <w:pStyle w:val="Akapitzlist"/>
        <w:numPr>
          <w:ilvl w:val="0"/>
          <w:numId w:val="51"/>
        </w:numPr>
        <w:spacing w:line="276" w:lineRule="auto"/>
        <w:ind w:left="851" w:right="14" w:hanging="425"/>
        <w:jc w:val="both"/>
        <w:rPr>
          <w:rFonts w:ascii="Tahoma" w:eastAsia="Tahoma" w:hAnsi="Tahoma" w:cs="Tahoma"/>
        </w:rPr>
      </w:pPr>
      <w:r w:rsidRPr="003F6632">
        <w:rPr>
          <w:rFonts w:ascii="Tahoma" w:eastAsia="Tahoma" w:hAnsi="Tahoma" w:cs="Tahoma"/>
        </w:rPr>
        <w:t>li</w:t>
      </w:r>
      <w:r w:rsidRPr="003F6632">
        <w:rPr>
          <w:rFonts w:ascii="Tahoma" w:eastAsia="Tahoma" w:hAnsi="Tahoma" w:cs="Tahoma"/>
          <w:spacing w:val="1"/>
        </w:rPr>
        <w:t>m</w:t>
      </w:r>
      <w:r w:rsidRPr="003F6632">
        <w:rPr>
          <w:rFonts w:ascii="Tahoma" w:eastAsia="Tahoma" w:hAnsi="Tahoma" w:cs="Tahoma"/>
        </w:rPr>
        <w:t>it</w:t>
      </w:r>
      <w:r w:rsidRPr="003F6632">
        <w:rPr>
          <w:rFonts w:ascii="Tahoma" w:eastAsia="Tahoma" w:hAnsi="Tahoma" w:cs="Tahoma"/>
          <w:spacing w:val="32"/>
        </w:rPr>
        <w:t xml:space="preserve"> </w:t>
      </w:r>
      <w:r w:rsidRPr="003F6632">
        <w:rPr>
          <w:rFonts w:ascii="Tahoma" w:eastAsia="Tahoma" w:hAnsi="Tahoma" w:cs="Tahoma"/>
          <w:spacing w:val="-1"/>
        </w:rPr>
        <w:t>7</w:t>
      </w:r>
      <w:r w:rsidRPr="003F6632">
        <w:rPr>
          <w:rFonts w:ascii="Tahoma" w:eastAsia="Tahoma" w:hAnsi="Tahoma" w:cs="Tahoma"/>
        </w:rPr>
        <w:t>0%</w:t>
      </w:r>
      <w:r w:rsidRPr="003F6632">
        <w:rPr>
          <w:rFonts w:ascii="Tahoma" w:eastAsia="Tahoma" w:hAnsi="Tahoma" w:cs="Tahoma"/>
          <w:spacing w:val="34"/>
        </w:rPr>
        <w:t xml:space="preserve"> </w:t>
      </w:r>
      <w:r w:rsidRPr="003F6632">
        <w:rPr>
          <w:rFonts w:ascii="Tahoma" w:eastAsia="Tahoma" w:hAnsi="Tahoma" w:cs="Tahoma"/>
        </w:rPr>
        <w:t>do</w:t>
      </w:r>
      <w:r w:rsidRPr="003F6632">
        <w:rPr>
          <w:rFonts w:ascii="Tahoma" w:eastAsia="Tahoma" w:hAnsi="Tahoma" w:cs="Tahoma"/>
          <w:spacing w:val="-1"/>
        </w:rPr>
        <w:t>f</w:t>
      </w:r>
      <w:r w:rsidRPr="003F6632">
        <w:rPr>
          <w:rFonts w:ascii="Tahoma" w:eastAsia="Tahoma" w:hAnsi="Tahoma" w:cs="Tahoma"/>
          <w:spacing w:val="2"/>
        </w:rPr>
        <w:t>i</w:t>
      </w:r>
      <w:r w:rsidRPr="003F6632">
        <w:rPr>
          <w:rFonts w:ascii="Tahoma" w:eastAsia="Tahoma" w:hAnsi="Tahoma" w:cs="Tahoma"/>
          <w:spacing w:val="-1"/>
        </w:rPr>
        <w:t>n</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spacing w:val="2"/>
        </w:rPr>
        <w:t>s</w:t>
      </w:r>
      <w:r w:rsidRPr="003F6632">
        <w:rPr>
          <w:rFonts w:ascii="Tahoma" w:eastAsia="Tahoma" w:hAnsi="Tahoma" w:cs="Tahoma"/>
        </w:rPr>
        <w:t>o</w:t>
      </w:r>
      <w:r w:rsidRPr="003F6632">
        <w:rPr>
          <w:rFonts w:ascii="Tahoma" w:eastAsia="Tahoma" w:hAnsi="Tahoma" w:cs="Tahoma"/>
          <w:spacing w:val="1"/>
        </w:rPr>
        <w:t>wa</w:t>
      </w:r>
      <w:r w:rsidRPr="003F6632">
        <w:rPr>
          <w:rFonts w:ascii="Tahoma" w:eastAsia="Tahoma" w:hAnsi="Tahoma" w:cs="Tahoma"/>
          <w:spacing w:val="-1"/>
        </w:rPr>
        <w:t>n</w:t>
      </w:r>
      <w:r w:rsidRPr="003F6632">
        <w:rPr>
          <w:rFonts w:ascii="Tahoma" w:eastAsia="Tahoma" w:hAnsi="Tahoma" w:cs="Tahoma"/>
        </w:rPr>
        <w:t>ia</w:t>
      </w:r>
      <w:r w:rsidRPr="003F6632">
        <w:rPr>
          <w:rFonts w:ascii="Tahoma" w:eastAsia="Tahoma" w:hAnsi="Tahoma" w:cs="Tahoma"/>
          <w:spacing w:val="25"/>
        </w:rPr>
        <w:t xml:space="preserve"> </w:t>
      </w:r>
      <w:r w:rsidRPr="003F6632">
        <w:rPr>
          <w:rFonts w:ascii="Tahoma" w:eastAsia="Tahoma" w:hAnsi="Tahoma" w:cs="Tahoma"/>
        </w:rPr>
        <w:t>roz</w:t>
      </w:r>
      <w:r w:rsidRPr="003F6632">
        <w:rPr>
          <w:rFonts w:ascii="Tahoma" w:eastAsia="Tahoma" w:hAnsi="Tahoma" w:cs="Tahoma"/>
          <w:spacing w:val="1"/>
        </w:rPr>
        <w:t>pa</w:t>
      </w:r>
      <w:r w:rsidRPr="003F6632">
        <w:rPr>
          <w:rFonts w:ascii="Tahoma" w:eastAsia="Tahoma" w:hAnsi="Tahoma" w:cs="Tahoma"/>
        </w:rPr>
        <w:t>try</w:t>
      </w:r>
      <w:r w:rsidRPr="003F6632">
        <w:rPr>
          <w:rFonts w:ascii="Tahoma" w:eastAsia="Tahoma" w:hAnsi="Tahoma" w:cs="Tahoma"/>
          <w:spacing w:val="-2"/>
        </w:rPr>
        <w:t>w</w:t>
      </w:r>
      <w:r w:rsidRPr="003F6632">
        <w:rPr>
          <w:rFonts w:ascii="Tahoma" w:eastAsia="Tahoma" w:hAnsi="Tahoma" w:cs="Tahoma"/>
          <w:spacing w:val="1"/>
        </w:rPr>
        <w:t>a</w:t>
      </w:r>
      <w:r w:rsidRPr="003F6632">
        <w:rPr>
          <w:rFonts w:ascii="Tahoma" w:eastAsia="Tahoma" w:hAnsi="Tahoma" w:cs="Tahoma"/>
          <w:spacing w:val="-3"/>
        </w:rPr>
        <w:t>n</w:t>
      </w:r>
      <w:r w:rsidRPr="003F6632">
        <w:rPr>
          <w:rFonts w:ascii="Tahoma" w:eastAsia="Tahoma" w:hAnsi="Tahoma" w:cs="Tahoma"/>
        </w:rPr>
        <w:t>y</w:t>
      </w:r>
      <w:r w:rsidRPr="003F6632">
        <w:rPr>
          <w:rFonts w:ascii="Tahoma" w:eastAsia="Tahoma" w:hAnsi="Tahoma" w:cs="Tahoma"/>
          <w:spacing w:val="24"/>
        </w:rPr>
        <w:t xml:space="preserve"> </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rPr>
        <w:t>st</w:t>
      </w:r>
      <w:r w:rsidRPr="003F6632">
        <w:rPr>
          <w:rFonts w:ascii="Tahoma" w:eastAsia="Tahoma" w:hAnsi="Tahoma" w:cs="Tahoma"/>
          <w:spacing w:val="32"/>
        </w:rPr>
        <w:t xml:space="preserve"> </w:t>
      </w:r>
      <w:r w:rsidRPr="003F6632">
        <w:rPr>
          <w:rFonts w:ascii="Tahoma" w:eastAsia="Tahoma" w:hAnsi="Tahoma" w:cs="Tahoma"/>
          <w:spacing w:val="-1"/>
        </w:rPr>
        <w:t>ku</w:t>
      </w:r>
      <w:r w:rsidRPr="003F6632">
        <w:rPr>
          <w:rFonts w:ascii="Tahoma" w:eastAsia="Tahoma" w:hAnsi="Tahoma" w:cs="Tahoma"/>
        </w:rPr>
        <w:t>m</w:t>
      </w:r>
      <w:r w:rsidRPr="003F6632">
        <w:rPr>
          <w:rFonts w:ascii="Tahoma" w:eastAsia="Tahoma" w:hAnsi="Tahoma" w:cs="Tahoma"/>
          <w:spacing w:val="-1"/>
        </w:rPr>
        <w:t>u</w:t>
      </w:r>
      <w:r w:rsidRPr="003F6632">
        <w:rPr>
          <w:rFonts w:ascii="Tahoma" w:eastAsia="Tahoma" w:hAnsi="Tahoma" w:cs="Tahoma"/>
          <w:spacing w:val="3"/>
        </w:rPr>
        <w:t>l</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y</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w:t>
      </w:r>
      <w:r w:rsidRPr="003F6632">
        <w:rPr>
          <w:rFonts w:ascii="Tahoma" w:eastAsia="Tahoma" w:hAnsi="Tahoma" w:cs="Tahoma"/>
          <w:spacing w:val="22"/>
        </w:rPr>
        <w:t xml:space="preserve"> </w:t>
      </w:r>
      <w:r w:rsidRPr="003F6632">
        <w:rPr>
          <w:rFonts w:ascii="Tahoma" w:eastAsia="Tahoma" w:hAnsi="Tahoma" w:cs="Tahoma"/>
          <w:spacing w:val="3"/>
        </w:rPr>
        <w:t>I</w:t>
      </w:r>
      <w:r w:rsidRPr="003F6632">
        <w:rPr>
          <w:rFonts w:ascii="Tahoma" w:eastAsia="Tahoma" w:hAnsi="Tahoma" w:cs="Tahoma"/>
        </w:rPr>
        <w:t>Z</w:t>
      </w:r>
      <w:r w:rsidRPr="003F6632">
        <w:rPr>
          <w:rFonts w:ascii="Tahoma" w:eastAsia="Tahoma" w:hAnsi="Tahoma" w:cs="Tahoma"/>
          <w:spacing w:val="32"/>
        </w:rPr>
        <w:t xml:space="preserve"> </w:t>
      </w:r>
      <w:r w:rsidRPr="003F6632">
        <w:rPr>
          <w:rFonts w:ascii="Tahoma" w:eastAsia="Tahoma" w:hAnsi="Tahoma" w:cs="Tahoma"/>
        </w:rPr>
        <w:t>d</w:t>
      </w:r>
      <w:r w:rsidRPr="003F6632">
        <w:rPr>
          <w:rFonts w:ascii="Tahoma" w:eastAsia="Tahoma" w:hAnsi="Tahoma" w:cs="Tahoma"/>
          <w:spacing w:val="2"/>
        </w:rPr>
        <w:t>o</w:t>
      </w:r>
      <w:r w:rsidRPr="003F6632">
        <w:rPr>
          <w:rFonts w:ascii="Tahoma" w:eastAsia="Tahoma" w:hAnsi="Tahoma" w:cs="Tahoma"/>
          <w:spacing w:val="-3"/>
        </w:rPr>
        <w:t>k</w:t>
      </w:r>
      <w:r w:rsidRPr="003F6632">
        <w:rPr>
          <w:rFonts w:ascii="Tahoma" w:eastAsia="Tahoma" w:hAnsi="Tahoma" w:cs="Tahoma"/>
          <w:spacing w:val="2"/>
        </w:rPr>
        <w:t>o</w:t>
      </w:r>
      <w:r w:rsidRPr="003F6632">
        <w:rPr>
          <w:rFonts w:ascii="Tahoma" w:eastAsia="Tahoma" w:hAnsi="Tahoma" w:cs="Tahoma"/>
          <w:spacing w:val="-1"/>
        </w:rPr>
        <w:t>n</w:t>
      </w:r>
      <w:r w:rsidRPr="003F6632">
        <w:rPr>
          <w:rFonts w:ascii="Tahoma" w:eastAsia="Tahoma" w:hAnsi="Tahoma" w:cs="Tahoma"/>
          <w:spacing w:val="1"/>
        </w:rPr>
        <w:t>u</w:t>
      </w:r>
      <w:r w:rsidRPr="003F6632">
        <w:rPr>
          <w:rFonts w:ascii="Tahoma" w:eastAsia="Tahoma" w:hAnsi="Tahoma" w:cs="Tahoma"/>
          <w:spacing w:val="-1"/>
        </w:rPr>
        <w:t>j</w:t>
      </w:r>
      <w:r w:rsidRPr="003F6632">
        <w:rPr>
          <w:rFonts w:ascii="Tahoma" w:eastAsia="Tahoma" w:hAnsi="Tahoma" w:cs="Tahoma"/>
        </w:rPr>
        <w:t>e</w:t>
      </w:r>
      <w:r w:rsidRPr="003F6632">
        <w:rPr>
          <w:rFonts w:ascii="Tahoma" w:eastAsia="Tahoma" w:hAnsi="Tahoma" w:cs="Tahoma"/>
          <w:spacing w:val="27"/>
        </w:rPr>
        <w:t xml:space="preserve"> </w:t>
      </w:r>
      <w:r w:rsidRPr="003F6632">
        <w:rPr>
          <w:rFonts w:ascii="Tahoma" w:eastAsia="Tahoma" w:hAnsi="Tahoma" w:cs="Tahoma"/>
        </w:rPr>
        <w:t>poró</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ia rozliczo</w:t>
      </w:r>
      <w:r w:rsidRPr="003F6632">
        <w:rPr>
          <w:rFonts w:ascii="Tahoma" w:eastAsia="Tahoma" w:hAnsi="Tahoma" w:cs="Tahoma"/>
          <w:spacing w:val="-1"/>
        </w:rPr>
        <w:t>n</w:t>
      </w:r>
      <w:r w:rsidRPr="003F6632">
        <w:rPr>
          <w:rFonts w:ascii="Tahoma" w:eastAsia="Tahoma" w:hAnsi="Tahoma" w:cs="Tahoma"/>
          <w:spacing w:val="-3"/>
        </w:rPr>
        <w:t>y</w:t>
      </w:r>
      <w:r w:rsidRPr="003F6632">
        <w:rPr>
          <w:rFonts w:ascii="Tahoma" w:eastAsia="Tahoma" w:hAnsi="Tahoma" w:cs="Tahoma"/>
          <w:spacing w:val="2"/>
        </w:rPr>
        <w:t>c</w:t>
      </w:r>
      <w:r w:rsidRPr="003F6632">
        <w:rPr>
          <w:rFonts w:ascii="Tahoma" w:eastAsia="Tahoma" w:hAnsi="Tahoma" w:cs="Tahoma"/>
        </w:rPr>
        <w:t>h do</w:t>
      </w:r>
      <w:r w:rsidRPr="003F6632">
        <w:rPr>
          <w:rFonts w:ascii="Tahoma" w:eastAsia="Tahoma" w:hAnsi="Tahoma" w:cs="Tahoma"/>
          <w:spacing w:val="1"/>
        </w:rPr>
        <w:t>t</w:t>
      </w:r>
      <w:r w:rsidRPr="003F6632">
        <w:rPr>
          <w:rFonts w:ascii="Tahoma" w:eastAsia="Tahoma" w:hAnsi="Tahoma" w:cs="Tahoma"/>
          <w:spacing w:val="-3"/>
        </w:rPr>
        <w:t>y</w:t>
      </w:r>
      <w:r w:rsidRPr="003F6632">
        <w:rPr>
          <w:rFonts w:ascii="Tahoma" w:eastAsia="Tahoma" w:hAnsi="Tahoma" w:cs="Tahoma"/>
          <w:spacing w:val="2"/>
        </w:rPr>
        <w:t>c</w:t>
      </w:r>
      <w:r w:rsidRPr="003F6632">
        <w:rPr>
          <w:rFonts w:ascii="Tahoma" w:eastAsia="Tahoma" w:hAnsi="Tahoma" w:cs="Tahoma"/>
          <w:spacing w:val="-1"/>
        </w:rPr>
        <w:t>hc</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rPr>
        <w:t xml:space="preserve">s w </w:t>
      </w:r>
      <w:r w:rsidRPr="003F6632">
        <w:rPr>
          <w:rFonts w:ascii="Tahoma" w:eastAsia="Tahoma" w:hAnsi="Tahoma" w:cs="Tahoma"/>
          <w:spacing w:val="-2"/>
        </w:rPr>
        <w:t>r</w:t>
      </w:r>
      <w:r w:rsidRPr="003F6632">
        <w:rPr>
          <w:rFonts w:ascii="Tahoma" w:eastAsia="Tahoma" w:hAnsi="Tahoma" w:cs="Tahoma"/>
          <w:spacing w:val="1"/>
        </w:rPr>
        <w:t>a</w:t>
      </w:r>
      <w:r w:rsidRPr="003F6632">
        <w:rPr>
          <w:rFonts w:ascii="Tahoma" w:eastAsia="Tahoma" w:hAnsi="Tahoma" w:cs="Tahoma"/>
        </w:rPr>
        <w:t>m</w:t>
      </w:r>
      <w:r w:rsidRPr="003F6632">
        <w:rPr>
          <w:rFonts w:ascii="Tahoma" w:eastAsia="Tahoma" w:hAnsi="Tahoma" w:cs="Tahoma"/>
          <w:spacing w:val="1"/>
        </w:rPr>
        <w:t>a</w:t>
      </w:r>
      <w:r w:rsidRPr="003F6632">
        <w:rPr>
          <w:rFonts w:ascii="Tahoma" w:eastAsia="Tahoma" w:hAnsi="Tahoma" w:cs="Tahoma"/>
          <w:spacing w:val="-1"/>
        </w:rPr>
        <w:t>c</w:t>
      </w:r>
      <w:r w:rsidRPr="003F6632">
        <w:rPr>
          <w:rFonts w:ascii="Tahoma" w:eastAsia="Tahoma" w:hAnsi="Tahoma" w:cs="Tahoma"/>
        </w:rPr>
        <w:t>h pro</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spacing w:val="-1"/>
        </w:rPr>
        <w:t>k</w:t>
      </w:r>
      <w:r w:rsidRPr="003F6632">
        <w:rPr>
          <w:rFonts w:ascii="Tahoma" w:eastAsia="Tahoma" w:hAnsi="Tahoma" w:cs="Tahoma"/>
        </w:rPr>
        <w:t>tu</w:t>
      </w:r>
      <w:r w:rsidRPr="003F6632">
        <w:rPr>
          <w:rFonts w:ascii="Tahoma" w:eastAsia="Tahoma" w:hAnsi="Tahoma" w:cs="Tahoma"/>
          <w:spacing w:val="16"/>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k</w:t>
      </w:r>
      <w:r w:rsidRPr="003F6632">
        <w:rPr>
          <w:rFonts w:ascii="Tahoma" w:eastAsia="Tahoma" w:hAnsi="Tahoma" w:cs="Tahoma"/>
        </w:rPr>
        <w:t>ó</w:t>
      </w:r>
      <w:r w:rsidRPr="003F6632">
        <w:rPr>
          <w:rFonts w:ascii="Tahoma" w:eastAsia="Tahoma" w:hAnsi="Tahoma" w:cs="Tahoma"/>
          <w:spacing w:val="-6"/>
        </w:rPr>
        <w:t>w</w:t>
      </w:r>
      <w:r w:rsidRPr="003F6632">
        <w:rPr>
          <w:rFonts w:ascii="Tahoma" w:eastAsia="Tahoma" w:hAnsi="Tahoma" w:cs="Tahoma"/>
        </w:rPr>
        <w:t>, bior</w:t>
      </w:r>
      <w:r w:rsidRPr="003F6632">
        <w:rPr>
          <w:rFonts w:ascii="Tahoma" w:eastAsia="Tahoma" w:hAnsi="Tahoma" w:cs="Tahoma"/>
          <w:spacing w:val="1"/>
        </w:rPr>
        <w:t>ą</w:t>
      </w:r>
      <w:r w:rsidRPr="003F6632">
        <w:rPr>
          <w:rFonts w:ascii="Tahoma" w:eastAsia="Tahoma" w:hAnsi="Tahoma" w:cs="Tahoma"/>
        </w:rPr>
        <w:t xml:space="preserve">c pod </w:t>
      </w:r>
      <w:r w:rsidRPr="003F6632">
        <w:rPr>
          <w:rFonts w:ascii="Tahoma" w:eastAsia="Tahoma" w:hAnsi="Tahoma" w:cs="Tahoma"/>
          <w:spacing w:val="-1"/>
        </w:rPr>
        <w:t>u</w:t>
      </w:r>
      <w:r w:rsidRPr="003F6632">
        <w:rPr>
          <w:rFonts w:ascii="Tahoma" w:eastAsia="Tahoma" w:hAnsi="Tahoma" w:cs="Tahoma"/>
          <w:spacing w:val="1"/>
        </w:rPr>
        <w:t>wa</w:t>
      </w:r>
      <w:r w:rsidRPr="003F6632">
        <w:rPr>
          <w:rFonts w:ascii="Tahoma" w:eastAsia="Tahoma" w:hAnsi="Tahoma" w:cs="Tahoma"/>
        </w:rPr>
        <w:t>gę</w:t>
      </w:r>
      <w:r w:rsidRPr="003F6632">
        <w:rPr>
          <w:rFonts w:ascii="Tahoma" w:eastAsia="Tahoma" w:hAnsi="Tahoma" w:cs="Tahoma"/>
          <w:spacing w:val="19"/>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k</w:t>
      </w:r>
      <w:r w:rsidRPr="003F6632">
        <w:rPr>
          <w:rFonts w:ascii="Tahoma" w:eastAsia="Tahoma" w:hAnsi="Tahoma" w:cs="Tahoma"/>
        </w:rPr>
        <w:t xml:space="preserve">i </w:t>
      </w:r>
      <w:r w:rsidR="00820FBB" w:rsidRPr="003F6632">
        <w:rPr>
          <w:rFonts w:ascii="Tahoma" w:eastAsia="Tahoma" w:hAnsi="Tahoma" w:cs="Tahoma"/>
        </w:rPr>
        <w:br/>
      </w:r>
      <w:r w:rsidRPr="003F6632">
        <w:rPr>
          <w:rFonts w:ascii="Tahoma" w:eastAsia="Tahoma" w:hAnsi="Tahoma" w:cs="Tahoma"/>
        </w:rPr>
        <w:t>w</w:t>
      </w:r>
      <w:r w:rsidRPr="003F6632">
        <w:rPr>
          <w:rFonts w:ascii="Tahoma" w:eastAsia="Tahoma" w:hAnsi="Tahoma" w:cs="Tahoma"/>
          <w:spacing w:val="15"/>
        </w:rPr>
        <w:t xml:space="preserve"> </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rd</w:t>
      </w:r>
      <w:r w:rsidRPr="003F6632">
        <w:rPr>
          <w:rFonts w:ascii="Tahoma" w:eastAsia="Tahoma" w:hAnsi="Tahoma" w:cs="Tahoma"/>
          <w:spacing w:val="1"/>
        </w:rPr>
        <w:t>z</w:t>
      </w:r>
      <w:r w:rsidRPr="003F6632">
        <w:rPr>
          <w:rFonts w:ascii="Tahoma" w:eastAsia="Tahoma" w:hAnsi="Tahoma" w:cs="Tahoma"/>
        </w:rPr>
        <w:t>o</w:t>
      </w:r>
      <w:r w:rsidRPr="003F6632">
        <w:rPr>
          <w:rFonts w:ascii="Tahoma" w:eastAsia="Tahoma" w:hAnsi="Tahoma" w:cs="Tahoma"/>
          <w:spacing w:val="-3"/>
        </w:rPr>
        <w:t>ny</w:t>
      </w:r>
      <w:r w:rsidRPr="003F6632">
        <w:rPr>
          <w:rFonts w:ascii="Tahoma" w:eastAsia="Tahoma" w:hAnsi="Tahoma" w:cs="Tahoma"/>
          <w:spacing w:val="2"/>
        </w:rPr>
        <w:t>c</w:t>
      </w:r>
      <w:r w:rsidRPr="003F6632">
        <w:rPr>
          <w:rFonts w:ascii="Tahoma" w:eastAsia="Tahoma" w:hAnsi="Tahoma" w:cs="Tahoma"/>
        </w:rPr>
        <w:t>h</w:t>
      </w:r>
      <w:r w:rsidRPr="003F6632">
        <w:rPr>
          <w:rFonts w:ascii="Tahoma" w:eastAsia="Tahoma" w:hAnsi="Tahoma" w:cs="Tahoma"/>
          <w:spacing w:val="1"/>
        </w:rPr>
        <w:t xml:space="preserve"> </w:t>
      </w:r>
      <w:r w:rsidRPr="003F6632">
        <w:rPr>
          <w:rFonts w:ascii="Tahoma" w:eastAsia="Tahoma" w:hAnsi="Tahoma" w:cs="Tahoma"/>
          <w:spacing w:val="-1"/>
        </w:rPr>
        <w:t>u</w:t>
      </w:r>
      <w:r w:rsidRPr="003F6632">
        <w:rPr>
          <w:rFonts w:ascii="Tahoma" w:eastAsia="Tahoma" w:hAnsi="Tahoma" w:cs="Tahoma"/>
        </w:rPr>
        <w:t>pr</w:t>
      </w:r>
      <w:r w:rsidRPr="003F6632">
        <w:rPr>
          <w:rFonts w:ascii="Tahoma" w:eastAsia="Tahoma" w:hAnsi="Tahoma" w:cs="Tahoma"/>
          <w:spacing w:val="1"/>
        </w:rPr>
        <w:t>ze</w:t>
      </w:r>
      <w:r w:rsidRPr="003F6632">
        <w:rPr>
          <w:rFonts w:ascii="Tahoma" w:eastAsia="Tahoma" w:hAnsi="Tahoma" w:cs="Tahoma"/>
        </w:rPr>
        <w:t>d</w:t>
      </w:r>
      <w:r w:rsidRPr="003F6632">
        <w:rPr>
          <w:rFonts w:ascii="Tahoma" w:eastAsia="Tahoma" w:hAnsi="Tahoma" w:cs="Tahoma"/>
          <w:spacing w:val="2"/>
        </w:rPr>
        <w:t>n</w:t>
      </w:r>
      <w:r w:rsidRPr="003F6632">
        <w:rPr>
          <w:rFonts w:ascii="Tahoma" w:eastAsia="Tahoma" w:hAnsi="Tahoma" w:cs="Tahoma"/>
        </w:rPr>
        <w:t>io</w:t>
      </w:r>
      <w:r w:rsidRPr="003F6632">
        <w:rPr>
          <w:rFonts w:ascii="Tahoma" w:eastAsia="Tahoma" w:hAnsi="Tahoma" w:cs="Tahoma"/>
          <w:spacing w:val="6"/>
        </w:rPr>
        <w:t xml:space="preserve">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rPr>
        <w:t>io</w:t>
      </w:r>
      <w:r w:rsidRPr="003F6632">
        <w:rPr>
          <w:rFonts w:ascii="Tahoma" w:eastAsia="Tahoma" w:hAnsi="Tahoma" w:cs="Tahoma"/>
          <w:spacing w:val="2"/>
        </w:rPr>
        <w:t>s</w:t>
      </w:r>
      <w:r w:rsidRPr="003F6632">
        <w:rPr>
          <w:rFonts w:ascii="Tahoma" w:eastAsia="Tahoma" w:hAnsi="Tahoma" w:cs="Tahoma"/>
          <w:spacing w:val="-1"/>
        </w:rPr>
        <w:t>k</w:t>
      </w:r>
      <w:r w:rsidRPr="003F6632">
        <w:rPr>
          <w:rFonts w:ascii="Tahoma" w:eastAsia="Tahoma" w:hAnsi="Tahoma" w:cs="Tahoma"/>
          <w:spacing w:val="1"/>
        </w:rPr>
        <w:t>a</w:t>
      </w:r>
      <w:r w:rsidRPr="003F6632">
        <w:rPr>
          <w:rFonts w:ascii="Tahoma" w:eastAsia="Tahoma" w:hAnsi="Tahoma" w:cs="Tahoma"/>
          <w:spacing w:val="-1"/>
        </w:rPr>
        <w:t>c</w:t>
      </w:r>
      <w:r w:rsidRPr="003F6632">
        <w:rPr>
          <w:rFonts w:ascii="Tahoma" w:eastAsia="Tahoma" w:hAnsi="Tahoma" w:cs="Tahoma"/>
        </w:rPr>
        <w:t>h</w:t>
      </w:r>
      <w:r w:rsidRPr="003F6632">
        <w:rPr>
          <w:rFonts w:ascii="Tahoma" w:eastAsia="Tahoma" w:hAnsi="Tahoma" w:cs="Tahoma"/>
          <w:spacing w:val="7"/>
        </w:rPr>
        <w:t xml:space="preserve"> </w:t>
      </w:r>
      <w:r w:rsidRPr="003F6632">
        <w:rPr>
          <w:rFonts w:ascii="Tahoma" w:eastAsia="Tahoma" w:hAnsi="Tahoma" w:cs="Tahoma"/>
        </w:rPr>
        <w:t>o</w:t>
      </w:r>
      <w:r w:rsidRPr="003F6632">
        <w:rPr>
          <w:rFonts w:ascii="Tahoma" w:eastAsia="Tahoma" w:hAnsi="Tahoma" w:cs="Tahoma"/>
          <w:spacing w:val="14"/>
        </w:rPr>
        <w:t xml:space="preserve"> </w:t>
      </w:r>
      <w:r w:rsidRPr="003F6632">
        <w:rPr>
          <w:rFonts w:ascii="Tahoma" w:eastAsia="Tahoma" w:hAnsi="Tahoma" w:cs="Tahoma"/>
        </w:rPr>
        <w:t>p</w:t>
      </w:r>
      <w:r w:rsidRPr="003F6632">
        <w:rPr>
          <w:rFonts w:ascii="Tahoma" w:eastAsia="Tahoma" w:hAnsi="Tahoma" w:cs="Tahoma"/>
          <w:spacing w:val="1"/>
        </w:rPr>
        <w:t>ła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spacing w:val="2"/>
        </w:rPr>
        <w:t>o</w:t>
      </w:r>
      <w:r w:rsidRPr="003F6632">
        <w:rPr>
          <w:rFonts w:ascii="Tahoma" w:eastAsia="Tahoma" w:hAnsi="Tahoma" w:cs="Tahoma"/>
        </w:rPr>
        <w:t>ś</w:t>
      </w:r>
      <w:r w:rsidRPr="003F6632">
        <w:rPr>
          <w:rFonts w:ascii="Tahoma" w:eastAsia="Tahoma" w:hAnsi="Tahoma" w:cs="Tahoma"/>
          <w:spacing w:val="6"/>
        </w:rPr>
        <w:t>ć</w:t>
      </w:r>
      <w:r w:rsidRPr="003F6632">
        <w:rPr>
          <w:rFonts w:ascii="Tahoma" w:eastAsia="Tahoma" w:hAnsi="Tahoma" w:cs="Tahoma"/>
        </w:rPr>
        <w:t>,</w:t>
      </w:r>
      <w:r w:rsidRPr="003F6632">
        <w:rPr>
          <w:rFonts w:ascii="Tahoma" w:eastAsia="Tahoma" w:hAnsi="Tahoma" w:cs="Tahoma"/>
          <w:spacing w:val="9"/>
        </w:rPr>
        <w:t xml:space="preserve"> </w:t>
      </w:r>
      <w:r w:rsidRPr="003F6632">
        <w:rPr>
          <w:rFonts w:ascii="Tahoma" w:eastAsia="Tahoma" w:hAnsi="Tahoma" w:cs="Tahoma"/>
        </w:rPr>
        <w:t>po</w:t>
      </w:r>
      <w:r w:rsidRPr="003F6632">
        <w:rPr>
          <w:rFonts w:ascii="Tahoma" w:eastAsia="Tahoma" w:hAnsi="Tahoma" w:cs="Tahoma"/>
          <w:spacing w:val="1"/>
        </w:rPr>
        <w:t>m</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1"/>
        </w:rPr>
        <w:t>j</w:t>
      </w:r>
      <w:r w:rsidRPr="003F6632">
        <w:rPr>
          <w:rFonts w:ascii="Tahoma" w:eastAsia="Tahoma" w:hAnsi="Tahoma" w:cs="Tahoma"/>
        </w:rPr>
        <w:t>sz</w:t>
      </w:r>
      <w:r w:rsidRPr="003F6632">
        <w:rPr>
          <w:rFonts w:ascii="Tahoma" w:eastAsia="Tahoma" w:hAnsi="Tahoma" w:cs="Tahoma"/>
          <w:spacing w:val="2"/>
        </w:rPr>
        <w:t>o</w:t>
      </w:r>
      <w:r w:rsidRPr="003F6632">
        <w:rPr>
          <w:rFonts w:ascii="Tahoma" w:eastAsia="Tahoma" w:hAnsi="Tahoma" w:cs="Tahoma"/>
          <w:spacing w:val="-1"/>
        </w:rPr>
        <w:t>n</w:t>
      </w:r>
      <w:r w:rsidRPr="003F6632">
        <w:rPr>
          <w:rFonts w:ascii="Tahoma" w:eastAsia="Tahoma" w:hAnsi="Tahoma" w:cs="Tahoma"/>
          <w:spacing w:val="-3"/>
        </w:rPr>
        <w:t>y</w:t>
      </w:r>
      <w:r w:rsidRPr="003F6632">
        <w:rPr>
          <w:rFonts w:ascii="Tahoma" w:eastAsia="Tahoma" w:hAnsi="Tahoma" w:cs="Tahoma"/>
          <w:spacing w:val="2"/>
        </w:rPr>
        <w:t>c</w:t>
      </w:r>
      <w:r w:rsidRPr="003F6632">
        <w:rPr>
          <w:rFonts w:ascii="Tahoma" w:eastAsia="Tahoma" w:hAnsi="Tahoma" w:cs="Tahoma"/>
        </w:rPr>
        <w:t>h o</w:t>
      </w:r>
      <w:r w:rsidRPr="003F6632">
        <w:rPr>
          <w:rFonts w:ascii="Tahoma" w:eastAsia="Tahoma" w:hAnsi="Tahoma" w:cs="Tahoma"/>
          <w:spacing w:val="16"/>
        </w:rPr>
        <w:t xml:space="preserve"> </w:t>
      </w:r>
      <w:r w:rsidRPr="003F6632">
        <w:rPr>
          <w:rFonts w:ascii="Tahoma" w:eastAsia="Tahoma" w:hAnsi="Tahoma" w:cs="Tahoma"/>
        </w:rPr>
        <w:t>st</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rd</w:t>
      </w:r>
      <w:r w:rsidRPr="003F6632">
        <w:rPr>
          <w:rFonts w:ascii="Tahoma" w:eastAsia="Tahoma" w:hAnsi="Tahoma" w:cs="Tahoma"/>
          <w:spacing w:val="1"/>
        </w:rPr>
        <w:t>z</w:t>
      </w:r>
      <w:r w:rsidRPr="003F6632">
        <w:rPr>
          <w:rFonts w:ascii="Tahoma" w:eastAsia="Tahoma" w:hAnsi="Tahoma" w:cs="Tahoma"/>
        </w:rPr>
        <w:t>o</w:t>
      </w:r>
      <w:r w:rsidRPr="003F6632">
        <w:rPr>
          <w:rFonts w:ascii="Tahoma" w:eastAsia="Tahoma" w:hAnsi="Tahoma" w:cs="Tahoma"/>
          <w:spacing w:val="-1"/>
        </w:rPr>
        <w:t>n</w:t>
      </w:r>
      <w:r w:rsidRPr="003F6632">
        <w:rPr>
          <w:rFonts w:ascii="Tahoma" w:eastAsia="Tahoma" w:hAnsi="Tahoma" w:cs="Tahoma"/>
        </w:rPr>
        <w:t>e</w:t>
      </w:r>
      <w:r w:rsidRPr="003F6632">
        <w:rPr>
          <w:rFonts w:ascii="Tahoma" w:eastAsia="Tahoma" w:hAnsi="Tahoma" w:cs="Tahoma"/>
          <w:spacing w:val="5"/>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k</w:t>
      </w:r>
      <w:r w:rsidRPr="003F6632">
        <w:rPr>
          <w:rFonts w:ascii="Tahoma" w:eastAsia="Tahoma" w:hAnsi="Tahoma" w:cs="Tahoma"/>
        </w:rPr>
        <w:t xml:space="preserve">i </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1"/>
        </w:rPr>
        <w:t>kw</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2"/>
        </w:rPr>
        <w:t>i</w:t>
      </w:r>
      <w:r w:rsidRPr="003F6632">
        <w:rPr>
          <w:rFonts w:ascii="Tahoma" w:eastAsia="Tahoma" w:hAnsi="Tahoma" w:cs="Tahoma"/>
          <w:spacing w:val="-1"/>
        </w:rPr>
        <w:t>f</w:t>
      </w:r>
      <w:r w:rsidRPr="003F6632">
        <w:rPr>
          <w:rFonts w:ascii="Tahoma" w:eastAsia="Tahoma" w:hAnsi="Tahoma" w:cs="Tahoma"/>
        </w:rPr>
        <w:t>i</w:t>
      </w:r>
      <w:r w:rsidRPr="003F6632">
        <w:rPr>
          <w:rFonts w:ascii="Tahoma" w:eastAsia="Tahoma" w:hAnsi="Tahoma" w:cs="Tahoma"/>
          <w:spacing w:val="-1"/>
        </w:rPr>
        <w:t>k</w:t>
      </w:r>
      <w:r w:rsidRPr="003F6632">
        <w:rPr>
          <w:rFonts w:ascii="Tahoma" w:eastAsia="Tahoma" w:hAnsi="Tahoma" w:cs="Tahoma"/>
        </w:rPr>
        <w:t>o</w:t>
      </w:r>
      <w:r w:rsidRPr="003F6632">
        <w:rPr>
          <w:rFonts w:ascii="Tahoma" w:eastAsia="Tahoma" w:hAnsi="Tahoma" w:cs="Tahoma"/>
          <w:spacing w:val="-2"/>
        </w:rPr>
        <w:t>w</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1"/>
        </w:rPr>
        <w:t>n</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2"/>
        </w:rPr>
        <w:t>p</w:t>
      </w:r>
      <w:r w:rsidRPr="003F6632">
        <w:rPr>
          <w:rFonts w:ascii="Tahoma" w:eastAsia="Tahoma" w:hAnsi="Tahoma" w:cs="Tahoma"/>
          <w:spacing w:val="-2"/>
        </w:rPr>
        <w:t>r</w:t>
      </w:r>
      <w:r w:rsidRPr="003F6632">
        <w:rPr>
          <w:rFonts w:ascii="Tahoma" w:eastAsia="Tahoma" w:hAnsi="Tahoma" w:cs="Tahoma"/>
          <w:spacing w:val="1"/>
        </w:rPr>
        <w:t>aw</w:t>
      </w:r>
      <w:r w:rsidRPr="003F6632">
        <w:rPr>
          <w:rFonts w:ascii="Tahoma" w:eastAsia="Tahoma" w:hAnsi="Tahoma" w:cs="Tahoma"/>
        </w:rPr>
        <w:t>id</w:t>
      </w:r>
      <w:r w:rsidRPr="003F6632">
        <w:rPr>
          <w:rFonts w:ascii="Tahoma" w:eastAsia="Tahoma" w:hAnsi="Tahoma" w:cs="Tahoma"/>
          <w:spacing w:val="1"/>
        </w:rPr>
        <w:t>ł</w:t>
      </w:r>
      <w:r w:rsidRPr="003F6632">
        <w:rPr>
          <w:rFonts w:ascii="Tahoma" w:eastAsia="Tahoma" w:hAnsi="Tahoma" w:cs="Tahoma"/>
        </w:rPr>
        <w:t>o</w:t>
      </w:r>
      <w:r w:rsidRPr="003F6632">
        <w:rPr>
          <w:rFonts w:ascii="Tahoma" w:eastAsia="Tahoma" w:hAnsi="Tahoma" w:cs="Tahoma"/>
          <w:spacing w:val="1"/>
        </w:rPr>
        <w:t>w</w:t>
      </w:r>
      <w:r w:rsidRPr="003F6632">
        <w:rPr>
          <w:rFonts w:ascii="Tahoma" w:eastAsia="Tahoma" w:hAnsi="Tahoma" w:cs="Tahoma"/>
        </w:rPr>
        <w:t>oś</w:t>
      </w:r>
      <w:r w:rsidRPr="003F6632">
        <w:rPr>
          <w:rFonts w:ascii="Tahoma" w:eastAsia="Tahoma" w:hAnsi="Tahoma" w:cs="Tahoma"/>
          <w:spacing w:val="-1"/>
        </w:rPr>
        <w:t>c</w:t>
      </w:r>
      <w:r w:rsidRPr="003F6632">
        <w:rPr>
          <w:rFonts w:ascii="Tahoma" w:eastAsia="Tahoma" w:hAnsi="Tahoma" w:cs="Tahoma"/>
          <w:spacing w:val="1"/>
        </w:rPr>
        <w:t>i</w:t>
      </w:r>
      <w:r w:rsidRPr="003F6632">
        <w:rPr>
          <w:rFonts w:ascii="Tahoma" w:eastAsia="Tahoma" w:hAnsi="Tahoma" w:cs="Tahoma"/>
        </w:rPr>
        <w:t>.</w:t>
      </w:r>
    </w:p>
    <w:p w14:paraId="74C8DBFC" w14:textId="77777777" w:rsidR="00942F4E" w:rsidRPr="001A21E8" w:rsidRDefault="00280ADA" w:rsidP="005100BA">
      <w:pPr>
        <w:pStyle w:val="Akapitzlist"/>
        <w:numPr>
          <w:ilvl w:val="0"/>
          <w:numId w:val="14"/>
        </w:numPr>
        <w:spacing w:line="276" w:lineRule="auto"/>
        <w:ind w:left="426" w:right="14" w:hanging="426"/>
        <w:jc w:val="both"/>
        <w:rPr>
          <w:rFonts w:ascii="Tahoma" w:eastAsia="Tahoma" w:hAnsi="Tahoma" w:cs="Tahoma"/>
        </w:rPr>
      </w:pP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sze</w:t>
      </w:r>
      <w:r w:rsidRPr="001A21E8">
        <w:rPr>
          <w:rFonts w:ascii="Tahoma" w:eastAsia="Tahoma" w:hAnsi="Tahoma" w:cs="Tahoma"/>
          <w:spacing w:val="-6"/>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2"/>
        </w:rPr>
        <w:t xml:space="preserve"> </w:t>
      </w:r>
      <w:r w:rsidRPr="001A21E8">
        <w:rPr>
          <w:rFonts w:ascii="Tahoma" w:eastAsia="Tahoma" w:hAnsi="Tahoma" w:cs="Tahoma"/>
          <w:spacing w:val="1"/>
        </w:rPr>
        <w:t>wy</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rPr>
        <w:t>s</w:t>
      </w:r>
      <w:r w:rsidRPr="001A21E8">
        <w:rPr>
          <w:rFonts w:ascii="Tahoma" w:eastAsia="Tahoma" w:hAnsi="Tahoma" w:cs="Tahoma"/>
          <w:spacing w:val="1"/>
        </w:rPr>
        <w:t>ą</w:t>
      </w:r>
      <w:r w:rsidRPr="001A21E8">
        <w:rPr>
          <w:rFonts w:ascii="Tahoma" w:eastAsia="Tahoma" w:hAnsi="Tahoma" w:cs="Tahoma"/>
        </w:rPr>
        <w:t>:</w:t>
      </w:r>
    </w:p>
    <w:p w14:paraId="3B7C3DA8" w14:textId="77777777" w:rsidR="003F6632" w:rsidRPr="00470F03" w:rsidRDefault="00725256" w:rsidP="000E63B7">
      <w:pPr>
        <w:pStyle w:val="Akapitzlist"/>
        <w:numPr>
          <w:ilvl w:val="0"/>
          <w:numId w:val="60"/>
        </w:numPr>
        <w:spacing w:line="276" w:lineRule="auto"/>
        <w:ind w:left="851" w:right="14" w:hanging="425"/>
        <w:jc w:val="both"/>
        <w:rPr>
          <w:rFonts w:ascii="Tahoma" w:eastAsia="Tahoma" w:hAnsi="Tahoma" w:cs="Tahoma"/>
        </w:rPr>
      </w:pPr>
      <w:r w:rsidRPr="003F6632">
        <w:rPr>
          <w:rFonts w:ascii="Tahoma" w:eastAsia="Tahoma" w:hAnsi="Tahoma" w:cs="Tahoma"/>
        </w:rPr>
        <w:t>w</w:t>
      </w:r>
      <w:r w:rsidRPr="00470F03">
        <w:rPr>
          <w:rFonts w:ascii="Tahoma" w:eastAsia="Tahoma" w:hAnsi="Tahoma" w:cs="Tahoma"/>
        </w:rPr>
        <w:t xml:space="preserve"> </w:t>
      </w:r>
      <w:r w:rsidRPr="003F6632">
        <w:rPr>
          <w:rFonts w:ascii="Tahoma" w:eastAsia="Tahoma" w:hAnsi="Tahoma" w:cs="Tahoma"/>
        </w:rPr>
        <w:t>pr</w:t>
      </w:r>
      <w:r w:rsidRPr="00470F03">
        <w:rPr>
          <w:rFonts w:ascii="Tahoma" w:eastAsia="Tahoma" w:hAnsi="Tahoma" w:cs="Tahoma"/>
        </w:rPr>
        <w:t>zy</w:t>
      </w:r>
      <w:r w:rsidRPr="003F6632">
        <w:rPr>
          <w:rFonts w:ascii="Tahoma" w:eastAsia="Tahoma" w:hAnsi="Tahoma" w:cs="Tahoma"/>
        </w:rPr>
        <w:t>p</w:t>
      </w:r>
      <w:r w:rsidRPr="00470F03">
        <w:rPr>
          <w:rFonts w:ascii="Tahoma" w:eastAsia="Tahoma" w:hAnsi="Tahoma" w:cs="Tahoma"/>
        </w:rPr>
        <w:t>a</w:t>
      </w:r>
      <w:r w:rsidRPr="003F6632">
        <w:rPr>
          <w:rFonts w:ascii="Tahoma" w:eastAsia="Tahoma" w:hAnsi="Tahoma" w:cs="Tahoma"/>
        </w:rPr>
        <w:t>dku</w:t>
      </w:r>
      <w:r w:rsidRPr="00470F03">
        <w:rPr>
          <w:rFonts w:ascii="Tahoma" w:eastAsia="Tahoma" w:hAnsi="Tahoma" w:cs="Tahoma"/>
        </w:rPr>
        <w:t xml:space="preserve"> </w:t>
      </w:r>
      <w:r w:rsidRPr="003F6632">
        <w:rPr>
          <w:rFonts w:ascii="Tahoma" w:eastAsia="Tahoma" w:hAnsi="Tahoma" w:cs="Tahoma"/>
        </w:rPr>
        <w:t>śro</w:t>
      </w:r>
      <w:r w:rsidRPr="00470F03">
        <w:rPr>
          <w:rFonts w:ascii="Tahoma" w:eastAsia="Tahoma" w:hAnsi="Tahoma" w:cs="Tahoma"/>
        </w:rPr>
        <w:t>dk</w:t>
      </w:r>
      <w:r w:rsidRPr="003F6632">
        <w:rPr>
          <w:rFonts w:ascii="Tahoma" w:eastAsia="Tahoma" w:hAnsi="Tahoma" w:cs="Tahoma"/>
        </w:rPr>
        <w:t>ó</w:t>
      </w:r>
      <w:r w:rsidRPr="00470F03">
        <w:rPr>
          <w:rFonts w:ascii="Tahoma" w:eastAsia="Tahoma" w:hAnsi="Tahoma" w:cs="Tahoma"/>
        </w:rPr>
        <w:t>w</w:t>
      </w:r>
      <w:r w:rsidRPr="003F6632">
        <w:rPr>
          <w:rFonts w:ascii="Tahoma" w:eastAsia="Tahoma" w:hAnsi="Tahoma" w:cs="Tahoma"/>
        </w:rPr>
        <w:t>,</w:t>
      </w:r>
      <w:r w:rsidRPr="00470F03">
        <w:rPr>
          <w:rFonts w:ascii="Tahoma" w:eastAsia="Tahoma" w:hAnsi="Tahoma" w:cs="Tahoma"/>
        </w:rPr>
        <w:t xml:space="preserve"> </w:t>
      </w:r>
      <w:r w:rsidRPr="003F6632">
        <w:rPr>
          <w:rFonts w:ascii="Tahoma" w:eastAsia="Tahoma" w:hAnsi="Tahoma" w:cs="Tahoma"/>
        </w:rPr>
        <w:t xml:space="preserve">o </w:t>
      </w:r>
      <w:r w:rsidRPr="00470F03">
        <w:rPr>
          <w:rFonts w:ascii="Tahoma" w:eastAsia="Tahoma" w:hAnsi="Tahoma" w:cs="Tahoma"/>
        </w:rPr>
        <w:t>k</w:t>
      </w:r>
      <w:r w:rsidRPr="003F6632">
        <w:rPr>
          <w:rFonts w:ascii="Tahoma" w:eastAsia="Tahoma" w:hAnsi="Tahoma" w:cs="Tahoma"/>
        </w:rPr>
        <w:t>tór</w:t>
      </w:r>
      <w:r w:rsidRPr="00470F03">
        <w:rPr>
          <w:rFonts w:ascii="Tahoma" w:eastAsia="Tahoma" w:hAnsi="Tahoma" w:cs="Tahoma"/>
        </w:rPr>
        <w:t>yc</w:t>
      </w:r>
      <w:r w:rsidRPr="003F6632">
        <w:rPr>
          <w:rFonts w:ascii="Tahoma" w:eastAsia="Tahoma" w:hAnsi="Tahoma" w:cs="Tahoma"/>
        </w:rPr>
        <w:t>h</w:t>
      </w:r>
      <w:r w:rsidRPr="00470F03">
        <w:rPr>
          <w:rFonts w:ascii="Tahoma" w:eastAsia="Tahoma" w:hAnsi="Tahoma" w:cs="Tahoma"/>
        </w:rPr>
        <w:t xml:space="preserve"> </w:t>
      </w:r>
      <w:r w:rsidRPr="003F6632">
        <w:rPr>
          <w:rFonts w:ascii="Tahoma" w:eastAsia="Tahoma" w:hAnsi="Tahoma" w:cs="Tahoma"/>
        </w:rPr>
        <w:t>mo</w:t>
      </w:r>
      <w:r w:rsidRPr="00470F03">
        <w:rPr>
          <w:rFonts w:ascii="Tahoma" w:eastAsia="Tahoma" w:hAnsi="Tahoma" w:cs="Tahoma"/>
        </w:rPr>
        <w:t>w</w:t>
      </w:r>
      <w:r w:rsidRPr="003F6632">
        <w:rPr>
          <w:rFonts w:ascii="Tahoma" w:eastAsia="Tahoma" w:hAnsi="Tahoma" w:cs="Tahoma"/>
        </w:rPr>
        <w:t xml:space="preserve">a w § 3 </w:t>
      </w:r>
      <w:r w:rsidRPr="00470F03">
        <w:rPr>
          <w:rFonts w:ascii="Tahoma" w:eastAsia="Tahoma" w:hAnsi="Tahoma" w:cs="Tahoma"/>
        </w:rPr>
        <w:t>u</w:t>
      </w:r>
      <w:r w:rsidRPr="003F6632">
        <w:rPr>
          <w:rFonts w:ascii="Tahoma" w:eastAsia="Tahoma" w:hAnsi="Tahoma" w:cs="Tahoma"/>
        </w:rPr>
        <w:t xml:space="preserve">st. </w:t>
      </w:r>
      <w:r w:rsidR="00F96E06" w:rsidRPr="003F6632">
        <w:rPr>
          <w:rFonts w:ascii="Tahoma" w:eastAsia="Tahoma" w:hAnsi="Tahoma" w:cs="Tahoma"/>
        </w:rPr>
        <w:t>2</w:t>
      </w:r>
      <w:r w:rsidRPr="00470F03">
        <w:rPr>
          <w:rFonts w:ascii="Tahoma" w:eastAsia="Tahoma" w:hAnsi="Tahoma" w:cs="Tahoma"/>
        </w:rPr>
        <w:t xml:space="preserve"> </w:t>
      </w:r>
      <w:r w:rsidRPr="003F6632">
        <w:rPr>
          <w:rFonts w:ascii="Tahoma" w:eastAsia="Tahoma" w:hAnsi="Tahoma" w:cs="Tahoma"/>
        </w:rPr>
        <w:t xml:space="preserve">pkt. </w:t>
      </w:r>
      <w:r w:rsidR="00F96E06" w:rsidRPr="00470F03">
        <w:rPr>
          <w:rFonts w:ascii="Tahoma" w:eastAsia="Tahoma" w:hAnsi="Tahoma" w:cs="Tahoma"/>
        </w:rPr>
        <w:t>1</w:t>
      </w:r>
      <w:r w:rsidRPr="003F6632">
        <w:rPr>
          <w:rFonts w:ascii="Tahoma" w:eastAsia="Tahoma" w:hAnsi="Tahoma" w:cs="Tahoma"/>
        </w:rPr>
        <w:t>, pr</w:t>
      </w:r>
      <w:r w:rsidRPr="00470F03">
        <w:rPr>
          <w:rFonts w:ascii="Tahoma" w:eastAsia="Tahoma" w:hAnsi="Tahoma" w:cs="Tahoma"/>
        </w:rPr>
        <w:t>ze</w:t>
      </w:r>
      <w:r w:rsidRPr="003F6632">
        <w:rPr>
          <w:rFonts w:ascii="Tahoma" w:eastAsia="Tahoma" w:hAnsi="Tahoma" w:cs="Tahoma"/>
        </w:rPr>
        <w:t>z B</w:t>
      </w:r>
      <w:r w:rsidRPr="00470F03">
        <w:rPr>
          <w:rFonts w:ascii="Tahoma" w:eastAsia="Tahoma" w:hAnsi="Tahoma" w:cs="Tahoma"/>
        </w:rPr>
        <w:t>an</w:t>
      </w:r>
      <w:r w:rsidRPr="003F6632">
        <w:rPr>
          <w:rFonts w:ascii="Tahoma" w:eastAsia="Tahoma" w:hAnsi="Tahoma" w:cs="Tahoma"/>
        </w:rPr>
        <w:t xml:space="preserve">k </w:t>
      </w:r>
      <w:r w:rsidRPr="00470F03">
        <w:rPr>
          <w:rFonts w:ascii="Tahoma" w:eastAsia="Tahoma" w:hAnsi="Tahoma" w:cs="Tahoma"/>
        </w:rPr>
        <w:t>G</w:t>
      </w:r>
      <w:r w:rsidRPr="003F6632">
        <w:rPr>
          <w:rFonts w:ascii="Tahoma" w:eastAsia="Tahoma" w:hAnsi="Tahoma" w:cs="Tahoma"/>
        </w:rPr>
        <w:t>ospod</w:t>
      </w:r>
      <w:r w:rsidRPr="00470F03">
        <w:rPr>
          <w:rFonts w:ascii="Tahoma" w:eastAsia="Tahoma" w:hAnsi="Tahoma" w:cs="Tahoma"/>
        </w:rPr>
        <w:t>a</w:t>
      </w:r>
      <w:r w:rsidRPr="003F6632">
        <w:rPr>
          <w:rFonts w:ascii="Tahoma" w:eastAsia="Tahoma" w:hAnsi="Tahoma" w:cs="Tahoma"/>
        </w:rPr>
        <w:t>rs</w:t>
      </w:r>
      <w:r w:rsidRPr="00470F03">
        <w:rPr>
          <w:rFonts w:ascii="Tahoma" w:eastAsia="Tahoma" w:hAnsi="Tahoma" w:cs="Tahoma"/>
        </w:rPr>
        <w:t>tw</w:t>
      </w:r>
      <w:r w:rsidRPr="003F6632">
        <w:rPr>
          <w:rFonts w:ascii="Tahoma" w:eastAsia="Tahoma" w:hAnsi="Tahoma" w:cs="Tahoma"/>
        </w:rPr>
        <w:t>a K</w:t>
      </w:r>
      <w:r w:rsidRPr="00470F03">
        <w:rPr>
          <w:rFonts w:ascii="Tahoma" w:eastAsia="Tahoma" w:hAnsi="Tahoma" w:cs="Tahoma"/>
        </w:rPr>
        <w:t>raj</w:t>
      </w:r>
      <w:r w:rsidRPr="003F6632">
        <w:rPr>
          <w:rFonts w:ascii="Tahoma" w:eastAsia="Tahoma" w:hAnsi="Tahoma" w:cs="Tahoma"/>
        </w:rPr>
        <w:t>o</w:t>
      </w:r>
      <w:r w:rsidRPr="00470F03">
        <w:rPr>
          <w:rFonts w:ascii="Tahoma" w:eastAsia="Tahoma" w:hAnsi="Tahoma" w:cs="Tahoma"/>
        </w:rPr>
        <w:t>we</w:t>
      </w:r>
      <w:r w:rsidRPr="003F6632">
        <w:rPr>
          <w:rFonts w:ascii="Tahoma" w:eastAsia="Tahoma" w:hAnsi="Tahoma" w:cs="Tahoma"/>
        </w:rPr>
        <w:t>g</w:t>
      </w:r>
      <w:r w:rsidRPr="00470F03">
        <w:rPr>
          <w:rFonts w:ascii="Tahoma" w:eastAsia="Tahoma" w:hAnsi="Tahoma" w:cs="Tahoma"/>
        </w:rPr>
        <w:t>o</w:t>
      </w:r>
      <w:r w:rsidRPr="003F6632">
        <w:rPr>
          <w:rFonts w:ascii="Tahoma" w:eastAsia="Tahoma" w:hAnsi="Tahoma" w:cs="Tahoma"/>
        </w:rPr>
        <w:t>,</w:t>
      </w:r>
      <w:r w:rsidRPr="00470F03">
        <w:rPr>
          <w:rFonts w:ascii="Tahoma" w:eastAsia="Tahoma" w:hAnsi="Tahoma" w:cs="Tahoma"/>
        </w:rPr>
        <w:t xml:space="preserve"> n</w:t>
      </w:r>
      <w:r w:rsidRPr="003F6632">
        <w:rPr>
          <w:rFonts w:ascii="Tahoma" w:eastAsia="Tahoma" w:hAnsi="Tahoma" w:cs="Tahoma"/>
        </w:rPr>
        <w:t>a</w:t>
      </w:r>
      <w:r w:rsidRPr="00470F03">
        <w:rPr>
          <w:rFonts w:ascii="Tahoma" w:eastAsia="Tahoma" w:hAnsi="Tahoma" w:cs="Tahoma"/>
        </w:rPr>
        <w:t xml:space="preserve"> </w:t>
      </w:r>
      <w:r w:rsidRPr="003F6632">
        <w:rPr>
          <w:rFonts w:ascii="Tahoma" w:eastAsia="Tahoma" w:hAnsi="Tahoma" w:cs="Tahoma"/>
        </w:rPr>
        <w:t>pods</w:t>
      </w:r>
      <w:r w:rsidRPr="00470F03">
        <w:rPr>
          <w:rFonts w:ascii="Tahoma" w:eastAsia="Tahoma" w:hAnsi="Tahoma" w:cs="Tahoma"/>
        </w:rPr>
        <w:t>taw</w:t>
      </w:r>
      <w:r w:rsidRPr="003F6632">
        <w:rPr>
          <w:rFonts w:ascii="Tahoma" w:eastAsia="Tahoma" w:hAnsi="Tahoma" w:cs="Tahoma"/>
        </w:rPr>
        <w:t>ie</w:t>
      </w:r>
      <w:r w:rsidRPr="00470F03">
        <w:rPr>
          <w:rFonts w:ascii="Tahoma" w:eastAsia="Tahoma" w:hAnsi="Tahoma" w:cs="Tahoma"/>
        </w:rPr>
        <w:t xml:space="preserve"> </w:t>
      </w:r>
      <w:r w:rsidRPr="003F6632">
        <w:rPr>
          <w:rFonts w:ascii="Tahoma" w:eastAsia="Tahoma" w:hAnsi="Tahoma" w:cs="Tahoma"/>
        </w:rPr>
        <w:t>z</w:t>
      </w:r>
      <w:r w:rsidRPr="00470F03">
        <w:rPr>
          <w:rFonts w:ascii="Tahoma" w:eastAsia="Tahoma" w:hAnsi="Tahoma" w:cs="Tahoma"/>
        </w:rPr>
        <w:t>lecen</w:t>
      </w:r>
      <w:r w:rsidRPr="003F6632">
        <w:rPr>
          <w:rFonts w:ascii="Tahoma" w:eastAsia="Tahoma" w:hAnsi="Tahoma" w:cs="Tahoma"/>
        </w:rPr>
        <w:t>ia</w:t>
      </w:r>
      <w:r w:rsidRPr="00470F03">
        <w:rPr>
          <w:rFonts w:ascii="Tahoma" w:eastAsia="Tahoma" w:hAnsi="Tahoma" w:cs="Tahoma"/>
        </w:rPr>
        <w:t xml:space="preserve"> </w:t>
      </w:r>
      <w:r w:rsidRPr="003F6632">
        <w:rPr>
          <w:rFonts w:ascii="Tahoma" w:eastAsia="Tahoma" w:hAnsi="Tahoma" w:cs="Tahoma"/>
        </w:rPr>
        <w:t>p</w:t>
      </w:r>
      <w:r w:rsidRPr="00470F03">
        <w:rPr>
          <w:rFonts w:ascii="Tahoma" w:eastAsia="Tahoma" w:hAnsi="Tahoma" w:cs="Tahoma"/>
        </w:rPr>
        <w:t>ła</w:t>
      </w:r>
      <w:r w:rsidRPr="003F6632">
        <w:rPr>
          <w:rFonts w:ascii="Tahoma" w:eastAsia="Tahoma" w:hAnsi="Tahoma" w:cs="Tahoma"/>
        </w:rPr>
        <w:t>t</w:t>
      </w:r>
      <w:r w:rsidRPr="00470F03">
        <w:rPr>
          <w:rFonts w:ascii="Tahoma" w:eastAsia="Tahoma" w:hAnsi="Tahoma" w:cs="Tahoma"/>
        </w:rPr>
        <w:t>n</w:t>
      </w:r>
      <w:r w:rsidRPr="003F6632">
        <w:rPr>
          <w:rFonts w:ascii="Tahoma" w:eastAsia="Tahoma" w:hAnsi="Tahoma" w:cs="Tahoma"/>
        </w:rPr>
        <w:t>o</w:t>
      </w:r>
      <w:r w:rsidRPr="00470F03">
        <w:rPr>
          <w:rFonts w:ascii="Tahoma" w:eastAsia="Tahoma" w:hAnsi="Tahoma" w:cs="Tahoma"/>
        </w:rPr>
        <w:t>śc</w:t>
      </w:r>
      <w:r w:rsidRPr="003F6632">
        <w:rPr>
          <w:rFonts w:ascii="Tahoma" w:eastAsia="Tahoma" w:hAnsi="Tahoma" w:cs="Tahoma"/>
        </w:rPr>
        <w:t>i</w:t>
      </w:r>
      <w:r w:rsidRPr="00470F03">
        <w:rPr>
          <w:rFonts w:ascii="Tahoma" w:eastAsia="Tahoma" w:hAnsi="Tahoma" w:cs="Tahoma"/>
        </w:rPr>
        <w:t xml:space="preserve"> wy</w:t>
      </w:r>
      <w:r w:rsidRPr="003F6632">
        <w:rPr>
          <w:rFonts w:ascii="Tahoma" w:eastAsia="Tahoma" w:hAnsi="Tahoma" w:cs="Tahoma"/>
        </w:rPr>
        <w:t>st</w:t>
      </w:r>
      <w:r w:rsidRPr="00470F03">
        <w:rPr>
          <w:rFonts w:ascii="Tahoma" w:eastAsia="Tahoma" w:hAnsi="Tahoma" w:cs="Tahoma"/>
        </w:rPr>
        <w:t>aw</w:t>
      </w:r>
      <w:r w:rsidRPr="003F6632">
        <w:rPr>
          <w:rFonts w:ascii="Tahoma" w:eastAsia="Tahoma" w:hAnsi="Tahoma" w:cs="Tahoma"/>
        </w:rPr>
        <w:t>io</w:t>
      </w:r>
      <w:r w:rsidRPr="00470F03">
        <w:rPr>
          <w:rFonts w:ascii="Tahoma" w:eastAsia="Tahoma" w:hAnsi="Tahoma" w:cs="Tahoma"/>
        </w:rPr>
        <w:t>ne</w:t>
      </w:r>
      <w:r w:rsidRPr="003F6632">
        <w:rPr>
          <w:rFonts w:ascii="Tahoma" w:eastAsia="Tahoma" w:hAnsi="Tahoma" w:cs="Tahoma"/>
        </w:rPr>
        <w:t>go</w:t>
      </w:r>
      <w:r w:rsidRPr="00470F03">
        <w:rPr>
          <w:rFonts w:ascii="Tahoma" w:eastAsia="Tahoma" w:hAnsi="Tahoma" w:cs="Tahoma"/>
        </w:rPr>
        <w:t xml:space="preserve"> </w:t>
      </w:r>
      <w:r w:rsidRPr="003F6632">
        <w:rPr>
          <w:rFonts w:ascii="Tahoma" w:eastAsia="Tahoma" w:hAnsi="Tahoma" w:cs="Tahoma"/>
        </w:rPr>
        <w:t>pod</w:t>
      </w:r>
      <w:r w:rsidRPr="00470F03">
        <w:rPr>
          <w:rFonts w:ascii="Tahoma" w:eastAsia="Tahoma" w:hAnsi="Tahoma" w:cs="Tahoma"/>
        </w:rPr>
        <w:t xml:space="preserve"> wa</w:t>
      </w:r>
      <w:r w:rsidRPr="003F6632">
        <w:rPr>
          <w:rFonts w:ascii="Tahoma" w:eastAsia="Tahoma" w:hAnsi="Tahoma" w:cs="Tahoma"/>
        </w:rPr>
        <w:t>r</w:t>
      </w:r>
      <w:r w:rsidRPr="00470F03">
        <w:rPr>
          <w:rFonts w:ascii="Tahoma" w:eastAsia="Tahoma" w:hAnsi="Tahoma" w:cs="Tahoma"/>
        </w:rPr>
        <w:t>unk</w:t>
      </w:r>
      <w:r w:rsidRPr="003F6632">
        <w:rPr>
          <w:rFonts w:ascii="Tahoma" w:eastAsia="Tahoma" w:hAnsi="Tahoma" w:cs="Tahoma"/>
        </w:rPr>
        <w:t>i</w:t>
      </w:r>
      <w:r w:rsidRPr="00470F03">
        <w:rPr>
          <w:rFonts w:ascii="Tahoma" w:eastAsia="Tahoma" w:hAnsi="Tahoma" w:cs="Tahoma"/>
        </w:rPr>
        <w:t>e</w:t>
      </w:r>
      <w:r w:rsidRPr="003F6632">
        <w:rPr>
          <w:rFonts w:ascii="Tahoma" w:eastAsia="Tahoma" w:hAnsi="Tahoma" w:cs="Tahoma"/>
        </w:rPr>
        <w:t>m</w:t>
      </w:r>
      <w:r w:rsidRPr="00470F03">
        <w:rPr>
          <w:rFonts w:ascii="Tahoma" w:eastAsia="Tahoma" w:hAnsi="Tahoma" w:cs="Tahoma"/>
        </w:rPr>
        <w:t xml:space="preserve"> </w:t>
      </w:r>
      <w:r w:rsidRPr="003F6632">
        <w:rPr>
          <w:rFonts w:ascii="Tahoma" w:eastAsia="Tahoma" w:hAnsi="Tahoma" w:cs="Tahoma"/>
        </w:rPr>
        <w:t>dos</w:t>
      </w:r>
      <w:r w:rsidRPr="00470F03">
        <w:rPr>
          <w:rFonts w:ascii="Tahoma" w:eastAsia="Tahoma" w:hAnsi="Tahoma" w:cs="Tahoma"/>
        </w:rPr>
        <w:t>tępn</w:t>
      </w:r>
      <w:r w:rsidRPr="003F6632">
        <w:rPr>
          <w:rFonts w:ascii="Tahoma" w:eastAsia="Tahoma" w:hAnsi="Tahoma" w:cs="Tahoma"/>
        </w:rPr>
        <w:t>oś</w:t>
      </w:r>
      <w:r w:rsidRPr="00470F03">
        <w:rPr>
          <w:rFonts w:ascii="Tahoma" w:eastAsia="Tahoma" w:hAnsi="Tahoma" w:cs="Tahoma"/>
        </w:rPr>
        <w:t>c</w:t>
      </w:r>
      <w:r w:rsidRPr="003F6632">
        <w:rPr>
          <w:rFonts w:ascii="Tahoma" w:eastAsia="Tahoma" w:hAnsi="Tahoma" w:cs="Tahoma"/>
        </w:rPr>
        <w:t>i</w:t>
      </w:r>
      <w:r w:rsidRPr="00470F03">
        <w:rPr>
          <w:rFonts w:ascii="Tahoma" w:eastAsia="Tahoma" w:hAnsi="Tahoma" w:cs="Tahoma"/>
        </w:rPr>
        <w:t xml:space="preserve"> </w:t>
      </w:r>
      <w:r w:rsidRPr="003F6632">
        <w:rPr>
          <w:rFonts w:ascii="Tahoma" w:eastAsia="Tahoma" w:hAnsi="Tahoma" w:cs="Tahoma"/>
        </w:rPr>
        <w:t>środ</w:t>
      </w:r>
      <w:r w:rsidRPr="00470F03">
        <w:rPr>
          <w:rFonts w:ascii="Tahoma" w:eastAsia="Tahoma" w:hAnsi="Tahoma" w:cs="Tahoma"/>
        </w:rPr>
        <w:t>k</w:t>
      </w:r>
      <w:r w:rsidRPr="003F6632">
        <w:rPr>
          <w:rFonts w:ascii="Tahoma" w:eastAsia="Tahoma" w:hAnsi="Tahoma" w:cs="Tahoma"/>
        </w:rPr>
        <w:t>ów w</w:t>
      </w:r>
      <w:r w:rsidRPr="00470F03">
        <w:rPr>
          <w:rFonts w:ascii="Tahoma" w:eastAsia="Tahoma" w:hAnsi="Tahoma" w:cs="Tahoma"/>
        </w:rPr>
        <w:t xml:space="preserve"> ra</w:t>
      </w:r>
      <w:r w:rsidRPr="003F6632">
        <w:rPr>
          <w:rFonts w:ascii="Tahoma" w:eastAsia="Tahoma" w:hAnsi="Tahoma" w:cs="Tahoma"/>
        </w:rPr>
        <w:t>m</w:t>
      </w:r>
      <w:r w:rsidRPr="00470F03">
        <w:rPr>
          <w:rFonts w:ascii="Tahoma" w:eastAsia="Tahoma" w:hAnsi="Tahoma" w:cs="Tahoma"/>
        </w:rPr>
        <w:t>ac</w:t>
      </w:r>
      <w:r w:rsidRPr="003F6632">
        <w:rPr>
          <w:rFonts w:ascii="Tahoma" w:eastAsia="Tahoma" w:hAnsi="Tahoma" w:cs="Tahoma"/>
        </w:rPr>
        <w:t>h</w:t>
      </w:r>
      <w:r w:rsidRPr="00470F03">
        <w:rPr>
          <w:rFonts w:ascii="Tahoma" w:eastAsia="Tahoma" w:hAnsi="Tahoma" w:cs="Tahoma"/>
        </w:rPr>
        <w:t xml:space="preserve"> u</w:t>
      </w:r>
      <w:r w:rsidRPr="003F6632">
        <w:rPr>
          <w:rFonts w:ascii="Tahoma" w:eastAsia="Tahoma" w:hAnsi="Tahoma" w:cs="Tahoma"/>
        </w:rPr>
        <w:t>po</w:t>
      </w:r>
      <w:r w:rsidRPr="00470F03">
        <w:rPr>
          <w:rFonts w:ascii="Tahoma" w:eastAsia="Tahoma" w:hAnsi="Tahoma" w:cs="Tahoma"/>
        </w:rPr>
        <w:t>wa</w:t>
      </w:r>
      <w:r w:rsidRPr="003F6632">
        <w:rPr>
          <w:rFonts w:ascii="Tahoma" w:eastAsia="Tahoma" w:hAnsi="Tahoma" w:cs="Tahoma"/>
        </w:rPr>
        <w:t xml:space="preserve">żnienia, </w:t>
      </w:r>
      <w:r w:rsidRPr="00470F03">
        <w:rPr>
          <w:rFonts w:ascii="Tahoma" w:eastAsia="Tahoma" w:hAnsi="Tahoma" w:cs="Tahoma"/>
        </w:rPr>
        <w:t>wy</w:t>
      </w:r>
      <w:r w:rsidRPr="003F6632">
        <w:rPr>
          <w:rFonts w:ascii="Tahoma" w:eastAsia="Tahoma" w:hAnsi="Tahoma" w:cs="Tahoma"/>
        </w:rPr>
        <w:t>d</w:t>
      </w:r>
      <w:r w:rsidRPr="00470F03">
        <w:rPr>
          <w:rFonts w:ascii="Tahoma" w:eastAsia="Tahoma" w:hAnsi="Tahoma" w:cs="Tahoma"/>
        </w:rPr>
        <w:t>ane</w:t>
      </w:r>
      <w:r w:rsidRPr="003F6632">
        <w:rPr>
          <w:rFonts w:ascii="Tahoma" w:eastAsia="Tahoma" w:hAnsi="Tahoma" w:cs="Tahoma"/>
        </w:rPr>
        <w:t>go</w:t>
      </w:r>
      <w:r w:rsidRPr="00470F03">
        <w:rPr>
          <w:rFonts w:ascii="Tahoma" w:eastAsia="Tahoma" w:hAnsi="Tahoma" w:cs="Tahoma"/>
        </w:rPr>
        <w:t xml:space="preserve"> n</w:t>
      </w:r>
      <w:r w:rsidRPr="003F6632">
        <w:rPr>
          <w:rFonts w:ascii="Tahoma" w:eastAsia="Tahoma" w:hAnsi="Tahoma" w:cs="Tahoma"/>
        </w:rPr>
        <w:t>a</w:t>
      </w:r>
      <w:r w:rsidRPr="00470F03">
        <w:rPr>
          <w:rFonts w:ascii="Tahoma" w:eastAsia="Tahoma" w:hAnsi="Tahoma" w:cs="Tahoma"/>
        </w:rPr>
        <w:t xml:space="preserve"> </w:t>
      </w:r>
      <w:r w:rsidRPr="003F6632">
        <w:rPr>
          <w:rFonts w:ascii="Tahoma" w:eastAsia="Tahoma" w:hAnsi="Tahoma" w:cs="Tahoma"/>
        </w:rPr>
        <w:t>po</w:t>
      </w:r>
      <w:r w:rsidRPr="00470F03">
        <w:rPr>
          <w:rFonts w:ascii="Tahoma" w:eastAsia="Tahoma" w:hAnsi="Tahoma" w:cs="Tahoma"/>
        </w:rPr>
        <w:t>d</w:t>
      </w:r>
      <w:r w:rsidRPr="003F6632">
        <w:rPr>
          <w:rFonts w:ascii="Tahoma" w:eastAsia="Tahoma" w:hAnsi="Tahoma" w:cs="Tahoma"/>
        </w:rPr>
        <w:t>st</w:t>
      </w:r>
      <w:r w:rsidRPr="00470F03">
        <w:rPr>
          <w:rFonts w:ascii="Tahoma" w:eastAsia="Tahoma" w:hAnsi="Tahoma" w:cs="Tahoma"/>
        </w:rPr>
        <w:t>aw</w:t>
      </w:r>
      <w:r w:rsidRPr="003F6632">
        <w:rPr>
          <w:rFonts w:ascii="Tahoma" w:eastAsia="Tahoma" w:hAnsi="Tahoma" w:cs="Tahoma"/>
        </w:rPr>
        <w:t>ie</w:t>
      </w:r>
      <w:r w:rsidRPr="00470F03">
        <w:rPr>
          <w:rFonts w:ascii="Tahoma" w:eastAsia="Tahoma" w:hAnsi="Tahoma" w:cs="Tahoma"/>
        </w:rPr>
        <w:t xml:space="preserve"> a</w:t>
      </w:r>
      <w:r w:rsidRPr="003F6632">
        <w:rPr>
          <w:rFonts w:ascii="Tahoma" w:eastAsia="Tahoma" w:hAnsi="Tahoma" w:cs="Tahoma"/>
        </w:rPr>
        <w:t>r</w:t>
      </w:r>
      <w:r w:rsidRPr="00470F03">
        <w:rPr>
          <w:rFonts w:ascii="Tahoma" w:eastAsia="Tahoma" w:hAnsi="Tahoma" w:cs="Tahoma"/>
        </w:rPr>
        <w:t>t</w:t>
      </w:r>
      <w:r w:rsidRPr="003F6632">
        <w:rPr>
          <w:rFonts w:ascii="Tahoma" w:eastAsia="Tahoma" w:hAnsi="Tahoma" w:cs="Tahoma"/>
        </w:rPr>
        <w:t>.</w:t>
      </w:r>
      <w:r w:rsidRPr="00470F03">
        <w:rPr>
          <w:rFonts w:ascii="Tahoma" w:eastAsia="Tahoma" w:hAnsi="Tahoma" w:cs="Tahoma"/>
        </w:rPr>
        <w:t xml:space="preserve"> 18</w:t>
      </w:r>
      <w:r w:rsidRPr="003F6632">
        <w:rPr>
          <w:rFonts w:ascii="Tahoma" w:eastAsia="Tahoma" w:hAnsi="Tahoma" w:cs="Tahoma"/>
        </w:rPr>
        <w:t>8</w:t>
      </w:r>
      <w:r w:rsidRPr="00470F03">
        <w:rPr>
          <w:rFonts w:ascii="Tahoma" w:eastAsia="Tahoma" w:hAnsi="Tahoma" w:cs="Tahoma"/>
        </w:rPr>
        <w:t xml:space="preserve"> u</w:t>
      </w:r>
      <w:r w:rsidRPr="003F6632">
        <w:rPr>
          <w:rFonts w:ascii="Tahoma" w:eastAsia="Tahoma" w:hAnsi="Tahoma" w:cs="Tahoma"/>
        </w:rPr>
        <w:t>st.</w:t>
      </w:r>
      <w:r w:rsidRPr="00470F03">
        <w:rPr>
          <w:rFonts w:ascii="Tahoma" w:eastAsia="Tahoma" w:hAnsi="Tahoma" w:cs="Tahoma"/>
        </w:rPr>
        <w:t xml:space="preserve"> </w:t>
      </w:r>
      <w:r w:rsidRPr="003F6632">
        <w:rPr>
          <w:rFonts w:ascii="Tahoma" w:eastAsia="Tahoma" w:hAnsi="Tahoma" w:cs="Tahoma"/>
        </w:rPr>
        <w:t>2</w:t>
      </w:r>
      <w:r w:rsidRPr="00470F03">
        <w:rPr>
          <w:rFonts w:ascii="Tahoma" w:eastAsia="Tahoma" w:hAnsi="Tahoma" w:cs="Tahoma"/>
        </w:rPr>
        <w:t xml:space="preserve"> U</w:t>
      </w:r>
      <w:r w:rsidRPr="003F6632">
        <w:rPr>
          <w:rFonts w:ascii="Tahoma" w:eastAsia="Tahoma" w:hAnsi="Tahoma" w:cs="Tahoma"/>
        </w:rPr>
        <w:t>FP</w:t>
      </w:r>
      <w:r w:rsidRPr="00470F03">
        <w:rPr>
          <w:rFonts w:ascii="Tahoma" w:eastAsia="Tahoma" w:hAnsi="Tahoma" w:cs="Tahoma"/>
        </w:rPr>
        <w:t xml:space="preserve"> </w:t>
      </w:r>
      <w:r w:rsidRPr="003F6632">
        <w:rPr>
          <w:rFonts w:ascii="Tahoma" w:eastAsia="Tahoma" w:hAnsi="Tahoma" w:cs="Tahoma"/>
        </w:rPr>
        <w:t>do</w:t>
      </w:r>
      <w:r w:rsidRPr="00470F03">
        <w:rPr>
          <w:rFonts w:ascii="Tahoma" w:eastAsia="Tahoma" w:hAnsi="Tahoma" w:cs="Tahoma"/>
        </w:rPr>
        <w:t xml:space="preserve"> wy</w:t>
      </w:r>
      <w:r w:rsidRPr="003F6632">
        <w:rPr>
          <w:rFonts w:ascii="Tahoma" w:eastAsia="Tahoma" w:hAnsi="Tahoma" w:cs="Tahoma"/>
        </w:rPr>
        <w:t>d</w:t>
      </w:r>
      <w:r w:rsidRPr="00470F03">
        <w:rPr>
          <w:rFonts w:ascii="Tahoma" w:eastAsia="Tahoma" w:hAnsi="Tahoma" w:cs="Tahoma"/>
        </w:rPr>
        <w:t>awan</w:t>
      </w:r>
      <w:r w:rsidRPr="003F6632">
        <w:rPr>
          <w:rFonts w:ascii="Tahoma" w:eastAsia="Tahoma" w:hAnsi="Tahoma" w:cs="Tahoma"/>
        </w:rPr>
        <w:t>ia</w:t>
      </w:r>
      <w:r w:rsidRPr="00470F03">
        <w:rPr>
          <w:rFonts w:ascii="Tahoma" w:eastAsia="Tahoma" w:hAnsi="Tahoma" w:cs="Tahoma"/>
        </w:rPr>
        <w:t xml:space="preserve"> </w:t>
      </w:r>
      <w:r w:rsidRPr="003F6632">
        <w:rPr>
          <w:rFonts w:ascii="Tahoma" w:eastAsia="Tahoma" w:hAnsi="Tahoma" w:cs="Tahoma"/>
        </w:rPr>
        <w:t>zgody</w:t>
      </w:r>
      <w:r w:rsidRPr="00470F03">
        <w:rPr>
          <w:rFonts w:ascii="Tahoma" w:eastAsia="Tahoma" w:hAnsi="Tahoma" w:cs="Tahoma"/>
        </w:rPr>
        <w:t xml:space="preserve"> n</w:t>
      </w:r>
      <w:r w:rsidRPr="003F6632">
        <w:rPr>
          <w:rFonts w:ascii="Tahoma" w:eastAsia="Tahoma" w:hAnsi="Tahoma" w:cs="Tahoma"/>
        </w:rPr>
        <w:t>a do</w:t>
      </w:r>
      <w:r w:rsidRPr="00470F03">
        <w:rPr>
          <w:rFonts w:ascii="Tahoma" w:eastAsia="Tahoma" w:hAnsi="Tahoma" w:cs="Tahoma"/>
        </w:rPr>
        <w:t>konywan</w:t>
      </w:r>
      <w:r w:rsidRPr="003F6632">
        <w:rPr>
          <w:rFonts w:ascii="Tahoma" w:eastAsia="Tahoma" w:hAnsi="Tahoma" w:cs="Tahoma"/>
        </w:rPr>
        <w:t>ie</w:t>
      </w:r>
      <w:r w:rsidRPr="00470F03">
        <w:rPr>
          <w:rFonts w:ascii="Tahoma" w:eastAsia="Tahoma" w:hAnsi="Tahoma" w:cs="Tahoma"/>
        </w:rPr>
        <w:t xml:space="preserve"> </w:t>
      </w:r>
      <w:r w:rsidRPr="003F6632">
        <w:rPr>
          <w:rFonts w:ascii="Tahoma" w:eastAsia="Tahoma" w:hAnsi="Tahoma" w:cs="Tahoma"/>
        </w:rPr>
        <w:t>p</w:t>
      </w:r>
      <w:r w:rsidRPr="00470F03">
        <w:rPr>
          <w:rFonts w:ascii="Tahoma" w:eastAsia="Tahoma" w:hAnsi="Tahoma" w:cs="Tahoma"/>
        </w:rPr>
        <w:t>ła</w:t>
      </w:r>
      <w:r w:rsidRPr="003F6632">
        <w:rPr>
          <w:rFonts w:ascii="Tahoma" w:eastAsia="Tahoma" w:hAnsi="Tahoma" w:cs="Tahoma"/>
        </w:rPr>
        <w:t>t</w:t>
      </w:r>
      <w:r w:rsidRPr="00470F03">
        <w:rPr>
          <w:rFonts w:ascii="Tahoma" w:eastAsia="Tahoma" w:hAnsi="Tahoma" w:cs="Tahoma"/>
        </w:rPr>
        <w:t>n</w:t>
      </w:r>
      <w:r w:rsidRPr="003F6632">
        <w:rPr>
          <w:rFonts w:ascii="Tahoma" w:eastAsia="Tahoma" w:hAnsi="Tahoma" w:cs="Tahoma"/>
        </w:rPr>
        <w:t>o</w:t>
      </w:r>
      <w:r w:rsidRPr="00470F03">
        <w:rPr>
          <w:rFonts w:ascii="Tahoma" w:eastAsia="Tahoma" w:hAnsi="Tahoma" w:cs="Tahoma"/>
        </w:rPr>
        <w:t>śc</w:t>
      </w:r>
      <w:r w:rsidRPr="003F6632">
        <w:rPr>
          <w:rFonts w:ascii="Tahoma" w:eastAsia="Tahoma" w:hAnsi="Tahoma" w:cs="Tahoma"/>
        </w:rPr>
        <w:t>i</w:t>
      </w:r>
      <w:r w:rsidR="00BB5A67" w:rsidRPr="003F6632">
        <w:rPr>
          <w:rFonts w:ascii="Tahoma" w:eastAsia="Tahoma" w:hAnsi="Tahoma" w:cs="Tahoma"/>
        </w:rPr>
        <w:t>,</w:t>
      </w:r>
      <w:r w:rsidR="00BB5A67" w:rsidRPr="00470F03">
        <w:rPr>
          <w:rFonts w:ascii="Tahoma" w:eastAsia="Tahoma" w:hAnsi="Tahoma" w:cs="Tahoma"/>
        </w:rPr>
        <w:t xml:space="preserve"> </w:t>
      </w:r>
    </w:p>
    <w:p w14:paraId="65DE2245" w14:textId="2856392A" w:rsidR="00BB5A67" w:rsidRPr="00470F03" w:rsidRDefault="00725256" w:rsidP="000E63B7">
      <w:pPr>
        <w:pStyle w:val="Akapitzlist"/>
        <w:numPr>
          <w:ilvl w:val="0"/>
          <w:numId w:val="60"/>
        </w:numPr>
        <w:spacing w:line="276" w:lineRule="auto"/>
        <w:ind w:left="851" w:right="14" w:hanging="425"/>
        <w:jc w:val="both"/>
        <w:rPr>
          <w:rFonts w:ascii="Tahoma" w:eastAsia="Tahoma" w:hAnsi="Tahoma" w:cs="Tahoma"/>
        </w:rPr>
      </w:pPr>
      <w:r w:rsidRPr="003F6632">
        <w:rPr>
          <w:rFonts w:ascii="Tahoma" w:eastAsia="Tahoma" w:hAnsi="Tahoma" w:cs="Tahoma"/>
        </w:rPr>
        <w:t>w</w:t>
      </w:r>
      <w:r w:rsidRPr="00470F03">
        <w:rPr>
          <w:rFonts w:ascii="Tahoma" w:eastAsia="Tahoma" w:hAnsi="Tahoma" w:cs="Tahoma"/>
        </w:rPr>
        <w:t xml:space="preserve"> </w:t>
      </w:r>
      <w:r w:rsidRPr="003F6632">
        <w:rPr>
          <w:rFonts w:ascii="Tahoma" w:eastAsia="Tahoma" w:hAnsi="Tahoma" w:cs="Tahoma"/>
        </w:rPr>
        <w:t>pr</w:t>
      </w:r>
      <w:r w:rsidRPr="00470F03">
        <w:rPr>
          <w:rFonts w:ascii="Tahoma" w:eastAsia="Tahoma" w:hAnsi="Tahoma" w:cs="Tahoma"/>
        </w:rPr>
        <w:t>zy</w:t>
      </w:r>
      <w:r w:rsidRPr="003F6632">
        <w:rPr>
          <w:rFonts w:ascii="Tahoma" w:eastAsia="Tahoma" w:hAnsi="Tahoma" w:cs="Tahoma"/>
        </w:rPr>
        <w:t>p</w:t>
      </w:r>
      <w:r w:rsidRPr="00470F03">
        <w:rPr>
          <w:rFonts w:ascii="Tahoma" w:eastAsia="Tahoma" w:hAnsi="Tahoma" w:cs="Tahoma"/>
        </w:rPr>
        <w:t>a</w:t>
      </w:r>
      <w:r w:rsidRPr="003F6632">
        <w:rPr>
          <w:rFonts w:ascii="Tahoma" w:eastAsia="Tahoma" w:hAnsi="Tahoma" w:cs="Tahoma"/>
        </w:rPr>
        <w:t>d</w:t>
      </w:r>
      <w:r w:rsidRPr="00470F03">
        <w:rPr>
          <w:rFonts w:ascii="Tahoma" w:eastAsia="Tahoma" w:hAnsi="Tahoma" w:cs="Tahoma"/>
        </w:rPr>
        <w:t>k</w:t>
      </w:r>
      <w:r w:rsidRPr="003F6632">
        <w:rPr>
          <w:rFonts w:ascii="Tahoma" w:eastAsia="Tahoma" w:hAnsi="Tahoma" w:cs="Tahoma"/>
        </w:rPr>
        <w:t>u</w:t>
      </w:r>
      <w:r w:rsidRPr="00470F03">
        <w:rPr>
          <w:rFonts w:ascii="Tahoma" w:eastAsia="Tahoma" w:hAnsi="Tahoma" w:cs="Tahoma"/>
        </w:rPr>
        <w:t xml:space="preserve"> </w:t>
      </w:r>
      <w:r w:rsidRPr="003F6632">
        <w:rPr>
          <w:rFonts w:ascii="Tahoma" w:eastAsia="Tahoma" w:hAnsi="Tahoma" w:cs="Tahoma"/>
        </w:rPr>
        <w:t>środk</w:t>
      </w:r>
      <w:r w:rsidRPr="00470F03">
        <w:rPr>
          <w:rFonts w:ascii="Tahoma" w:eastAsia="Tahoma" w:hAnsi="Tahoma" w:cs="Tahoma"/>
        </w:rPr>
        <w:t>ów</w:t>
      </w:r>
      <w:r w:rsidRPr="003F6632">
        <w:rPr>
          <w:rFonts w:ascii="Tahoma" w:eastAsia="Tahoma" w:hAnsi="Tahoma" w:cs="Tahoma"/>
        </w:rPr>
        <w:t>,</w:t>
      </w:r>
      <w:r w:rsidRPr="00470F03">
        <w:rPr>
          <w:rFonts w:ascii="Tahoma" w:eastAsia="Tahoma" w:hAnsi="Tahoma" w:cs="Tahoma"/>
        </w:rPr>
        <w:t xml:space="preserve"> </w:t>
      </w:r>
      <w:r w:rsidRPr="003F6632">
        <w:rPr>
          <w:rFonts w:ascii="Tahoma" w:eastAsia="Tahoma" w:hAnsi="Tahoma" w:cs="Tahoma"/>
        </w:rPr>
        <w:t>o</w:t>
      </w:r>
      <w:r w:rsidRPr="00470F03">
        <w:rPr>
          <w:rFonts w:ascii="Tahoma" w:eastAsia="Tahoma" w:hAnsi="Tahoma" w:cs="Tahoma"/>
        </w:rPr>
        <w:t xml:space="preserve"> k</w:t>
      </w:r>
      <w:r w:rsidRPr="003F6632">
        <w:rPr>
          <w:rFonts w:ascii="Tahoma" w:eastAsia="Tahoma" w:hAnsi="Tahoma" w:cs="Tahoma"/>
        </w:rPr>
        <w:t>tó</w:t>
      </w:r>
      <w:r w:rsidRPr="00470F03">
        <w:rPr>
          <w:rFonts w:ascii="Tahoma" w:eastAsia="Tahoma" w:hAnsi="Tahoma" w:cs="Tahoma"/>
        </w:rPr>
        <w:t>ryc</w:t>
      </w:r>
      <w:r w:rsidRPr="003F6632">
        <w:rPr>
          <w:rFonts w:ascii="Tahoma" w:eastAsia="Tahoma" w:hAnsi="Tahoma" w:cs="Tahoma"/>
        </w:rPr>
        <w:t>h</w:t>
      </w:r>
      <w:r w:rsidRPr="00470F03">
        <w:rPr>
          <w:rFonts w:ascii="Tahoma" w:eastAsia="Tahoma" w:hAnsi="Tahoma" w:cs="Tahoma"/>
        </w:rPr>
        <w:t xml:space="preserve"> </w:t>
      </w:r>
      <w:r w:rsidRPr="003F6632">
        <w:rPr>
          <w:rFonts w:ascii="Tahoma" w:eastAsia="Tahoma" w:hAnsi="Tahoma" w:cs="Tahoma"/>
        </w:rPr>
        <w:t>mo</w:t>
      </w:r>
      <w:r w:rsidRPr="00470F03">
        <w:rPr>
          <w:rFonts w:ascii="Tahoma" w:eastAsia="Tahoma" w:hAnsi="Tahoma" w:cs="Tahoma"/>
        </w:rPr>
        <w:t>w</w:t>
      </w:r>
      <w:r w:rsidRPr="003F6632">
        <w:rPr>
          <w:rFonts w:ascii="Tahoma" w:eastAsia="Tahoma" w:hAnsi="Tahoma" w:cs="Tahoma"/>
        </w:rPr>
        <w:t>a</w:t>
      </w:r>
      <w:r w:rsidRPr="00470F03">
        <w:rPr>
          <w:rFonts w:ascii="Tahoma" w:eastAsia="Tahoma" w:hAnsi="Tahoma" w:cs="Tahoma"/>
        </w:rPr>
        <w:t xml:space="preserve"> </w:t>
      </w:r>
      <w:r w:rsidRPr="003F6632">
        <w:rPr>
          <w:rFonts w:ascii="Tahoma" w:eastAsia="Tahoma" w:hAnsi="Tahoma" w:cs="Tahoma"/>
        </w:rPr>
        <w:t>w</w:t>
      </w:r>
      <w:r w:rsidRPr="00470F03">
        <w:rPr>
          <w:rFonts w:ascii="Tahoma" w:eastAsia="Tahoma" w:hAnsi="Tahoma" w:cs="Tahoma"/>
        </w:rPr>
        <w:t xml:space="preserve"> </w:t>
      </w:r>
      <w:r w:rsidRPr="003F6632">
        <w:rPr>
          <w:rFonts w:ascii="Tahoma" w:eastAsia="Tahoma" w:hAnsi="Tahoma" w:cs="Tahoma"/>
        </w:rPr>
        <w:t>§</w:t>
      </w:r>
      <w:r w:rsidRPr="00470F03">
        <w:rPr>
          <w:rFonts w:ascii="Tahoma" w:eastAsia="Tahoma" w:hAnsi="Tahoma" w:cs="Tahoma"/>
        </w:rPr>
        <w:t xml:space="preserve"> </w:t>
      </w:r>
      <w:r w:rsidRPr="003F6632">
        <w:rPr>
          <w:rFonts w:ascii="Tahoma" w:eastAsia="Tahoma" w:hAnsi="Tahoma" w:cs="Tahoma"/>
        </w:rPr>
        <w:t>3</w:t>
      </w:r>
      <w:r w:rsidRPr="00470F03">
        <w:rPr>
          <w:rFonts w:ascii="Tahoma" w:eastAsia="Tahoma" w:hAnsi="Tahoma" w:cs="Tahoma"/>
        </w:rPr>
        <w:t xml:space="preserve"> u</w:t>
      </w:r>
      <w:r w:rsidRPr="003F6632">
        <w:rPr>
          <w:rFonts w:ascii="Tahoma" w:eastAsia="Tahoma" w:hAnsi="Tahoma" w:cs="Tahoma"/>
        </w:rPr>
        <w:t>st.</w:t>
      </w:r>
      <w:r w:rsidRPr="00470F03">
        <w:rPr>
          <w:rFonts w:ascii="Tahoma" w:eastAsia="Tahoma" w:hAnsi="Tahoma" w:cs="Tahoma"/>
        </w:rPr>
        <w:t xml:space="preserve"> </w:t>
      </w:r>
      <w:r w:rsidR="00F96E06" w:rsidRPr="00470F03">
        <w:rPr>
          <w:rFonts w:ascii="Tahoma" w:eastAsia="Tahoma" w:hAnsi="Tahoma" w:cs="Tahoma"/>
        </w:rPr>
        <w:t>2</w:t>
      </w:r>
      <w:r w:rsidRPr="00470F03">
        <w:rPr>
          <w:rFonts w:ascii="Tahoma" w:eastAsia="Tahoma" w:hAnsi="Tahoma" w:cs="Tahoma"/>
        </w:rPr>
        <w:t xml:space="preserve"> </w:t>
      </w:r>
      <w:r w:rsidRPr="003F6632">
        <w:rPr>
          <w:rFonts w:ascii="Tahoma" w:eastAsia="Tahoma" w:hAnsi="Tahoma" w:cs="Tahoma"/>
        </w:rPr>
        <w:t xml:space="preserve">pkt. </w:t>
      </w:r>
      <w:r w:rsidR="00F96E06" w:rsidRPr="00470F03">
        <w:rPr>
          <w:rFonts w:ascii="Tahoma" w:eastAsia="Tahoma" w:hAnsi="Tahoma" w:cs="Tahoma"/>
        </w:rPr>
        <w:t>2</w:t>
      </w:r>
      <w:r w:rsidRPr="003F6632">
        <w:rPr>
          <w:rFonts w:ascii="Tahoma" w:eastAsia="Tahoma" w:hAnsi="Tahoma" w:cs="Tahoma"/>
        </w:rPr>
        <w:t>,</w:t>
      </w:r>
      <w:r w:rsidRPr="00470F03">
        <w:rPr>
          <w:rFonts w:ascii="Tahoma" w:eastAsia="Tahoma" w:hAnsi="Tahoma" w:cs="Tahoma"/>
        </w:rPr>
        <w:t xml:space="preserve"> p</w:t>
      </w:r>
      <w:r w:rsidRPr="003F6632">
        <w:rPr>
          <w:rFonts w:ascii="Tahoma" w:eastAsia="Tahoma" w:hAnsi="Tahoma" w:cs="Tahoma"/>
        </w:rPr>
        <w:t>od</w:t>
      </w:r>
      <w:r w:rsidRPr="00470F03">
        <w:rPr>
          <w:rFonts w:ascii="Tahoma" w:eastAsia="Tahoma" w:hAnsi="Tahoma" w:cs="Tahoma"/>
        </w:rPr>
        <w:t xml:space="preserve"> wa</w:t>
      </w:r>
      <w:r w:rsidRPr="003F6632">
        <w:rPr>
          <w:rFonts w:ascii="Tahoma" w:eastAsia="Tahoma" w:hAnsi="Tahoma" w:cs="Tahoma"/>
        </w:rPr>
        <w:t>r</w:t>
      </w:r>
      <w:r w:rsidRPr="00470F03">
        <w:rPr>
          <w:rFonts w:ascii="Tahoma" w:eastAsia="Tahoma" w:hAnsi="Tahoma" w:cs="Tahoma"/>
        </w:rPr>
        <w:t>unk</w:t>
      </w:r>
      <w:r w:rsidRPr="003F6632">
        <w:rPr>
          <w:rFonts w:ascii="Tahoma" w:eastAsia="Tahoma" w:hAnsi="Tahoma" w:cs="Tahoma"/>
        </w:rPr>
        <w:t>i</w:t>
      </w:r>
      <w:r w:rsidRPr="00470F03">
        <w:rPr>
          <w:rFonts w:ascii="Tahoma" w:eastAsia="Tahoma" w:hAnsi="Tahoma" w:cs="Tahoma"/>
        </w:rPr>
        <w:t>e</w:t>
      </w:r>
      <w:r w:rsidRPr="003F6632">
        <w:rPr>
          <w:rFonts w:ascii="Tahoma" w:eastAsia="Tahoma" w:hAnsi="Tahoma" w:cs="Tahoma"/>
        </w:rPr>
        <w:t>m</w:t>
      </w:r>
      <w:r w:rsidRPr="00470F03">
        <w:rPr>
          <w:rFonts w:ascii="Tahoma" w:eastAsia="Tahoma" w:hAnsi="Tahoma" w:cs="Tahoma"/>
        </w:rPr>
        <w:t xml:space="preserve"> </w:t>
      </w:r>
      <w:r w:rsidRPr="003F6632">
        <w:rPr>
          <w:rFonts w:ascii="Tahoma" w:eastAsia="Tahoma" w:hAnsi="Tahoma" w:cs="Tahoma"/>
        </w:rPr>
        <w:t>dos</w:t>
      </w:r>
      <w:r w:rsidRPr="00470F03">
        <w:rPr>
          <w:rFonts w:ascii="Tahoma" w:eastAsia="Tahoma" w:hAnsi="Tahoma" w:cs="Tahoma"/>
        </w:rPr>
        <w:t>tę</w:t>
      </w:r>
      <w:r w:rsidRPr="003F6632">
        <w:rPr>
          <w:rFonts w:ascii="Tahoma" w:eastAsia="Tahoma" w:hAnsi="Tahoma" w:cs="Tahoma"/>
        </w:rPr>
        <w:t>p</w:t>
      </w:r>
      <w:r w:rsidRPr="00470F03">
        <w:rPr>
          <w:rFonts w:ascii="Tahoma" w:eastAsia="Tahoma" w:hAnsi="Tahoma" w:cs="Tahoma"/>
        </w:rPr>
        <w:t>n</w:t>
      </w:r>
      <w:r w:rsidRPr="003F6632">
        <w:rPr>
          <w:rFonts w:ascii="Tahoma" w:eastAsia="Tahoma" w:hAnsi="Tahoma" w:cs="Tahoma"/>
        </w:rPr>
        <w:t>oś</w:t>
      </w:r>
      <w:r w:rsidRPr="00470F03">
        <w:rPr>
          <w:rFonts w:ascii="Tahoma" w:eastAsia="Tahoma" w:hAnsi="Tahoma" w:cs="Tahoma"/>
        </w:rPr>
        <w:t>c</w:t>
      </w:r>
      <w:r w:rsidRPr="003F6632">
        <w:rPr>
          <w:rFonts w:ascii="Tahoma" w:eastAsia="Tahoma" w:hAnsi="Tahoma" w:cs="Tahoma"/>
        </w:rPr>
        <w:t>i środk</w:t>
      </w:r>
      <w:r w:rsidRPr="00470F03">
        <w:rPr>
          <w:rFonts w:ascii="Tahoma" w:eastAsia="Tahoma" w:hAnsi="Tahoma" w:cs="Tahoma"/>
        </w:rPr>
        <w:t>ó</w:t>
      </w:r>
      <w:r w:rsidRPr="003F6632">
        <w:rPr>
          <w:rFonts w:ascii="Tahoma" w:eastAsia="Tahoma" w:hAnsi="Tahoma" w:cs="Tahoma"/>
        </w:rPr>
        <w:t>w</w:t>
      </w:r>
      <w:r w:rsidRPr="00470F03">
        <w:rPr>
          <w:rFonts w:ascii="Tahoma" w:eastAsia="Tahoma" w:hAnsi="Tahoma" w:cs="Tahoma"/>
        </w:rPr>
        <w:t xml:space="preserve"> </w:t>
      </w:r>
      <w:r w:rsidR="00EB5F6E" w:rsidRPr="00470F03">
        <w:rPr>
          <w:rFonts w:ascii="Tahoma" w:eastAsia="Tahoma" w:hAnsi="Tahoma" w:cs="Tahoma"/>
        </w:rPr>
        <w:t>dla</w:t>
      </w:r>
      <w:r w:rsidRPr="00470F03">
        <w:rPr>
          <w:rFonts w:ascii="Tahoma" w:eastAsia="Tahoma" w:hAnsi="Tahoma" w:cs="Tahoma"/>
        </w:rPr>
        <w:t xml:space="preserve"> IZ.</w:t>
      </w:r>
      <w:r w:rsidR="00BC450A" w:rsidRPr="00470F03">
        <w:rPr>
          <w:rFonts w:eastAsia="Tahoma"/>
        </w:rPr>
        <w:footnoteReference w:id="44"/>
      </w:r>
    </w:p>
    <w:p w14:paraId="15D5AA27" w14:textId="0A727B30" w:rsidR="00942F4E" w:rsidRPr="00B4578E" w:rsidRDefault="00280ADA" w:rsidP="005100BA">
      <w:pPr>
        <w:pStyle w:val="Akapitzlist"/>
        <w:numPr>
          <w:ilvl w:val="0"/>
          <w:numId w:val="14"/>
        </w:numPr>
        <w:spacing w:line="276" w:lineRule="auto"/>
        <w:ind w:left="426" w:right="14" w:hanging="426"/>
        <w:jc w:val="both"/>
        <w:rPr>
          <w:rFonts w:ascii="Tahoma" w:eastAsia="Tahoma" w:hAnsi="Tahoma" w:cs="Tahoma"/>
        </w:rPr>
      </w:pPr>
      <w:r w:rsidRPr="00B4578E">
        <w:rPr>
          <w:rFonts w:ascii="Tahoma" w:eastAsia="Tahoma" w:hAnsi="Tahoma" w:cs="Tahoma"/>
        </w:rPr>
        <w:t>B</w:t>
      </w:r>
      <w:r w:rsidRPr="00B4578E">
        <w:rPr>
          <w:rFonts w:ascii="Tahoma" w:eastAsia="Tahoma" w:hAnsi="Tahoma" w:cs="Tahoma"/>
          <w:spacing w:val="1"/>
        </w:rPr>
        <w:t>e</w:t>
      </w:r>
      <w:r w:rsidRPr="00B4578E">
        <w:rPr>
          <w:rFonts w:ascii="Tahoma" w:eastAsia="Tahoma" w:hAnsi="Tahoma" w:cs="Tahoma"/>
          <w:spacing w:val="-1"/>
        </w:rPr>
        <w:t>n</w:t>
      </w:r>
      <w:r w:rsidRPr="00B4578E">
        <w:rPr>
          <w:rFonts w:ascii="Tahoma" w:eastAsia="Tahoma" w:hAnsi="Tahoma" w:cs="Tahoma"/>
          <w:spacing w:val="1"/>
        </w:rPr>
        <w:t>e</w:t>
      </w:r>
      <w:r w:rsidRPr="00B4578E">
        <w:rPr>
          <w:rFonts w:ascii="Tahoma" w:eastAsia="Tahoma" w:hAnsi="Tahoma" w:cs="Tahoma"/>
          <w:spacing w:val="-1"/>
        </w:rPr>
        <w:t>f</w:t>
      </w:r>
      <w:r w:rsidRPr="00B4578E">
        <w:rPr>
          <w:rFonts w:ascii="Tahoma" w:eastAsia="Tahoma" w:hAnsi="Tahoma" w:cs="Tahoma"/>
          <w:spacing w:val="2"/>
        </w:rPr>
        <w:t>i</w:t>
      </w:r>
      <w:r w:rsidRPr="00B4578E">
        <w:rPr>
          <w:rFonts w:ascii="Tahoma" w:eastAsia="Tahoma" w:hAnsi="Tahoma" w:cs="Tahoma"/>
          <w:spacing w:val="-1"/>
        </w:rPr>
        <w:t>cj</w:t>
      </w:r>
      <w:r w:rsidRPr="00B4578E">
        <w:rPr>
          <w:rFonts w:ascii="Tahoma" w:eastAsia="Tahoma" w:hAnsi="Tahoma" w:cs="Tahoma"/>
          <w:spacing w:val="3"/>
        </w:rPr>
        <w:t>e</w:t>
      </w:r>
      <w:r w:rsidRPr="00B4578E">
        <w:rPr>
          <w:rFonts w:ascii="Tahoma" w:eastAsia="Tahoma" w:hAnsi="Tahoma" w:cs="Tahoma"/>
          <w:spacing w:val="-1"/>
        </w:rPr>
        <w:t>n</w:t>
      </w:r>
      <w:r w:rsidRPr="00B4578E">
        <w:rPr>
          <w:rFonts w:ascii="Tahoma" w:eastAsia="Tahoma" w:hAnsi="Tahoma" w:cs="Tahoma"/>
        </w:rPr>
        <w:t>t</w:t>
      </w:r>
      <w:r w:rsidRPr="00B4578E">
        <w:rPr>
          <w:rFonts w:ascii="Tahoma" w:eastAsia="Tahoma" w:hAnsi="Tahoma" w:cs="Tahoma"/>
          <w:spacing w:val="2"/>
        </w:rPr>
        <w:t xml:space="preserve"> </w:t>
      </w:r>
      <w:r w:rsidRPr="00B4578E">
        <w:rPr>
          <w:rFonts w:ascii="Tahoma" w:eastAsia="Tahoma" w:hAnsi="Tahoma" w:cs="Tahoma"/>
        </w:rPr>
        <w:t>pr</w:t>
      </w:r>
      <w:r w:rsidRPr="00B4578E">
        <w:rPr>
          <w:rFonts w:ascii="Tahoma" w:eastAsia="Tahoma" w:hAnsi="Tahoma" w:cs="Tahoma"/>
          <w:spacing w:val="1"/>
        </w:rPr>
        <w:t>ze</w:t>
      </w:r>
      <w:r w:rsidRPr="00B4578E">
        <w:rPr>
          <w:rFonts w:ascii="Tahoma" w:eastAsia="Tahoma" w:hAnsi="Tahoma" w:cs="Tahoma"/>
        </w:rPr>
        <w:t>dkł</w:t>
      </w:r>
      <w:r w:rsidRPr="00B4578E">
        <w:rPr>
          <w:rFonts w:ascii="Tahoma" w:eastAsia="Tahoma" w:hAnsi="Tahoma" w:cs="Tahoma"/>
          <w:spacing w:val="1"/>
        </w:rPr>
        <w:t>a</w:t>
      </w:r>
      <w:r w:rsidRPr="00B4578E">
        <w:rPr>
          <w:rFonts w:ascii="Tahoma" w:eastAsia="Tahoma" w:hAnsi="Tahoma" w:cs="Tahoma"/>
        </w:rPr>
        <w:t>da</w:t>
      </w:r>
      <w:r w:rsidRPr="00B4578E">
        <w:rPr>
          <w:rFonts w:ascii="Tahoma" w:eastAsia="Tahoma" w:hAnsi="Tahoma" w:cs="Tahoma"/>
          <w:spacing w:val="2"/>
        </w:rPr>
        <w:t xml:space="preserve"> </w:t>
      </w:r>
      <w:r w:rsidRPr="00B4578E">
        <w:rPr>
          <w:rFonts w:ascii="Tahoma" w:eastAsia="Tahoma" w:hAnsi="Tahoma" w:cs="Tahoma"/>
          <w:spacing w:val="1"/>
        </w:rPr>
        <w:t>w</w:t>
      </w:r>
      <w:r w:rsidRPr="00B4578E">
        <w:rPr>
          <w:rFonts w:ascii="Tahoma" w:eastAsia="Tahoma" w:hAnsi="Tahoma" w:cs="Tahoma"/>
          <w:spacing w:val="-1"/>
        </w:rPr>
        <w:t>n</w:t>
      </w:r>
      <w:r w:rsidRPr="00B4578E">
        <w:rPr>
          <w:rFonts w:ascii="Tahoma" w:eastAsia="Tahoma" w:hAnsi="Tahoma" w:cs="Tahoma"/>
          <w:spacing w:val="2"/>
        </w:rPr>
        <w:t>i</w:t>
      </w:r>
      <w:r w:rsidRPr="00B4578E">
        <w:rPr>
          <w:rFonts w:ascii="Tahoma" w:eastAsia="Tahoma" w:hAnsi="Tahoma" w:cs="Tahoma"/>
        </w:rPr>
        <w:t>osek</w:t>
      </w:r>
      <w:r w:rsidRPr="00B4578E">
        <w:rPr>
          <w:rFonts w:ascii="Tahoma" w:eastAsia="Tahoma" w:hAnsi="Tahoma" w:cs="Tahoma"/>
          <w:spacing w:val="6"/>
        </w:rPr>
        <w:t xml:space="preserve"> </w:t>
      </w:r>
      <w:r w:rsidRPr="00B4578E">
        <w:rPr>
          <w:rFonts w:ascii="Tahoma" w:eastAsia="Tahoma" w:hAnsi="Tahoma" w:cs="Tahoma"/>
        </w:rPr>
        <w:t>o</w:t>
      </w:r>
      <w:r w:rsidRPr="00B4578E">
        <w:rPr>
          <w:rFonts w:ascii="Tahoma" w:eastAsia="Tahoma" w:hAnsi="Tahoma" w:cs="Tahoma"/>
          <w:spacing w:val="9"/>
        </w:rPr>
        <w:t xml:space="preserve"> </w:t>
      </w:r>
      <w:r w:rsidRPr="00B4578E">
        <w:rPr>
          <w:rFonts w:ascii="Tahoma" w:eastAsia="Tahoma" w:hAnsi="Tahoma" w:cs="Tahoma"/>
        </w:rPr>
        <w:t>p</w:t>
      </w:r>
      <w:r w:rsidRPr="00B4578E">
        <w:rPr>
          <w:rFonts w:ascii="Tahoma" w:eastAsia="Tahoma" w:hAnsi="Tahoma" w:cs="Tahoma"/>
          <w:spacing w:val="1"/>
        </w:rPr>
        <w:t>ła</w:t>
      </w:r>
      <w:r w:rsidRPr="00B4578E">
        <w:rPr>
          <w:rFonts w:ascii="Tahoma" w:eastAsia="Tahoma" w:hAnsi="Tahoma" w:cs="Tahoma"/>
        </w:rPr>
        <w:t>t</w:t>
      </w:r>
      <w:r w:rsidRPr="00B4578E">
        <w:rPr>
          <w:rFonts w:ascii="Tahoma" w:eastAsia="Tahoma" w:hAnsi="Tahoma" w:cs="Tahoma"/>
          <w:spacing w:val="-1"/>
        </w:rPr>
        <w:t>n</w:t>
      </w:r>
      <w:r w:rsidRPr="00B4578E">
        <w:rPr>
          <w:rFonts w:ascii="Tahoma" w:eastAsia="Tahoma" w:hAnsi="Tahoma" w:cs="Tahoma"/>
        </w:rPr>
        <w:t>o</w:t>
      </w:r>
      <w:r w:rsidRPr="00B4578E">
        <w:rPr>
          <w:rFonts w:ascii="Tahoma" w:eastAsia="Tahoma" w:hAnsi="Tahoma" w:cs="Tahoma"/>
          <w:spacing w:val="2"/>
        </w:rPr>
        <w:t>ś</w:t>
      </w:r>
      <w:r w:rsidRPr="00B4578E">
        <w:rPr>
          <w:rFonts w:ascii="Tahoma" w:eastAsia="Tahoma" w:hAnsi="Tahoma" w:cs="Tahoma"/>
        </w:rPr>
        <w:t>ć</w:t>
      </w:r>
      <w:r w:rsidRPr="00B4578E">
        <w:rPr>
          <w:rFonts w:ascii="Tahoma" w:eastAsia="Tahoma" w:hAnsi="Tahoma" w:cs="Tahoma"/>
          <w:spacing w:val="3"/>
        </w:rPr>
        <w:t xml:space="preserve"> </w:t>
      </w:r>
      <w:r w:rsidR="00B4578E" w:rsidRPr="00B4578E">
        <w:rPr>
          <w:rFonts w:ascii="Tahoma" w:eastAsia="Tahoma" w:hAnsi="Tahoma" w:cs="Tahoma"/>
          <w:spacing w:val="3"/>
        </w:rPr>
        <w:t xml:space="preserve">oraz dokumenty niezbędne do rozliczenia Projektu </w:t>
      </w:r>
      <w:r w:rsidR="00B4578E" w:rsidRPr="00B4578E">
        <w:rPr>
          <w:rFonts w:ascii="Tahoma" w:eastAsia="Tahoma" w:hAnsi="Tahoma" w:cs="Tahoma"/>
          <w:spacing w:val="3"/>
        </w:rPr>
        <w:br/>
      </w:r>
      <w:r w:rsidRPr="00B4578E">
        <w:rPr>
          <w:rFonts w:ascii="Tahoma" w:eastAsia="Tahoma" w:hAnsi="Tahoma" w:cs="Tahoma"/>
        </w:rPr>
        <w:t>w</w:t>
      </w:r>
      <w:r w:rsidRPr="00B4578E">
        <w:rPr>
          <w:rFonts w:ascii="Tahoma" w:eastAsia="Tahoma" w:hAnsi="Tahoma" w:cs="Tahoma"/>
          <w:spacing w:val="12"/>
        </w:rPr>
        <w:t xml:space="preserve"> </w:t>
      </w:r>
      <w:r w:rsidRPr="00B4578E">
        <w:rPr>
          <w:rFonts w:ascii="Tahoma" w:eastAsia="Tahoma" w:hAnsi="Tahoma" w:cs="Tahoma"/>
          <w:spacing w:val="6"/>
        </w:rPr>
        <w:t>w</w:t>
      </w:r>
      <w:r w:rsidRPr="00B4578E">
        <w:rPr>
          <w:rFonts w:ascii="Tahoma" w:eastAsia="Tahoma" w:hAnsi="Tahoma" w:cs="Tahoma"/>
          <w:spacing w:val="1"/>
        </w:rPr>
        <w:t>e</w:t>
      </w:r>
      <w:r w:rsidRPr="00B4578E">
        <w:rPr>
          <w:rFonts w:ascii="Tahoma" w:eastAsia="Tahoma" w:hAnsi="Tahoma" w:cs="Tahoma"/>
        </w:rPr>
        <w:t>rs</w:t>
      </w:r>
      <w:r w:rsidRPr="00B4578E">
        <w:rPr>
          <w:rFonts w:ascii="Tahoma" w:eastAsia="Tahoma" w:hAnsi="Tahoma" w:cs="Tahoma"/>
          <w:spacing w:val="-1"/>
        </w:rPr>
        <w:t>j</w:t>
      </w:r>
      <w:r w:rsidRPr="00B4578E">
        <w:rPr>
          <w:rFonts w:ascii="Tahoma" w:eastAsia="Tahoma" w:hAnsi="Tahoma" w:cs="Tahoma"/>
        </w:rPr>
        <w:t>i</w:t>
      </w:r>
      <w:r w:rsidRPr="00B4578E">
        <w:rPr>
          <w:rFonts w:ascii="Tahoma" w:eastAsia="Tahoma" w:hAnsi="Tahoma" w:cs="Tahoma"/>
          <w:spacing w:val="8"/>
        </w:rPr>
        <w:t xml:space="preserve"> </w:t>
      </w:r>
      <w:r w:rsidRPr="00B4578E">
        <w:rPr>
          <w:rFonts w:ascii="Tahoma" w:eastAsia="Tahoma" w:hAnsi="Tahoma" w:cs="Tahoma"/>
          <w:spacing w:val="3"/>
        </w:rPr>
        <w:t>e</w:t>
      </w:r>
      <w:r w:rsidRPr="00B4578E">
        <w:rPr>
          <w:rFonts w:ascii="Tahoma" w:eastAsia="Tahoma" w:hAnsi="Tahoma" w:cs="Tahoma"/>
        </w:rPr>
        <w:t>l</w:t>
      </w:r>
      <w:r w:rsidRPr="00B4578E">
        <w:rPr>
          <w:rFonts w:ascii="Tahoma" w:eastAsia="Tahoma" w:hAnsi="Tahoma" w:cs="Tahoma"/>
          <w:spacing w:val="1"/>
        </w:rPr>
        <w:t>e</w:t>
      </w:r>
      <w:r w:rsidRPr="00B4578E">
        <w:rPr>
          <w:rFonts w:ascii="Tahoma" w:eastAsia="Tahoma" w:hAnsi="Tahoma" w:cs="Tahoma"/>
          <w:spacing w:val="-1"/>
        </w:rPr>
        <w:t>k</w:t>
      </w:r>
      <w:r w:rsidRPr="00B4578E">
        <w:rPr>
          <w:rFonts w:ascii="Tahoma" w:eastAsia="Tahoma" w:hAnsi="Tahoma" w:cs="Tahoma"/>
        </w:rPr>
        <w:t>tro</w:t>
      </w:r>
      <w:r w:rsidRPr="00B4578E">
        <w:rPr>
          <w:rFonts w:ascii="Tahoma" w:eastAsia="Tahoma" w:hAnsi="Tahoma" w:cs="Tahoma"/>
          <w:spacing w:val="-1"/>
        </w:rPr>
        <w:t>n</w:t>
      </w:r>
      <w:r w:rsidRPr="00B4578E">
        <w:rPr>
          <w:rFonts w:ascii="Tahoma" w:eastAsia="Tahoma" w:hAnsi="Tahoma" w:cs="Tahoma"/>
        </w:rPr>
        <w:t>i</w:t>
      </w:r>
      <w:r w:rsidRPr="00B4578E">
        <w:rPr>
          <w:rFonts w:ascii="Tahoma" w:eastAsia="Tahoma" w:hAnsi="Tahoma" w:cs="Tahoma"/>
          <w:spacing w:val="-1"/>
        </w:rPr>
        <w:t>c</w:t>
      </w:r>
      <w:r w:rsidRPr="00B4578E">
        <w:rPr>
          <w:rFonts w:ascii="Tahoma" w:eastAsia="Tahoma" w:hAnsi="Tahoma" w:cs="Tahoma"/>
          <w:spacing w:val="3"/>
        </w:rPr>
        <w:t>z</w:t>
      </w:r>
      <w:r w:rsidRPr="00B4578E">
        <w:rPr>
          <w:rFonts w:ascii="Tahoma" w:eastAsia="Tahoma" w:hAnsi="Tahoma" w:cs="Tahoma"/>
          <w:spacing w:val="-1"/>
        </w:rPr>
        <w:t>n</w:t>
      </w:r>
      <w:r w:rsidRPr="00B4578E">
        <w:rPr>
          <w:rFonts w:ascii="Tahoma" w:eastAsia="Tahoma" w:hAnsi="Tahoma" w:cs="Tahoma"/>
          <w:spacing w:val="1"/>
        </w:rPr>
        <w:t>e</w:t>
      </w:r>
      <w:r w:rsidRPr="00B4578E">
        <w:rPr>
          <w:rFonts w:ascii="Tahoma" w:eastAsia="Tahoma" w:hAnsi="Tahoma" w:cs="Tahoma"/>
        </w:rPr>
        <w:t>j pr</w:t>
      </w:r>
      <w:r w:rsidRPr="00B4578E">
        <w:rPr>
          <w:rFonts w:ascii="Tahoma" w:eastAsia="Tahoma" w:hAnsi="Tahoma" w:cs="Tahoma"/>
          <w:spacing w:val="3"/>
        </w:rPr>
        <w:t>z</w:t>
      </w:r>
      <w:r w:rsidRPr="00B4578E">
        <w:rPr>
          <w:rFonts w:ascii="Tahoma" w:eastAsia="Tahoma" w:hAnsi="Tahoma" w:cs="Tahoma"/>
        </w:rPr>
        <w:t>y</w:t>
      </w:r>
      <w:r w:rsidRPr="00B4578E">
        <w:rPr>
          <w:rFonts w:ascii="Tahoma" w:eastAsia="Tahoma" w:hAnsi="Tahoma" w:cs="Tahoma"/>
          <w:spacing w:val="51"/>
        </w:rPr>
        <w:t xml:space="preserve"> </w:t>
      </w:r>
      <w:r w:rsidRPr="00B4578E">
        <w:rPr>
          <w:rFonts w:ascii="Tahoma" w:eastAsia="Tahoma" w:hAnsi="Tahoma" w:cs="Tahoma"/>
          <w:spacing w:val="-1"/>
        </w:rPr>
        <w:t>u</w:t>
      </w:r>
      <w:r w:rsidRPr="00B4578E">
        <w:rPr>
          <w:rFonts w:ascii="Tahoma" w:eastAsia="Tahoma" w:hAnsi="Tahoma" w:cs="Tahoma"/>
          <w:spacing w:val="3"/>
        </w:rPr>
        <w:t>ż</w:t>
      </w:r>
      <w:r w:rsidRPr="00B4578E">
        <w:rPr>
          <w:rFonts w:ascii="Tahoma" w:eastAsia="Tahoma" w:hAnsi="Tahoma" w:cs="Tahoma"/>
          <w:spacing w:val="-1"/>
        </w:rPr>
        <w:t>yc</w:t>
      </w:r>
      <w:r w:rsidRPr="00B4578E">
        <w:rPr>
          <w:rFonts w:ascii="Tahoma" w:eastAsia="Tahoma" w:hAnsi="Tahoma" w:cs="Tahoma"/>
        </w:rPr>
        <w:t>iu</w:t>
      </w:r>
      <w:r w:rsidRPr="00B4578E">
        <w:rPr>
          <w:rFonts w:ascii="Tahoma" w:eastAsia="Tahoma" w:hAnsi="Tahoma" w:cs="Tahoma"/>
          <w:spacing w:val="55"/>
        </w:rPr>
        <w:t xml:space="preserve"> </w:t>
      </w:r>
      <w:r w:rsidR="00A93AB3" w:rsidRPr="00B4578E">
        <w:rPr>
          <w:rFonts w:ascii="Tahoma" w:eastAsia="Tahoma" w:hAnsi="Tahoma" w:cs="Tahoma"/>
          <w:spacing w:val="-1"/>
        </w:rPr>
        <w:t>SL2014</w:t>
      </w:r>
      <w:r w:rsidRPr="00B4578E">
        <w:rPr>
          <w:rFonts w:ascii="Tahoma" w:eastAsia="Tahoma" w:hAnsi="Tahoma" w:cs="Tahoma"/>
          <w:spacing w:val="55"/>
        </w:rPr>
        <w:t xml:space="preserve"> </w:t>
      </w:r>
      <w:r w:rsidRPr="00B4578E">
        <w:rPr>
          <w:rFonts w:ascii="Tahoma" w:eastAsia="Tahoma" w:hAnsi="Tahoma" w:cs="Tahoma"/>
          <w:spacing w:val="-1"/>
        </w:rPr>
        <w:t>u</w:t>
      </w:r>
      <w:r w:rsidRPr="00B4578E">
        <w:rPr>
          <w:rFonts w:ascii="Tahoma" w:eastAsia="Tahoma" w:hAnsi="Tahoma" w:cs="Tahoma"/>
        </w:rPr>
        <w:t>dos</w:t>
      </w:r>
      <w:r w:rsidRPr="00B4578E">
        <w:rPr>
          <w:rFonts w:ascii="Tahoma" w:eastAsia="Tahoma" w:hAnsi="Tahoma" w:cs="Tahoma"/>
          <w:spacing w:val="1"/>
        </w:rPr>
        <w:t>tę</w:t>
      </w:r>
      <w:r w:rsidRPr="00B4578E">
        <w:rPr>
          <w:rFonts w:ascii="Tahoma" w:eastAsia="Tahoma" w:hAnsi="Tahoma" w:cs="Tahoma"/>
          <w:spacing w:val="2"/>
        </w:rPr>
        <w:t>p</w:t>
      </w:r>
      <w:r w:rsidRPr="00B4578E">
        <w:rPr>
          <w:rFonts w:ascii="Tahoma" w:eastAsia="Tahoma" w:hAnsi="Tahoma" w:cs="Tahoma"/>
          <w:spacing w:val="-1"/>
        </w:rPr>
        <w:t>n</w:t>
      </w:r>
      <w:r w:rsidRPr="00B4578E">
        <w:rPr>
          <w:rFonts w:ascii="Tahoma" w:eastAsia="Tahoma" w:hAnsi="Tahoma" w:cs="Tahoma"/>
        </w:rPr>
        <w:t>io</w:t>
      </w:r>
      <w:r w:rsidRPr="00B4578E">
        <w:rPr>
          <w:rFonts w:ascii="Tahoma" w:eastAsia="Tahoma" w:hAnsi="Tahoma" w:cs="Tahoma"/>
          <w:spacing w:val="-1"/>
        </w:rPr>
        <w:t>n</w:t>
      </w:r>
      <w:r w:rsidRPr="00B4578E">
        <w:rPr>
          <w:rFonts w:ascii="Tahoma" w:eastAsia="Tahoma" w:hAnsi="Tahoma" w:cs="Tahoma"/>
          <w:spacing w:val="1"/>
        </w:rPr>
        <w:t>e</w:t>
      </w:r>
      <w:r w:rsidRPr="00B4578E">
        <w:rPr>
          <w:rFonts w:ascii="Tahoma" w:eastAsia="Tahoma" w:hAnsi="Tahoma" w:cs="Tahoma"/>
          <w:spacing w:val="2"/>
        </w:rPr>
        <w:t>g</w:t>
      </w:r>
      <w:r w:rsidRPr="00B4578E">
        <w:rPr>
          <w:rFonts w:ascii="Tahoma" w:eastAsia="Tahoma" w:hAnsi="Tahoma" w:cs="Tahoma"/>
        </w:rPr>
        <w:t>o</w:t>
      </w:r>
      <w:r w:rsidRPr="00B4578E">
        <w:rPr>
          <w:rFonts w:ascii="Tahoma" w:eastAsia="Tahoma" w:hAnsi="Tahoma" w:cs="Tahoma"/>
          <w:spacing w:val="44"/>
        </w:rPr>
        <w:t xml:space="preserve"> </w:t>
      </w:r>
      <w:r w:rsidRPr="00B4578E">
        <w:rPr>
          <w:rFonts w:ascii="Tahoma" w:eastAsia="Tahoma" w:hAnsi="Tahoma" w:cs="Tahoma"/>
        </w:rPr>
        <w:t>B</w:t>
      </w:r>
      <w:r w:rsidRPr="00B4578E">
        <w:rPr>
          <w:rFonts w:ascii="Tahoma" w:eastAsia="Tahoma" w:hAnsi="Tahoma" w:cs="Tahoma"/>
          <w:spacing w:val="1"/>
        </w:rPr>
        <w:t>e</w:t>
      </w:r>
      <w:r w:rsidRPr="00B4578E">
        <w:rPr>
          <w:rFonts w:ascii="Tahoma" w:eastAsia="Tahoma" w:hAnsi="Tahoma" w:cs="Tahoma"/>
          <w:spacing w:val="-1"/>
        </w:rPr>
        <w:t>n</w:t>
      </w:r>
      <w:r w:rsidRPr="00B4578E">
        <w:rPr>
          <w:rFonts w:ascii="Tahoma" w:eastAsia="Tahoma" w:hAnsi="Tahoma" w:cs="Tahoma"/>
          <w:spacing w:val="1"/>
        </w:rPr>
        <w:t>ef</w:t>
      </w:r>
      <w:r w:rsidRPr="00B4578E">
        <w:rPr>
          <w:rFonts w:ascii="Tahoma" w:eastAsia="Tahoma" w:hAnsi="Tahoma" w:cs="Tahoma"/>
        </w:rPr>
        <w:t>i</w:t>
      </w:r>
      <w:r w:rsidRPr="00B4578E">
        <w:rPr>
          <w:rFonts w:ascii="Tahoma" w:eastAsia="Tahoma" w:hAnsi="Tahoma" w:cs="Tahoma"/>
          <w:spacing w:val="-1"/>
        </w:rPr>
        <w:t>c</w:t>
      </w:r>
      <w:r w:rsidRPr="00B4578E">
        <w:rPr>
          <w:rFonts w:ascii="Tahoma" w:eastAsia="Tahoma" w:hAnsi="Tahoma" w:cs="Tahoma"/>
        </w:rPr>
        <w:t>j</w:t>
      </w:r>
      <w:r w:rsidRPr="00B4578E">
        <w:rPr>
          <w:rFonts w:ascii="Tahoma" w:eastAsia="Tahoma" w:hAnsi="Tahoma" w:cs="Tahoma"/>
          <w:spacing w:val="1"/>
        </w:rPr>
        <w:t>e</w:t>
      </w:r>
      <w:r w:rsidRPr="00B4578E">
        <w:rPr>
          <w:rFonts w:ascii="Tahoma" w:eastAsia="Tahoma" w:hAnsi="Tahoma" w:cs="Tahoma"/>
          <w:spacing w:val="-1"/>
        </w:rPr>
        <w:t>n</w:t>
      </w:r>
      <w:r w:rsidRPr="00B4578E">
        <w:rPr>
          <w:rFonts w:ascii="Tahoma" w:eastAsia="Tahoma" w:hAnsi="Tahoma" w:cs="Tahoma"/>
        </w:rPr>
        <w:t>to</w:t>
      </w:r>
      <w:r w:rsidRPr="00B4578E">
        <w:rPr>
          <w:rFonts w:ascii="Tahoma" w:eastAsia="Tahoma" w:hAnsi="Tahoma" w:cs="Tahoma"/>
          <w:spacing w:val="1"/>
        </w:rPr>
        <w:t>w</w:t>
      </w:r>
      <w:r w:rsidRPr="00B4578E">
        <w:rPr>
          <w:rFonts w:ascii="Tahoma" w:eastAsia="Tahoma" w:hAnsi="Tahoma" w:cs="Tahoma"/>
        </w:rPr>
        <w:t>i</w:t>
      </w:r>
      <w:r w:rsidRPr="00B4578E">
        <w:rPr>
          <w:rFonts w:ascii="Tahoma" w:eastAsia="Tahoma" w:hAnsi="Tahoma" w:cs="Tahoma"/>
          <w:spacing w:val="45"/>
        </w:rPr>
        <w:t xml:space="preserve"> </w:t>
      </w:r>
      <w:r w:rsidRPr="00B4578E">
        <w:rPr>
          <w:rFonts w:ascii="Tahoma" w:eastAsia="Tahoma" w:hAnsi="Tahoma" w:cs="Tahoma"/>
        </w:rPr>
        <w:t>pr</w:t>
      </w:r>
      <w:r w:rsidRPr="00B4578E">
        <w:rPr>
          <w:rFonts w:ascii="Tahoma" w:eastAsia="Tahoma" w:hAnsi="Tahoma" w:cs="Tahoma"/>
          <w:spacing w:val="1"/>
        </w:rPr>
        <w:t>ze</w:t>
      </w:r>
      <w:r w:rsidRPr="00B4578E">
        <w:rPr>
          <w:rFonts w:ascii="Tahoma" w:eastAsia="Tahoma" w:hAnsi="Tahoma" w:cs="Tahoma"/>
        </w:rPr>
        <w:t>z</w:t>
      </w:r>
      <w:r w:rsidRPr="00B4578E">
        <w:rPr>
          <w:rFonts w:ascii="Tahoma" w:eastAsia="Tahoma" w:hAnsi="Tahoma" w:cs="Tahoma"/>
          <w:spacing w:val="53"/>
        </w:rPr>
        <w:t xml:space="preserve"> </w:t>
      </w:r>
      <w:r w:rsidRPr="00B4578E">
        <w:rPr>
          <w:rFonts w:ascii="Tahoma" w:eastAsia="Tahoma" w:hAnsi="Tahoma" w:cs="Tahoma"/>
        </w:rPr>
        <w:t>IZ</w:t>
      </w:r>
      <w:r w:rsidRPr="00B4578E">
        <w:rPr>
          <w:rFonts w:ascii="Tahoma" w:eastAsia="Tahoma" w:hAnsi="Tahoma" w:cs="Tahoma"/>
          <w:spacing w:val="55"/>
        </w:rPr>
        <w:t xml:space="preserve"> </w:t>
      </w:r>
      <w:r w:rsidRPr="00B4578E">
        <w:rPr>
          <w:rFonts w:ascii="Tahoma" w:eastAsia="Tahoma" w:hAnsi="Tahoma" w:cs="Tahoma"/>
        </w:rPr>
        <w:t>zgod</w:t>
      </w:r>
      <w:r w:rsidRPr="00B4578E">
        <w:rPr>
          <w:rFonts w:ascii="Tahoma" w:eastAsia="Tahoma" w:hAnsi="Tahoma" w:cs="Tahoma"/>
          <w:spacing w:val="-1"/>
        </w:rPr>
        <w:t>n</w:t>
      </w:r>
      <w:r w:rsidRPr="00B4578E">
        <w:rPr>
          <w:rFonts w:ascii="Tahoma" w:eastAsia="Tahoma" w:hAnsi="Tahoma" w:cs="Tahoma"/>
          <w:spacing w:val="2"/>
        </w:rPr>
        <w:t>i</w:t>
      </w:r>
      <w:r w:rsidRPr="00B4578E">
        <w:rPr>
          <w:rFonts w:ascii="Tahoma" w:eastAsia="Tahoma" w:hAnsi="Tahoma" w:cs="Tahoma"/>
        </w:rPr>
        <w:t>e</w:t>
      </w:r>
      <w:r w:rsidR="007E3420" w:rsidRPr="00B4578E">
        <w:rPr>
          <w:rFonts w:ascii="Tahoma" w:eastAsia="Tahoma" w:hAnsi="Tahoma" w:cs="Tahoma"/>
        </w:rPr>
        <w:t xml:space="preserve"> </w:t>
      </w:r>
      <w:r w:rsidR="00B4578E" w:rsidRPr="00B4578E">
        <w:rPr>
          <w:rFonts w:ascii="Tahoma" w:eastAsia="Tahoma" w:hAnsi="Tahoma" w:cs="Tahoma"/>
        </w:rPr>
        <w:br/>
      </w:r>
      <w:r w:rsidRPr="00B4578E">
        <w:rPr>
          <w:rFonts w:ascii="Tahoma" w:eastAsia="Tahoma" w:hAnsi="Tahoma" w:cs="Tahoma"/>
        </w:rPr>
        <w:t>z</w:t>
      </w:r>
      <w:r w:rsidRPr="00B4578E">
        <w:rPr>
          <w:rFonts w:ascii="Tahoma" w:eastAsia="Tahoma" w:hAnsi="Tahoma" w:cs="Tahoma"/>
          <w:spacing w:val="55"/>
        </w:rPr>
        <w:t xml:space="preserve"> </w:t>
      </w:r>
      <w:r w:rsidRPr="00B4578E">
        <w:rPr>
          <w:rFonts w:ascii="Tahoma" w:eastAsia="Tahoma" w:hAnsi="Tahoma" w:cs="Tahoma"/>
        </w:rPr>
        <w:t>z</w:t>
      </w:r>
      <w:r w:rsidRPr="00B4578E">
        <w:rPr>
          <w:rFonts w:ascii="Tahoma" w:eastAsia="Tahoma" w:hAnsi="Tahoma" w:cs="Tahoma"/>
          <w:spacing w:val="1"/>
        </w:rPr>
        <w:t>a</w:t>
      </w:r>
      <w:r w:rsidRPr="00B4578E">
        <w:rPr>
          <w:rFonts w:ascii="Tahoma" w:eastAsia="Tahoma" w:hAnsi="Tahoma" w:cs="Tahoma"/>
        </w:rPr>
        <w:t>mi</w:t>
      </w:r>
      <w:r w:rsidRPr="00B4578E">
        <w:rPr>
          <w:rFonts w:ascii="Tahoma" w:eastAsia="Tahoma" w:hAnsi="Tahoma" w:cs="Tahoma"/>
          <w:spacing w:val="1"/>
        </w:rPr>
        <w:t>e</w:t>
      </w:r>
      <w:r w:rsidRPr="00B4578E">
        <w:rPr>
          <w:rFonts w:ascii="Tahoma" w:eastAsia="Tahoma" w:hAnsi="Tahoma" w:cs="Tahoma"/>
        </w:rPr>
        <w:t>szczo</w:t>
      </w:r>
      <w:r w:rsidRPr="00B4578E">
        <w:rPr>
          <w:rFonts w:ascii="Tahoma" w:eastAsia="Tahoma" w:hAnsi="Tahoma" w:cs="Tahoma"/>
          <w:spacing w:val="-1"/>
        </w:rPr>
        <w:t>n</w:t>
      </w:r>
      <w:r w:rsidRPr="00B4578E">
        <w:rPr>
          <w:rFonts w:ascii="Tahoma" w:eastAsia="Tahoma" w:hAnsi="Tahoma" w:cs="Tahoma"/>
        </w:rPr>
        <w:t xml:space="preserve">ą </w:t>
      </w:r>
      <w:r w:rsidRPr="00B4578E">
        <w:rPr>
          <w:rFonts w:ascii="Tahoma" w:eastAsia="Tahoma" w:hAnsi="Tahoma" w:cs="Tahoma"/>
          <w:spacing w:val="-1"/>
        </w:rPr>
        <w:t>n</w:t>
      </w:r>
      <w:r w:rsidRPr="00B4578E">
        <w:rPr>
          <w:rFonts w:ascii="Tahoma" w:eastAsia="Tahoma" w:hAnsi="Tahoma" w:cs="Tahoma"/>
        </w:rPr>
        <w:t>a</w:t>
      </w:r>
      <w:r w:rsidRPr="00B4578E">
        <w:rPr>
          <w:rFonts w:ascii="Tahoma" w:eastAsia="Tahoma" w:hAnsi="Tahoma" w:cs="Tahoma"/>
          <w:spacing w:val="49"/>
        </w:rPr>
        <w:t xml:space="preserve"> </w:t>
      </w:r>
      <w:r w:rsidRPr="00B4578E">
        <w:rPr>
          <w:rFonts w:ascii="Tahoma" w:eastAsia="Tahoma" w:hAnsi="Tahoma" w:cs="Tahoma"/>
        </w:rPr>
        <w:t>stro</w:t>
      </w:r>
      <w:r w:rsidRPr="00B4578E">
        <w:rPr>
          <w:rFonts w:ascii="Tahoma" w:eastAsia="Tahoma" w:hAnsi="Tahoma" w:cs="Tahoma"/>
          <w:spacing w:val="-1"/>
        </w:rPr>
        <w:t>n</w:t>
      </w:r>
      <w:r w:rsidRPr="00B4578E">
        <w:rPr>
          <w:rFonts w:ascii="Tahoma" w:eastAsia="Tahoma" w:hAnsi="Tahoma" w:cs="Tahoma"/>
        </w:rPr>
        <w:t>ie</w:t>
      </w:r>
      <w:r w:rsidRPr="00B4578E">
        <w:rPr>
          <w:rFonts w:ascii="Tahoma" w:eastAsia="Tahoma" w:hAnsi="Tahoma" w:cs="Tahoma"/>
          <w:spacing w:val="44"/>
        </w:rPr>
        <w:t xml:space="preserve"> </w:t>
      </w:r>
      <w:r w:rsidRPr="00B4578E">
        <w:rPr>
          <w:rFonts w:ascii="Tahoma" w:eastAsia="Tahoma" w:hAnsi="Tahoma" w:cs="Tahoma"/>
          <w:spacing w:val="2"/>
        </w:rPr>
        <w:t>i</w:t>
      </w:r>
      <w:r w:rsidRPr="00B4578E">
        <w:rPr>
          <w:rFonts w:ascii="Tahoma" w:eastAsia="Tahoma" w:hAnsi="Tahoma" w:cs="Tahoma"/>
          <w:spacing w:val="-1"/>
        </w:rPr>
        <w:t>n</w:t>
      </w:r>
      <w:r w:rsidRPr="00B4578E">
        <w:rPr>
          <w:rFonts w:ascii="Tahoma" w:eastAsia="Tahoma" w:hAnsi="Tahoma" w:cs="Tahoma"/>
        </w:rPr>
        <w:t>t</w:t>
      </w:r>
      <w:r w:rsidRPr="00B4578E">
        <w:rPr>
          <w:rFonts w:ascii="Tahoma" w:eastAsia="Tahoma" w:hAnsi="Tahoma" w:cs="Tahoma"/>
          <w:spacing w:val="1"/>
        </w:rPr>
        <w:t>e</w:t>
      </w:r>
      <w:r w:rsidRPr="00B4578E">
        <w:rPr>
          <w:rFonts w:ascii="Tahoma" w:eastAsia="Tahoma" w:hAnsi="Tahoma" w:cs="Tahoma"/>
        </w:rPr>
        <w:t>rne</w:t>
      </w:r>
      <w:r w:rsidRPr="00B4578E">
        <w:rPr>
          <w:rFonts w:ascii="Tahoma" w:eastAsia="Tahoma" w:hAnsi="Tahoma" w:cs="Tahoma"/>
          <w:spacing w:val="1"/>
        </w:rPr>
        <w:t>t</w:t>
      </w:r>
      <w:r w:rsidRPr="00B4578E">
        <w:rPr>
          <w:rFonts w:ascii="Tahoma" w:eastAsia="Tahoma" w:hAnsi="Tahoma" w:cs="Tahoma"/>
        </w:rPr>
        <w:t>o</w:t>
      </w:r>
      <w:r w:rsidRPr="00B4578E">
        <w:rPr>
          <w:rFonts w:ascii="Tahoma" w:eastAsia="Tahoma" w:hAnsi="Tahoma" w:cs="Tahoma"/>
          <w:spacing w:val="1"/>
        </w:rPr>
        <w:t>we</w:t>
      </w:r>
      <w:r w:rsidRPr="00B4578E">
        <w:rPr>
          <w:rFonts w:ascii="Tahoma" w:eastAsia="Tahoma" w:hAnsi="Tahoma" w:cs="Tahoma"/>
        </w:rPr>
        <w:t>j</w:t>
      </w:r>
      <w:r w:rsidRPr="00B4578E">
        <w:rPr>
          <w:rFonts w:ascii="Tahoma" w:eastAsia="Tahoma" w:hAnsi="Tahoma" w:cs="Tahoma"/>
          <w:spacing w:val="41"/>
        </w:rPr>
        <w:t xml:space="preserve"> </w:t>
      </w:r>
      <w:r w:rsidRPr="00B4578E">
        <w:rPr>
          <w:rFonts w:ascii="Tahoma" w:eastAsia="Tahoma" w:hAnsi="Tahoma" w:cs="Tahoma"/>
        </w:rPr>
        <w:t>i</w:t>
      </w:r>
      <w:r w:rsidRPr="00B4578E">
        <w:rPr>
          <w:rFonts w:ascii="Tahoma" w:eastAsia="Tahoma" w:hAnsi="Tahoma" w:cs="Tahoma"/>
          <w:spacing w:val="1"/>
        </w:rPr>
        <w:t>n</w:t>
      </w:r>
      <w:r w:rsidRPr="00B4578E">
        <w:rPr>
          <w:rFonts w:ascii="Tahoma" w:eastAsia="Tahoma" w:hAnsi="Tahoma" w:cs="Tahoma"/>
        </w:rPr>
        <w:t>stru</w:t>
      </w:r>
      <w:r w:rsidRPr="00B4578E">
        <w:rPr>
          <w:rFonts w:ascii="Tahoma" w:eastAsia="Tahoma" w:hAnsi="Tahoma" w:cs="Tahoma"/>
          <w:spacing w:val="1"/>
        </w:rPr>
        <w:t>k</w:t>
      </w:r>
      <w:r w:rsidRPr="00B4578E">
        <w:rPr>
          <w:rFonts w:ascii="Tahoma" w:eastAsia="Tahoma" w:hAnsi="Tahoma" w:cs="Tahoma"/>
          <w:spacing w:val="-1"/>
        </w:rPr>
        <w:t>cj</w:t>
      </w:r>
      <w:r w:rsidRPr="00B4578E">
        <w:rPr>
          <w:rFonts w:ascii="Tahoma" w:eastAsia="Tahoma" w:hAnsi="Tahoma" w:cs="Tahoma"/>
          <w:spacing w:val="5"/>
        </w:rPr>
        <w:t>ą</w:t>
      </w:r>
      <w:r w:rsidR="001046F4" w:rsidRPr="00B4578E">
        <w:rPr>
          <w:rFonts w:ascii="Tahoma" w:eastAsia="Tahoma" w:hAnsi="Tahoma" w:cs="Tahoma"/>
          <w:spacing w:val="2"/>
        </w:rPr>
        <w:t>,</w:t>
      </w:r>
      <w:r w:rsidRPr="00B4578E">
        <w:rPr>
          <w:rFonts w:ascii="Tahoma" w:eastAsia="Tahoma" w:hAnsi="Tahoma" w:cs="Tahoma"/>
          <w:position w:val="9"/>
          <w:sz w:val="13"/>
          <w:szCs w:val="13"/>
        </w:rPr>
        <w:t xml:space="preserve"> </w:t>
      </w:r>
      <w:r w:rsidRPr="00B4578E">
        <w:rPr>
          <w:rFonts w:ascii="Tahoma" w:eastAsia="Tahoma" w:hAnsi="Tahoma" w:cs="Tahoma"/>
          <w:spacing w:val="2"/>
        </w:rPr>
        <w:t>c</w:t>
      </w:r>
      <w:r w:rsidRPr="00B4578E">
        <w:rPr>
          <w:rFonts w:ascii="Tahoma" w:eastAsia="Tahoma" w:hAnsi="Tahoma" w:cs="Tahoma"/>
          <w:spacing w:val="-3"/>
        </w:rPr>
        <w:t>h</w:t>
      </w:r>
      <w:r w:rsidRPr="00B4578E">
        <w:rPr>
          <w:rFonts w:ascii="Tahoma" w:eastAsia="Tahoma" w:hAnsi="Tahoma" w:cs="Tahoma"/>
          <w:spacing w:val="-1"/>
        </w:rPr>
        <w:t>y</w:t>
      </w:r>
      <w:r w:rsidRPr="00B4578E">
        <w:rPr>
          <w:rFonts w:ascii="Tahoma" w:eastAsia="Tahoma" w:hAnsi="Tahoma" w:cs="Tahoma"/>
        </w:rPr>
        <w:t>ba</w:t>
      </w:r>
      <w:r w:rsidRPr="00B4578E">
        <w:rPr>
          <w:rFonts w:ascii="Tahoma" w:eastAsia="Tahoma" w:hAnsi="Tahoma" w:cs="Tahoma"/>
          <w:spacing w:val="46"/>
        </w:rPr>
        <w:t xml:space="preserve"> </w:t>
      </w:r>
      <w:r w:rsidRPr="00B4578E">
        <w:rPr>
          <w:rFonts w:ascii="Tahoma" w:eastAsia="Tahoma" w:hAnsi="Tahoma" w:cs="Tahoma"/>
        </w:rPr>
        <w:t>że</w:t>
      </w:r>
      <w:r w:rsidRPr="00B4578E">
        <w:rPr>
          <w:rFonts w:ascii="Tahoma" w:eastAsia="Tahoma" w:hAnsi="Tahoma" w:cs="Tahoma"/>
          <w:spacing w:val="49"/>
        </w:rPr>
        <w:t xml:space="preserve"> </w:t>
      </w:r>
      <w:r w:rsidRPr="00B4578E">
        <w:rPr>
          <w:rFonts w:ascii="Tahoma" w:eastAsia="Tahoma" w:hAnsi="Tahoma" w:cs="Tahoma"/>
        </w:rPr>
        <w:t>z</w:t>
      </w:r>
      <w:r w:rsidRPr="00B4578E">
        <w:rPr>
          <w:rFonts w:ascii="Tahoma" w:eastAsia="Tahoma" w:hAnsi="Tahoma" w:cs="Tahoma"/>
          <w:spacing w:val="52"/>
        </w:rPr>
        <w:t xml:space="preserve"> </w:t>
      </w:r>
      <w:r w:rsidRPr="00B4578E">
        <w:rPr>
          <w:rFonts w:ascii="Tahoma" w:eastAsia="Tahoma" w:hAnsi="Tahoma" w:cs="Tahoma"/>
        </w:rPr>
        <w:t>pr</w:t>
      </w:r>
      <w:r w:rsidRPr="00B4578E">
        <w:rPr>
          <w:rFonts w:ascii="Tahoma" w:eastAsia="Tahoma" w:hAnsi="Tahoma" w:cs="Tahoma"/>
          <w:spacing w:val="3"/>
        </w:rPr>
        <w:t>z</w:t>
      </w:r>
      <w:r w:rsidRPr="00B4578E">
        <w:rPr>
          <w:rFonts w:ascii="Tahoma" w:eastAsia="Tahoma" w:hAnsi="Tahoma" w:cs="Tahoma"/>
          <w:spacing w:val="-1"/>
        </w:rPr>
        <w:t>yc</w:t>
      </w:r>
      <w:r w:rsidRPr="00B4578E">
        <w:rPr>
          <w:rFonts w:ascii="Tahoma" w:eastAsia="Tahoma" w:hAnsi="Tahoma" w:cs="Tahoma"/>
        </w:rPr>
        <w:t>zyn</w:t>
      </w:r>
      <w:r w:rsidRPr="00B4578E">
        <w:rPr>
          <w:rFonts w:ascii="Tahoma" w:eastAsia="Tahoma" w:hAnsi="Tahoma" w:cs="Tahoma"/>
          <w:spacing w:val="44"/>
        </w:rPr>
        <w:t xml:space="preserve"> </w:t>
      </w:r>
      <w:r w:rsidRPr="00B4578E">
        <w:rPr>
          <w:rFonts w:ascii="Tahoma" w:eastAsia="Tahoma" w:hAnsi="Tahoma" w:cs="Tahoma"/>
          <w:spacing w:val="1"/>
        </w:rPr>
        <w:t>a</w:t>
      </w:r>
      <w:r w:rsidRPr="00B4578E">
        <w:rPr>
          <w:rFonts w:ascii="Tahoma" w:eastAsia="Tahoma" w:hAnsi="Tahoma" w:cs="Tahoma"/>
          <w:spacing w:val="-1"/>
        </w:rPr>
        <w:t>w</w:t>
      </w:r>
      <w:r w:rsidRPr="00B4578E">
        <w:rPr>
          <w:rFonts w:ascii="Tahoma" w:eastAsia="Tahoma" w:hAnsi="Tahoma" w:cs="Tahoma"/>
          <w:spacing w:val="1"/>
        </w:rPr>
        <w:t>a</w:t>
      </w:r>
      <w:r w:rsidRPr="00B4578E">
        <w:rPr>
          <w:rFonts w:ascii="Tahoma" w:eastAsia="Tahoma" w:hAnsi="Tahoma" w:cs="Tahoma"/>
        </w:rPr>
        <w:t>rii</w:t>
      </w:r>
      <w:r w:rsidRPr="00B4578E">
        <w:rPr>
          <w:rFonts w:ascii="Tahoma" w:eastAsia="Tahoma" w:hAnsi="Tahoma" w:cs="Tahoma"/>
          <w:spacing w:val="45"/>
        </w:rPr>
        <w:t xml:space="preserve"> </w:t>
      </w:r>
      <w:r w:rsidRPr="00B4578E">
        <w:rPr>
          <w:rFonts w:ascii="Tahoma" w:eastAsia="Tahoma" w:hAnsi="Tahoma" w:cs="Tahoma"/>
        </w:rPr>
        <w:t>s</w:t>
      </w:r>
      <w:r w:rsidRPr="00B4578E">
        <w:rPr>
          <w:rFonts w:ascii="Tahoma" w:eastAsia="Tahoma" w:hAnsi="Tahoma" w:cs="Tahoma"/>
          <w:spacing w:val="-1"/>
        </w:rPr>
        <w:t>y</w:t>
      </w:r>
      <w:r w:rsidRPr="00B4578E">
        <w:rPr>
          <w:rFonts w:ascii="Tahoma" w:eastAsia="Tahoma" w:hAnsi="Tahoma" w:cs="Tahoma"/>
        </w:rPr>
        <w:t>st</w:t>
      </w:r>
      <w:r w:rsidRPr="00B4578E">
        <w:rPr>
          <w:rFonts w:ascii="Tahoma" w:eastAsia="Tahoma" w:hAnsi="Tahoma" w:cs="Tahoma"/>
          <w:spacing w:val="1"/>
        </w:rPr>
        <w:t>e</w:t>
      </w:r>
      <w:r w:rsidRPr="00B4578E">
        <w:rPr>
          <w:rFonts w:ascii="Tahoma" w:eastAsia="Tahoma" w:hAnsi="Tahoma" w:cs="Tahoma"/>
          <w:spacing w:val="3"/>
        </w:rPr>
        <w:t>m</w:t>
      </w:r>
      <w:r w:rsidRPr="00B4578E">
        <w:rPr>
          <w:rFonts w:ascii="Tahoma" w:eastAsia="Tahoma" w:hAnsi="Tahoma" w:cs="Tahoma"/>
        </w:rPr>
        <w:t>u</w:t>
      </w:r>
      <w:r w:rsidRPr="00B4578E">
        <w:rPr>
          <w:rFonts w:ascii="Tahoma" w:eastAsia="Tahoma" w:hAnsi="Tahoma" w:cs="Tahoma"/>
          <w:spacing w:val="42"/>
        </w:rPr>
        <w:t xml:space="preserve"> </w:t>
      </w:r>
      <w:r w:rsidRPr="00B4578E">
        <w:rPr>
          <w:rFonts w:ascii="Tahoma" w:eastAsia="Tahoma" w:hAnsi="Tahoma" w:cs="Tahoma"/>
          <w:spacing w:val="-1"/>
        </w:rPr>
        <w:t>n</w:t>
      </w:r>
      <w:r w:rsidRPr="00B4578E">
        <w:rPr>
          <w:rFonts w:ascii="Tahoma" w:eastAsia="Tahoma" w:hAnsi="Tahoma" w:cs="Tahoma"/>
        </w:rPr>
        <w:t>ie</w:t>
      </w:r>
      <w:r w:rsidRPr="00B4578E">
        <w:rPr>
          <w:rFonts w:ascii="Tahoma" w:eastAsia="Tahoma" w:hAnsi="Tahoma" w:cs="Tahoma"/>
          <w:spacing w:val="51"/>
        </w:rPr>
        <w:t xml:space="preserve"> </w:t>
      </w:r>
      <w:r w:rsidRPr="00B4578E">
        <w:rPr>
          <w:rFonts w:ascii="Tahoma" w:eastAsia="Tahoma" w:hAnsi="Tahoma" w:cs="Tahoma"/>
          <w:spacing w:val="1"/>
        </w:rPr>
        <w:t>je</w:t>
      </w:r>
      <w:r w:rsidRPr="00B4578E">
        <w:rPr>
          <w:rFonts w:ascii="Tahoma" w:eastAsia="Tahoma" w:hAnsi="Tahoma" w:cs="Tahoma"/>
        </w:rPr>
        <w:t>st</w:t>
      </w:r>
      <w:r w:rsidRPr="00B4578E">
        <w:rPr>
          <w:rFonts w:ascii="Tahoma" w:eastAsia="Tahoma" w:hAnsi="Tahoma" w:cs="Tahoma"/>
          <w:spacing w:val="47"/>
        </w:rPr>
        <w:t xml:space="preserve"> </w:t>
      </w:r>
      <w:r w:rsidRPr="00B4578E">
        <w:rPr>
          <w:rFonts w:ascii="Tahoma" w:eastAsia="Tahoma" w:hAnsi="Tahoma" w:cs="Tahoma"/>
        </w:rPr>
        <w:t>to</w:t>
      </w:r>
      <w:r w:rsidRPr="00B4578E">
        <w:rPr>
          <w:rFonts w:ascii="Tahoma" w:eastAsia="Tahoma" w:hAnsi="Tahoma" w:cs="Tahoma"/>
          <w:spacing w:val="49"/>
        </w:rPr>
        <w:t xml:space="preserve"> </w:t>
      </w:r>
      <w:r w:rsidRPr="00B4578E">
        <w:rPr>
          <w:rFonts w:ascii="Tahoma" w:eastAsia="Tahoma" w:hAnsi="Tahoma" w:cs="Tahoma"/>
        </w:rPr>
        <w:t>możli</w:t>
      </w:r>
      <w:r w:rsidRPr="00B4578E">
        <w:rPr>
          <w:rFonts w:ascii="Tahoma" w:eastAsia="Tahoma" w:hAnsi="Tahoma" w:cs="Tahoma"/>
          <w:spacing w:val="1"/>
        </w:rPr>
        <w:t>w</w:t>
      </w:r>
      <w:r w:rsidRPr="00B4578E">
        <w:rPr>
          <w:rFonts w:ascii="Tahoma" w:eastAsia="Tahoma" w:hAnsi="Tahoma" w:cs="Tahoma"/>
          <w:spacing w:val="3"/>
        </w:rPr>
        <w:t>e</w:t>
      </w:r>
      <w:r w:rsidR="009C4A66" w:rsidRPr="00B4578E">
        <w:rPr>
          <w:rFonts w:ascii="Tahoma" w:eastAsia="Tahoma" w:hAnsi="Tahoma" w:cs="Tahoma"/>
          <w:spacing w:val="3"/>
        </w:rPr>
        <w:t>.</w:t>
      </w:r>
      <w:r w:rsidR="00015697" w:rsidRPr="00B4578E">
        <w:rPr>
          <w:rFonts w:ascii="Tahoma" w:eastAsia="Tahoma" w:hAnsi="Tahoma" w:cs="Tahoma"/>
          <w:spacing w:val="3"/>
        </w:rPr>
        <w:t xml:space="preserve"> </w:t>
      </w:r>
      <w:r w:rsidR="009C4A66" w:rsidRPr="00B4578E">
        <w:rPr>
          <w:rFonts w:ascii="Tahoma" w:eastAsia="Tahoma" w:hAnsi="Tahoma" w:cs="Tahoma"/>
        </w:rPr>
        <w:t>W przypadku niedostępności SL2014 Beneficjent zgłasza IZ</w:t>
      </w:r>
      <w:r w:rsidR="00B16B00" w:rsidRPr="00B4578E">
        <w:rPr>
          <w:rFonts w:ascii="Tahoma" w:eastAsia="Tahoma" w:hAnsi="Tahoma" w:cs="Tahoma"/>
        </w:rPr>
        <w:t xml:space="preserve"> o zaistniałym problemie na adres</w:t>
      </w:r>
      <w:r w:rsidR="00B4578E" w:rsidRPr="00B4578E">
        <w:rPr>
          <w:rFonts w:ascii="Tahoma" w:eastAsia="Tahoma" w:hAnsi="Tahoma" w:cs="Tahoma"/>
        </w:rPr>
        <w:t xml:space="preserve"> </w:t>
      </w:r>
      <w:r w:rsidR="003F6632">
        <w:rPr>
          <w:rFonts w:ascii="Tahoma" w:eastAsia="Tahoma" w:hAnsi="Tahoma" w:cs="Tahoma"/>
        </w:rPr>
        <w:t xml:space="preserve">e-mail: </w:t>
      </w:r>
      <w:hyperlink r:id="rId8" w:history="1">
        <w:r w:rsidR="003F6632" w:rsidRPr="0005453B">
          <w:rPr>
            <w:rStyle w:val="Hipercze"/>
            <w:rFonts w:ascii="Tahoma" w:eastAsia="Tahoma" w:hAnsi="Tahoma" w:cs="Tahoma"/>
          </w:rPr>
          <w:t>sekretariat.efs@sejmik.kielce.pl</w:t>
        </w:r>
      </w:hyperlink>
      <w:r w:rsidR="003F6632">
        <w:rPr>
          <w:rFonts w:ascii="Tahoma" w:eastAsia="Tahoma" w:hAnsi="Tahoma" w:cs="Tahoma"/>
        </w:rPr>
        <w:t xml:space="preserve"> </w:t>
      </w:r>
      <w:r w:rsidR="00B16B00" w:rsidRPr="00B4578E">
        <w:rPr>
          <w:rFonts w:ascii="Tahoma" w:eastAsia="Tahoma" w:hAnsi="Tahoma" w:cs="Tahoma"/>
        </w:rPr>
        <w:t>Gdy awaria SL2014 zostanie potwierdzona p</w:t>
      </w:r>
      <w:r w:rsidR="00D57BEB" w:rsidRPr="00B4578E">
        <w:rPr>
          <w:rFonts w:ascii="Tahoma" w:eastAsia="Tahoma" w:hAnsi="Tahoma" w:cs="Tahoma"/>
        </w:rPr>
        <w:t>rzez pracownika IZ</w:t>
      </w:r>
      <w:r w:rsidR="00B16B00" w:rsidRPr="00B4578E">
        <w:rPr>
          <w:rFonts w:ascii="Tahoma" w:eastAsia="Tahoma" w:hAnsi="Tahoma" w:cs="Tahoma"/>
        </w:rPr>
        <w:t xml:space="preserve"> proces rozliczania projektu oraz komunikowania się z IZ odbywa </w:t>
      </w:r>
      <w:r w:rsidR="00B16B00" w:rsidRPr="00B4578E">
        <w:rPr>
          <w:rFonts w:ascii="Tahoma" w:eastAsia="Tahoma" w:hAnsi="Tahoma" w:cs="Tahoma"/>
        </w:rPr>
        <w:lastRenderedPageBreak/>
        <w:t>się drogą pisemną</w:t>
      </w:r>
      <w:r w:rsidR="00B4578E" w:rsidRPr="00B4578E">
        <w:t xml:space="preserve"> </w:t>
      </w:r>
      <w:r w:rsidR="00B4578E" w:rsidRPr="00B4578E">
        <w:rPr>
          <w:rFonts w:ascii="Tahoma" w:eastAsia="Tahoma" w:hAnsi="Tahoma" w:cs="Tahoma"/>
        </w:rPr>
        <w:t xml:space="preserve">zgodnie z </w:t>
      </w:r>
      <w:r w:rsidR="00B4578E" w:rsidRPr="00B4578E">
        <w:rPr>
          <w:rFonts w:ascii="Tahoma" w:eastAsia="Tahoma" w:hAnsi="Tahoma" w:cs="Tahoma"/>
          <w:i/>
        </w:rPr>
        <w:t>Wytycznymi w zakresie warunków gromadzenia i przekazywania danych w postaci elektronicznej na lata 2014-2020</w:t>
      </w:r>
      <w:r w:rsidR="00B16B00" w:rsidRPr="00B4578E">
        <w:rPr>
          <w:rFonts w:ascii="Tahoma" w:eastAsia="Tahoma" w:hAnsi="Tahoma" w:cs="Tahoma"/>
        </w:rPr>
        <w:t>. Wszelka korespondencja papierowa, aby została uznana za wiążącą, musi zostać podpisana przez osoby uprawnione do składania oświadczeń w imieniu Beneficjen</w:t>
      </w:r>
      <w:r w:rsidR="00D57BEB" w:rsidRPr="00B4578E">
        <w:rPr>
          <w:rFonts w:ascii="Tahoma" w:eastAsia="Tahoma" w:hAnsi="Tahoma" w:cs="Tahoma"/>
        </w:rPr>
        <w:t>ta.</w:t>
      </w:r>
      <w:r w:rsidR="00F94096" w:rsidRPr="00B4578E">
        <w:rPr>
          <w:rFonts w:ascii="Tahoma" w:eastAsia="Tahoma" w:hAnsi="Tahoma" w:cs="Tahoma"/>
        </w:rPr>
        <w:t xml:space="preserve"> </w:t>
      </w:r>
      <w:r w:rsidR="00D57BEB" w:rsidRPr="00B4578E">
        <w:rPr>
          <w:rFonts w:ascii="Tahoma" w:eastAsia="Tahoma" w:hAnsi="Tahoma" w:cs="Tahoma"/>
        </w:rPr>
        <w:t>O usunięciu awarii SL2014 IZ</w:t>
      </w:r>
      <w:r w:rsidR="00B16B00" w:rsidRPr="00B4578E">
        <w:rPr>
          <w:rFonts w:ascii="Tahoma" w:eastAsia="Tahoma" w:hAnsi="Tahoma" w:cs="Tahoma"/>
        </w:rPr>
        <w:t xml:space="preserve"> i</w:t>
      </w:r>
      <w:r w:rsidR="00D57BEB" w:rsidRPr="00B4578E">
        <w:rPr>
          <w:rFonts w:ascii="Tahoma" w:eastAsia="Tahoma" w:hAnsi="Tahoma" w:cs="Tahoma"/>
        </w:rPr>
        <w:t>nformuje Beneficjenta na adres e</w:t>
      </w:r>
      <w:r w:rsidR="00B16B00" w:rsidRPr="00B4578E">
        <w:rPr>
          <w:rFonts w:ascii="Tahoma" w:eastAsia="Tahoma" w:hAnsi="Tahoma" w:cs="Tahoma"/>
        </w:rPr>
        <w:t xml:space="preserve">-mail wskazany we wniosku, Beneficjent zaś zobowiązuje się uzupełnić dane w SL2014 w zakresie dokumentów przekazanych drogą pisemną w terminie </w:t>
      </w:r>
      <w:r w:rsidR="00B16B00" w:rsidRPr="00B4578E">
        <w:rPr>
          <w:rFonts w:ascii="Tahoma" w:eastAsia="Tahoma" w:hAnsi="Tahoma" w:cs="Tahoma"/>
          <w:b/>
        </w:rPr>
        <w:t>5 dni roboczych</w:t>
      </w:r>
      <w:r w:rsidR="00B16B00" w:rsidRPr="00B4578E">
        <w:rPr>
          <w:rFonts w:ascii="Tahoma" w:eastAsia="Tahoma" w:hAnsi="Tahoma" w:cs="Tahoma"/>
        </w:rPr>
        <w:t xml:space="preserve"> od daty otrzymania tej informacji</w:t>
      </w:r>
      <w:r w:rsidR="000C7B70" w:rsidRPr="00B4578E">
        <w:rPr>
          <w:rFonts w:ascii="Tahoma" w:eastAsia="Tahoma" w:hAnsi="Tahoma" w:cs="Tahoma"/>
        </w:rPr>
        <w:t>.</w:t>
      </w:r>
      <w:r w:rsidR="00B16B00" w:rsidRPr="00B4578E">
        <w:rPr>
          <w:rFonts w:ascii="Tahoma" w:eastAsia="Tahoma" w:hAnsi="Tahoma" w:cs="Tahoma"/>
        </w:rPr>
        <w:t xml:space="preserve"> </w:t>
      </w:r>
      <w:r w:rsidR="00B4578E" w:rsidRPr="00B4578E">
        <w:rPr>
          <w:rFonts w:ascii="Tahoma" w:eastAsia="Tahoma" w:hAnsi="Tahoma" w:cs="Tahoma"/>
        </w:rPr>
        <w:t xml:space="preserve">Natomiast gdy z powodów technicznych wykorzystanie profilu zaufanego </w:t>
      </w:r>
      <w:proofErr w:type="spellStart"/>
      <w:r w:rsidR="00B4578E" w:rsidRPr="00B4578E">
        <w:rPr>
          <w:rFonts w:ascii="Tahoma" w:eastAsia="Tahoma" w:hAnsi="Tahoma" w:cs="Tahoma"/>
        </w:rPr>
        <w:t>ePUAP</w:t>
      </w:r>
      <w:proofErr w:type="spellEnd"/>
      <w:r w:rsidR="00B4578E" w:rsidRPr="00B4578E">
        <w:rPr>
          <w:rFonts w:ascii="Tahoma" w:eastAsia="Tahoma" w:hAnsi="Tahoma" w:cs="Tahoma"/>
        </w:rPr>
        <w:t xml:space="preserve"> nie jest możliwe w takim przypadku uwierzytelnianie następuje przez </w:t>
      </w:r>
      <w:r w:rsidR="00722453">
        <w:rPr>
          <w:rFonts w:ascii="Tahoma" w:eastAsia="Tahoma" w:hAnsi="Tahoma" w:cs="Tahoma"/>
        </w:rPr>
        <w:t>podpisanie wniosku ce</w:t>
      </w:r>
      <w:r w:rsidR="00820FBB">
        <w:rPr>
          <w:rFonts w:ascii="Tahoma" w:eastAsia="Tahoma" w:hAnsi="Tahoma" w:cs="Tahoma"/>
        </w:rPr>
        <w:t>rtyfikatem niekwalifikowanym SL</w:t>
      </w:r>
      <w:r w:rsidR="00722453">
        <w:rPr>
          <w:rFonts w:ascii="Tahoma" w:eastAsia="Tahoma" w:hAnsi="Tahoma" w:cs="Tahoma"/>
        </w:rPr>
        <w:t>2014</w:t>
      </w:r>
      <w:r w:rsidR="00B4578E">
        <w:rPr>
          <w:rFonts w:ascii="Tahoma" w:eastAsia="Tahoma" w:hAnsi="Tahoma" w:cs="Tahoma"/>
        </w:rPr>
        <w:t>.</w:t>
      </w:r>
    </w:p>
    <w:p w14:paraId="40ED6206" w14:textId="31127BC0" w:rsidR="00942F4E" w:rsidRPr="001A21E8" w:rsidRDefault="00280ADA" w:rsidP="005100BA">
      <w:pPr>
        <w:pStyle w:val="Akapitzlist"/>
        <w:numPr>
          <w:ilvl w:val="0"/>
          <w:numId w:val="14"/>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51"/>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50"/>
        </w:rPr>
        <w:t xml:space="preserve"> </w:t>
      </w:r>
      <w:r w:rsidRPr="001A21E8">
        <w:rPr>
          <w:rFonts w:ascii="Tahoma" w:eastAsia="Tahoma" w:hAnsi="Tahoma" w:cs="Tahoma"/>
        </w:rPr>
        <w:t>s</w:t>
      </w:r>
      <w:r w:rsidRPr="001A21E8">
        <w:rPr>
          <w:rFonts w:ascii="Tahoma" w:eastAsia="Tahoma" w:hAnsi="Tahoma" w:cs="Tahoma"/>
          <w:spacing w:val="2"/>
        </w:rPr>
        <w:t>i</w:t>
      </w:r>
      <w:r w:rsidRPr="001A21E8">
        <w:rPr>
          <w:rFonts w:ascii="Tahoma" w:eastAsia="Tahoma" w:hAnsi="Tahoma" w:cs="Tahoma"/>
        </w:rPr>
        <w:t>ę</w:t>
      </w:r>
      <w:r w:rsidRPr="001A21E8">
        <w:rPr>
          <w:rFonts w:ascii="Tahoma" w:eastAsia="Tahoma" w:hAnsi="Tahoma" w:cs="Tahoma"/>
          <w:spacing w:val="58"/>
        </w:rPr>
        <w:t xml:space="preserve"> </w:t>
      </w:r>
      <w:r w:rsidRPr="001A21E8">
        <w:rPr>
          <w:rFonts w:ascii="Tahoma" w:eastAsia="Tahoma" w:hAnsi="Tahoma" w:cs="Tahoma"/>
        </w:rPr>
        <w:t>do</w:t>
      </w:r>
      <w:r w:rsidRPr="001A21E8">
        <w:rPr>
          <w:rFonts w:ascii="Tahoma" w:eastAsia="Tahoma" w:hAnsi="Tahoma" w:cs="Tahoma"/>
          <w:spacing w:val="58"/>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dkł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8"/>
        </w:rPr>
        <w:t xml:space="preserve"> </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51"/>
        </w:rPr>
        <w:t xml:space="preserve"> </w:t>
      </w:r>
      <w:r w:rsidRPr="001A21E8">
        <w:rPr>
          <w:rFonts w:ascii="Tahoma" w:eastAsia="Tahoma" w:hAnsi="Tahoma" w:cs="Tahoma"/>
        </w:rPr>
        <w:t>z</w:t>
      </w:r>
      <w:r w:rsidRPr="001A21E8">
        <w:rPr>
          <w:rFonts w:ascii="Tahoma" w:eastAsia="Tahoma" w:hAnsi="Tahoma" w:cs="Tahoma"/>
          <w:spacing w:val="60"/>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51"/>
        </w:rPr>
        <w:t xml:space="preserve"> </w:t>
      </w:r>
      <w:r w:rsidRPr="001A21E8">
        <w:rPr>
          <w:rFonts w:ascii="Tahoma" w:eastAsia="Tahoma" w:hAnsi="Tahoma" w:cs="Tahoma"/>
        </w:rPr>
        <w:t>o</w:t>
      </w:r>
      <w:r w:rsidRPr="001A21E8">
        <w:rPr>
          <w:rFonts w:ascii="Tahoma" w:eastAsia="Tahoma" w:hAnsi="Tahoma" w:cs="Tahoma"/>
          <w:spacing w:val="58"/>
        </w:rPr>
        <w:t xml:space="preserve"> </w:t>
      </w:r>
      <w:r w:rsidRPr="001A21E8">
        <w:rPr>
          <w:rFonts w:ascii="Tahoma" w:eastAsia="Tahoma" w:hAnsi="Tahoma" w:cs="Tahoma"/>
          <w:spacing w:val="8"/>
        </w:rPr>
        <w:t>p</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ć</w:t>
      </w:r>
      <w:r w:rsidRPr="001A21E8">
        <w:rPr>
          <w:rFonts w:ascii="Tahoma" w:eastAsia="Tahoma" w:hAnsi="Tahoma" w:cs="Tahoma"/>
        </w:rPr>
        <w:t>,</w:t>
      </w:r>
      <w:r w:rsidRPr="001A21E8">
        <w:rPr>
          <w:rFonts w:ascii="Tahoma" w:eastAsia="Tahoma" w:hAnsi="Tahoma" w:cs="Tahoma"/>
          <w:spacing w:val="54"/>
        </w:rPr>
        <w:t xml:space="preserve"> </w:t>
      </w:r>
      <w:r w:rsidRPr="001A21E8">
        <w:rPr>
          <w:rFonts w:ascii="Tahoma" w:eastAsia="Tahoma" w:hAnsi="Tahoma" w:cs="Tahoma"/>
        </w:rPr>
        <w:t>o</w:t>
      </w:r>
      <w:r w:rsidRPr="001A21E8">
        <w:rPr>
          <w:rFonts w:ascii="Tahoma" w:eastAsia="Tahoma" w:hAnsi="Tahoma" w:cs="Tahoma"/>
          <w:spacing w:val="58"/>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00443780" w:rsidRPr="001A21E8">
        <w:rPr>
          <w:rFonts w:ascii="Tahoma" w:eastAsia="Tahoma" w:hAnsi="Tahoma" w:cs="Tahoma"/>
          <w:spacing w:val="56"/>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 w</w:t>
      </w:r>
      <w:r w:rsidRPr="001A21E8">
        <w:rPr>
          <w:rFonts w:ascii="Tahoma" w:eastAsia="Tahoma" w:hAnsi="Tahoma" w:cs="Tahoma"/>
          <w:spacing w:val="60"/>
        </w:rPr>
        <w:t xml:space="preserve"> </w:t>
      </w:r>
      <w:r w:rsidRPr="001A21E8">
        <w:rPr>
          <w:rFonts w:ascii="Tahoma" w:eastAsia="Tahoma" w:hAnsi="Tahoma" w:cs="Tahoma"/>
        </w:rPr>
        <w:t>§</w:t>
      </w:r>
      <w:r w:rsidRPr="001A21E8">
        <w:rPr>
          <w:rFonts w:ascii="Tahoma" w:eastAsia="Tahoma" w:hAnsi="Tahoma" w:cs="Tahoma"/>
          <w:spacing w:val="-2"/>
        </w:rPr>
        <w:t xml:space="preserve"> </w:t>
      </w:r>
      <w:r w:rsidR="000271D3" w:rsidRPr="001A21E8">
        <w:rPr>
          <w:rFonts w:ascii="Tahoma" w:eastAsia="Tahoma" w:hAnsi="Tahoma" w:cs="Tahoma"/>
          <w:spacing w:val="-1"/>
        </w:rPr>
        <w:t>1</w:t>
      </w:r>
      <w:r w:rsidR="00C71B92">
        <w:rPr>
          <w:rFonts w:ascii="Tahoma" w:eastAsia="Tahoma" w:hAnsi="Tahoma" w:cs="Tahoma"/>
          <w:spacing w:val="-1"/>
        </w:rPr>
        <w:t>3</w:t>
      </w:r>
      <w:r w:rsidRPr="001A21E8">
        <w:rPr>
          <w:rFonts w:ascii="Tahoma" w:eastAsia="Tahoma" w:hAnsi="Tahoma" w:cs="Tahoma"/>
        </w:rPr>
        <w:t>:</w:t>
      </w:r>
    </w:p>
    <w:p w14:paraId="6DD6616F" w14:textId="4921E099" w:rsidR="00942F4E" w:rsidRPr="001A21E8" w:rsidRDefault="00280ADA" w:rsidP="00820FBB">
      <w:pPr>
        <w:spacing w:line="276" w:lineRule="auto"/>
        <w:ind w:left="851" w:right="14" w:hanging="426"/>
        <w:jc w:val="both"/>
        <w:rPr>
          <w:rFonts w:ascii="Tahoma" w:eastAsia="Tahoma" w:hAnsi="Tahoma" w:cs="Tahoma"/>
        </w:rPr>
      </w:pPr>
      <w:r w:rsidRPr="001A21E8">
        <w:rPr>
          <w:rFonts w:ascii="Tahoma" w:eastAsia="Tahoma" w:hAnsi="Tahoma" w:cs="Tahoma"/>
          <w:spacing w:val="-1"/>
        </w:rPr>
        <w:t>1</w:t>
      </w:r>
      <w:r w:rsidRPr="001A21E8">
        <w:rPr>
          <w:rFonts w:ascii="Tahoma" w:eastAsia="Tahoma" w:hAnsi="Tahoma" w:cs="Tahoma"/>
        </w:rPr>
        <w:t>)</w:t>
      </w:r>
      <w:r w:rsidR="00B112E4">
        <w:rPr>
          <w:rFonts w:ascii="Tahoma" w:eastAsia="Tahoma" w:hAnsi="Tahoma" w:cs="Tahoma"/>
          <w:spacing w:val="35"/>
        </w:rPr>
        <w:tab/>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spacing w:val="2"/>
        </w:rPr>
        <w:t>o</w:t>
      </w:r>
      <w:r w:rsidRPr="001A21E8">
        <w:rPr>
          <w:rFonts w:ascii="Tahoma" w:eastAsia="Tahoma" w:hAnsi="Tahoma" w:cs="Tahoma"/>
        </w:rPr>
        <w:t>r</w:t>
      </w:r>
      <w:r w:rsidRPr="001A21E8">
        <w:rPr>
          <w:rFonts w:ascii="Tahoma" w:eastAsia="Tahoma" w:hAnsi="Tahoma" w:cs="Tahoma"/>
          <w:spacing w:val="1"/>
        </w:rPr>
        <w:t>ma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 xml:space="preserve">o </w:t>
      </w:r>
      <w:r w:rsidRPr="001A21E8">
        <w:rPr>
          <w:rFonts w:ascii="Tahoma" w:eastAsia="Tahoma" w:hAnsi="Tahoma" w:cs="Tahoma"/>
          <w:spacing w:val="1"/>
        </w:rPr>
        <w:t>w</w:t>
      </w:r>
      <w:r w:rsidRPr="001A21E8">
        <w:rPr>
          <w:rFonts w:ascii="Tahoma" w:eastAsia="Tahoma" w:hAnsi="Tahoma" w:cs="Tahoma"/>
        </w:rPr>
        <w:t>szys</w:t>
      </w:r>
      <w:r w:rsidRPr="001A21E8">
        <w:rPr>
          <w:rFonts w:ascii="Tahoma" w:eastAsia="Tahoma" w:hAnsi="Tahoma" w:cs="Tahoma"/>
          <w:spacing w:val="2"/>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0"/>
        </w:rPr>
        <w:t xml:space="preserve"> </w:t>
      </w:r>
      <w:r w:rsidRPr="001A21E8">
        <w:rPr>
          <w:rFonts w:ascii="Tahoma" w:eastAsia="Tahoma" w:hAnsi="Tahoma" w:cs="Tahoma"/>
          <w:spacing w:val="2"/>
        </w:rPr>
        <w:t>u</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es</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2"/>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8"/>
        </w:rPr>
        <w:t xml:space="preserve"> </w:t>
      </w:r>
      <w:r w:rsidR="00F96E06" w:rsidRPr="001A21E8">
        <w:rPr>
          <w:rFonts w:ascii="Tahoma" w:eastAsia="Tahoma" w:hAnsi="Tahoma" w:cs="Tahoma"/>
        </w:rPr>
        <w:t xml:space="preserve">na warunkach określonych w </w:t>
      </w:r>
      <w:r w:rsidR="00BC450A" w:rsidRPr="001246FA">
        <w:rPr>
          <w:rFonts w:ascii="Tahoma" w:eastAsia="Tahoma" w:hAnsi="Tahoma" w:cs="Tahoma"/>
          <w:i/>
        </w:rPr>
        <w:t>W</w:t>
      </w:r>
      <w:r w:rsidR="00F96E06" w:rsidRPr="001246FA">
        <w:rPr>
          <w:rFonts w:ascii="Tahoma" w:eastAsia="Tahoma" w:hAnsi="Tahoma" w:cs="Tahoma"/>
          <w:i/>
        </w:rPr>
        <w:t>ytycznych</w:t>
      </w:r>
      <w:r w:rsidR="00BC450A" w:rsidRPr="001246FA">
        <w:rPr>
          <w:rFonts w:ascii="Tahoma" w:eastAsia="Tahoma" w:hAnsi="Tahoma" w:cs="Tahoma"/>
          <w:i/>
        </w:rPr>
        <w:t xml:space="preserve"> </w:t>
      </w:r>
      <w:r w:rsidR="00FB6CAA" w:rsidRPr="001246FA">
        <w:rPr>
          <w:rFonts w:ascii="Tahoma" w:eastAsia="Tahoma" w:hAnsi="Tahoma" w:cs="Tahoma"/>
          <w:i/>
        </w:rPr>
        <w:br/>
      </w:r>
      <w:r w:rsidR="00BC450A" w:rsidRPr="001246FA">
        <w:rPr>
          <w:rFonts w:ascii="Tahoma" w:eastAsia="Tahoma" w:hAnsi="Tahoma" w:cs="Tahoma"/>
          <w:i/>
        </w:rPr>
        <w:t>w zakresie monitorowania postępu rzeczowego realizacji programów operacyjnych na lata 2014-2020</w:t>
      </w:r>
      <w:r w:rsidRPr="001A21E8">
        <w:rPr>
          <w:rFonts w:ascii="Tahoma" w:eastAsia="Tahoma" w:hAnsi="Tahoma" w:cs="Tahoma"/>
        </w:rPr>
        <w:t>;</w:t>
      </w:r>
    </w:p>
    <w:p w14:paraId="5464D6AF" w14:textId="676E6BEB" w:rsidR="00942F4E" w:rsidRPr="00EB5F6E" w:rsidRDefault="00B112E4" w:rsidP="00820FBB">
      <w:pPr>
        <w:spacing w:line="276" w:lineRule="auto"/>
        <w:ind w:left="851" w:right="14" w:hanging="426"/>
        <w:jc w:val="both"/>
        <w:rPr>
          <w:rFonts w:ascii="Tahoma" w:eastAsia="Tahoma" w:hAnsi="Tahoma" w:cs="Tahoma"/>
          <w:color w:val="FF0000"/>
        </w:rPr>
      </w:pPr>
      <w:r>
        <w:rPr>
          <w:rFonts w:ascii="Tahoma" w:eastAsia="Tahoma" w:hAnsi="Tahoma" w:cs="Tahoma"/>
          <w:spacing w:val="-1"/>
        </w:rPr>
        <w:t>2)</w:t>
      </w:r>
      <w:r>
        <w:rPr>
          <w:rFonts w:ascii="Tahoma" w:eastAsia="Tahoma" w:hAnsi="Tahoma" w:cs="Tahoma"/>
          <w:spacing w:val="-1"/>
        </w:rPr>
        <w:tab/>
      </w:r>
      <w:r w:rsidR="00EB5F6E" w:rsidRPr="006D46F9">
        <w:rPr>
          <w:rFonts w:ascii="Tahoma" w:eastAsia="Tahoma" w:hAnsi="Tahoma" w:cs="Tahoma"/>
          <w:spacing w:val="-1"/>
        </w:rPr>
        <w:t>n</w:t>
      </w:r>
      <w:r w:rsidR="00EB5F6E" w:rsidRPr="006D46F9">
        <w:rPr>
          <w:rFonts w:ascii="Tahoma" w:eastAsia="Tahoma" w:hAnsi="Tahoma" w:cs="Tahoma"/>
        </w:rPr>
        <w:t xml:space="preserve">a </w:t>
      </w:r>
      <w:r w:rsidR="00EB5F6E" w:rsidRPr="006D46F9">
        <w:rPr>
          <w:rFonts w:ascii="Tahoma" w:eastAsia="Tahoma" w:hAnsi="Tahoma" w:cs="Tahoma"/>
          <w:spacing w:val="1"/>
        </w:rPr>
        <w:t>we</w:t>
      </w:r>
      <w:r w:rsidR="00EB5F6E" w:rsidRPr="006D46F9">
        <w:rPr>
          <w:rFonts w:ascii="Tahoma" w:eastAsia="Tahoma" w:hAnsi="Tahoma" w:cs="Tahoma"/>
        </w:rPr>
        <w:t>z</w:t>
      </w:r>
      <w:r w:rsidR="00EB5F6E" w:rsidRPr="006D46F9">
        <w:rPr>
          <w:rFonts w:ascii="Tahoma" w:eastAsia="Tahoma" w:hAnsi="Tahoma" w:cs="Tahoma"/>
          <w:spacing w:val="-1"/>
        </w:rPr>
        <w:t>w</w:t>
      </w:r>
      <w:r w:rsidR="00EB5F6E" w:rsidRPr="006D46F9">
        <w:rPr>
          <w:rFonts w:ascii="Tahoma" w:eastAsia="Tahoma" w:hAnsi="Tahoma" w:cs="Tahoma"/>
          <w:spacing w:val="1"/>
        </w:rPr>
        <w:t>a</w:t>
      </w:r>
      <w:r w:rsidR="00EB5F6E" w:rsidRPr="006D46F9">
        <w:rPr>
          <w:rFonts w:ascii="Tahoma" w:eastAsia="Tahoma" w:hAnsi="Tahoma" w:cs="Tahoma"/>
          <w:spacing w:val="-1"/>
        </w:rPr>
        <w:t>n</w:t>
      </w:r>
      <w:r w:rsidR="00EB5F6E" w:rsidRPr="006D46F9">
        <w:rPr>
          <w:rFonts w:ascii="Tahoma" w:eastAsia="Tahoma" w:hAnsi="Tahoma" w:cs="Tahoma"/>
        </w:rPr>
        <w:t xml:space="preserve">ie </w:t>
      </w:r>
      <w:r w:rsidR="00EB5F6E" w:rsidRPr="006D46F9">
        <w:rPr>
          <w:rFonts w:ascii="Tahoma" w:eastAsia="Tahoma" w:hAnsi="Tahoma" w:cs="Tahoma"/>
          <w:spacing w:val="2"/>
        </w:rPr>
        <w:t>I</w:t>
      </w:r>
      <w:r w:rsidR="00EB5F6E" w:rsidRPr="006D46F9">
        <w:rPr>
          <w:rFonts w:ascii="Tahoma" w:eastAsia="Tahoma" w:hAnsi="Tahoma" w:cs="Tahoma"/>
        </w:rPr>
        <w:t xml:space="preserve">Z w terminie do </w:t>
      </w:r>
      <w:r w:rsidR="00EB5F6E" w:rsidRPr="006D46F9">
        <w:rPr>
          <w:rFonts w:ascii="Tahoma" w:eastAsia="Tahoma" w:hAnsi="Tahoma" w:cs="Tahoma"/>
          <w:b/>
        </w:rPr>
        <w:t>5 dni roboczych</w:t>
      </w:r>
      <w:r w:rsidR="00EB5F6E" w:rsidRPr="006D46F9">
        <w:rPr>
          <w:rFonts w:ascii="Tahoma" w:eastAsia="Tahoma" w:hAnsi="Tahoma" w:cs="Tahoma"/>
        </w:rPr>
        <w:t xml:space="preserve">, w wersji elektronicznej wszelkich dokumentów innych niż te wymagane w ramach składanego wniosku o płatność, tj. między innymi dokumentów równoważnych fakturom, wyciągów z rachunku bankowego, o których mowa w §10 ust. 13 lub historie z tego rachunku oraz wyciągów z innych rachunków bankowych potwierdzających poniesienie wydatków ujętych we wniosku o płatność. </w:t>
      </w:r>
      <w:r w:rsidR="006D46F9">
        <w:rPr>
          <w:rFonts w:ascii="Tahoma" w:eastAsia="Tahoma" w:hAnsi="Tahoma" w:cs="Tahoma"/>
        </w:rPr>
        <w:br/>
      </w:r>
      <w:r w:rsidR="00EB5F6E" w:rsidRPr="006D46F9">
        <w:rPr>
          <w:rFonts w:ascii="Tahoma" w:eastAsia="Tahoma" w:hAnsi="Tahoma" w:cs="Tahoma"/>
        </w:rPr>
        <w:t>W przypadku płatności gotówkowych raporty kasowe (bez załączników) lub podpisane przez Beneficjenta zestawienia płatności gotówkowych objętych wnioskiem o płatność</w:t>
      </w:r>
      <w:r w:rsidR="00EB5F6E" w:rsidRPr="006D46F9">
        <w:t xml:space="preserve"> </w:t>
      </w:r>
      <w:r w:rsidR="00EB5F6E" w:rsidRPr="006D46F9">
        <w:rPr>
          <w:rFonts w:ascii="Tahoma" w:eastAsia="Tahoma" w:hAnsi="Tahoma" w:cs="Tahoma"/>
        </w:rPr>
        <w:t>oraz inne dokumenty źródłowe na podstawie, których wydatki zostały poniesione. W przypadku złożenia wersji papierowych w/w dokumentów muszą być one poświadczone za zgodność z oryginałem.</w:t>
      </w:r>
    </w:p>
    <w:p w14:paraId="3B8CDF0D" w14:textId="77777777" w:rsidR="00942F4E" w:rsidRPr="001A21E8" w:rsidRDefault="00280ADA" w:rsidP="005100BA">
      <w:pPr>
        <w:pStyle w:val="Akapitzlist"/>
        <w:numPr>
          <w:ilvl w:val="0"/>
          <w:numId w:val="14"/>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 xml:space="preserve">e </w:t>
      </w:r>
      <w:r w:rsidRPr="001A21E8">
        <w:rPr>
          <w:rFonts w:ascii="Tahoma" w:eastAsia="Tahoma" w:hAnsi="Tahoma" w:cs="Tahoma"/>
          <w:spacing w:val="2"/>
        </w:rPr>
        <w:t>s</w:t>
      </w:r>
      <w:r w:rsidRPr="001A21E8">
        <w:rPr>
          <w:rFonts w:ascii="Tahoma" w:eastAsia="Tahoma" w:hAnsi="Tahoma" w:cs="Tahoma"/>
        </w:rPr>
        <w:t xml:space="preserve">ię do </w:t>
      </w:r>
      <w:r w:rsidR="00C8380C" w:rsidRPr="001A21E8">
        <w:rPr>
          <w:rFonts w:ascii="Tahoma" w:eastAsia="Tahoma" w:hAnsi="Tahoma" w:cs="Tahoma"/>
          <w:spacing w:val="-1"/>
        </w:rPr>
        <w:t>poinformowania</w:t>
      </w:r>
      <w:r w:rsidRPr="001A21E8">
        <w:rPr>
          <w:rFonts w:ascii="Tahoma" w:eastAsia="Tahoma" w:hAnsi="Tahoma" w:cs="Tahoma"/>
          <w:spacing w:val="3"/>
        </w:rPr>
        <w:t xml:space="preserve"> </w:t>
      </w:r>
      <w:r w:rsidRPr="001A21E8">
        <w:rPr>
          <w:rFonts w:ascii="Tahoma" w:eastAsia="Tahoma" w:hAnsi="Tahoma" w:cs="Tahoma"/>
          <w:spacing w:val="2"/>
        </w:rPr>
        <w:t>I</w:t>
      </w:r>
      <w:r w:rsidRPr="001A21E8">
        <w:rPr>
          <w:rFonts w:ascii="Tahoma" w:eastAsia="Tahoma" w:hAnsi="Tahoma" w:cs="Tahoma"/>
        </w:rPr>
        <w:t>Z o</w:t>
      </w:r>
      <w:r w:rsidRPr="001A21E8">
        <w:rPr>
          <w:rFonts w:ascii="Tahoma" w:eastAsia="Tahoma" w:hAnsi="Tahoma" w:cs="Tahoma"/>
          <w:spacing w:val="14"/>
        </w:rPr>
        <w:t xml:space="preserve"> </w:t>
      </w:r>
      <w:r w:rsidRPr="001A21E8">
        <w:rPr>
          <w:rFonts w:ascii="Tahoma" w:eastAsia="Tahoma" w:hAnsi="Tahoma" w:cs="Tahoma"/>
        </w:rPr>
        <w:t>z</w:t>
      </w:r>
      <w:r w:rsidRPr="001A21E8">
        <w:rPr>
          <w:rFonts w:ascii="Tahoma" w:eastAsia="Tahoma" w:hAnsi="Tahoma" w:cs="Tahoma"/>
          <w:spacing w:val="1"/>
        </w:rPr>
        <w:t>aa</w:t>
      </w:r>
      <w:r w:rsidRPr="001A21E8">
        <w:rPr>
          <w:rFonts w:ascii="Tahoma" w:eastAsia="Tahoma" w:hAnsi="Tahoma" w:cs="Tahoma"/>
          <w:spacing w:val="-1"/>
        </w:rPr>
        <w:t>n</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rPr>
        <w:t>żo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iu </w:t>
      </w:r>
      <w:r w:rsidRPr="001A21E8">
        <w:rPr>
          <w:rFonts w:ascii="Tahoma" w:eastAsia="Tahoma" w:hAnsi="Tahoma" w:cs="Tahoma"/>
          <w:spacing w:val="2"/>
        </w:rPr>
        <w:t>ś</w:t>
      </w:r>
      <w:r w:rsidRPr="001A21E8">
        <w:rPr>
          <w:rFonts w:ascii="Tahoma" w:eastAsia="Tahoma" w:hAnsi="Tahoma" w:cs="Tahoma"/>
        </w:rPr>
        <w:t>rodk</w:t>
      </w:r>
      <w:r w:rsidRPr="001A21E8">
        <w:rPr>
          <w:rFonts w:ascii="Tahoma" w:eastAsia="Tahoma" w:hAnsi="Tahoma" w:cs="Tahoma"/>
          <w:spacing w:val="2"/>
        </w:rPr>
        <w:t>ó</w:t>
      </w:r>
      <w:r w:rsidRPr="001A21E8">
        <w:rPr>
          <w:rFonts w:ascii="Tahoma" w:eastAsia="Tahoma" w:hAnsi="Tahoma" w:cs="Tahoma"/>
        </w:rPr>
        <w:t xml:space="preserve">w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 xml:space="preserve">h </w:t>
      </w:r>
      <w:r w:rsidR="0042226E" w:rsidRPr="001A21E8">
        <w:rPr>
          <w:rFonts w:ascii="Tahoma" w:eastAsia="Tahoma" w:hAnsi="Tahoma" w:cs="Tahoma"/>
        </w:rPr>
        <w:br/>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ę</w:t>
      </w:r>
      <w:r w:rsidRPr="001A21E8">
        <w:rPr>
          <w:rFonts w:ascii="Tahoma" w:eastAsia="Tahoma" w:hAnsi="Tahoma" w:cs="Tahoma"/>
          <w:spacing w:val="7"/>
        </w:rPr>
        <w:t xml:space="preserve"> </w:t>
      </w:r>
      <w:r w:rsidRPr="001A21E8">
        <w:rPr>
          <w:rFonts w:ascii="Tahoma" w:eastAsia="Tahoma" w:hAnsi="Tahoma" w:cs="Tahoma"/>
          <w:spacing w:val="3"/>
        </w:rPr>
        <w:t>p</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9"/>
        </w:rPr>
        <w:t xml:space="preserve"> </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rPr>
        <w:t>pod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aa</w:t>
      </w:r>
      <w:r w:rsidRPr="001A21E8">
        <w:rPr>
          <w:rFonts w:ascii="Tahoma" w:eastAsia="Tahoma" w:hAnsi="Tahoma" w:cs="Tahoma"/>
          <w:spacing w:val="-1"/>
        </w:rPr>
        <w:t>n</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rPr>
        <w:t>ż</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śr</w:t>
      </w:r>
      <w:r w:rsidRPr="001A21E8">
        <w:rPr>
          <w:rFonts w:ascii="Tahoma" w:eastAsia="Tahoma" w:hAnsi="Tahoma" w:cs="Tahoma"/>
          <w:spacing w:val="2"/>
        </w:rPr>
        <w:t>o</w:t>
      </w:r>
      <w:r w:rsidRPr="001A21E8">
        <w:rPr>
          <w:rFonts w:ascii="Tahoma" w:eastAsia="Tahoma" w:hAnsi="Tahoma" w:cs="Tahoma"/>
        </w:rPr>
        <w:t>dk</w:t>
      </w:r>
      <w:r w:rsidRPr="001A21E8">
        <w:rPr>
          <w:rFonts w:ascii="Tahoma" w:eastAsia="Tahoma" w:hAnsi="Tahoma" w:cs="Tahoma"/>
          <w:spacing w:val="-1"/>
        </w:rPr>
        <w:t>ó</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spacing w:val="-4"/>
        </w:rPr>
        <w:t>P</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 xml:space="preserve">ższe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ga</w:t>
      </w:r>
      <w:r w:rsidRPr="001A21E8">
        <w:rPr>
          <w:rFonts w:ascii="Tahoma" w:eastAsia="Tahoma" w:hAnsi="Tahoma" w:cs="Tahoma"/>
          <w:spacing w:val="-6"/>
        </w:rPr>
        <w:t xml:space="preserve"> </w:t>
      </w:r>
      <w:r w:rsidRPr="001A21E8">
        <w:rPr>
          <w:rFonts w:ascii="Tahoma" w:eastAsia="Tahoma" w:hAnsi="Tahoma" w:cs="Tahoma"/>
          <w:spacing w:val="-1"/>
        </w:rPr>
        <w:t>u</w:t>
      </w:r>
      <w:r w:rsidRPr="001A21E8">
        <w:rPr>
          <w:rFonts w:ascii="Tahoma" w:eastAsia="Tahoma" w:hAnsi="Tahoma" w:cs="Tahoma"/>
        </w:rPr>
        <w:t>z</w:t>
      </w:r>
      <w:r w:rsidRPr="001A21E8">
        <w:rPr>
          <w:rFonts w:ascii="Tahoma" w:eastAsia="Tahoma" w:hAnsi="Tahoma" w:cs="Tahoma"/>
          <w:spacing w:val="2"/>
        </w:rPr>
        <w:t>y</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zg</w:t>
      </w:r>
      <w:r w:rsidRPr="001A21E8">
        <w:rPr>
          <w:rFonts w:ascii="Tahoma" w:eastAsia="Tahoma" w:hAnsi="Tahoma" w:cs="Tahoma"/>
          <w:spacing w:val="2"/>
        </w:rPr>
        <w:t>o</w:t>
      </w:r>
      <w:r w:rsidRPr="001A21E8">
        <w:rPr>
          <w:rFonts w:ascii="Tahoma" w:eastAsia="Tahoma" w:hAnsi="Tahoma" w:cs="Tahoma"/>
        </w:rPr>
        <w:t>dy</w:t>
      </w:r>
      <w:r w:rsidRPr="001A21E8">
        <w:rPr>
          <w:rFonts w:ascii="Tahoma" w:eastAsia="Tahoma" w:hAnsi="Tahoma" w:cs="Tahoma"/>
          <w:spacing w:val="-5"/>
        </w:rPr>
        <w:t xml:space="preserve"> </w:t>
      </w:r>
      <w:r w:rsidRPr="001A21E8">
        <w:rPr>
          <w:rFonts w:ascii="Tahoma" w:eastAsia="Tahoma" w:hAnsi="Tahoma" w:cs="Tahoma"/>
        </w:rPr>
        <w:t>I</w:t>
      </w:r>
      <w:r w:rsidRPr="001A21E8">
        <w:rPr>
          <w:rFonts w:ascii="Tahoma" w:eastAsia="Tahoma" w:hAnsi="Tahoma" w:cs="Tahoma"/>
          <w:spacing w:val="2"/>
        </w:rPr>
        <w:t>Z</w:t>
      </w:r>
      <w:r w:rsidRPr="001A21E8">
        <w:rPr>
          <w:rFonts w:ascii="Tahoma" w:eastAsia="Tahoma" w:hAnsi="Tahoma" w:cs="Tahoma"/>
        </w:rPr>
        <w:t>.</w:t>
      </w:r>
    </w:p>
    <w:p w14:paraId="2655C9A5" w14:textId="39761A94" w:rsidR="00826C36" w:rsidRPr="001A21E8" w:rsidRDefault="0077179F" w:rsidP="005100BA">
      <w:pPr>
        <w:pStyle w:val="Akapitzlist"/>
        <w:numPr>
          <w:ilvl w:val="0"/>
          <w:numId w:val="14"/>
        </w:numPr>
        <w:spacing w:line="276" w:lineRule="auto"/>
        <w:ind w:left="426" w:right="14" w:hanging="426"/>
        <w:jc w:val="both"/>
        <w:rPr>
          <w:rFonts w:ascii="Tahoma" w:eastAsia="Tahoma" w:hAnsi="Tahoma" w:cs="Tahoma"/>
        </w:rPr>
      </w:pPr>
      <w:r w:rsidRPr="001A21E8">
        <w:rPr>
          <w:rFonts w:ascii="Tahoma" w:eastAsia="Tahoma" w:hAnsi="Tahoma" w:cs="Tahoma"/>
        </w:rPr>
        <w:t>W celu otrzymania transzy dofinas</w:t>
      </w:r>
      <w:r w:rsidR="00314993" w:rsidRPr="001A21E8">
        <w:rPr>
          <w:rFonts w:ascii="Tahoma" w:eastAsia="Tahoma" w:hAnsi="Tahoma" w:cs="Tahoma"/>
        </w:rPr>
        <w:t>owania</w:t>
      </w:r>
      <w:r w:rsidRPr="001A21E8">
        <w:rPr>
          <w:rFonts w:ascii="Tahoma" w:eastAsia="Tahoma" w:hAnsi="Tahoma" w:cs="Tahoma"/>
        </w:rPr>
        <w:t xml:space="preserve"> </w:t>
      </w:r>
      <w:r w:rsidR="00E50AB9" w:rsidRPr="001A21E8">
        <w:rPr>
          <w:rFonts w:ascii="Tahoma" w:eastAsia="Tahoma" w:hAnsi="Tahoma" w:cs="Tahoma"/>
        </w:rPr>
        <w:t xml:space="preserve">Beneficjent składa do </w:t>
      </w:r>
      <w:r w:rsidR="00314993" w:rsidRPr="001A21E8">
        <w:rPr>
          <w:rFonts w:ascii="Tahoma" w:eastAsia="Tahoma" w:hAnsi="Tahoma" w:cs="Tahoma"/>
        </w:rPr>
        <w:t xml:space="preserve">IZ </w:t>
      </w:r>
      <w:r w:rsidR="00D02E2D" w:rsidRPr="001A21E8">
        <w:rPr>
          <w:rFonts w:ascii="Tahoma" w:eastAsia="Tahoma" w:hAnsi="Tahoma" w:cs="Tahoma"/>
        </w:rPr>
        <w:t>D</w:t>
      </w:r>
      <w:r w:rsidR="00826C36" w:rsidRPr="001A21E8">
        <w:rPr>
          <w:rFonts w:ascii="Tahoma" w:eastAsia="Tahoma" w:hAnsi="Tahoma" w:cs="Tahoma"/>
        </w:rPr>
        <w:t xml:space="preserve">yspozycję przekazania środków </w:t>
      </w:r>
      <w:r w:rsidR="00DF3A95" w:rsidRPr="001A21E8">
        <w:rPr>
          <w:rFonts w:ascii="Tahoma" w:eastAsia="Tahoma" w:hAnsi="Tahoma" w:cs="Tahoma"/>
        </w:rPr>
        <w:t>finansowych na rachunek bankowy, o którym mowa w § 1</w:t>
      </w:r>
      <w:r w:rsidR="009B73C7">
        <w:rPr>
          <w:rFonts w:ascii="Tahoma" w:eastAsia="Tahoma" w:hAnsi="Tahoma" w:cs="Tahoma"/>
        </w:rPr>
        <w:t>1</w:t>
      </w:r>
      <w:r w:rsidR="00DF3A95" w:rsidRPr="001A21E8">
        <w:rPr>
          <w:rFonts w:ascii="Tahoma" w:eastAsia="Tahoma" w:hAnsi="Tahoma" w:cs="Tahoma"/>
        </w:rPr>
        <w:t xml:space="preserve"> ust. 1</w:t>
      </w:r>
      <w:r w:rsidR="00057C2D">
        <w:rPr>
          <w:rFonts w:ascii="Tahoma" w:eastAsia="Tahoma" w:hAnsi="Tahoma" w:cs="Tahoma"/>
        </w:rPr>
        <w:t>3</w:t>
      </w:r>
      <w:r w:rsidR="00DF3A95" w:rsidRPr="001A21E8">
        <w:rPr>
          <w:rFonts w:ascii="Tahoma" w:eastAsia="Tahoma" w:hAnsi="Tahoma" w:cs="Tahoma"/>
        </w:rPr>
        <w:t>.</w:t>
      </w:r>
      <w:r w:rsidR="00C36720" w:rsidRPr="001A21E8">
        <w:rPr>
          <w:rFonts w:ascii="Tahoma" w:eastAsia="Tahoma" w:hAnsi="Tahoma" w:cs="Tahoma"/>
        </w:rPr>
        <w:t xml:space="preserve"> </w:t>
      </w:r>
      <w:r w:rsidR="00751666" w:rsidRPr="001A21E8">
        <w:rPr>
          <w:rFonts w:ascii="Tahoma" w:eastAsia="Tahoma" w:hAnsi="Tahoma" w:cs="Tahoma"/>
        </w:rPr>
        <w:t>Dyspozycja sporządzana jest w 3 egzemplarzach. IZ dokonuje weryfikacji Dyspozycji zgodnie ze złożonym wnioskiem o płatność</w:t>
      </w:r>
      <w:r w:rsidR="00DF3A95" w:rsidRPr="001A21E8">
        <w:rPr>
          <w:rFonts w:ascii="Tahoma" w:eastAsia="Tahoma" w:hAnsi="Tahoma" w:cs="Tahoma"/>
        </w:rPr>
        <w:t xml:space="preserve"> </w:t>
      </w:r>
      <w:r w:rsidR="00751666" w:rsidRPr="001A21E8">
        <w:rPr>
          <w:rFonts w:ascii="Tahoma" w:eastAsia="Tahoma" w:hAnsi="Tahoma" w:cs="Tahoma"/>
        </w:rPr>
        <w:t>i aktualnym harmonogramem płatności</w:t>
      </w:r>
      <w:r w:rsidR="00D1019C" w:rsidRPr="001A21E8">
        <w:rPr>
          <w:rFonts w:ascii="Tahoma" w:eastAsia="Tahoma" w:hAnsi="Tahoma" w:cs="Tahoma"/>
        </w:rPr>
        <w:t>. Po akceptacji Dyspozycji IZ niezwłoczn</w:t>
      </w:r>
      <w:r w:rsidR="0001264D" w:rsidRPr="001A21E8">
        <w:rPr>
          <w:rFonts w:ascii="Tahoma" w:eastAsia="Tahoma" w:hAnsi="Tahoma" w:cs="Tahoma"/>
        </w:rPr>
        <w:t>i</w:t>
      </w:r>
      <w:r w:rsidR="00D1019C" w:rsidRPr="001A21E8">
        <w:rPr>
          <w:rFonts w:ascii="Tahoma" w:eastAsia="Tahoma" w:hAnsi="Tahoma" w:cs="Tahoma"/>
        </w:rPr>
        <w:t>e przekaz</w:t>
      </w:r>
      <w:r w:rsidR="0001264D" w:rsidRPr="001A21E8">
        <w:rPr>
          <w:rFonts w:ascii="Tahoma" w:eastAsia="Tahoma" w:hAnsi="Tahoma" w:cs="Tahoma"/>
        </w:rPr>
        <w:t>uje</w:t>
      </w:r>
      <w:r w:rsidR="00D1019C" w:rsidRPr="001A21E8">
        <w:rPr>
          <w:rFonts w:ascii="Tahoma" w:eastAsia="Tahoma" w:hAnsi="Tahoma" w:cs="Tahoma"/>
        </w:rPr>
        <w:t xml:space="preserve"> </w:t>
      </w:r>
      <w:r w:rsidR="0001264D" w:rsidRPr="001A21E8">
        <w:rPr>
          <w:rFonts w:ascii="Tahoma" w:eastAsia="Tahoma" w:hAnsi="Tahoma" w:cs="Tahoma"/>
        </w:rPr>
        <w:t xml:space="preserve">do </w:t>
      </w:r>
      <w:r w:rsidR="00D1019C" w:rsidRPr="001A21E8">
        <w:rPr>
          <w:rFonts w:ascii="Tahoma" w:eastAsia="Tahoma" w:hAnsi="Tahoma" w:cs="Tahoma"/>
        </w:rPr>
        <w:t>Bank</w:t>
      </w:r>
      <w:r w:rsidR="0001264D" w:rsidRPr="001A21E8">
        <w:rPr>
          <w:rFonts w:ascii="Tahoma" w:eastAsia="Tahoma" w:hAnsi="Tahoma" w:cs="Tahoma"/>
        </w:rPr>
        <w:t>u Gospodarstwa Krajowego zlecenie</w:t>
      </w:r>
      <w:r w:rsidR="00D1019C" w:rsidRPr="001A21E8">
        <w:rPr>
          <w:rFonts w:ascii="Tahoma" w:eastAsia="Tahoma" w:hAnsi="Tahoma" w:cs="Tahoma"/>
        </w:rPr>
        <w:t xml:space="preserve"> płatności.</w:t>
      </w:r>
      <w:r w:rsidR="006604E6" w:rsidRPr="001A21E8">
        <w:rPr>
          <w:rFonts w:ascii="Tahoma" w:eastAsia="Tahoma" w:hAnsi="Tahoma" w:cs="Tahoma"/>
        </w:rPr>
        <w:t xml:space="preserve"> Po wpływie płatności w zakresie środków europejskich na rachunek bankowy, o którym mowa w § 1</w:t>
      </w:r>
      <w:r w:rsidR="009B73C7">
        <w:rPr>
          <w:rFonts w:ascii="Tahoma" w:eastAsia="Tahoma" w:hAnsi="Tahoma" w:cs="Tahoma"/>
        </w:rPr>
        <w:t>1</w:t>
      </w:r>
      <w:r w:rsidR="006604E6" w:rsidRPr="001A21E8">
        <w:rPr>
          <w:rFonts w:ascii="Tahoma" w:eastAsia="Tahoma" w:hAnsi="Tahoma" w:cs="Tahoma"/>
        </w:rPr>
        <w:t xml:space="preserve"> ust. 1</w:t>
      </w:r>
      <w:r w:rsidR="00057C2D">
        <w:rPr>
          <w:rFonts w:ascii="Tahoma" w:eastAsia="Tahoma" w:hAnsi="Tahoma" w:cs="Tahoma"/>
        </w:rPr>
        <w:t>3</w:t>
      </w:r>
      <w:r w:rsidR="006604E6" w:rsidRPr="001A21E8">
        <w:rPr>
          <w:rFonts w:ascii="Tahoma" w:eastAsia="Tahoma" w:hAnsi="Tahoma" w:cs="Tahoma"/>
        </w:rPr>
        <w:t xml:space="preserve"> pkt 1</w:t>
      </w:r>
      <w:r w:rsidR="00C36720" w:rsidRPr="001A21E8">
        <w:rPr>
          <w:rFonts w:ascii="Tahoma" w:eastAsia="Tahoma" w:hAnsi="Tahoma" w:cs="Tahoma"/>
        </w:rPr>
        <w:t>)</w:t>
      </w:r>
      <w:r w:rsidR="006604E6" w:rsidRPr="001A21E8">
        <w:rPr>
          <w:rFonts w:ascii="Tahoma" w:eastAsia="Tahoma" w:hAnsi="Tahoma" w:cs="Tahoma"/>
        </w:rPr>
        <w:t>, IZ przekazuje Dyspozycję do Departament Budżetu i Finansów Urzędu Marszałkowskiego Województwa Świętokrzyskiego</w:t>
      </w:r>
      <w:r w:rsidR="004F51C1" w:rsidRPr="001A21E8">
        <w:rPr>
          <w:rFonts w:ascii="Tahoma" w:eastAsia="Tahoma" w:hAnsi="Tahoma" w:cs="Tahoma"/>
        </w:rPr>
        <w:t>.</w:t>
      </w:r>
      <w:r w:rsidR="00C36720" w:rsidRPr="001A21E8">
        <w:rPr>
          <w:rFonts w:ascii="Tahoma" w:eastAsia="Tahoma" w:hAnsi="Tahoma" w:cs="Tahoma"/>
        </w:rPr>
        <w:t xml:space="preserve"> Departament Budżetu i Finansów na podstawie Dyspozycji uruchamia transzę dofinansowania na rachunek bankowy, o którym mowa w § 1</w:t>
      </w:r>
      <w:r w:rsidR="009B73C7">
        <w:rPr>
          <w:rFonts w:ascii="Tahoma" w:eastAsia="Tahoma" w:hAnsi="Tahoma" w:cs="Tahoma"/>
        </w:rPr>
        <w:t>1</w:t>
      </w:r>
      <w:r w:rsidR="00C36720" w:rsidRPr="001A21E8">
        <w:rPr>
          <w:rFonts w:ascii="Tahoma" w:eastAsia="Tahoma" w:hAnsi="Tahoma" w:cs="Tahoma"/>
        </w:rPr>
        <w:t xml:space="preserve"> ust. 1</w:t>
      </w:r>
      <w:r w:rsidR="00057C2D">
        <w:rPr>
          <w:rFonts w:ascii="Tahoma" w:eastAsia="Tahoma" w:hAnsi="Tahoma" w:cs="Tahoma"/>
        </w:rPr>
        <w:t>3</w:t>
      </w:r>
      <w:r w:rsidR="00C36720" w:rsidRPr="001A21E8">
        <w:rPr>
          <w:rFonts w:ascii="Tahoma" w:eastAsia="Tahoma" w:hAnsi="Tahoma" w:cs="Tahoma"/>
        </w:rPr>
        <w:t>.</w:t>
      </w:r>
      <w:r w:rsidR="00D1019C" w:rsidRPr="001A21E8">
        <w:rPr>
          <w:rFonts w:ascii="Tahoma" w:eastAsia="Tahoma" w:hAnsi="Tahoma" w:cs="Tahoma"/>
        </w:rPr>
        <w:t xml:space="preserve"> </w:t>
      </w:r>
    </w:p>
    <w:p w14:paraId="4526348E" w14:textId="77777777" w:rsidR="00C22053" w:rsidRDefault="00C22053" w:rsidP="00F10027">
      <w:pPr>
        <w:spacing w:line="276" w:lineRule="auto"/>
        <w:ind w:left="426" w:right="14" w:hanging="426"/>
        <w:jc w:val="both"/>
        <w:rPr>
          <w:rFonts w:ascii="Tahoma" w:eastAsia="Tahoma" w:hAnsi="Tahoma" w:cs="Tahoma"/>
        </w:rPr>
      </w:pPr>
    </w:p>
    <w:p w14:paraId="6E272792" w14:textId="178157E7" w:rsidR="00942F4E" w:rsidRPr="001A21E8" w:rsidRDefault="00280ADA" w:rsidP="00820FBB">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1</w:t>
      </w:r>
      <w:r w:rsidR="009B73C7" w:rsidRPr="00B60F60">
        <w:rPr>
          <w:rFonts w:ascii="Tahoma" w:eastAsia="Tahoma" w:hAnsi="Tahoma" w:cs="Tahoma"/>
        </w:rPr>
        <w:t>3</w:t>
      </w:r>
      <w:r w:rsidRPr="001A21E8">
        <w:rPr>
          <w:rFonts w:ascii="Tahoma" w:eastAsia="Tahoma" w:hAnsi="Tahoma" w:cs="Tahoma"/>
          <w:w w:val="99"/>
        </w:rPr>
        <w:t>.</w:t>
      </w:r>
    </w:p>
    <w:p w14:paraId="21433D30" w14:textId="51918967" w:rsidR="00942F4E" w:rsidRPr="001A21E8" w:rsidRDefault="00280ADA" w:rsidP="005100BA">
      <w:pPr>
        <w:pStyle w:val="Akapitzlist"/>
        <w:numPr>
          <w:ilvl w:val="6"/>
          <w:numId w:val="16"/>
        </w:numPr>
        <w:tabs>
          <w:tab w:val="clear" w:pos="468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55"/>
        </w:rPr>
        <w:t xml:space="preserve"> </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da</w:t>
      </w:r>
      <w:r w:rsidRPr="001A21E8">
        <w:rPr>
          <w:rFonts w:ascii="Tahoma" w:eastAsia="Tahoma" w:hAnsi="Tahoma" w:cs="Tahoma"/>
          <w:spacing w:val="59"/>
        </w:rPr>
        <w:t xml:space="preserve"> </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w</w:t>
      </w:r>
      <w:r w:rsidRPr="001A21E8">
        <w:rPr>
          <w:rFonts w:ascii="Tahoma" w:eastAsia="Tahoma" w:hAnsi="Tahoma" w:cs="Tahoma"/>
        </w:rPr>
        <w:t>szy</w:t>
      </w:r>
      <w:r w:rsidRPr="001A21E8">
        <w:rPr>
          <w:rFonts w:ascii="Tahoma" w:eastAsia="Tahoma" w:hAnsi="Tahoma" w:cs="Tahoma"/>
          <w:spacing w:val="56"/>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iosek</w:t>
      </w:r>
      <w:r w:rsidRPr="001A21E8">
        <w:rPr>
          <w:rFonts w:ascii="Tahoma" w:eastAsia="Tahoma" w:hAnsi="Tahoma" w:cs="Tahoma"/>
          <w:spacing w:val="56"/>
        </w:rPr>
        <w:t xml:space="preserve"> </w:t>
      </w:r>
      <w:r w:rsidRPr="001A21E8">
        <w:rPr>
          <w:rFonts w:ascii="Tahoma" w:eastAsia="Tahoma" w:hAnsi="Tahoma" w:cs="Tahoma"/>
        </w:rPr>
        <w:t>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ć</w:t>
      </w:r>
      <w:r w:rsidRPr="001A21E8">
        <w:rPr>
          <w:rFonts w:ascii="Tahoma" w:eastAsia="Tahoma" w:hAnsi="Tahoma" w:cs="Tahoma"/>
        </w:rPr>
        <w:t>,</w:t>
      </w:r>
      <w:r w:rsidRPr="001A21E8">
        <w:rPr>
          <w:rFonts w:ascii="Tahoma" w:eastAsia="Tahoma" w:hAnsi="Tahoma" w:cs="Tahoma"/>
          <w:spacing w:val="55"/>
        </w:rPr>
        <w:t xml:space="preserve"> </w:t>
      </w:r>
      <w:r w:rsidRPr="001A21E8">
        <w:rPr>
          <w:rFonts w:ascii="Tahoma" w:eastAsia="Tahoma" w:hAnsi="Tahoma" w:cs="Tahoma"/>
          <w:spacing w:val="2"/>
        </w:rPr>
        <w:t>b</w:t>
      </w:r>
      <w:r w:rsidRPr="001A21E8">
        <w:rPr>
          <w:rFonts w:ascii="Tahoma" w:eastAsia="Tahoma" w:hAnsi="Tahoma" w:cs="Tahoma"/>
          <w:spacing w:val="1"/>
        </w:rPr>
        <w:t>ę</w:t>
      </w:r>
      <w:r w:rsidRPr="001A21E8">
        <w:rPr>
          <w:rFonts w:ascii="Tahoma" w:eastAsia="Tahoma" w:hAnsi="Tahoma" w:cs="Tahoma"/>
        </w:rPr>
        <w:t>d</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56"/>
        </w:rPr>
        <w:t xml:space="preserve"> </w:t>
      </w:r>
      <w:r w:rsidRPr="001A21E8">
        <w:rPr>
          <w:rFonts w:ascii="Tahoma" w:eastAsia="Tahoma" w:hAnsi="Tahoma" w:cs="Tahoma"/>
        </w:rPr>
        <w:t>pods</w:t>
      </w:r>
      <w:r w:rsidRPr="001A21E8">
        <w:rPr>
          <w:rFonts w:ascii="Tahoma" w:eastAsia="Tahoma" w:hAnsi="Tahoma" w:cs="Tahoma"/>
          <w:spacing w:val="1"/>
        </w:rPr>
        <w:t>taw</w:t>
      </w:r>
      <w:r w:rsidRPr="001A21E8">
        <w:rPr>
          <w:rFonts w:ascii="Tahoma" w:eastAsia="Tahoma" w:hAnsi="Tahoma" w:cs="Tahoma"/>
        </w:rPr>
        <w:t>ą</w:t>
      </w:r>
      <w:r w:rsidRPr="001A21E8">
        <w:rPr>
          <w:rFonts w:ascii="Tahoma" w:eastAsia="Tahoma" w:hAnsi="Tahoma" w:cs="Tahoma"/>
          <w:spacing w:val="56"/>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2"/>
        </w:rPr>
        <w:t>t</w:t>
      </w:r>
      <w:r w:rsidRPr="001A21E8">
        <w:rPr>
          <w:rFonts w:ascii="Tahoma" w:eastAsia="Tahoma" w:hAnsi="Tahoma" w:cs="Tahoma"/>
        </w:rPr>
        <w:t>y pi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4"/>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szy 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2"/>
        </w:rPr>
        <w:t xml:space="preserve"> </w:t>
      </w:r>
      <w:r w:rsidR="00C1292D">
        <w:rPr>
          <w:rFonts w:ascii="Tahoma" w:eastAsia="Tahoma" w:hAnsi="Tahoma" w:cs="Tahoma"/>
          <w:spacing w:val="-2"/>
        </w:rPr>
        <w:t xml:space="preserve">z </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spacing w:val="-1"/>
        </w:rPr>
        <w:t>1</w:t>
      </w:r>
      <w:r w:rsidR="009B73C7">
        <w:rPr>
          <w:rFonts w:ascii="Tahoma" w:eastAsia="Tahoma" w:hAnsi="Tahoma" w:cs="Tahoma"/>
          <w:spacing w:val="-1"/>
        </w:rPr>
        <w:t>2</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2"/>
        </w:rPr>
        <w:t>.</w:t>
      </w:r>
      <w:r w:rsidR="00C22053">
        <w:rPr>
          <w:rFonts w:ascii="Tahoma" w:eastAsia="Tahoma" w:hAnsi="Tahoma" w:cs="Tahoma"/>
          <w:spacing w:val="2"/>
        </w:rPr>
        <w:t xml:space="preserve"> </w:t>
      </w:r>
      <w:r w:rsidRPr="001A21E8">
        <w:rPr>
          <w:rFonts w:ascii="Tahoma" w:eastAsia="Tahoma" w:hAnsi="Tahoma" w:cs="Tahoma"/>
        </w:rPr>
        <w:t>1</w:t>
      </w:r>
      <w:r w:rsidRPr="001A21E8">
        <w:rPr>
          <w:rFonts w:ascii="Tahoma" w:eastAsia="Tahoma" w:hAnsi="Tahoma" w:cs="Tahoma"/>
          <w:spacing w:val="-3"/>
        </w:rPr>
        <w:t xml:space="preserve"> </w:t>
      </w:r>
      <w:r w:rsidRPr="001A21E8">
        <w:rPr>
          <w:rFonts w:ascii="Tahoma" w:eastAsia="Tahoma" w:hAnsi="Tahoma" w:cs="Tahoma"/>
          <w:spacing w:val="2"/>
        </w:rPr>
        <w:t>p</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2"/>
        </w:rPr>
        <w:t xml:space="preserve"> </w:t>
      </w:r>
      <w:r w:rsidRPr="001A21E8">
        <w:rPr>
          <w:rFonts w:ascii="Tahoma" w:eastAsia="Tahoma" w:hAnsi="Tahoma" w:cs="Tahoma"/>
          <w:spacing w:val="-1"/>
        </w:rPr>
        <w:t>1</w:t>
      </w:r>
      <w:r w:rsidRPr="001A21E8">
        <w:rPr>
          <w:rFonts w:ascii="Tahoma" w:eastAsia="Tahoma" w:hAnsi="Tahoma" w:cs="Tahoma"/>
        </w:rPr>
        <w:t>, w</w:t>
      </w:r>
      <w:r w:rsidRPr="001A21E8">
        <w:rPr>
          <w:rFonts w:ascii="Tahoma" w:eastAsia="Tahoma" w:hAnsi="Tahoma" w:cs="Tahoma"/>
          <w:spacing w:val="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00006EB9" w:rsidRPr="001A21E8">
        <w:rPr>
          <w:rFonts w:ascii="Tahoma" w:eastAsia="Tahoma" w:hAnsi="Tahoma" w:cs="Tahoma"/>
        </w:rPr>
        <w:t xml:space="preserve"> do</w:t>
      </w:r>
      <w:r w:rsidRPr="001A21E8">
        <w:rPr>
          <w:rFonts w:ascii="Tahoma" w:eastAsia="Tahoma" w:hAnsi="Tahoma" w:cs="Tahoma"/>
          <w:spacing w:val="-2"/>
        </w:rPr>
        <w:t xml:space="preserve"> </w:t>
      </w:r>
      <w:r w:rsidRPr="001A21E8">
        <w:rPr>
          <w:rFonts w:ascii="Tahoma" w:eastAsia="Tahoma" w:hAnsi="Tahoma" w:cs="Tahoma"/>
          <w:b/>
        </w:rPr>
        <w:t>7 d</w:t>
      </w:r>
      <w:r w:rsidRPr="001A21E8">
        <w:rPr>
          <w:rFonts w:ascii="Tahoma" w:eastAsia="Tahoma" w:hAnsi="Tahoma" w:cs="Tahoma"/>
          <w:b/>
          <w:spacing w:val="2"/>
        </w:rPr>
        <w:t>n</w:t>
      </w:r>
      <w:r w:rsidRPr="001A21E8">
        <w:rPr>
          <w:rFonts w:ascii="Tahoma" w:eastAsia="Tahoma" w:hAnsi="Tahoma" w:cs="Tahoma"/>
          <w:b/>
        </w:rPr>
        <w:t>i rob</w:t>
      </w:r>
      <w:r w:rsidRPr="001A21E8">
        <w:rPr>
          <w:rFonts w:ascii="Tahoma" w:eastAsia="Tahoma" w:hAnsi="Tahoma" w:cs="Tahoma"/>
          <w:b/>
          <w:spacing w:val="2"/>
        </w:rPr>
        <w:t>o</w:t>
      </w:r>
      <w:r w:rsidRPr="001A21E8">
        <w:rPr>
          <w:rFonts w:ascii="Tahoma" w:eastAsia="Tahoma" w:hAnsi="Tahoma" w:cs="Tahoma"/>
          <w:b/>
          <w:spacing w:val="-1"/>
        </w:rPr>
        <w:t>c</w:t>
      </w:r>
      <w:r w:rsidRPr="001A21E8">
        <w:rPr>
          <w:rFonts w:ascii="Tahoma" w:eastAsia="Tahoma" w:hAnsi="Tahoma" w:cs="Tahoma"/>
          <w:b/>
          <w:spacing w:val="3"/>
        </w:rPr>
        <w:t>z</w:t>
      </w:r>
      <w:r w:rsidRPr="001A21E8">
        <w:rPr>
          <w:rFonts w:ascii="Tahoma" w:eastAsia="Tahoma" w:hAnsi="Tahoma" w:cs="Tahoma"/>
          <w:b/>
          <w:spacing w:val="-3"/>
        </w:rPr>
        <w:t>y</w:t>
      </w:r>
      <w:r w:rsidRPr="001A21E8">
        <w:rPr>
          <w:rFonts w:ascii="Tahoma" w:eastAsia="Tahoma" w:hAnsi="Tahoma" w:cs="Tahoma"/>
          <w:b/>
          <w:spacing w:val="-1"/>
        </w:rPr>
        <w:t>c</w:t>
      </w:r>
      <w:r w:rsidRPr="001A21E8">
        <w:rPr>
          <w:rFonts w:ascii="Tahoma" w:eastAsia="Tahoma" w:hAnsi="Tahoma" w:cs="Tahoma"/>
          <w:b/>
        </w:rPr>
        <w:t>h</w:t>
      </w:r>
      <w:r w:rsidRPr="001A21E8">
        <w:rPr>
          <w:rFonts w:ascii="Tahoma" w:eastAsia="Tahoma" w:hAnsi="Tahoma" w:cs="Tahoma"/>
          <w:spacing w:val="-5"/>
        </w:rPr>
        <w:t xml:space="preserve"> </w:t>
      </w:r>
      <w:r w:rsidRPr="001A21E8">
        <w:rPr>
          <w:rFonts w:ascii="Tahoma" w:eastAsia="Tahoma" w:hAnsi="Tahoma" w:cs="Tahoma"/>
        </w:rPr>
        <w:t>od</w:t>
      </w:r>
      <w:r w:rsidRPr="001A21E8">
        <w:rPr>
          <w:rFonts w:ascii="Tahoma" w:eastAsia="Tahoma" w:hAnsi="Tahoma" w:cs="Tahoma"/>
          <w:spacing w:val="2"/>
        </w:rPr>
        <w:t xml:space="preserve"> </w:t>
      </w:r>
      <w:r w:rsidRPr="001A21E8">
        <w:rPr>
          <w:rFonts w:ascii="Tahoma" w:eastAsia="Tahoma" w:hAnsi="Tahoma" w:cs="Tahoma"/>
          <w:spacing w:val="9"/>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rPr>
        <w:t>dpis</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 xml:space="preserve">j </w:t>
      </w:r>
      <w:r w:rsidR="00D15C17" w:rsidRPr="001A21E8">
        <w:rPr>
          <w:rFonts w:ascii="Tahoma" w:eastAsia="Tahoma" w:hAnsi="Tahoma" w:cs="Tahoma"/>
          <w:spacing w:val="-1"/>
        </w:rPr>
        <w:t>D</w:t>
      </w:r>
      <w:r w:rsidR="004523A2" w:rsidRPr="001A21E8">
        <w:rPr>
          <w:rFonts w:ascii="Tahoma" w:eastAsia="Tahoma" w:hAnsi="Tahoma" w:cs="Tahoma"/>
          <w:spacing w:val="-1"/>
        </w:rPr>
        <w:t>ecyzji</w:t>
      </w:r>
      <w:r w:rsidR="00F14EE7">
        <w:rPr>
          <w:rFonts w:ascii="Tahoma" w:eastAsia="Tahoma" w:hAnsi="Tahoma" w:cs="Tahoma"/>
          <w:spacing w:val="-1"/>
        </w:rPr>
        <w:t xml:space="preserve"> lub rozpoczęcia realizacji projektu</w:t>
      </w:r>
      <w:r w:rsidRPr="001A21E8">
        <w:rPr>
          <w:rFonts w:ascii="Tahoma" w:eastAsia="Tahoma" w:hAnsi="Tahoma" w:cs="Tahoma"/>
        </w:rPr>
        <w:t>.</w:t>
      </w:r>
      <w:r w:rsidR="00F14EE7">
        <w:rPr>
          <w:rStyle w:val="Odwoanieprzypisudolnego"/>
          <w:rFonts w:ascii="Tahoma" w:eastAsia="Tahoma" w:hAnsi="Tahoma" w:cs="Tahoma"/>
        </w:rPr>
        <w:footnoteReference w:id="45"/>
      </w:r>
      <w:r w:rsidR="00722453" w:rsidRPr="00722453">
        <w:rPr>
          <w:rFonts w:ascii="Tahoma" w:eastAsia="Tahoma" w:hAnsi="Tahoma" w:cs="Tahoma"/>
        </w:rPr>
        <w:t xml:space="preserve"> </w:t>
      </w:r>
      <w:r w:rsidR="00722453">
        <w:rPr>
          <w:rFonts w:ascii="Tahoma" w:eastAsia="Tahoma" w:hAnsi="Tahoma" w:cs="Tahoma"/>
        </w:rPr>
        <w:t>Jednocześnie w w/w terminie beneficjent wprowadza harmonogram płatności do SL2014.</w:t>
      </w:r>
    </w:p>
    <w:p w14:paraId="2B8F17A8" w14:textId="01E199D7" w:rsidR="00A00813" w:rsidRPr="001A21E8" w:rsidRDefault="00280ADA" w:rsidP="005100BA">
      <w:pPr>
        <w:pStyle w:val="Akapitzlist"/>
        <w:numPr>
          <w:ilvl w:val="6"/>
          <w:numId w:val="16"/>
        </w:numPr>
        <w:tabs>
          <w:tab w:val="clear" w:pos="468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da drugi</w:t>
      </w:r>
      <w:r w:rsidRPr="001A21E8">
        <w:rPr>
          <w:rFonts w:ascii="Tahoma" w:eastAsia="Tahoma" w:hAnsi="Tahoma" w:cs="Tahoma"/>
          <w:spacing w:val="7"/>
        </w:rPr>
        <w:t xml:space="preserve"> </w:t>
      </w:r>
      <w:r w:rsidRPr="001A21E8">
        <w:rPr>
          <w:rFonts w:ascii="Tahoma" w:eastAsia="Tahoma" w:hAnsi="Tahoma" w:cs="Tahoma"/>
        </w:rPr>
        <w:t xml:space="preserve">i </w:t>
      </w:r>
      <w:r w:rsidRPr="001A21E8">
        <w:rPr>
          <w:rFonts w:ascii="Tahoma" w:eastAsia="Tahoma" w:hAnsi="Tahoma" w:cs="Tahoma"/>
          <w:spacing w:val="-1"/>
        </w:rPr>
        <w:t>k</w:t>
      </w:r>
      <w:r w:rsidRPr="001A21E8">
        <w:rPr>
          <w:rFonts w:ascii="Tahoma" w:eastAsia="Tahoma" w:hAnsi="Tahoma" w:cs="Tahoma"/>
        </w:rPr>
        <w:t>ole</w:t>
      </w:r>
      <w:r w:rsidRPr="001A21E8">
        <w:rPr>
          <w:rFonts w:ascii="Tahoma" w:eastAsia="Tahoma" w:hAnsi="Tahoma" w:cs="Tahoma"/>
          <w:spacing w:val="-1"/>
        </w:rPr>
        <w:t>jn</w:t>
      </w:r>
      <w:r w:rsidRPr="001A21E8">
        <w:rPr>
          <w:rFonts w:ascii="Tahoma" w:eastAsia="Tahoma" w:hAnsi="Tahoma" w:cs="Tahoma"/>
        </w:rPr>
        <w:t xml:space="preserve">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rPr>
        <w:t>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 zgo</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 xml:space="preserve">ie z </w:t>
      </w:r>
      <w:r w:rsidRPr="001A21E8">
        <w:rPr>
          <w:rFonts w:ascii="Tahoma" w:eastAsia="Tahoma" w:hAnsi="Tahoma" w:cs="Tahoma"/>
          <w:spacing w:val="-1"/>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ogr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62"/>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00F94096">
        <w:rPr>
          <w:rFonts w:ascii="Tahoma" w:eastAsia="Tahoma" w:hAnsi="Tahoma" w:cs="Tahoma"/>
        </w:rPr>
        <w:t>i,</w:t>
      </w:r>
      <w:r w:rsidR="00610491" w:rsidRPr="001A21E8">
        <w:rPr>
          <w:rFonts w:ascii="Tahoma" w:eastAsia="Tahoma" w:hAnsi="Tahoma" w:cs="Tahoma"/>
        </w:rPr>
        <w:t xml:space="preserve"> </w:t>
      </w:r>
      <w:r w:rsidR="00820FBB">
        <w:rPr>
          <w:rFonts w:ascii="Tahoma" w:eastAsia="Tahoma" w:hAnsi="Tahoma" w:cs="Tahoma"/>
        </w:rPr>
        <w:br/>
      </w:r>
      <w:r w:rsidRPr="001A21E8">
        <w:rPr>
          <w:rFonts w:ascii="Tahoma" w:eastAsia="Tahoma" w:hAnsi="Tahoma" w:cs="Tahoma"/>
        </w:rPr>
        <w:t>o</w:t>
      </w:r>
      <w:r w:rsidRPr="001A21E8">
        <w:rPr>
          <w:rFonts w:ascii="Tahoma" w:eastAsia="Tahoma" w:hAnsi="Tahoma" w:cs="Tahoma"/>
          <w:spacing w:val="26"/>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22"/>
        </w:rPr>
        <w:t xml:space="preserve"> </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25"/>
        </w:rPr>
        <w:t xml:space="preserve"> </w:t>
      </w:r>
      <w:r w:rsidRPr="001A21E8">
        <w:rPr>
          <w:rFonts w:ascii="Tahoma" w:eastAsia="Tahoma" w:hAnsi="Tahoma" w:cs="Tahoma"/>
        </w:rPr>
        <w:t>w</w:t>
      </w:r>
      <w:r w:rsidRPr="001A21E8">
        <w:rPr>
          <w:rFonts w:ascii="Tahoma" w:eastAsia="Tahoma" w:hAnsi="Tahoma" w:cs="Tahoma"/>
          <w:spacing w:val="30"/>
        </w:rPr>
        <w:t xml:space="preserve"> </w:t>
      </w:r>
      <w:r w:rsidRPr="001A21E8">
        <w:rPr>
          <w:rFonts w:ascii="Tahoma" w:eastAsia="Tahoma" w:hAnsi="Tahoma" w:cs="Tahoma"/>
        </w:rPr>
        <w:t>§</w:t>
      </w:r>
      <w:r w:rsidRPr="001A21E8">
        <w:rPr>
          <w:rFonts w:ascii="Tahoma" w:eastAsia="Tahoma" w:hAnsi="Tahoma" w:cs="Tahoma"/>
          <w:spacing w:val="28"/>
        </w:rPr>
        <w:t xml:space="preserve"> </w:t>
      </w:r>
      <w:r w:rsidRPr="001A21E8">
        <w:rPr>
          <w:rFonts w:ascii="Tahoma" w:eastAsia="Tahoma" w:hAnsi="Tahoma" w:cs="Tahoma"/>
          <w:spacing w:val="-1"/>
        </w:rPr>
        <w:t>1</w:t>
      </w:r>
      <w:r w:rsidR="00C1292D">
        <w:rPr>
          <w:rFonts w:ascii="Tahoma" w:eastAsia="Tahoma" w:hAnsi="Tahoma" w:cs="Tahoma"/>
          <w:spacing w:val="-1"/>
        </w:rPr>
        <w:t>1</w:t>
      </w:r>
      <w:r w:rsidRPr="001A21E8">
        <w:rPr>
          <w:rFonts w:ascii="Tahoma" w:eastAsia="Tahoma" w:hAnsi="Tahoma" w:cs="Tahoma"/>
          <w:spacing w:val="28"/>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26"/>
        </w:rPr>
        <w:t xml:space="preserve"> </w:t>
      </w:r>
      <w:r w:rsidRPr="001A21E8">
        <w:rPr>
          <w:rFonts w:ascii="Tahoma" w:eastAsia="Tahoma" w:hAnsi="Tahoma" w:cs="Tahoma"/>
          <w:spacing w:val="-1"/>
        </w:rPr>
        <w:t>1</w:t>
      </w:r>
      <w:r w:rsidRPr="001A21E8">
        <w:rPr>
          <w:rFonts w:ascii="Tahoma" w:eastAsia="Tahoma" w:hAnsi="Tahoma" w:cs="Tahoma"/>
        </w:rPr>
        <w:t>,</w:t>
      </w:r>
      <w:r w:rsidRPr="001A21E8">
        <w:rPr>
          <w:rFonts w:ascii="Tahoma" w:eastAsia="Tahoma" w:hAnsi="Tahoma" w:cs="Tahoma"/>
          <w:spacing w:val="28"/>
        </w:rPr>
        <w:t xml:space="preserve"> </w:t>
      </w:r>
      <w:r w:rsidRPr="001A21E8">
        <w:rPr>
          <w:rFonts w:ascii="Tahoma" w:eastAsia="Tahoma" w:hAnsi="Tahoma" w:cs="Tahoma"/>
        </w:rPr>
        <w:t>w</w:t>
      </w:r>
      <w:r w:rsidRPr="001A21E8">
        <w:rPr>
          <w:rFonts w:ascii="Tahoma" w:eastAsia="Tahoma" w:hAnsi="Tahoma" w:cs="Tahoma"/>
          <w:spacing w:val="27"/>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001046F4" w:rsidRPr="001A21E8">
        <w:rPr>
          <w:rFonts w:ascii="Tahoma" w:eastAsia="Tahoma" w:hAnsi="Tahoma" w:cs="Tahoma"/>
          <w:spacing w:val="6"/>
        </w:rPr>
        <w:t>e</w:t>
      </w:r>
      <w:r w:rsidR="001046F4" w:rsidRPr="001A21E8">
        <w:rPr>
          <w:rStyle w:val="Odwoanieprzypisudolnego"/>
          <w:rFonts w:ascii="Tahoma" w:eastAsia="Tahoma" w:hAnsi="Tahoma" w:cs="Tahoma"/>
          <w:spacing w:val="6"/>
        </w:rPr>
        <w:footnoteReference w:id="46"/>
      </w:r>
      <w:r w:rsidRPr="001A21E8">
        <w:rPr>
          <w:rFonts w:ascii="Tahoma" w:eastAsia="Tahoma" w:hAnsi="Tahoma" w:cs="Tahoma"/>
          <w:position w:val="9"/>
          <w:sz w:val="13"/>
          <w:szCs w:val="13"/>
        </w:rPr>
        <w:t xml:space="preserve">  </w:t>
      </w:r>
      <w:r w:rsidRPr="001A21E8">
        <w:rPr>
          <w:rFonts w:ascii="Tahoma" w:eastAsia="Tahoma" w:hAnsi="Tahoma" w:cs="Tahoma"/>
        </w:rPr>
        <w:t>do</w:t>
      </w:r>
      <w:r w:rsidRPr="001A21E8">
        <w:rPr>
          <w:rFonts w:ascii="Tahoma" w:eastAsia="Tahoma" w:hAnsi="Tahoma" w:cs="Tahoma"/>
          <w:b/>
          <w:spacing w:val="28"/>
        </w:rPr>
        <w:t xml:space="preserve"> </w:t>
      </w:r>
      <w:r w:rsidRPr="001A21E8">
        <w:rPr>
          <w:rFonts w:ascii="Tahoma" w:eastAsia="Tahoma" w:hAnsi="Tahoma" w:cs="Tahoma"/>
          <w:b/>
          <w:spacing w:val="1"/>
        </w:rPr>
        <w:t>1</w:t>
      </w:r>
      <w:r w:rsidRPr="001A21E8">
        <w:rPr>
          <w:rFonts w:ascii="Tahoma" w:eastAsia="Tahoma" w:hAnsi="Tahoma" w:cs="Tahoma"/>
          <w:b/>
        </w:rPr>
        <w:t>0</w:t>
      </w:r>
      <w:r w:rsidRPr="001A21E8">
        <w:rPr>
          <w:rFonts w:ascii="Tahoma" w:eastAsia="Tahoma" w:hAnsi="Tahoma" w:cs="Tahoma"/>
          <w:b/>
          <w:spacing w:val="25"/>
        </w:rPr>
        <w:t xml:space="preserve"> </w:t>
      </w:r>
      <w:r w:rsidRPr="001A21E8">
        <w:rPr>
          <w:rFonts w:ascii="Tahoma" w:eastAsia="Tahoma" w:hAnsi="Tahoma" w:cs="Tahoma"/>
          <w:b/>
        </w:rPr>
        <w:t>d</w:t>
      </w:r>
      <w:r w:rsidRPr="001A21E8">
        <w:rPr>
          <w:rFonts w:ascii="Tahoma" w:eastAsia="Tahoma" w:hAnsi="Tahoma" w:cs="Tahoma"/>
          <w:b/>
          <w:spacing w:val="2"/>
        </w:rPr>
        <w:t>n</w:t>
      </w:r>
      <w:r w:rsidRPr="001A21E8">
        <w:rPr>
          <w:rFonts w:ascii="Tahoma" w:eastAsia="Tahoma" w:hAnsi="Tahoma" w:cs="Tahoma"/>
          <w:b/>
        </w:rPr>
        <w:t>i ro</w:t>
      </w:r>
      <w:r w:rsidRPr="001A21E8">
        <w:rPr>
          <w:rFonts w:ascii="Tahoma" w:eastAsia="Tahoma" w:hAnsi="Tahoma" w:cs="Tahoma"/>
          <w:b/>
          <w:spacing w:val="3"/>
        </w:rPr>
        <w:t>b</w:t>
      </w:r>
      <w:r w:rsidRPr="001A21E8">
        <w:rPr>
          <w:rFonts w:ascii="Tahoma" w:eastAsia="Tahoma" w:hAnsi="Tahoma" w:cs="Tahoma"/>
          <w:b/>
        </w:rPr>
        <w:t>o</w:t>
      </w:r>
      <w:r w:rsidRPr="001A21E8">
        <w:rPr>
          <w:rFonts w:ascii="Tahoma" w:eastAsia="Tahoma" w:hAnsi="Tahoma" w:cs="Tahoma"/>
          <w:b/>
          <w:spacing w:val="-1"/>
        </w:rPr>
        <w:t>c</w:t>
      </w:r>
      <w:r w:rsidRPr="001A21E8">
        <w:rPr>
          <w:rFonts w:ascii="Tahoma" w:eastAsia="Tahoma" w:hAnsi="Tahoma" w:cs="Tahoma"/>
          <w:b/>
          <w:spacing w:val="3"/>
        </w:rPr>
        <w:t>z</w:t>
      </w:r>
      <w:r w:rsidRPr="001A21E8">
        <w:rPr>
          <w:rFonts w:ascii="Tahoma" w:eastAsia="Tahoma" w:hAnsi="Tahoma" w:cs="Tahoma"/>
          <w:b/>
          <w:spacing w:val="-3"/>
        </w:rPr>
        <w:t>y</w:t>
      </w:r>
      <w:r w:rsidRPr="001A21E8">
        <w:rPr>
          <w:rFonts w:ascii="Tahoma" w:eastAsia="Tahoma" w:hAnsi="Tahoma" w:cs="Tahoma"/>
          <w:b/>
          <w:spacing w:val="2"/>
        </w:rPr>
        <w:t>c</w:t>
      </w:r>
      <w:r w:rsidRPr="001A21E8">
        <w:rPr>
          <w:rFonts w:ascii="Tahoma" w:eastAsia="Tahoma" w:hAnsi="Tahoma" w:cs="Tahoma"/>
          <w:b/>
        </w:rPr>
        <w:t>h</w:t>
      </w:r>
      <w:r w:rsidR="00722453">
        <w:rPr>
          <w:rStyle w:val="Odwoanieprzypisudolnego"/>
          <w:rFonts w:ascii="Tahoma" w:eastAsia="Tahoma" w:hAnsi="Tahoma" w:cs="Tahoma"/>
          <w:b/>
        </w:rPr>
        <w:footnoteReference w:id="47"/>
      </w:r>
      <w:r w:rsidRPr="001A21E8">
        <w:rPr>
          <w:rFonts w:ascii="Tahoma" w:eastAsia="Tahoma" w:hAnsi="Tahoma" w:cs="Tahoma"/>
          <w:spacing w:val="21"/>
        </w:rPr>
        <w:t xml:space="preserve"> </w:t>
      </w:r>
      <w:r w:rsidRPr="001A21E8">
        <w:rPr>
          <w:rFonts w:ascii="Tahoma" w:eastAsia="Tahoma" w:hAnsi="Tahoma" w:cs="Tahoma"/>
        </w:rPr>
        <w:t>od</w:t>
      </w:r>
      <w:r w:rsidRPr="001A21E8">
        <w:rPr>
          <w:rFonts w:ascii="Tahoma" w:eastAsia="Tahoma" w:hAnsi="Tahoma" w:cs="Tahoma"/>
          <w:spacing w:val="26"/>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3"/>
        </w:rPr>
        <w:t>ń</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1"/>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spacing w:val="2"/>
        </w:rPr>
        <w:t>s</w:t>
      </w:r>
      <w:r w:rsidRPr="001A21E8">
        <w:rPr>
          <w:rFonts w:ascii="Tahoma" w:eastAsia="Tahoma" w:hAnsi="Tahoma" w:cs="Tahoma"/>
        </w:rPr>
        <w:t>u 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 z</w:t>
      </w:r>
      <w:r w:rsidRPr="001A21E8">
        <w:rPr>
          <w:rFonts w:ascii="Tahoma" w:eastAsia="Tahoma" w:hAnsi="Tahoma" w:cs="Tahoma"/>
          <w:spacing w:val="1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 że</w:t>
      </w:r>
      <w:r w:rsidRPr="001A21E8">
        <w:rPr>
          <w:rFonts w:ascii="Tahoma" w:eastAsia="Tahoma" w:hAnsi="Tahoma" w:cs="Tahoma"/>
          <w:spacing w:val="15"/>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14"/>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ć</w:t>
      </w:r>
      <w:r w:rsidR="002173AD"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rPr>
        <w:t>y</w:t>
      </w:r>
      <w:r w:rsidRPr="001A21E8">
        <w:rPr>
          <w:rFonts w:ascii="Tahoma" w:eastAsia="Tahoma" w:hAnsi="Tahoma" w:cs="Tahoma"/>
          <w:spacing w:val="12"/>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d</w:t>
      </w:r>
      <w:r w:rsidRPr="001A21E8">
        <w:rPr>
          <w:rFonts w:ascii="Tahoma" w:eastAsia="Tahoma" w:hAnsi="Tahoma" w:cs="Tahoma"/>
          <w:spacing w:val="2"/>
        </w:rPr>
        <w:t>n</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 xml:space="preserve">rocie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ewy</w:t>
      </w:r>
      <w:r w:rsidRPr="001A21E8">
        <w:rPr>
          <w:rFonts w:ascii="Tahoma" w:eastAsia="Tahoma" w:hAnsi="Tahoma" w:cs="Tahoma"/>
          <w:spacing w:val="-3"/>
        </w:rPr>
        <w:t>k</w:t>
      </w:r>
      <w:r w:rsidRPr="001A21E8">
        <w:rPr>
          <w:rFonts w:ascii="Tahoma" w:eastAsia="Tahoma" w:hAnsi="Tahoma" w:cs="Tahoma"/>
        </w:rPr>
        <w:t>orz</w:t>
      </w:r>
      <w:r w:rsidRPr="001A21E8">
        <w:rPr>
          <w:rFonts w:ascii="Tahoma" w:eastAsia="Tahoma" w:hAnsi="Tahoma" w:cs="Tahoma"/>
          <w:spacing w:val="2"/>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0"/>
        </w:rPr>
        <w:t xml:space="preserve"> </w:t>
      </w:r>
      <w:r w:rsidR="00330682" w:rsidRPr="001A21E8">
        <w:rPr>
          <w:rFonts w:ascii="Tahoma" w:eastAsia="Tahoma" w:hAnsi="Tahoma" w:cs="Tahoma"/>
          <w:spacing w:val="32"/>
        </w:rPr>
        <w:t>ś</w:t>
      </w:r>
      <w:r w:rsidR="00330682" w:rsidRPr="008472C0">
        <w:rPr>
          <w:rFonts w:ascii="Tahoma" w:eastAsia="Tahoma" w:hAnsi="Tahoma" w:cs="Tahoma"/>
        </w:rPr>
        <w:t xml:space="preserve">rodków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36"/>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34"/>
        </w:rPr>
        <w:t xml:space="preserve"> </w:t>
      </w:r>
      <w:r w:rsidRPr="001A21E8">
        <w:rPr>
          <w:rFonts w:ascii="Tahoma" w:eastAsia="Tahoma" w:hAnsi="Tahoma" w:cs="Tahoma"/>
        </w:rPr>
        <w:t>I</w:t>
      </w:r>
      <w:r w:rsidRPr="001A21E8">
        <w:rPr>
          <w:rFonts w:ascii="Tahoma" w:eastAsia="Tahoma" w:hAnsi="Tahoma" w:cs="Tahoma"/>
          <w:spacing w:val="1"/>
        </w:rPr>
        <w:t>Z</w:t>
      </w:r>
      <w:r w:rsidRPr="001A21E8">
        <w:rPr>
          <w:rFonts w:ascii="Tahoma" w:eastAsia="Tahoma" w:hAnsi="Tahoma" w:cs="Tahoma"/>
        </w:rPr>
        <w:t>,</w:t>
      </w:r>
      <w:r w:rsidRPr="001A21E8">
        <w:rPr>
          <w:rFonts w:ascii="Tahoma" w:eastAsia="Tahoma" w:hAnsi="Tahoma" w:cs="Tahoma"/>
          <w:spacing w:val="34"/>
        </w:rPr>
        <w:t xml:space="preserve"> </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4"/>
        </w:rPr>
        <w:t xml:space="preserve"> </w:t>
      </w:r>
      <w:r w:rsidRPr="001A21E8">
        <w:rPr>
          <w:rFonts w:ascii="Tahoma" w:eastAsia="Tahoma" w:hAnsi="Tahoma" w:cs="Tahoma"/>
        </w:rPr>
        <w:t>w</w:t>
      </w:r>
      <w:r w:rsidRPr="001A21E8">
        <w:rPr>
          <w:rFonts w:ascii="Tahoma" w:eastAsia="Tahoma" w:hAnsi="Tahoma" w:cs="Tahoma"/>
          <w:spacing w:val="37"/>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0"/>
        </w:rPr>
        <w:t xml:space="preserve"> </w:t>
      </w:r>
      <w:r w:rsidRPr="001A21E8">
        <w:rPr>
          <w:rFonts w:ascii="Tahoma" w:eastAsia="Tahoma" w:hAnsi="Tahoma" w:cs="Tahoma"/>
        </w:rPr>
        <w:t>do</w:t>
      </w:r>
      <w:r w:rsidRPr="001A21E8">
        <w:rPr>
          <w:rFonts w:ascii="Tahoma" w:eastAsia="Tahoma" w:hAnsi="Tahoma" w:cs="Tahoma"/>
          <w:spacing w:val="35"/>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34"/>
        </w:rPr>
        <w:t xml:space="preserve"> </w:t>
      </w:r>
      <w:r w:rsidRPr="001A21E8">
        <w:rPr>
          <w:rFonts w:ascii="Tahoma" w:eastAsia="Tahoma" w:hAnsi="Tahoma" w:cs="Tahoma"/>
        </w:rPr>
        <w:lastRenderedPageBreak/>
        <w:t xml:space="preserve">dni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od</w:t>
      </w:r>
      <w:r w:rsidRPr="001A21E8">
        <w:rPr>
          <w:rFonts w:ascii="Tahoma" w:eastAsia="Tahoma" w:hAnsi="Tahoma" w:cs="Tahoma"/>
          <w:spacing w:val="10"/>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ń</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2"/>
        </w:rPr>
        <w:t>n</w:t>
      </w:r>
      <w:r w:rsidRPr="001A21E8">
        <w:rPr>
          <w:rFonts w:ascii="Tahoma" w:eastAsia="Tahoma" w:hAnsi="Tahoma" w:cs="Tahoma"/>
        </w:rPr>
        <w:t>ia</w:t>
      </w:r>
      <w:r w:rsidRPr="001A21E8">
        <w:rPr>
          <w:rFonts w:ascii="Tahoma" w:eastAsia="Tahoma" w:hAnsi="Tahoma" w:cs="Tahoma"/>
          <w:spacing w:val="2"/>
        </w:rPr>
        <w:t xml:space="preserve"> 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es</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do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rotu w</w:t>
      </w:r>
      <w:r w:rsidRPr="001A21E8">
        <w:rPr>
          <w:rFonts w:ascii="Tahoma" w:eastAsia="Tahoma" w:hAnsi="Tahoma" w:cs="Tahoma"/>
          <w:spacing w:val="9"/>
        </w:rPr>
        <w:t xml:space="preserve"> </w:t>
      </w:r>
      <w:r w:rsidRPr="001A21E8">
        <w:rPr>
          <w:rFonts w:ascii="Tahoma" w:eastAsia="Tahoma" w:hAnsi="Tahoma" w:cs="Tahoma"/>
          <w:spacing w:val="1"/>
        </w:rPr>
        <w:t>w</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stos</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4"/>
        </w:rPr>
        <w:t xml:space="preserve"> </w:t>
      </w:r>
      <w:r w:rsidRPr="001A21E8">
        <w:rPr>
          <w:rFonts w:ascii="Tahoma" w:eastAsia="Tahoma" w:hAnsi="Tahoma" w:cs="Tahoma"/>
        </w:rPr>
        <w:t>się</w:t>
      </w:r>
      <w:r w:rsidRPr="001A21E8">
        <w:rPr>
          <w:rFonts w:ascii="Tahoma" w:eastAsia="Tahoma" w:hAnsi="Tahoma" w:cs="Tahoma"/>
          <w:spacing w:val="8"/>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dnio z</w:t>
      </w:r>
      <w:r w:rsidRPr="001A21E8">
        <w:rPr>
          <w:rFonts w:ascii="Tahoma" w:eastAsia="Tahoma" w:hAnsi="Tahoma" w:cs="Tahoma"/>
          <w:spacing w:val="1"/>
        </w:rPr>
        <w:t>a</w:t>
      </w:r>
      <w:r w:rsidRPr="001A21E8">
        <w:rPr>
          <w:rFonts w:ascii="Tahoma" w:eastAsia="Tahoma" w:hAnsi="Tahoma" w:cs="Tahoma"/>
        </w:rPr>
        <w:t>pisy</w:t>
      </w:r>
      <w:r w:rsidRPr="001A21E8">
        <w:rPr>
          <w:rFonts w:ascii="Tahoma" w:eastAsia="Tahoma" w:hAnsi="Tahoma" w:cs="Tahoma"/>
          <w:spacing w:val="4"/>
        </w:rPr>
        <w:t xml:space="preserve"> </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spacing w:val="1"/>
        </w:rPr>
        <w:t>1</w:t>
      </w:r>
      <w:r w:rsidR="009B73C7">
        <w:rPr>
          <w:rFonts w:ascii="Tahoma" w:eastAsia="Tahoma" w:hAnsi="Tahoma" w:cs="Tahoma"/>
          <w:spacing w:val="1"/>
        </w:rPr>
        <w:t>6</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 xml:space="preserve">j </w:t>
      </w:r>
      <w:r w:rsidR="00D15C17" w:rsidRPr="001A21E8">
        <w:rPr>
          <w:rFonts w:ascii="Tahoma" w:eastAsia="Tahoma" w:hAnsi="Tahoma" w:cs="Tahoma"/>
          <w:spacing w:val="-1"/>
        </w:rPr>
        <w:t>D</w:t>
      </w:r>
      <w:r w:rsidR="004523A2" w:rsidRPr="001A21E8">
        <w:rPr>
          <w:rFonts w:ascii="Tahoma" w:eastAsia="Tahoma" w:hAnsi="Tahoma" w:cs="Tahoma"/>
          <w:spacing w:val="-1"/>
        </w:rPr>
        <w:t>ecyzji</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rPr>
        <w:t>Okr</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4"/>
        </w:rPr>
        <w:t xml:space="preserve"> </w:t>
      </w:r>
      <w:r w:rsidRPr="001A21E8">
        <w:rPr>
          <w:rFonts w:ascii="Tahoma" w:eastAsia="Tahoma" w:hAnsi="Tahoma" w:cs="Tahoma"/>
        </w:rPr>
        <w:t>za</w:t>
      </w:r>
      <w:r w:rsidRPr="001A21E8">
        <w:rPr>
          <w:rFonts w:ascii="Tahoma" w:eastAsia="Tahoma" w:hAnsi="Tahoma" w:cs="Tahoma"/>
          <w:spacing w:val="9"/>
        </w:rPr>
        <w:t xml:space="preserve">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1"/>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 xml:space="preserve">st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iosek</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8"/>
        </w:rPr>
        <w:t xml:space="preserve"> </w:t>
      </w:r>
      <w:r w:rsidRPr="001A21E8">
        <w:rPr>
          <w:rFonts w:ascii="Tahoma" w:eastAsia="Tahoma" w:hAnsi="Tahoma" w:cs="Tahoma"/>
          <w:spacing w:val="3"/>
        </w:rPr>
        <w:t>m</w:t>
      </w:r>
      <w:r w:rsidRPr="001A21E8">
        <w:rPr>
          <w:rFonts w:ascii="Tahoma" w:eastAsia="Tahoma" w:hAnsi="Tahoma" w:cs="Tahoma"/>
        </w:rPr>
        <w:t>oże</w:t>
      </w:r>
      <w:r w:rsidRPr="001A21E8">
        <w:rPr>
          <w:rFonts w:ascii="Tahoma" w:eastAsia="Tahoma" w:hAnsi="Tahoma" w:cs="Tahoma"/>
          <w:spacing w:val="-4"/>
        </w:rPr>
        <w:t xml:space="preserve"> </w:t>
      </w:r>
      <w:r w:rsidRPr="001A21E8">
        <w:rPr>
          <w:rFonts w:ascii="Tahoma" w:eastAsia="Tahoma" w:hAnsi="Tahoma" w:cs="Tahoma"/>
          <w:spacing w:val="3"/>
        </w:rPr>
        <w:t>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5"/>
        </w:rPr>
        <w:t>r</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ta</w:t>
      </w:r>
      <w:r w:rsidRPr="001A21E8">
        <w:rPr>
          <w:rFonts w:ascii="Tahoma" w:eastAsia="Tahoma" w:hAnsi="Tahoma" w:cs="Tahoma"/>
        </w:rPr>
        <w:t>ł</w:t>
      </w:r>
      <w:r w:rsidRPr="001A21E8">
        <w:rPr>
          <w:rFonts w:ascii="Tahoma" w:eastAsia="Tahoma" w:hAnsi="Tahoma" w:cs="Tahoma"/>
          <w:spacing w:val="-18"/>
        </w:rPr>
        <w:t>y</w:t>
      </w:r>
      <w:r w:rsidR="00AA512B">
        <w:rPr>
          <w:rFonts w:ascii="Tahoma" w:eastAsia="Tahoma" w:hAnsi="Tahoma" w:cs="Tahoma"/>
          <w:spacing w:val="-18"/>
        </w:rPr>
        <w:t>,</w:t>
      </w:r>
      <w:r w:rsidR="009A30A1">
        <w:rPr>
          <w:rFonts w:ascii="Tahoma" w:eastAsia="Tahoma" w:hAnsi="Tahoma" w:cs="Tahoma"/>
          <w:spacing w:val="-18"/>
        </w:rPr>
        <w:t xml:space="preserve"> </w:t>
      </w:r>
      <w:r w:rsidR="009A30A1" w:rsidRPr="00242A24">
        <w:rPr>
          <w:rFonts w:ascii="Tahoma" w:eastAsia="Tahoma" w:hAnsi="Tahoma" w:cs="Tahoma"/>
        </w:rPr>
        <w:t>niemniej jednak nie może być dłuższy niż 3 miesiące</w:t>
      </w:r>
      <w:r w:rsidRPr="00242A24">
        <w:rPr>
          <w:rFonts w:ascii="Tahoma" w:eastAsia="Tahoma" w:hAnsi="Tahoma" w:cs="Tahoma"/>
        </w:rPr>
        <w:t>.</w:t>
      </w:r>
    </w:p>
    <w:p w14:paraId="2B8B4ADE" w14:textId="02E6794F" w:rsidR="00942F4E" w:rsidRPr="001A21E8" w:rsidRDefault="00280ADA" w:rsidP="005100BA">
      <w:pPr>
        <w:pStyle w:val="Akapitzlist"/>
        <w:numPr>
          <w:ilvl w:val="6"/>
          <w:numId w:val="16"/>
        </w:numPr>
        <w:tabs>
          <w:tab w:val="num" w:pos="426"/>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50"/>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45"/>
        </w:rPr>
        <w:t xml:space="preserve"> </w:t>
      </w:r>
      <w:r w:rsidRPr="001A21E8">
        <w:rPr>
          <w:rFonts w:ascii="Tahoma" w:eastAsia="Tahoma" w:hAnsi="Tahoma" w:cs="Tahoma"/>
          <w:spacing w:val="1"/>
        </w:rPr>
        <w:t>we</w:t>
      </w:r>
      <w:r w:rsidRPr="001A21E8">
        <w:rPr>
          <w:rFonts w:ascii="Tahoma" w:eastAsia="Tahoma" w:hAnsi="Tahoma" w:cs="Tahoma"/>
        </w:rPr>
        <w:t>ry</w:t>
      </w:r>
      <w:r w:rsidRPr="001A21E8">
        <w:rPr>
          <w:rFonts w:ascii="Tahoma" w:eastAsia="Tahoma" w:hAnsi="Tahoma" w:cs="Tahoma"/>
          <w:spacing w:val="-2"/>
        </w:rPr>
        <w:t>f</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46"/>
        </w:rPr>
        <w:t xml:space="preserve"> </w:t>
      </w:r>
      <w:r w:rsidRPr="001A21E8">
        <w:rPr>
          <w:rFonts w:ascii="Tahoma" w:eastAsia="Tahoma" w:hAnsi="Tahoma" w:cs="Tahoma"/>
          <w:spacing w:val="-3"/>
        </w:rPr>
        <w:t>f</w:t>
      </w:r>
      <w:r w:rsidRPr="001A21E8">
        <w:rPr>
          <w:rFonts w:ascii="Tahoma" w:eastAsia="Tahoma" w:hAnsi="Tahoma" w:cs="Tahoma"/>
          <w:spacing w:val="2"/>
        </w:rPr>
        <w:t>o</w:t>
      </w:r>
      <w:r w:rsidRPr="001A21E8">
        <w:rPr>
          <w:rFonts w:ascii="Tahoma" w:eastAsia="Tahoma" w:hAnsi="Tahoma" w:cs="Tahoma"/>
        </w:rPr>
        <w:t>r</w:t>
      </w:r>
      <w:r w:rsidRPr="001A21E8">
        <w:rPr>
          <w:rFonts w:ascii="Tahoma" w:eastAsia="Tahoma" w:hAnsi="Tahoma" w:cs="Tahoma"/>
          <w:spacing w:val="1"/>
        </w:rPr>
        <w:t>ma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4"/>
        </w:rPr>
        <w:t>o</w:t>
      </w:r>
      <w:r w:rsidRPr="001A21E8">
        <w:rPr>
          <w:rFonts w:ascii="Tahoma" w:eastAsia="Tahoma" w:hAnsi="Tahoma" w:cs="Tahoma"/>
        </w:rPr>
        <w: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2"/>
        </w:rPr>
        <w:t>e</w:t>
      </w:r>
      <w:r w:rsidRPr="001A21E8">
        <w:rPr>
          <w:rFonts w:ascii="Tahoma" w:eastAsia="Tahoma" w:hAnsi="Tahoma" w:cs="Tahoma"/>
        </w:rPr>
        <w:t>j</w:t>
      </w:r>
      <w:r w:rsidRPr="001A21E8">
        <w:rPr>
          <w:rFonts w:ascii="Tahoma" w:eastAsia="Tahoma" w:hAnsi="Tahoma" w:cs="Tahoma"/>
          <w:spacing w:val="32"/>
        </w:rPr>
        <w:t xml:space="preserve"> </w:t>
      </w:r>
      <w:r w:rsidRPr="001A21E8">
        <w:rPr>
          <w:rFonts w:ascii="Tahoma" w:eastAsia="Tahoma" w:hAnsi="Tahoma" w:cs="Tahoma"/>
        </w:rPr>
        <w:t>i</w:t>
      </w:r>
      <w:r w:rsidRPr="001A21E8">
        <w:rPr>
          <w:rFonts w:ascii="Tahoma" w:eastAsia="Tahoma" w:hAnsi="Tahoma" w:cs="Tahoma"/>
          <w:spacing w:val="54"/>
        </w:rPr>
        <w:t xml:space="preserve"> </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to</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39"/>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48"/>
        </w:rPr>
        <w:t xml:space="preserve"> </w:t>
      </w:r>
      <w:r w:rsidRPr="001A21E8">
        <w:rPr>
          <w:rFonts w:ascii="Tahoma" w:eastAsia="Tahoma" w:hAnsi="Tahoma" w:cs="Tahoma"/>
        </w:rPr>
        <w:t>o</w:t>
      </w:r>
      <w:r w:rsidRPr="001A21E8">
        <w:rPr>
          <w:rFonts w:ascii="Tahoma" w:eastAsia="Tahoma" w:hAnsi="Tahoma" w:cs="Tahoma"/>
          <w:spacing w:val="5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3"/>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ć</w:t>
      </w:r>
      <w:r w:rsidRPr="001A21E8">
        <w:rPr>
          <w:rFonts w:ascii="Tahoma" w:eastAsia="Tahoma" w:hAnsi="Tahoma" w:cs="Tahoma"/>
        </w:rPr>
        <w:t>,</w:t>
      </w:r>
      <w:r w:rsidRPr="001A21E8">
        <w:rPr>
          <w:rFonts w:ascii="Tahoma" w:eastAsia="Tahoma" w:hAnsi="Tahoma" w:cs="Tahoma"/>
          <w:spacing w:val="44"/>
        </w:rPr>
        <w:t xml:space="preserve"> </w:t>
      </w:r>
      <w:r w:rsidR="007D5D6B">
        <w:rPr>
          <w:rFonts w:ascii="Tahoma" w:eastAsia="Tahoma" w:hAnsi="Tahoma" w:cs="Tahoma"/>
          <w:spacing w:val="44"/>
        </w:rPr>
        <w:br/>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00610491" w:rsidRPr="001A21E8">
        <w:rPr>
          <w:rFonts w:ascii="Tahoma" w:eastAsia="Tahoma" w:hAnsi="Tahoma" w:cs="Tahoma"/>
        </w:rPr>
        <w:t xml:space="preserve"> </w:t>
      </w:r>
      <w:r w:rsidRPr="001A21E8">
        <w:rPr>
          <w:rFonts w:ascii="Tahoma" w:eastAsia="Tahoma" w:hAnsi="Tahoma" w:cs="Tahoma"/>
        </w:rPr>
        <w:t>do</w:t>
      </w:r>
      <w:r w:rsidRPr="001A21E8">
        <w:rPr>
          <w:rFonts w:ascii="Tahoma" w:eastAsia="Tahoma" w:hAnsi="Tahoma" w:cs="Tahoma"/>
          <w:spacing w:val="8"/>
        </w:rPr>
        <w:t xml:space="preserve"> </w:t>
      </w:r>
      <w:r w:rsidRPr="001A21E8">
        <w:rPr>
          <w:rFonts w:ascii="Tahoma" w:eastAsia="Tahoma" w:hAnsi="Tahoma" w:cs="Tahoma"/>
          <w:b/>
          <w:spacing w:val="-1"/>
        </w:rPr>
        <w:t>2</w:t>
      </w:r>
      <w:r w:rsidRPr="001A21E8">
        <w:rPr>
          <w:rFonts w:ascii="Tahoma" w:eastAsia="Tahoma" w:hAnsi="Tahoma" w:cs="Tahoma"/>
          <w:b/>
        </w:rPr>
        <w:t>0</w:t>
      </w:r>
      <w:r w:rsidRPr="001A21E8">
        <w:rPr>
          <w:rFonts w:ascii="Tahoma" w:eastAsia="Tahoma" w:hAnsi="Tahoma" w:cs="Tahoma"/>
          <w:b/>
          <w:spacing w:val="7"/>
        </w:rPr>
        <w:t xml:space="preserve"> </w:t>
      </w:r>
      <w:r w:rsidRPr="001A21E8">
        <w:rPr>
          <w:rFonts w:ascii="Tahoma" w:eastAsia="Tahoma" w:hAnsi="Tahoma" w:cs="Tahoma"/>
          <w:b/>
          <w:spacing w:val="2"/>
        </w:rPr>
        <w:t>d</w:t>
      </w:r>
      <w:r w:rsidRPr="001A21E8">
        <w:rPr>
          <w:rFonts w:ascii="Tahoma" w:eastAsia="Tahoma" w:hAnsi="Tahoma" w:cs="Tahoma"/>
          <w:b/>
          <w:spacing w:val="-1"/>
        </w:rPr>
        <w:t>n</w:t>
      </w:r>
      <w:r w:rsidRPr="001A21E8">
        <w:rPr>
          <w:rFonts w:ascii="Tahoma" w:eastAsia="Tahoma" w:hAnsi="Tahoma" w:cs="Tahoma"/>
          <w:b/>
        </w:rPr>
        <w:t>i</w:t>
      </w:r>
      <w:r w:rsidRPr="001A21E8">
        <w:rPr>
          <w:rFonts w:ascii="Tahoma" w:eastAsia="Tahoma" w:hAnsi="Tahoma" w:cs="Tahoma"/>
          <w:b/>
          <w:spacing w:val="9"/>
        </w:rPr>
        <w:t xml:space="preserve"> </w:t>
      </w:r>
      <w:r w:rsidRPr="001A21E8">
        <w:rPr>
          <w:rFonts w:ascii="Tahoma" w:eastAsia="Tahoma" w:hAnsi="Tahoma" w:cs="Tahoma"/>
          <w:b/>
        </w:rPr>
        <w:t>roboc</w:t>
      </w:r>
      <w:r w:rsidRPr="001A21E8">
        <w:rPr>
          <w:rFonts w:ascii="Tahoma" w:eastAsia="Tahoma" w:hAnsi="Tahoma" w:cs="Tahoma"/>
          <w:b/>
          <w:spacing w:val="2"/>
        </w:rPr>
        <w:t>z</w:t>
      </w:r>
      <w:r w:rsidRPr="001A21E8">
        <w:rPr>
          <w:rFonts w:ascii="Tahoma" w:eastAsia="Tahoma" w:hAnsi="Tahoma" w:cs="Tahoma"/>
          <w:b/>
          <w:spacing w:val="-1"/>
        </w:rPr>
        <w:t>yc</w:t>
      </w:r>
      <w:r w:rsidRPr="001A21E8">
        <w:rPr>
          <w:rFonts w:ascii="Tahoma" w:eastAsia="Tahoma" w:hAnsi="Tahoma" w:cs="Tahoma"/>
          <w:b/>
        </w:rPr>
        <w:t>h</w:t>
      </w:r>
      <w:r w:rsidRPr="001A21E8">
        <w:rPr>
          <w:rFonts w:ascii="Tahoma" w:eastAsia="Tahoma" w:hAnsi="Tahoma" w:cs="Tahoma"/>
        </w:rPr>
        <w:t xml:space="preserve"> od</w:t>
      </w:r>
      <w:r w:rsidRPr="001A21E8">
        <w:rPr>
          <w:rFonts w:ascii="Tahoma" w:eastAsia="Tahoma" w:hAnsi="Tahoma" w:cs="Tahoma"/>
          <w:spacing w:val="8"/>
        </w:rPr>
        <w:t xml:space="preserve"> </w:t>
      </w:r>
      <w:r w:rsidRPr="001A21E8">
        <w:rPr>
          <w:rFonts w:ascii="Tahoma" w:eastAsia="Tahoma" w:hAnsi="Tahoma" w:cs="Tahoma"/>
          <w:spacing w:val="4"/>
        </w:rPr>
        <w:t>d</w:t>
      </w:r>
      <w:r w:rsidRPr="001A21E8">
        <w:rPr>
          <w:rFonts w:ascii="Tahoma" w:eastAsia="Tahoma" w:hAnsi="Tahoma" w:cs="Tahoma"/>
          <w:spacing w:val="1"/>
        </w:rPr>
        <w:t>a</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6"/>
        </w:rPr>
        <w:t xml:space="preserve"> </w:t>
      </w:r>
      <w:r w:rsidRPr="001A21E8">
        <w:rPr>
          <w:rFonts w:ascii="Tahoma" w:eastAsia="Tahoma" w:hAnsi="Tahoma" w:cs="Tahoma"/>
        </w:rPr>
        <w:t>otr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 pr</w:t>
      </w:r>
      <w:r w:rsidRPr="001A21E8">
        <w:rPr>
          <w:rFonts w:ascii="Tahoma" w:eastAsia="Tahoma" w:hAnsi="Tahoma" w:cs="Tahoma"/>
          <w:spacing w:val="1"/>
        </w:rPr>
        <w:t>z</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spacing w:val="-1"/>
        </w:rPr>
        <w:t>c</w:t>
      </w:r>
      <w:r w:rsidRPr="001A21E8">
        <w:rPr>
          <w:rFonts w:ascii="Tahoma" w:eastAsia="Tahoma" w:hAnsi="Tahoma" w:cs="Tahoma"/>
        </w:rPr>
        <w:t>zym</w:t>
      </w:r>
      <w:r w:rsidRPr="001A21E8">
        <w:rPr>
          <w:rFonts w:ascii="Tahoma" w:eastAsia="Tahoma" w:hAnsi="Tahoma" w:cs="Tahoma"/>
          <w:spacing w:val="9"/>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in</w:t>
      </w:r>
      <w:r w:rsidRPr="001A21E8">
        <w:rPr>
          <w:rFonts w:ascii="Tahoma" w:eastAsia="Tahoma" w:hAnsi="Tahoma" w:cs="Tahoma"/>
          <w:spacing w:val="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n</w:t>
      </w:r>
      <w:r w:rsidRPr="001A21E8">
        <w:rPr>
          <w:rFonts w:ascii="Tahoma" w:eastAsia="Tahoma" w:hAnsi="Tahoma" w:cs="Tahoma"/>
          <w:spacing w:val="6"/>
        </w:rPr>
        <w:t xml:space="preserve"> </w:t>
      </w:r>
      <w:r w:rsidRPr="001A21E8">
        <w:rPr>
          <w:rFonts w:ascii="Tahoma" w:eastAsia="Tahoma" w:hAnsi="Tahoma" w:cs="Tahoma"/>
          <w:spacing w:val="2"/>
        </w:rPr>
        <w:t>do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zy</w:t>
      </w:r>
      <w:r w:rsidR="00C8380C" w:rsidRPr="001A21E8">
        <w:rPr>
          <w:rFonts w:ascii="Tahoma" w:eastAsia="Tahoma" w:hAnsi="Tahoma" w:cs="Tahoma"/>
        </w:rPr>
        <w:t xml:space="preserve"> zarówno</w:t>
      </w:r>
      <w:r w:rsidRPr="001A21E8">
        <w:rPr>
          <w:rFonts w:ascii="Tahoma" w:eastAsia="Tahoma" w:hAnsi="Tahoma" w:cs="Tahoma"/>
          <w:spacing w:val="4"/>
        </w:rPr>
        <w:t xml:space="preserve"> </w:t>
      </w:r>
      <w:r w:rsidRPr="001A21E8">
        <w:rPr>
          <w:rFonts w:ascii="Tahoma" w:eastAsia="Tahoma" w:hAnsi="Tahoma" w:cs="Tahoma"/>
          <w:spacing w:val="2"/>
        </w:rPr>
        <w:t>p</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ł</w:t>
      </w:r>
      <w:r w:rsidRPr="001A21E8">
        <w:rPr>
          <w:rFonts w:ascii="Tahoma" w:eastAsia="Tahoma" w:hAnsi="Tahoma" w:cs="Tahoma"/>
        </w:rPr>
        <w:t>ożo</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rPr>
        <w:t>j pr</w:t>
      </w:r>
      <w:r w:rsidRPr="001A21E8">
        <w:rPr>
          <w:rFonts w:ascii="Tahoma" w:eastAsia="Tahoma" w:hAnsi="Tahoma" w:cs="Tahoma"/>
          <w:spacing w:val="1"/>
        </w:rPr>
        <w:t>ze</w:t>
      </w:r>
      <w:r w:rsidRPr="001A21E8">
        <w:rPr>
          <w:rFonts w:ascii="Tahoma" w:eastAsia="Tahoma" w:hAnsi="Tahoma" w:cs="Tahoma"/>
        </w:rPr>
        <w:t>z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58"/>
        </w:rPr>
        <w:t xml:space="preserve"> </w:t>
      </w:r>
      <w:r w:rsidR="00C8380C" w:rsidRPr="001A21E8">
        <w:rPr>
          <w:rFonts w:ascii="Tahoma" w:eastAsia="Tahoma" w:hAnsi="Tahoma" w:cs="Tahoma"/>
        </w:rPr>
        <w:t>wersji</w:t>
      </w:r>
      <w:r w:rsidR="00C8380C" w:rsidRPr="001A21E8">
        <w:rPr>
          <w:rFonts w:ascii="Tahoma" w:eastAsia="Tahoma" w:hAnsi="Tahoma" w:cs="Tahoma"/>
          <w:spacing w:val="58"/>
        </w:rPr>
        <w:t xml:space="preserve"> </w:t>
      </w:r>
      <w:r w:rsidR="00C8380C" w:rsidRPr="001A21E8">
        <w:rPr>
          <w:rFonts w:ascii="Tahoma" w:eastAsia="Tahoma" w:hAnsi="Tahoma" w:cs="Tahoma"/>
          <w:spacing w:val="-1"/>
        </w:rPr>
        <w:t>jak i kolejnych</w:t>
      </w:r>
      <w:r w:rsidRPr="001A21E8">
        <w:rPr>
          <w:rFonts w:ascii="Tahoma" w:eastAsia="Tahoma" w:hAnsi="Tahoma" w:cs="Tahoma"/>
        </w:rPr>
        <w:t>.</w:t>
      </w:r>
      <w:r w:rsidR="001046F4" w:rsidRPr="001A21E8">
        <w:rPr>
          <w:rStyle w:val="Odwoanieprzypisudolnego"/>
          <w:rFonts w:ascii="Tahoma" w:eastAsia="Tahoma" w:hAnsi="Tahoma" w:cs="Tahoma"/>
          <w:spacing w:val="5"/>
        </w:rPr>
        <w:footnoteReference w:id="48"/>
      </w:r>
    </w:p>
    <w:p w14:paraId="7B8A1F25" w14:textId="7CD9C067" w:rsidR="009A30A1" w:rsidRPr="001A21E8" w:rsidRDefault="00280ADA" w:rsidP="00820FBB">
      <w:pPr>
        <w:tabs>
          <w:tab w:val="num" w:pos="426"/>
        </w:tabs>
        <w:spacing w:line="276" w:lineRule="auto"/>
        <w:ind w:left="426" w:right="14"/>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prz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10"/>
        </w:rPr>
        <w:t xml:space="preserve"> </w:t>
      </w:r>
      <w:r w:rsidR="00A00813" w:rsidRPr="001A21E8">
        <w:rPr>
          <w:rFonts w:ascii="Tahoma" w:eastAsia="Tahoma" w:hAnsi="Tahoma" w:cs="Tahoma"/>
          <w:spacing w:val="-10"/>
        </w:rPr>
        <w:t>g</w:t>
      </w:r>
      <w:r w:rsidRPr="001A21E8">
        <w:rPr>
          <w:rFonts w:ascii="Tahoma" w:eastAsia="Tahoma" w:hAnsi="Tahoma" w:cs="Tahoma"/>
        </w:rPr>
        <w:t>d</w:t>
      </w:r>
      <w:r w:rsidRPr="001A21E8">
        <w:rPr>
          <w:rFonts w:ascii="Tahoma" w:eastAsia="Tahoma" w:hAnsi="Tahoma" w:cs="Tahoma"/>
          <w:spacing w:val="2"/>
        </w:rPr>
        <w:t>y</w:t>
      </w:r>
      <w:r w:rsidRPr="001A21E8">
        <w:rPr>
          <w:rFonts w:ascii="Tahoma" w:eastAsia="Tahoma" w:hAnsi="Tahoma" w:cs="Tahoma"/>
        </w:rPr>
        <w:t>:</w:t>
      </w:r>
    </w:p>
    <w:p w14:paraId="0D82A329" w14:textId="77777777" w:rsidR="003F6632" w:rsidRDefault="009A30A1" w:rsidP="000E63B7">
      <w:pPr>
        <w:pStyle w:val="Akapitzlist"/>
        <w:numPr>
          <w:ilvl w:val="0"/>
          <w:numId w:val="52"/>
        </w:numPr>
        <w:spacing w:line="276" w:lineRule="auto"/>
        <w:ind w:left="851" w:right="14" w:hanging="425"/>
        <w:jc w:val="both"/>
        <w:rPr>
          <w:rFonts w:ascii="Tahoma" w:eastAsia="Tahoma" w:hAnsi="Tahoma" w:cs="Tahoma"/>
        </w:rPr>
      </w:pPr>
      <w:r w:rsidRPr="003F6632">
        <w:rPr>
          <w:rFonts w:ascii="Tahoma" w:eastAsia="Tahoma" w:hAnsi="Tahoma" w:cs="Tahoma"/>
        </w:rPr>
        <w:t xml:space="preserve">Beneficjent zobowiązany jest na wezwanie IZ do złożenia dokumentów, o których mowa </w:t>
      </w:r>
      <w:r w:rsidR="00B112E4" w:rsidRPr="003F6632">
        <w:rPr>
          <w:rFonts w:ascii="Tahoma" w:eastAsia="Tahoma" w:hAnsi="Tahoma" w:cs="Tahoma"/>
        </w:rPr>
        <w:br/>
      </w:r>
      <w:r w:rsidRPr="003F6632">
        <w:rPr>
          <w:rFonts w:ascii="Tahoma" w:eastAsia="Tahoma" w:hAnsi="Tahoma" w:cs="Tahoma"/>
        </w:rPr>
        <w:t>w §1</w:t>
      </w:r>
      <w:r w:rsidR="009B73C7" w:rsidRPr="003F6632">
        <w:rPr>
          <w:rFonts w:ascii="Tahoma" w:eastAsia="Tahoma" w:hAnsi="Tahoma" w:cs="Tahoma"/>
        </w:rPr>
        <w:t>2</w:t>
      </w:r>
      <w:r w:rsidRPr="003F6632">
        <w:rPr>
          <w:rFonts w:ascii="Tahoma" w:eastAsia="Tahoma" w:hAnsi="Tahoma" w:cs="Tahoma"/>
        </w:rPr>
        <w:t xml:space="preserve"> ust. 6 pkt. 2</w:t>
      </w:r>
      <w:r w:rsidR="003C3332" w:rsidRPr="003F6632">
        <w:rPr>
          <w:rFonts w:ascii="Tahoma" w:eastAsia="Tahoma" w:hAnsi="Tahoma" w:cs="Tahoma"/>
        </w:rPr>
        <w:t xml:space="preserve"> - </w:t>
      </w:r>
      <w:r w:rsidRPr="003F6632">
        <w:rPr>
          <w:rFonts w:ascii="Tahoma" w:eastAsia="Tahoma" w:hAnsi="Tahoma" w:cs="Tahoma"/>
        </w:rPr>
        <w:t xml:space="preserve">termin weryfikacji wniosku o płatność wskazany w ust. 3 niniejszego paragrafu, zostaje wydłużony o czas </w:t>
      </w:r>
      <w:r w:rsidR="00FB6CAA" w:rsidRPr="003F6632">
        <w:rPr>
          <w:rFonts w:ascii="Tahoma" w:eastAsia="Tahoma" w:hAnsi="Tahoma" w:cs="Tahoma"/>
        </w:rPr>
        <w:t xml:space="preserve">oczekiwania na </w:t>
      </w:r>
      <w:r w:rsidR="003C3332" w:rsidRPr="003F6632">
        <w:rPr>
          <w:rFonts w:ascii="Tahoma" w:eastAsia="Tahoma" w:hAnsi="Tahoma" w:cs="Tahoma"/>
        </w:rPr>
        <w:t xml:space="preserve">w/w </w:t>
      </w:r>
      <w:r w:rsidR="00FB6CAA" w:rsidRPr="003F6632">
        <w:rPr>
          <w:rFonts w:ascii="Tahoma" w:eastAsia="Tahoma" w:hAnsi="Tahoma" w:cs="Tahoma"/>
        </w:rPr>
        <w:t>dokumenty;</w:t>
      </w:r>
    </w:p>
    <w:p w14:paraId="12FD9706" w14:textId="5EC8817F" w:rsidR="003F6632" w:rsidRDefault="00280ADA" w:rsidP="000E63B7">
      <w:pPr>
        <w:pStyle w:val="Akapitzlist"/>
        <w:numPr>
          <w:ilvl w:val="0"/>
          <w:numId w:val="52"/>
        </w:numPr>
        <w:spacing w:line="276" w:lineRule="auto"/>
        <w:ind w:left="851" w:right="14" w:hanging="425"/>
        <w:jc w:val="both"/>
        <w:rPr>
          <w:rFonts w:ascii="Tahoma" w:eastAsia="Tahoma" w:hAnsi="Tahoma" w:cs="Tahoma"/>
        </w:rPr>
      </w:pPr>
      <w:r w:rsidRPr="003F6632">
        <w:rPr>
          <w:rFonts w:ascii="Tahoma" w:eastAsia="Tahoma" w:hAnsi="Tahoma" w:cs="Tahoma"/>
        </w:rPr>
        <w:t>w</w:t>
      </w:r>
      <w:r w:rsidRPr="003F6632">
        <w:rPr>
          <w:rFonts w:ascii="Tahoma" w:eastAsia="Tahoma" w:hAnsi="Tahoma" w:cs="Tahoma"/>
          <w:spacing w:val="11"/>
        </w:rPr>
        <w:t xml:space="preserve"> </w:t>
      </w:r>
      <w:r w:rsidRPr="003F6632">
        <w:rPr>
          <w:rFonts w:ascii="Tahoma" w:eastAsia="Tahoma" w:hAnsi="Tahoma" w:cs="Tahoma"/>
          <w:spacing w:val="-2"/>
        </w:rPr>
        <w:t>r</w:t>
      </w:r>
      <w:r w:rsidRPr="003F6632">
        <w:rPr>
          <w:rFonts w:ascii="Tahoma" w:eastAsia="Tahoma" w:hAnsi="Tahoma" w:cs="Tahoma"/>
          <w:spacing w:val="1"/>
        </w:rPr>
        <w:t>a</w:t>
      </w:r>
      <w:r w:rsidRPr="003F6632">
        <w:rPr>
          <w:rFonts w:ascii="Tahoma" w:eastAsia="Tahoma" w:hAnsi="Tahoma" w:cs="Tahoma"/>
        </w:rPr>
        <w:t>m</w:t>
      </w:r>
      <w:r w:rsidRPr="003F6632">
        <w:rPr>
          <w:rFonts w:ascii="Tahoma" w:eastAsia="Tahoma" w:hAnsi="Tahoma" w:cs="Tahoma"/>
          <w:spacing w:val="1"/>
        </w:rPr>
        <w:t>a</w:t>
      </w:r>
      <w:r w:rsidRPr="003F6632">
        <w:rPr>
          <w:rFonts w:ascii="Tahoma" w:eastAsia="Tahoma" w:hAnsi="Tahoma" w:cs="Tahoma"/>
          <w:spacing w:val="-1"/>
        </w:rPr>
        <w:t>c</w:t>
      </w:r>
      <w:r w:rsidRPr="003F6632">
        <w:rPr>
          <w:rFonts w:ascii="Tahoma" w:eastAsia="Tahoma" w:hAnsi="Tahoma" w:cs="Tahoma"/>
        </w:rPr>
        <w:t>h</w:t>
      </w:r>
      <w:r w:rsidRPr="003F6632">
        <w:rPr>
          <w:rFonts w:ascii="Tahoma" w:eastAsia="Tahoma" w:hAnsi="Tahoma" w:cs="Tahoma"/>
          <w:spacing w:val="4"/>
        </w:rPr>
        <w:t xml:space="preserve"> </w:t>
      </w:r>
      <w:r w:rsidRPr="003F6632">
        <w:rPr>
          <w:rFonts w:ascii="Tahoma" w:eastAsia="Tahoma" w:hAnsi="Tahoma" w:cs="Tahoma"/>
          <w:spacing w:val="1"/>
        </w:rPr>
        <w:t>p</w:t>
      </w:r>
      <w:r w:rsidRPr="003F6632">
        <w:rPr>
          <w:rFonts w:ascii="Tahoma" w:eastAsia="Tahoma" w:hAnsi="Tahoma" w:cs="Tahoma"/>
        </w:rPr>
        <w:t>ro</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spacing w:val="-1"/>
        </w:rPr>
        <w:t>k</w:t>
      </w:r>
      <w:r w:rsidRPr="003F6632">
        <w:rPr>
          <w:rFonts w:ascii="Tahoma" w:eastAsia="Tahoma" w:hAnsi="Tahoma" w:cs="Tahoma"/>
        </w:rPr>
        <w:t>tu</w:t>
      </w:r>
      <w:r w:rsidRPr="003F6632">
        <w:rPr>
          <w:rFonts w:ascii="Tahoma" w:eastAsia="Tahoma" w:hAnsi="Tahoma" w:cs="Tahoma"/>
          <w:spacing w:val="3"/>
        </w:rPr>
        <w:t xml:space="preserve"> </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rPr>
        <w:t>st</w:t>
      </w:r>
      <w:r w:rsidRPr="003F6632">
        <w:rPr>
          <w:rFonts w:ascii="Tahoma" w:eastAsia="Tahoma" w:hAnsi="Tahoma" w:cs="Tahoma"/>
          <w:spacing w:val="8"/>
        </w:rPr>
        <w:t xml:space="preserve"> </w:t>
      </w:r>
      <w:r w:rsidRPr="003F6632">
        <w:rPr>
          <w:rFonts w:ascii="Tahoma" w:eastAsia="Tahoma" w:hAnsi="Tahoma" w:cs="Tahoma"/>
          <w:spacing w:val="2"/>
        </w:rPr>
        <w:t>d</w:t>
      </w:r>
      <w:r w:rsidRPr="003F6632">
        <w:rPr>
          <w:rFonts w:ascii="Tahoma" w:eastAsia="Tahoma" w:hAnsi="Tahoma" w:cs="Tahoma"/>
        </w:rPr>
        <w:t>o</w:t>
      </w:r>
      <w:r w:rsidRPr="003F6632">
        <w:rPr>
          <w:rFonts w:ascii="Tahoma" w:eastAsia="Tahoma" w:hAnsi="Tahoma" w:cs="Tahoma"/>
          <w:spacing w:val="-3"/>
        </w:rPr>
        <w:t>k</w:t>
      </w:r>
      <w:r w:rsidRPr="003F6632">
        <w:rPr>
          <w:rFonts w:ascii="Tahoma" w:eastAsia="Tahoma" w:hAnsi="Tahoma" w:cs="Tahoma"/>
          <w:spacing w:val="2"/>
        </w:rPr>
        <w:t>o</w:t>
      </w:r>
      <w:r w:rsidRPr="003F6632">
        <w:rPr>
          <w:rFonts w:ascii="Tahoma" w:eastAsia="Tahoma" w:hAnsi="Tahoma" w:cs="Tahoma"/>
          <w:spacing w:val="-1"/>
        </w:rPr>
        <w:t>nyw</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 xml:space="preserve">a </w:t>
      </w:r>
      <w:r w:rsidRPr="003F6632">
        <w:rPr>
          <w:rFonts w:ascii="Tahoma" w:eastAsia="Tahoma" w:hAnsi="Tahoma" w:cs="Tahoma"/>
          <w:spacing w:val="-3"/>
        </w:rPr>
        <w:t>k</w:t>
      </w:r>
      <w:r w:rsidRPr="003F6632">
        <w:rPr>
          <w:rFonts w:ascii="Tahoma" w:eastAsia="Tahoma" w:hAnsi="Tahoma" w:cs="Tahoma"/>
          <w:spacing w:val="2"/>
        </w:rPr>
        <w:t>o</w:t>
      </w:r>
      <w:r w:rsidRPr="003F6632">
        <w:rPr>
          <w:rFonts w:ascii="Tahoma" w:eastAsia="Tahoma" w:hAnsi="Tahoma" w:cs="Tahoma"/>
          <w:spacing w:val="-1"/>
        </w:rPr>
        <w:t>n</w:t>
      </w:r>
      <w:r w:rsidRPr="003F6632">
        <w:rPr>
          <w:rFonts w:ascii="Tahoma" w:eastAsia="Tahoma" w:hAnsi="Tahoma" w:cs="Tahoma"/>
        </w:rPr>
        <w:t>trola</w:t>
      </w:r>
      <w:r w:rsidRPr="003F6632">
        <w:rPr>
          <w:rFonts w:ascii="Tahoma" w:eastAsia="Tahoma" w:hAnsi="Tahoma" w:cs="Tahoma"/>
          <w:spacing w:val="4"/>
        </w:rPr>
        <w:t xml:space="preserve"> </w:t>
      </w:r>
      <w:r w:rsidRPr="003F6632">
        <w:rPr>
          <w:rFonts w:ascii="Tahoma" w:eastAsia="Tahoma" w:hAnsi="Tahoma" w:cs="Tahoma"/>
        </w:rPr>
        <w:t>i</w:t>
      </w:r>
      <w:r w:rsidRPr="003F6632">
        <w:rPr>
          <w:rFonts w:ascii="Tahoma" w:eastAsia="Tahoma" w:hAnsi="Tahoma" w:cs="Tahoma"/>
          <w:spacing w:val="10"/>
        </w:rPr>
        <w:t xml:space="preserve"> </w:t>
      </w:r>
      <w:r w:rsidRPr="003F6632">
        <w:rPr>
          <w:rFonts w:ascii="Tahoma" w:eastAsia="Tahoma" w:hAnsi="Tahoma" w:cs="Tahoma"/>
        </w:rPr>
        <w:t>z</w:t>
      </w:r>
      <w:r w:rsidRPr="003F6632">
        <w:rPr>
          <w:rFonts w:ascii="Tahoma" w:eastAsia="Tahoma" w:hAnsi="Tahoma" w:cs="Tahoma"/>
          <w:spacing w:val="1"/>
        </w:rPr>
        <w:t>ł</w:t>
      </w:r>
      <w:r w:rsidRPr="003F6632">
        <w:rPr>
          <w:rFonts w:ascii="Tahoma" w:eastAsia="Tahoma" w:hAnsi="Tahoma" w:cs="Tahoma"/>
        </w:rPr>
        <w:t>ożo</w:t>
      </w:r>
      <w:r w:rsidRPr="003F6632">
        <w:rPr>
          <w:rFonts w:ascii="Tahoma" w:eastAsia="Tahoma" w:hAnsi="Tahoma" w:cs="Tahoma"/>
          <w:spacing w:val="-3"/>
        </w:rPr>
        <w:t>n</w:t>
      </w:r>
      <w:r w:rsidRPr="003F6632">
        <w:rPr>
          <w:rFonts w:ascii="Tahoma" w:eastAsia="Tahoma" w:hAnsi="Tahoma" w:cs="Tahoma"/>
        </w:rPr>
        <w:t>y</w:t>
      </w:r>
      <w:r w:rsidRPr="003F6632">
        <w:rPr>
          <w:rFonts w:ascii="Tahoma" w:eastAsia="Tahoma" w:hAnsi="Tahoma" w:cs="Tahoma"/>
          <w:spacing w:val="3"/>
        </w:rPr>
        <w:t xml:space="preserve"> </w:t>
      </w:r>
      <w:r w:rsidRPr="003F6632">
        <w:rPr>
          <w:rFonts w:ascii="Tahoma" w:eastAsia="Tahoma" w:hAnsi="Tahoma" w:cs="Tahoma"/>
        </w:rPr>
        <w:t>zos</w:t>
      </w:r>
      <w:r w:rsidRPr="003F6632">
        <w:rPr>
          <w:rFonts w:ascii="Tahoma" w:eastAsia="Tahoma" w:hAnsi="Tahoma" w:cs="Tahoma"/>
          <w:spacing w:val="1"/>
        </w:rPr>
        <w:t>ta</w:t>
      </w:r>
      <w:r w:rsidRPr="003F6632">
        <w:rPr>
          <w:rFonts w:ascii="Tahoma" w:eastAsia="Tahoma" w:hAnsi="Tahoma" w:cs="Tahoma"/>
        </w:rPr>
        <w:t>ł</w:t>
      </w:r>
      <w:r w:rsidRPr="003F6632">
        <w:rPr>
          <w:rFonts w:ascii="Tahoma" w:eastAsia="Tahoma" w:hAnsi="Tahoma" w:cs="Tahoma"/>
          <w:spacing w:val="6"/>
        </w:rPr>
        <w:t xml:space="preserve"> </w:t>
      </w:r>
      <w:r w:rsidRPr="003F6632">
        <w:rPr>
          <w:rFonts w:ascii="Tahoma" w:eastAsia="Tahoma" w:hAnsi="Tahoma" w:cs="Tahoma"/>
          <w:spacing w:val="-1"/>
        </w:rPr>
        <w:t>k</w:t>
      </w:r>
      <w:r w:rsidRPr="003F6632">
        <w:rPr>
          <w:rFonts w:ascii="Tahoma" w:eastAsia="Tahoma" w:hAnsi="Tahoma" w:cs="Tahoma"/>
        </w:rPr>
        <w:t>o</w:t>
      </w:r>
      <w:r w:rsidRPr="003F6632">
        <w:rPr>
          <w:rFonts w:ascii="Tahoma" w:eastAsia="Tahoma" w:hAnsi="Tahoma" w:cs="Tahoma"/>
          <w:spacing w:val="1"/>
        </w:rPr>
        <w:t>ń</w:t>
      </w:r>
      <w:r w:rsidRPr="003F6632">
        <w:rPr>
          <w:rFonts w:ascii="Tahoma" w:eastAsia="Tahoma" w:hAnsi="Tahoma" w:cs="Tahoma"/>
          <w:spacing w:val="-1"/>
        </w:rPr>
        <w:t>c</w:t>
      </w:r>
      <w:r w:rsidRPr="003F6632">
        <w:rPr>
          <w:rFonts w:ascii="Tahoma" w:eastAsia="Tahoma" w:hAnsi="Tahoma" w:cs="Tahoma"/>
        </w:rPr>
        <w:t>o</w:t>
      </w:r>
      <w:r w:rsidRPr="003F6632">
        <w:rPr>
          <w:rFonts w:ascii="Tahoma" w:eastAsia="Tahoma" w:hAnsi="Tahoma" w:cs="Tahoma"/>
          <w:spacing w:val="1"/>
        </w:rPr>
        <w:t>w</w:t>
      </w:r>
      <w:r w:rsidRPr="003F6632">
        <w:rPr>
          <w:rFonts w:ascii="Tahoma" w:eastAsia="Tahoma" w:hAnsi="Tahoma" w:cs="Tahoma"/>
        </w:rPr>
        <w:t>y</w:t>
      </w:r>
      <w:r w:rsidRPr="003F6632">
        <w:rPr>
          <w:rFonts w:ascii="Tahoma" w:eastAsia="Tahoma" w:hAnsi="Tahoma" w:cs="Tahoma"/>
          <w:spacing w:val="2"/>
        </w:rPr>
        <w:t xml:space="preserve">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spacing w:val="2"/>
        </w:rPr>
        <w:t>i</w:t>
      </w:r>
      <w:r w:rsidRPr="003F6632">
        <w:rPr>
          <w:rFonts w:ascii="Tahoma" w:eastAsia="Tahoma" w:hAnsi="Tahoma" w:cs="Tahoma"/>
        </w:rPr>
        <w:t>o</w:t>
      </w:r>
      <w:r w:rsidRPr="003F6632">
        <w:rPr>
          <w:rFonts w:ascii="Tahoma" w:eastAsia="Tahoma" w:hAnsi="Tahoma" w:cs="Tahoma"/>
          <w:spacing w:val="2"/>
        </w:rPr>
        <w:t>s</w:t>
      </w:r>
      <w:r w:rsidRPr="003F6632">
        <w:rPr>
          <w:rFonts w:ascii="Tahoma" w:eastAsia="Tahoma" w:hAnsi="Tahoma" w:cs="Tahoma"/>
          <w:spacing w:val="1"/>
        </w:rPr>
        <w:t>e</w:t>
      </w:r>
      <w:r w:rsidRPr="003F6632">
        <w:rPr>
          <w:rFonts w:ascii="Tahoma" w:eastAsia="Tahoma" w:hAnsi="Tahoma" w:cs="Tahoma"/>
        </w:rPr>
        <w:t>k</w:t>
      </w:r>
      <w:r w:rsidRPr="003F6632">
        <w:rPr>
          <w:rFonts w:ascii="Tahoma" w:eastAsia="Tahoma" w:hAnsi="Tahoma" w:cs="Tahoma"/>
          <w:spacing w:val="3"/>
        </w:rPr>
        <w:t xml:space="preserve"> </w:t>
      </w:r>
      <w:r w:rsidR="007D5D6B">
        <w:rPr>
          <w:rFonts w:ascii="Tahoma" w:eastAsia="Tahoma" w:hAnsi="Tahoma" w:cs="Tahoma"/>
          <w:spacing w:val="3"/>
        </w:rPr>
        <w:br/>
      </w:r>
      <w:r w:rsidRPr="003F6632">
        <w:rPr>
          <w:rFonts w:ascii="Tahoma" w:eastAsia="Tahoma" w:hAnsi="Tahoma" w:cs="Tahoma"/>
        </w:rPr>
        <w:t>o</w:t>
      </w:r>
      <w:r w:rsidRPr="003F6632">
        <w:rPr>
          <w:rFonts w:ascii="Tahoma" w:eastAsia="Tahoma" w:hAnsi="Tahoma" w:cs="Tahoma"/>
          <w:spacing w:val="9"/>
        </w:rPr>
        <w:t xml:space="preserve"> </w:t>
      </w:r>
      <w:r w:rsidRPr="003F6632">
        <w:rPr>
          <w:rFonts w:ascii="Tahoma" w:eastAsia="Tahoma" w:hAnsi="Tahoma" w:cs="Tahoma"/>
        </w:rPr>
        <w:t>p</w:t>
      </w:r>
      <w:r w:rsidRPr="003F6632">
        <w:rPr>
          <w:rFonts w:ascii="Tahoma" w:eastAsia="Tahoma" w:hAnsi="Tahoma" w:cs="Tahoma"/>
          <w:spacing w:val="1"/>
        </w:rPr>
        <w:t>ła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rPr>
        <w:t>oś</w:t>
      </w:r>
      <w:r w:rsidRPr="003F6632">
        <w:rPr>
          <w:rFonts w:ascii="Tahoma" w:eastAsia="Tahoma" w:hAnsi="Tahoma" w:cs="Tahoma"/>
          <w:spacing w:val="-1"/>
        </w:rPr>
        <w:t>ć</w:t>
      </w:r>
      <w:r w:rsidR="003C3332" w:rsidRPr="003F6632">
        <w:rPr>
          <w:rFonts w:ascii="Tahoma" w:eastAsia="Tahoma" w:hAnsi="Tahoma" w:cs="Tahoma"/>
        </w:rPr>
        <w:t xml:space="preserve"> - </w:t>
      </w:r>
      <w:r w:rsidRPr="003F6632">
        <w:rPr>
          <w:rFonts w:ascii="Tahoma" w:eastAsia="Tahoma" w:hAnsi="Tahoma" w:cs="Tahoma"/>
        </w:rPr>
        <w:t xml:space="preserve"> t</w:t>
      </w:r>
      <w:r w:rsidRPr="003F6632">
        <w:rPr>
          <w:rFonts w:ascii="Tahoma" w:eastAsia="Tahoma" w:hAnsi="Tahoma" w:cs="Tahoma"/>
          <w:spacing w:val="1"/>
        </w:rPr>
        <w:t>e</w:t>
      </w:r>
      <w:r w:rsidRPr="003F6632">
        <w:rPr>
          <w:rFonts w:ascii="Tahoma" w:eastAsia="Tahoma" w:hAnsi="Tahoma" w:cs="Tahoma"/>
        </w:rPr>
        <w:t>r</w:t>
      </w:r>
      <w:r w:rsidRPr="003F6632">
        <w:rPr>
          <w:rFonts w:ascii="Tahoma" w:eastAsia="Tahoma" w:hAnsi="Tahoma" w:cs="Tahoma"/>
          <w:spacing w:val="1"/>
        </w:rPr>
        <w:t>m</w:t>
      </w:r>
      <w:r w:rsidRPr="003F6632">
        <w:rPr>
          <w:rFonts w:ascii="Tahoma" w:eastAsia="Tahoma" w:hAnsi="Tahoma" w:cs="Tahoma"/>
        </w:rPr>
        <w:t xml:space="preserve">in </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rPr>
        <w:t>go</w:t>
      </w:r>
      <w:r w:rsidRPr="003F6632">
        <w:rPr>
          <w:rFonts w:ascii="Tahoma" w:eastAsia="Tahoma" w:hAnsi="Tahoma" w:cs="Tahoma"/>
          <w:spacing w:val="15"/>
        </w:rPr>
        <w:t xml:space="preserve"> </w:t>
      </w:r>
      <w:r w:rsidRPr="003F6632">
        <w:rPr>
          <w:rFonts w:ascii="Tahoma" w:eastAsia="Tahoma" w:hAnsi="Tahoma" w:cs="Tahoma"/>
          <w:spacing w:val="1"/>
        </w:rPr>
        <w:t>we</w:t>
      </w:r>
      <w:r w:rsidRPr="003F6632">
        <w:rPr>
          <w:rFonts w:ascii="Tahoma" w:eastAsia="Tahoma" w:hAnsi="Tahoma" w:cs="Tahoma"/>
        </w:rPr>
        <w:t>ry</w:t>
      </w:r>
      <w:r w:rsidRPr="003F6632">
        <w:rPr>
          <w:rFonts w:ascii="Tahoma" w:eastAsia="Tahoma" w:hAnsi="Tahoma" w:cs="Tahoma"/>
          <w:spacing w:val="-2"/>
        </w:rPr>
        <w:t>f</w:t>
      </w:r>
      <w:r w:rsidRPr="003F6632">
        <w:rPr>
          <w:rFonts w:ascii="Tahoma" w:eastAsia="Tahoma" w:hAnsi="Tahoma" w:cs="Tahoma"/>
          <w:spacing w:val="2"/>
        </w:rPr>
        <w:t>i</w:t>
      </w:r>
      <w:r w:rsidRPr="003F6632">
        <w:rPr>
          <w:rFonts w:ascii="Tahoma" w:eastAsia="Tahoma" w:hAnsi="Tahoma" w:cs="Tahoma"/>
          <w:spacing w:val="-1"/>
        </w:rPr>
        <w:t>k</w:t>
      </w:r>
      <w:r w:rsidRPr="003F6632">
        <w:rPr>
          <w:rFonts w:ascii="Tahoma" w:eastAsia="Tahoma" w:hAnsi="Tahoma" w:cs="Tahoma"/>
          <w:spacing w:val="1"/>
        </w:rPr>
        <w:t>a</w:t>
      </w:r>
      <w:r w:rsidRPr="003F6632">
        <w:rPr>
          <w:rFonts w:ascii="Tahoma" w:eastAsia="Tahoma" w:hAnsi="Tahoma" w:cs="Tahoma"/>
          <w:spacing w:val="-1"/>
        </w:rPr>
        <w:t>cj</w:t>
      </w:r>
      <w:r w:rsidRPr="003F6632">
        <w:rPr>
          <w:rFonts w:ascii="Tahoma" w:eastAsia="Tahoma" w:hAnsi="Tahoma" w:cs="Tahoma"/>
        </w:rPr>
        <w:t xml:space="preserve">i </w:t>
      </w:r>
      <w:r w:rsidRPr="003F6632">
        <w:rPr>
          <w:rFonts w:ascii="Tahoma" w:eastAsia="Tahoma" w:hAnsi="Tahoma" w:cs="Tahoma"/>
          <w:spacing w:val="-1"/>
        </w:rPr>
        <w:t>u</w:t>
      </w:r>
      <w:r w:rsidRPr="003F6632">
        <w:rPr>
          <w:rFonts w:ascii="Tahoma" w:eastAsia="Tahoma" w:hAnsi="Tahoma" w:cs="Tahoma"/>
        </w:rPr>
        <w:t>l</w:t>
      </w:r>
      <w:r w:rsidRPr="003F6632">
        <w:rPr>
          <w:rFonts w:ascii="Tahoma" w:eastAsia="Tahoma" w:hAnsi="Tahoma" w:cs="Tahoma"/>
          <w:spacing w:val="1"/>
        </w:rPr>
        <w:t>e</w:t>
      </w:r>
      <w:r w:rsidRPr="003F6632">
        <w:rPr>
          <w:rFonts w:ascii="Tahoma" w:eastAsia="Tahoma" w:hAnsi="Tahoma" w:cs="Tahoma"/>
        </w:rPr>
        <w:t xml:space="preserve">ga </w:t>
      </w:r>
      <w:r w:rsidRPr="003F6632">
        <w:rPr>
          <w:rFonts w:ascii="Tahoma" w:eastAsia="Tahoma" w:hAnsi="Tahoma" w:cs="Tahoma"/>
          <w:spacing w:val="1"/>
        </w:rPr>
        <w:t>w</w:t>
      </w:r>
      <w:r w:rsidRPr="003F6632">
        <w:rPr>
          <w:rFonts w:ascii="Tahoma" w:eastAsia="Tahoma" w:hAnsi="Tahoma" w:cs="Tahoma"/>
        </w:rPr>
        <w:t>strz</w:t>
      </w:r>
      <w:r w:rsidRPr="003F6632">
        <w:rPr>
          <w:rFonts w:ascii="Tahoma" w:eastAsia="Tahoma" w:hAnsi="Tahoma" w:cs="Tahoma"/>
          <w:spacing w:val="-1"/>
        </w:rPr>
        <w:t>y</w:t>
      </w:r>
      <w:r w:rsidRPr="003F6632">
        <w:rPr>
          <w:rFonts w:ascii="Tahoma" w:eastAsia="Tahoma" w:hAnsi="Tahoma" w:cs="Tahoma"/>
        </w:rPr>
        <w:t>m</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iu do dnia pr</w:t>
      </w:r>
      <w:r w:rsidRPr="003F6632">
        <w:rPr>
          <w:rFonts w:ascii="Tahoma" w:eastAsia="Tahoma" w:hAnsi="Tahoma" w:cs="Tahoma"/>
          <w:spacing w:val="1"/>
        </w:rPr>
        <w:t>ze</w:t>
      </w:r>
      <w:r w:rsidRPr="003F6632">
        <w:rPr>
          <w:rFonts w:ascii="Tahoma" w:eastAsia="Tahoma" w:hAnsi="Tahoma" w:cs="Tahoma"/>
          <w:spacing w:val="-1"/>
        </w:rPr>
        <w:t>k</w:t>
      </w:r>
      <w:r w:rsidRPr="003F6632">
        <w:rPr>
          <w:rFonts w:ascii="Tahoma" w:eastAsia="Tahoma" w:hAnsi="Tahoma" w:cs="Tahoma"/>
          <w:spacing w:val="1"/>
        </w:rPr>
        <w:t>a</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ia do IZ i</w:t>
      </w:r>
      <w:r w:rsidRPr="003F6632">
        <w:rPr>
          <w:rFonts w:ascii="Tahoma" w:eastAsia="Tahoma" w:hAnsi="Tahoma" w:cs="Tahoma"/>
          <w:spacing w:val="2"/>
        </w:rPr>
        <w:t>n</w:t>
      </w:r>
      <w:r w:rsidRPr="003F6632">
        <w:rPr>
          <w:rFonts w:ascii="Tahoma" w:eastAsia="Tahoma" w:hAnsi="Tahoma" w:cs="Tahoma"/>
          <w:spacing w:val="-3"/>
        </w:rPr>
        <w:t>f</w:t>
      </w:r>
      <w:r w:rsidRPr="003F6632">
        <w:rPr>
          <w:rFonts w:ascii="Tahoma" w:eastAsia="Tahoma" w:hAnsi="Tahoma" w:cs="Tahoma"/>
        </w:rPr>
        <w:t>or</w:t>
      </w:r>
      <w:r w:rsidRPr="003F6632">
        <w:rPr>
          <w:rFonts w:ascii="Tahoma" w:eastAsia="Tahoma" w:hAnsi="Tahoma" w:cs="Tahoma"/>
          <w:spacing w:val="1"/>
        </w:rPr>
        <w:t>ma</w:t>
      </w:r>
      <w:r w:rsidRPr="003F6632">
        <w:rPr>
          <w:rFonts w:ascii="Tahoma" w:eastAsia="Tahoma" w:hAnsi="Tahoma" w:cs="Tahoma"/>
          <w:spacing w:val="2"/>
        </w:rPr>
        <w:t>c</w:t>
      </w:r>
      <w:r w:rsidRPr="003F6632">
        <w:rPr>
          <w:rFonts w:ascii="Tahoma" w:eastAsia="Tahoma" w:hAnsi="Tahoma" w:cs="Tahoma"/>
          <w:spacing w:val="-1"/>
        </w:rPr>
        <w:t>j</w:t>
      </w:r>
      <w:r w:rsidRPr="003F6632">
        <w:rPr>
          <w:rFonts w:ascii="Tahoma" w:eastAsia="Tahoma" w:hAnsi="Tahoma" w:cs="Tahoma"/>
        </w:rPr>
        <w:t>i</w:t>
      </w:r>
      <w:r w:rsidR="00493D3F" w:rsidRPr="003F6632">
        <w:rPr>
          <w:rFonts w:ascii="Tahoma" w:eastAsia="Tahoma" w:hAnsi="Tahoma" w:cs="Tahoma"/>
        </w:rPr>
        <w:t xml:space="preserve"> </w:t>
      </w:r>
      <w:r w:rsidR="00B112E4" w:rsidRPr="003F6632">
        <w:rPr>
          <w:rFonts w:ascii="Tahoma" w:eastAsia="Tahoma" w:hAnsi="Tahoma" w:cs="Tahoma"/>
        </w:rPr>
        <w:br/>
      </w:r>
      <w:r w:rsidRPr="003F6632">
        <w:rPr>
          <w:rFonts w:ascii="Tahoma" w:eastAsia="Tahoma" w:hAnsi="Tahoma" w:cs="Tahoma"/>
        </w:rPr>
        <w:t>o</w:t>
      </w:r>
      <w:r w:rsidRPr="003F6632">
        <w:rPr>
          <w:rFonts w:ascii="Tahoma" w:eastAsia="Tahoma" w:hAnsi="Tahoma" w:cs="Tahoma"/>
          <w:spacing w:val="23"/>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spacing w:val="-3"/>
        </w:rPr>
        <w:t>k</w:t>
      </w:r>
      <w:r w:rsidRPr="003F6632">
        <w:rPr>
          <w:rFonts w:ascii="Tahoma" w:eastAsia="Tahoma" w:hAnsi="Tahoma" w:cs="Tahoma"/>
          <w:spacing w:val="2"/>
        </w:rPr>
        <w:t>o</w:t>
      </w:r>
      <w:r w:rsidRPr="003F6632">
        <w:rPr>
          <w:rFonts w:ascii="Tahoma" w:eastAsia="Tahoma" w:hAnsi="Tahoma" w:cs="Tahoma"/>
          <w:spacing w:val="-1"/>
        </w:rPr>
        <w:t>n</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spacing w:val="2"/>
        </w:rPr>
        <w:t>i</w:t>
      </w:r>
      <w:r w:rsidRPr="003F6632">
        <w:rPr>
          <w:rFonts w:ascii="Tahoma" w:eastAsia="Tahoma" w:hAnsi="Tahoma" w:cs="Tahoma"/>
          <w:spacing w:val="-1"/>
        </w:rPr>
        <w:t>u</w:t>
      </w:r>
      <w:r w:rsidRPr="003F6632">
        <w:rPr>
          <w:rFonts w:ascii="Tahoma" w:eastAsia="Tahoma" w:hAnsi="Tahoma" w:cs="Tahoma"/>
          <w:spacing w:val="1"/>
        </w:rPr>
        <w:t>/</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2"/>
        </w:rPr>
        <w:t>c</w:t>
      </w:r>
      <w:r w:rsidRPr="003F6632">
        <w:rPr>
          <w:rFonts w:ascii="Tahoma" w:eastAsia="Tahoma" w:hAnsi="Tahoma" w:cs="Tahoma"/>
          <w:spacing w:val="-1"/>
        </w:rPr>
        <w:t>h</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iu</w:t>
      </w:r>
      <w:r w:rsidRPr="003F6632">
        <w:rPr>
          <w:rFonts w:ascii="Tahoma" w:eastAsia="Tahoma" w:hAnsi="Tahoma" w:cs="Tahoma"/>
          <w:spacing w:val="5"/>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spacing w:val="-3"/>
        </w:rPr>
        <w:t>k</w:t>
      </w:r>
      <w:r w:rsidRPr="003F6632">
        <w:rPr>
          <w:rFonts w:ascii="Tahoma" w:eastAsia="Tahoma" w:hAnsi="Tahoma" w:cs="Tahoma"/>
          <w:spacing w:val="2"/>
        </w:rPr>
        <w:t>o</w:t>
      </w:r>
      <w:r w:rsidRPr="003F6632">
        <w:rPr>
          <w:rFonts w:ascii="Tahoma" w:eastAsia="Tahoma" w:hAnsi="Tahoma" w:cs="Tahoma"/>
          <w:spacing w:val="-1"/>
        </w:rPr>
        <w:t>n</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spacing w:val="4"/>
        </w:rPr>
        <w:t>i</w:t>
      </w:r>
      <w:r w:rsidRPr="003F6632">
        <w:rPr>
          <w:rFonts w:ascii="Tahoma" w:eastAsia="Tahoma" w:hAnsi="Tahoma" w:cs="Tahoma"/>
        </w:rPr>
        <w:t>a</w:t>
      </w:r>
      <w:r w:rsidRPr="003F6632">
        <w:rPr>
          <w:rFonts w:ascii="Tahoma" w:eastAsia="Tahoma" w:hAnsi="Tahoma" w:cs="Tahoma"/>
          <w:spacing w:val="16"/>
        </w:rPr>
        <w:t xml:space="preserve"> </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1"/>
        </w:rPr>
        <w:t>e</w:t>
      </w:r>
      <w:r w:rsidRPr="003F6632">
        <w:rPr>
          <w:rFonts w:ascii="Tahoma" w:eastAsia="Tahoma" w:hAnsi="Tahoma" w:cs="Tahoma"/>
          <w:spacing w:val="-1"/>
        </w:rPr>
        <w:t>c</w:t>
      </w:r>
      <w:r w:rsidRPr="003F6632">
        <w:rPr>
          <w:rFonts w:ascii="Tahoma" w:eastAsia="Tahoma" w:hAnsi="Tahoma" w:cs="Tahoma"/>
          <w:spacing w:val="1"/>
        </w:rPr>
        <w:t>e</w:t>
      </w:r>
      <w:r w:rsidRPr="003F6632">
        <w:rPr>
          <w:rFonts w:ascii="Tahoma" w:eastAsia="Tahoma" w:hAnsi="Tahoma" w:cs="Tahoma"/>
        </w:rPr>
        <w:t>ń</w:t>
      </w:r>
      <w:r w:rsidRPr="003F6632">
        <w:rPr>
          <w:rFonts w:ascii="Tahoma" w:eastAsia="Tahoma" w:hAnsi="Tahoma" w:cs="Tahoma"/>
          <w:spacing w:val="16"/>
        </w:rPr>
        <w:t xml:space="preserve"> </w:t>
      </w:r>
      <w:r w:rsidRPr="003F6632">
        <w:rPr>
          <w:rFonts w:ascii="Tahoma" w:eastAsia="Tahoma" w:hAnsi="Tahoma" w:cs="Tahoma"/>
        </w:rPr>
        <w:t>p</w:t>
      </w:r>
      <w:r w:rsidRPr="003F6632">
        <w:rPr>
          <w:rFonts w:ascii="Tahoma" w:eastAsia="Tahoma" w:hAnsi="Tahoma" w:cs="Tahoma"/>
          <w:spacing w:val="2"/>
        </w:rPr>
        <w:t>o</w:t>
      </w:r>
      <w:r w:rsidRPr="003F6632">
        <w:rPr>
          <w:rFonts w:ascii="Tahoma" w:eastAsia="Tahoma" w:hAnsi="Tahoma" w:cs="Tahoma"/>
          <w:spacing w:val="-3"/>
        </w:rPr>
        <w:t>k</w:t>
      </w:r>
      <w:r w:rsidRPr="003F6632">
        <w:rPr>
          <w:rFonts w:ascii="Tahoma" w:eastAsia="Tahoma" w:hAnsi="Tahoma" w:cs="Tahoma"/>
          <w:spacing w:val="2"/>
        </w:rPr>
        <w:t>o</w:t>
      </w:r>
      <w:r w:rsidRPr="003F6632">
        <w:rPr>
          <w:rFonts w:ascii="Tahoma" w:eastAsia="Tahoma" w:hAnsi="Tahoma" w:cs="Tahoma"/>
          <w:spacing w:val="-1"/>
        </w:rPr>
        <w:t>n</w:t>
      </w:r>
      <w:r w:rsidRPr="003F6632">
        <w:rPr>
          <w:rFonts w:ascii="Tahoma" w:eastAsia="Tahoma" w:hAnsi="Tahoma" w:cs="Tahoma"/>
        </w:rPr>
        <w:t>trol</w:t>
      </w:r>
      <w:r w:rsidRPr="003F6632">
        <w:rPr>
          <w:rFonts w:ascii="Tahoma" w:eastAsia="Tahoma" w:hAnsi="Tahoma" w:cs="Tahoma"/>
          <w:spacing w:val="-1"/>
        </w:rPr>
        <w:t>n</w:t>
      </w:r>
      <w:r w:rsidRPr="003F6632">
        <w:rPr>
          <w:rFonts w:ascii="Tahoma" w:eastAsia="Tahoma" w:hAnsi="Tahoma" w:cs="Tahoma"/>
          <w:spacing w:val="-3"/>
        </w:rPr>
        <w:t>y</w:t>
      </w:r>
      <w:r w:rsidRPr="003F6632">
        <w:rPr>
          <w:rFonts w:ascii="Tahoma" w:eastAsia="Tahoma" w:hAnsi="Tahoma" w:cs="Tahoma"/>
          <w:spacing w:val="2"/>
        </w:rPr>
        <w:t>c</w:t>
      </w:r>
      <w:r w:rsidRPr="003F6632">
        <w:rPr>
          <w:rFonts w:ascii="Tahoma" w:eastAsia="Tahoma" w:hAnsi="Tahoma" w:cs="Tahoma"/>
          <w:spacing w:val="-1"/>
        </w:rPr>
        <w:t>h</w:t>
      </w:r>
      <w:r w:rsidRPr="003F6632">
        <w:rPr>
          <w:rFonts w:ascii="Tahoma" w:eastAsia="Tahoma" w:hAnsi="Tahoma" w:cs="Tahoma"/>
        </w:rPr>
        <w:t>,</w:t>
      </w:r>
      <w:r w:rsidRPr="003F6632">
        <w:rPr>
          <w:rFonts w:ascii="Tahoma" w:eastAsia="Tahoma" w:hAnsi="Tahoma" w:cs="Tahoma"/>
          <w:spacing w:val="10"/>
        </w:rPr>
        <w:t xml:space="preserve"> </w:t>
      </w:r>
      <w:r w:rsidRPr="003F6632">
        <w:rPr>
          <w:rFonts w:ascii="Tahoma" w:eastAsia="Tahoma" w:hAnsi="Tahoma" w:cs="Tahoma"/>
          <w:spacing w:val="2"/>
        </w:rPr>
        <w:t>c</w:t>
      </w:r>
      <w:r w:rsidRPr="003F6632">
        <w:rPr>
          <w:rFonts w:ascii="Tahoma" w:eastAsia="Tahoma" w:hAnsi="Tahoma" w:cs="Tahoma"/>
          <w:spacing w:val="-3"/>
        </w:rPr>
        <w:t>h</w:t>
      </w:r>
      <w:r w:rsidRPr="003F6632">
        <w:rPr>
          <w:rFonts w:ascii="Tahoma" w:eastAsia="Tahoma" w:hAnsi="Tahoma" w:cs="Tahoma"/>
          <w:spacing w:val="1"/>
        </w:rPr>
        <w:t>y</w:t>
      </w:r>
      <w:r w:rsidRPr="003F6632">
        <w:rPr>
          <w:rFonts w:ascii="Tahoma" w:eastAsia="Tahoma" w:hAnsi="Tahoma" w:cs="Tahoma"/>
        </w:rPr>
        <w:t>ba</w:t>
      </w:r>
      <w:r w:rsidRPr="003F6632">
        <w:rPr>
          <w:rFonts w:ascii="Tahoma" w:eastAsia="Tahoma" w:hAnsi="Tahoma" w:cs="Tahoma"/>
          <w:spacing w:val="20"/>
        </w:rPr>
        <w:t xml:space="preserve"> </w:t>
      </w:r>
      <w:r w:rsidRPr="003F6632">
        <w:rPr>
          <w:rFonts w:ascii="Tahoma" w:eastAsia="Tahoma" w:hAnsi="Tahoma" w:cs="Tahoma"/>
        </w:rPr>
        <w:t>że</w:t>
      </w:r>
      <w:r w:rsidRPr="003F6632">
        <w:rPr>
          <w:rFonts w:ascii="Tahoma" w:eastAsia="Tahoma" w:hAnsi="Tahoma" w:cs="Tahoma"/>
          <w:spacing w:val="23"/>
        </w:rPr>
        <w:t xml:space="preserve"> </w:t>
      </w:r>
      <w:r w:rsidRPr="003F6632">
        <w:rPr>
          <w:rFonts w:ascii="Tahoma" w:eastAsia="Tahoma" w:hAnsi="Tahoma" w:cs="Tahoma"/>
          <w:spacing w:val="1"/>
        </w:rPr>
        <w:t>w</w:t>
      </w:r>
      <w:r w:rsidRPr="003F6632">
        <w:rPr>
          <w:rFonts w:ascii="Tahoma" w:eastAsia="Tahoma" w:hAnsi="Tahoma" w:cs="Tahoma"/>
          <w:spacing w:val="-1"/>
        </w:rPr>
        <w:t>yn</w:t>
      </w:r>
      <w:r w:rsidRPr="003F6632">
        <w:rPr>
          <w:rFonts w:ascii="Tahoma" w:eastAsia="Tahoma" w:hAnsi="Tahoma" w:cs="Tahoma"/>
        </w:rPr>
        <w:t>i</w:t>
      </w:r>
      <w:r w:rsidRPr="003F6632">
        <w:rPr>
          <w:rFonts w:ascii="Tahoma" w:eastAsia="Tahoma" w:hAnsi="Tahoma" w:cs="Tahoma"/>
          <w:spacing w:val="-1"/>
        </w:rPr>
        <w:t>k</w:t>
      </w:r>
      <w:r w:rsidRPr="003F6632">
        <w:rPr>
          <w:rFonts w:ascii="Tahoma" w:eastAsia="Tahoma" w:hAnsi="Tahoma" w:cs="Tahoma"/>
        </w:rPr>
        <w:t>i</w:t>
      </w:r>
      <w:r w:rsidRPr="003F6632">
        <w:rPr>
          <w:rFonts w:ascii="Tahoma" w:eastAsia="Tahoma" w:hAnsi="Tahoma" w:cs="Tahoma"/>
          <w:spacing w:val="21"/>
        </w:rPr>
        <w:t xml:space="preserve"> </w:t>
      </w:r>
      <w:r w:rsidRPr="003F6632">
        <w:rPr>
          <w:rFonts w:ascii="Tahoma" w:eastAsia="Tahoma" w:hAnsi="Tahoma" w:cs="Tahoma"/>
          <w:spacing w:val="-3"/>
        </w:rPr>
        <w:t>k</w:t>
      </w:r>
      <w:r w:rsidRPr="003F6632">
        <w:rPr>
          <w:rFonts w:ascii="Tahoma" w:eastAsia="Tahoma" w:hAnsi="Tahoma" w:cs="Tahoma"/>
          <w:spacing w:val="2"/>
        </w:rPr>
        <w:t>o</w:t>
      </w:r>
      <w:r w:rsidRPr="003F6632">
        <w:rPr>
          <w:rFonts w:ascii="Tahoma" w:eastAsia="Tahoma" w:hAnsi="Tahoma" w:cs="Tahoma"/>
          <w:spacing w:val="-1"/>
        </w:rPr>
        <w:t>n</w:t>
      </w:r>
      <w:r w:rsidRPr="003F6632">
        <w:rPr>
          <w:rFonts w:ascii="Tahoma" w:eastAsia="Tahoma" w:hAnsi="Tahoma" w:cs="Tahoma"/>
        </w:rPr>
        <w:t>troli</w:t>
      </w:r>
      <w:r w:rsidRPr="003F6632">
        <w:rPr>
          <w:rFonts w:ascii="Tahoma" w:eastAsia="Tahoma" w:hAnsi="Tahoma" w:cs="Tahoma"/>
          <w:spacing w:val="17"/>
        </w:rPr>
        <w:t xml:space="preserve"> </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spacing w:val="-1"/>
        </w:rPr>
        <w:t>w</w:t>
      </w:r>
      <w:r w:rsidRPr="003F6632">
        <w:rPr>
          <w:rFonts w:ascii="Tahoma" w:eastAsia="Tahoma" w:hAnsi="Tahoma" w:cs="Tahoma"/>
          <w:spacing w:val="1"/>
        </w:rPr>
        <w:t>a</w:t>
      </w:r>
      <w:r w:rsidRPr="003F6632">
        <w:rPr>
          <w:rFonts w:ascii="Tahoma" w:eastAsia="Tahoma" w:hAnsi="Tahoma" w:cs="Tahoma"/>
        </w:rPr>
        <w:t>r</w:t>
      </w:r>
      <w:r w:rsidRPr="003F6632">
        <w:rPr>
          <w:rFonts w:ascii="Tahoma" w:eastAsia="Tahoma" w:hAnsi="Tahoma" w:cs="Tahoma"/>
          <w:spacing w:val="1"/>
        </w:rPr>
        <w:t>t</w:t>
      </w:r>
      <w:r w:rsidRPr="003F6632">
        <w:rPr>
          <w:rFonts w:ascii="Tahoma" w:eastAsia="Tahoma" w:hAnsi="Tahoma" w:cs="Tahoma"/>
        </w:rPr>
        <w:t>e</w:t>
      </w:r>
      <w:r w:rsidR="00493D3F" w:rsidRPr="003F6632">
        <w:rPr>
          <w:rFonts w:ascii="Tahoma" w:eastAsia="Tahoma" w:hAnsi="Tahoma" w:cs="Tahoma"/>
        </w:rPr>
        <w:t xml:space="preserve"> </w:t>
      </w:r>
      <w:r w:rsidRPr="003F6632">
        <w:rPr>
          <w:rFonts w:ascii="Tahoma" w:eastAsia="Tahoma" w:hAnsi="Tahoma" w:cs="Tahoma"/>
        </w:rPr>
        <w:t>w</w:t>
      </w:r>
      <w:r w:rsidR="00493D3F" w:rsidRPr="003F6632">
        <w:rPr>
          <w:rFonts w:ascii="Tahoma" w:eastAsia="Tahoma" w:hAnsi="Tahoma" w:cs="Tahoma"/>
        </w:rPr>
        <w:t xml:space="preserve"> </w:t>
      </w:r>
      <w:r w:rsidRPr="003F6632">
        <w:rPr>
          <w:rFonts w:ascii="Tahoma" w:eastAsia="Tahoma" w:hAnsi="Tahoma" w:cs="Tahoma"/>
        </w:rPr>
        <w:t>I</w:t>
      </w:r>
      <w:r w:rsidRPr="003F6632">
        <w:rPr>
          <w:rFonts w:ascii="Tahoma" w:eastAsia="Tahoma" w:hAnsi="Tahoma" w:cs="Tahoma"/>
          <w:spacing w:val="-1"/>
        </w:rPr>
        <w:t>n</w:t>
      </w:r>
      <w:r w:rsidRPr="003F6632">
        <w:rPr>
          <w:rFonts w:ascii="Tahoma" w:eastAsia="Tahoma" w:hAnsi="Tahoma" w:cs="Tahoma"/>
          <w:spacing w:val="-3"/>
        </w:rPr>
        <w:t>f</w:t>
      </w:r>
      <w:r w:rsidRPr="003F6632">
        <w:rPr>
          <w:rFonts w:ascii="Tahoma" w:eastAsia="Tahoma" w:hAnsi="Tahoma" w:cs="Tahoma"/>
        </w:rPr>
        <w:t>or</w:t>
      </w:r>
      <w:r w:rsidRPr="003F6632">
        <w:rPr>
          <w:rFonts w:ascii="Tahoma" w:eastAsia="Tahoma" w:hAnsi="Tahoma" w:cs="Tahoma"/>
          <w:spacing w:val="1"/>
        </w:rPr>
        <w:t>ma</w:t>
      </w:r>
      <w:r w:rsidRPr="003F6632">
        <w:rPr>
          <w:rFonts w:ascii="Tahoma" w:eastAsia="Tahoma" w:hAnsi="Tahoma" w:cs="Tahoma"/>
          <w:spacing w:val="2"/>
        </w:rPr>
        <w:t>c</w:t>
      </w:r>
      <w:r w:rsidRPr="003F6632">
        <w:rPr>
          <w:rFonts w:ascii="Tahoma" w:eastAsia="Tahoma" w:hAnsi="Tahoma" w:cs="Tahoma"/>
          <w:spacing w:val="-1"/>
        </w:rPr>
        <w:t>j</w:t>
      </w:r>
      <w:r w:rsidRPr="003F6632">
        <w:rPr>
          <w:rFonts w:ascii="Tahoma" w:eastAsia="Tahoma" w:hAnsi="Tahoma" w:cs="Tahoma"/>
        </w:rPr>
        <w:t>i</w:t>
      </w:r>
      <w:r w:rsidRPr="003F6632">
        <w:rPr>
          <w:rFonts w:ascii="Tahoma" w:eastAsia="Tahoma" w:hAnsi="Tahoma" w:cs="Tahoma"/>
          <w:spacing w:val="2"/>
        </w:rPr>
        <w:t xml:space="preserve"> </w:t>
      </w:r>
      <w:r w:rsidRPr="003F6632">
        <w:rPr>
          <w:rFonts w:ascii="Tahoma" w:eastAsia="Tahoma" w:hAnsi="Tahoma" w:cs="Tahoma"/>
          <w:spacing w:val="-4"/>
        </w:rPr>
        <w:t>P</w:t>
      </w:r>
      <w:r w:rsidRPr="003F6632">
        <w:rPr>
          <w:rFonts w:ascii="Tahoma" w:eastAsia="Tahoma" w:hAnsi="Tahoma" w:cs="Tahoma"/>
          <w:spacing w:val="2"/>
        </w:rPr>
        <w:t>o</w:t>
      </w:r>
      <w:r w:rsidRPr="003F6632">
        <w:rPr>
          <w:rFonts w:ascii="Tahoma" w:eastAsia="Tahoma" w:hAnsi="Tahoma" w:cs="Tahoma"/>
          <w:spacing w:val="-1"/>
        </w:rPr>
        <w:t>k</w:t>
      </w:r>
      <w:r w:rsidRPr="003F6632">
        <w:rPr>
          <w:rFonts w:ascii="Tahoma" w:eastAsia="Tahoma" w:hAnsi="Tahoma" w:cs="Tahoma"/>
        </w:rPr>
        <w:t>o</w:t>
      </w:r>
      <w:r w:rsidRPr="003F6632">
        <w:rPr>
          <w:rFonts w:ascii="Tahoma" w:eastAsia="Tahoma" w:hAnsi="Tahoma" w:cs="Tahoma"/>
          <w:spacing w:val="-1"/>
        </w:rPr>
        <w:t>n</w:t>
      </w:r>
      <w:r w:rsidRPr="003F6632">
        <w:rPr>
          <w:rFonts w:ascii="Tahoma" w:eastAsia="Tahoma" w:hAnsi="Tahoma" w:cs="Tahoma"/>
        </w:rPr>
        <w:t>trol</w:t>
      </w:r>
      <w:r w:rsidRPr="003F6632">
        <w:rPr>
          <w:rFonts w:ascii="Tahoma" w:eastAsia="Tahoma" w:hAnsi="Tahoma" w:cs="Tahoma"/>
          <w:spacing w:val="-1"/>
        </w:rPr>
        <w:t>n</w:t>
      </w:r>
      <w:r w:rsidRPr="003F6632">
        <w:rPr>
          <w:rFonts w:ascii="Tahoma" w:eastAsia="Tahoma" w:hAnsi="Tahoma" w:cs="Tahoma"/>
          <w:spacing w:val="1"/>
        </w:rPr>
        <w:t>e</w:t>
      </w:r>
      <w:r w:rsidRPr="003F6632">
        <w:rPr>
          <w:rFonts w:ascii="Tahoma" w:eastAsia="Tahoma" w:hAnsi="Tahoma" w:cs="Tahoma"/>
        </w:rPr>
        <w:t xml:space="preserve">j </w:t>
      </w:r>
      <w:r w:rsidRPr="003F6632">
        <w:rPr>
          <w:rFonts w:ascii="Tahoma" w:eastAsia="Tahoma" w:hAnsi="Tahoma" w:cs="Tahoma"/>
          <w:spacing w:val="-1"/>
        </w:rPr>
        <w:t>n</w:t>
      </w:r>
      <w:r w:rsidRPr="003F6632">
        <w:rPr>
          <w:rFonts w:ascii="Tahoma" w:eastAsia="Tahoma" w:hAnsi="Tahoma" w:cs="Tahoma"/>
        </w:rPr>
        <w:t>ie</w:t>
      </w:r>
      <w:r w:rsidRPr="003F6632">
        <w:rPr>
          <w:rFonts w:ascii="Tahoma" w:eastAsia="Tahoma" w:hAnsi="Tahoma" w:cs="Tahoma"/>
          <w:spacing w:val="7"/>
        </w:rPr>
        <w:t xml:space="preserve"> </w:t>
      </w:r>
      <w:r w:rsidRPr="003F6632">
        <w:rPr>
          <w:rFonts w:ascii="Tahoma" w:eastAsia="Tahoma" w:hAnsi="Tahoma" w:cs="Tahoma"/>
          <w:spacing w:val="1"/>
        </w:rPr>
        <w:t>w</w:t>
      </w:r>
      <w:r w:rsidRPr="003F6632">
        <w:rPr>
          <w:rFonts w:ascii="Tahoma" w:eastAsia="Tahoma" w:hAnsi="Tahoma" w:cs="Tahoma"/>
          <w:spacing w:val="2"/>
        </w:rPr>
        <w:t>s</w:t>
      </w:r>
      <w:r w:rsidRPr="003F6632">
        <w:rPr>
          <w:rFonts w:ascii="Tahoma" w:eastAsia="Tahoma" w:hAnsi="Tahoma" w:cs="Tahoma"/>
          <w:spacing w:val="-1"/>
        </w:rPr>
        <w:t>k</w:t>
      </w:r>
      <w:r w:rsidRPr="003F6632">
        <w:rPr>
          <w:rFonts w:ascii="Tahoma" w:eastAsia="Tahoma" w:hAnsi="Tahoma" w:cs="Tahoma"/>
          <w:spacing w:val="1"/>
        </w:rPr>
        <w:t>a</w:t>
      </w:r>
      <w:r w:rsidRPr="003F6632">
        <w:rPr>
          <w:rFonts w:ascii="Tahoma" w:eastAsia="Tahoma" w:hAnsi="Tahoma" w:cs="Tahoma"/>
        </w:rPr>
        <w:t>zu</w:t>
      </w:r>
      <w:r w:rsidRPr="003F6632">
        <w:rPr>
          <w:rFonts w:ascii="Tahoma" w:eastAsia="Tahoma" w:hAnsi="Tahoma" w:cs="Tahoma"/>
          <w:spacing w:val="-1"/>
        </w:rPr>
        <w:t>j</w:t>
      </w:r>
      <w:r w:rsidRPr="003F6632">
        <w:rPr>
          <w:rFonts w:ascii="Tahoma" w:eastAsia="Tahoma" w:hAnsi="Tahoma" w:cs="Tahoma"/>
        </w:rPr>
        <w:t>ą</w:t>
      </w:r>
      <w:r w:rsidRPr="003F6632">
        <w:rPr>
          <w:rFonts w:ascii="Tahoma" w:eastAsia="Tahoma" w:hAnsi="Tahoma" w:cs="Tahoma"/>
          <w:spacing w:val="3"/>
        </w:rPr>
        <w:t xml:space="preserve"> </w:t>
      </w:r>
      <w:r w:rsidRPr="003F6632">
        <w:rPr>
          <w:rFonts w:ascii="Tahoma" w:eastAsia="Tahoma" w:hAnsi="Tahoma" w:cs="Tahoma"/>
          <w:spacing w:val="1"/>
        </w:rPr>
        <w:t>wy</w:t>
      </w:r>
      <w:r w:rsidRPr="003F6632">
        <w:rPr>
          <w:rFonts w:ascii="Tahoma" w:eastAsia="Tahoma" w:hAnsi="Tahoma" w:cs="Tahoma"/>
        </w:rPr>
        <w:t>st</w:t>
      </w:r>
      <w:r w:rsidRPr="003F6632">
        <w:rPr>
          <w:rFonts w:ascii="Tahoma" w:eastAsia="Tahoma" w:hAnsi="Tahoma" w:cs="Tahoma"/>
          <w:spacing w:val="1"/>
        </w:rPr>
        <w:t>ą</w:t>
      </w:r>
      <w:r w:rsidRPr="003F6632">
        <w:rPr>
          <w:rFonts w:ascii="Tahoma" w:eastAsia="Tahoma" w:hAnsi="Tahoma" w:cs="Tahoma"/>
        </w:rPr>
        <w:t>pi</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rPr>
        <w:t>ia</w:t>
      </w:r>
      <w:r w:rsidRPr="003F6632">
        <w:rPr>
          <w:rFonts w:ascii="Tahoma" w:eastAsia="Tahoma" w:hAnsi="Tahoma" w:cs="Tahoma"/>
          <w:spacing w:val="3"/>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k</w:t>
      </w:r>
      <w:r w:rsidRPr="003F6632">
        <w:rPr>
          <w:rFonts w:ascii="Tahoma" w:eastAsia="Tahoma" w:hAnsi="Tahoma" w:cs="Tahoma"/>
        </w:rPr>
        <w:t xml:space="preserve">ów </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1"/>
        </w:rPr>
        <w:t>kw</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3"/>
        </w:rPr>
        <w:t>i</w:t>
      </w:r>
      <w:r w:rsidRPr="003F6632">
        <w:rPr>
          <w:rFonts w:ascii="Tahoma" w:eastAsia="Tahoma" w:hAnsi="Tahoma" w:cs="Tahoma"/>
          <w:spacing w:val="-1"/>
        </w:rPr>
        <w:t>f</w:t>
      </w:r>
      <w:r w:rsidRPr="003F6632">
        <w:rPr>
          <w:rFonts w:ascii="Tahoma" w:eastAsia="Tahoma" w:hAnsi="Tahoma" w:cs="Tahoma"/>
        </w:rPr>
        <w:t>i</w:t>
      </w:r>
      <w:r w:rsidRPr="003F6632">
        <w:rPr>
          <w:rFonts w:ascii="Tahoma" w:eastAsia="Tahoma" w:hAnsi="Tahoma" w:cs="Tahoma"/>
          <w:spacing w:val="-1"/>
        </w:rPr>
        <w:t>k</w:t>
      </w:r>
      <w:r w:rsidRPr="003F6632">
        <w:rPr>
          <w:rFonts w:ascii="Tahoma" w:eastAsia="Tahoma" w:hAnsi="Tahoma" w:cs="Tahoma"/>
        </w:rPr>
        <w:t>o</w:t>
      </w:r>
      <w:r w:rsidRPr="003F6632">
        <w:rPr>
          <w:rFonts w:ascii="Tahoma" w:eastAsia="Tahoma" w:hAnsi="Tahoma" w:cs="Tahoma"/>
          <w:spacing w:val="-2"/>
        </w:rPr>
        <w:t>w</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1"/>
        </w:rPr>
        <w:t>nych</w:t>
      </w:r>
      <w:r w:rsidRPr="003F6632">
        <w:rPr>
          <w:rFonts w:ascii="Tahoma" w:eastAsia="Tahoma" w:hAnsi="Tahoma" w:cs="Tahoma"/>
          <w:spacing w:val="1"/>
        </w:rPr>
        <w:t>/</w:t>
      </w:r>
      <w:r w:rsidR="00D45E67" w:rsidRPr="003F6632">
        <w:rPr>
          <w:rFonts w:ascii="Tahoma" w:eastAsia="Tahoma" w:hAnsi="Tahoma" w:cs="Tahoma"/>
          <w:spacing w:val="1"/>
        </w:rPr>
        <w:t xml:space="preserve"> </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p</w:t>
      </w:r>
      <w:r w:rsidRPr="003F6632">
        <w:rPr>
          <w:rFonts w:ascii="Tahoma" w:eastAsia="Tahoma" w:hAnsi="Tahoma" w:cs="Tahoma"/>
          <w:spacing w:val="-2"/>
        </w:rPr>
        <w:t>r</w:t>
      </w:r>
      <w:r w:rsidRPr="003F6632">
        <w:rPr>
          <w:rFonts w:ascii="Tahoma" w:eastAsia="Tahoma" w:hAnsi="Tahoma" w:cs="Tahoma"/>
          <w:spacing w:val="-1"/>
        </w:rPr>
        <w:t>a</w:t>
      </w:r>
      <w:r w:rsidRPr="003F6632">
        <w:rPr>
          <w:rFonts w:ascii="Tahoma" w:eastAsia="Tahoma" w:hAnsi="Tahoma" w:cs="Tahoma"/>
          <w:spacing w:val="1"/>
        </w:rPr>
        <w:t>w</w:t>
      </w:r>
      <w:r w:rsidRPr="003F6632">
        <w:rPr>
          <w:rFonts w:ascii="Tahoma" w:eastAsia="Tahoma" w:hAnsi="Tahoma" w:cs="Tahoma"/>
        </w:rPr>
        <w:t>id</w:t>
      </w:r>
      <w:r w:rsidRPr="003F6632">
        <w:rPr>
          <w:rFonts w:ascii="Tahoma" w:eastAsia="Tahoma" w:hAnsi="Tahoma" w:cs="Tahoma"/>
          <w:spacing w:val="1"/>
        </w:rPr>
        <w:t>ł</w:t>
      </w:r>
      <w:r w:rsidRPr="003F6632">
        <w:rPr>
          <w:rFonts w:ascii="Tahoma" w:eastAsia="Tahoma" w:hAnsi="Tahoma" w:cs="Tahoma"/>
        </w:rPr>
        <w:t>o</w:t>
      </w:r>
      <w:r w:rsidRPr="003F6632">
        <w:rPr>
          <w:rFonts w:ascii="Tahoma" w:eastAsia="Tahoma" w:hAnsi="Tahoma" w:cs="Tahoma"/>
          <w:spacing w:val="1"/>
        </w:rPr>
        <w:t>w</w:t>
      </w:r>
      <w:r w:rsidRPr="003F6632">
        <w:rPr>
          <w:rFonts w:ascii="Tahoma" w:eastAsia="Tahoma" w:hAnsi="Tahoma" w:cs="Tahoma"/>
        </w:rPr>
        <w:t>oś</w:t>
      </w:r>
      <w:r w:rsidRPr="003F6632">
        <w:rPr>
          <w:rFonts w:ascii="Tahoma" w:eastAsia="Tahoma" w:hAnsi="Tahoma" w:cs="Tahoma"/>
          <w:spacing w:val="-1"/>
        </w:rPr>
        <w:t>c</w:t>
      </w:r>
      <w:r w:rsidRPr="003F6632">
        <w:rPr>
          <w:rFonts w:ascii="Tahoma" w:eastAsia="Tahoma" w:hAnsi="Tahoma" w:cs="Tahoma"/>
        </w:rPr>
        <w:t>i</w:t>
      </w:r>
      <w:r w:rsidRPr="003F6632">
        <w:rPr>
          <w:rFonts w:ascii="Tahoma" w:eastAsia="Tahoma" w:hAnsi="Tahoma" w:cs="Tahoma"/>
          <w:spacing w:val="-24"/>
        </w:rPr>
        <w:t xml:space="preserve"> </w:t>
      </w:r>
      <w:r w:rsidRPr="003F6632">
        <w:rPr>
          <w:rFonts w:ascii="Tahoma" w:eastAsia="Tahoma" w:hAnsi="Tahoma" w:cs="Tahoma"/>
        </w:rPr>
        <w:t>w</w:t>
      </w:r>
      <w:r w:rsidRPr="003F6632">
        <w:rPr>
          <w:rFonts w:ascii="Tahoma" w:eastAsia="Tahoma" w:hAnsi="Tahoma" w:cs="Tahoma"/>
          <w:spacing w:val="9"/>
        </w:rPr>
        <w:t xml:space="preserve"> </w:t>
      </w:r>
      <w:r w:rsidRPr="003F6632">
        <w:rPr>
          <w:rFonts w:ascii="Tahoma" w:eastAsia="Tahoma" w:hAnsi="Tahoma" w:cs="Tahoma"/>
          <w:spacing w:val="3"/>
        </w:rPr>
        <w:t>p</w:t>
      </w:r>
      <w:r w:rsidRPr="003F6632">
        <w:rPr>
          <w:rFonts w:ascii="Tahoma" w:eastAsia="Tahoma" w:hAnsi="Tahoma" w:cs="Tahoma"/>
        </w:rPr>
        <w:t>ro</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spacing w:val="-1"/>
        </w:rPr>
        <w:t>k</w:t>
      </w:r>
      <w:r w:rsidRPr="003F6632">
        <w:rPr>
          <w:rFonts w:ascii="Tahoma" w:eastAsia="Tahoma" w:hAnsi="Tahoma" w:cs="Tahoma"/>
          <w:spacing w:val="2"/>
        </w:rPr>
        <w:t>c</w:t>
      </w:r>
      <w:r w:rsidRPr="003F6632">
        <w:rPr>
          <w:rFonts w:ascii="Tahoma" w:eastAsia="Tahoma" w:hAnsi="Tahoma" w:cs="Tahoma"/>
        </w:rPr>
        <w:t>ie</w:t>
      </w:r>
      <w:r w:rsidRPr="003F6632">
        <w:rPr>
          <w:rFonts w:ascii="Tahoma" w:eastAsia="Tahoma" w:hAnsi="Tahoma" w:cs="Tahoma"/>
          <w:spacing w:val="2"/>
        </w:rPr>
        <w:t xml:space="preserve"> </w:t>
      </w:r>
      <w:r w:rsidRPr="003F6632">
        <w:rPr>
          <w:rFonts w:ascii="Tahoma" w:eastAsia="Tahoma" w:hAnsi="Tahoma" w:cs="Tahoma"/>
        </w:rPr>
        <w:t>l</w:t>
      </w:r>
      <w:r w:rsidRPr="003F6632">
        <w:rPr>
          <w:rFonts w:ascii="Tahoma" w:eastAsia="Tahoma" w:hAnsi="Tahoma" w:cs="Tahoma"/>
          <w:spacing w:val="-1"/>
        </w:rPr>
        <w:t>u</w:t>
      </w:r>
      <w:r w:rsidRPr="003F6632">
        <w:rPr>
          <w:rFonts w:ascii="Tahoma" w:eastAsia="Tahoma" w:hAnsi="Tahoma" w:cs="Tahoma"/>
        </w:rPr>
        <w:t>b</w:t>
      </w:r>
      <w:r w:rsidRPr="003F6632">
        <w:rPr>
          <w:rFonts w:ascii="Tahoma" w:eastAsia="Tahoma" w:hAnsi="Tahoma" w:cs="Tahoma"/>
          <w:spacing w:val="7"/>
        </w:rPr>
        <w:t xml:space="preserve"> </w:t>
      </w:r>
      <w:r w:rsidRPr="003F6632">
        <w:rPr>
          <w:rFonts w:ascii="Tahoma" w:eastAsia="Tahoma" w:hAnsi="Tahoma" w:cs="Tahoma"/>
          <w:spacing w:val="-1"/>
        </w:rPr>
        <w:t>n</w:t>
      </w:r>
      <w:r w:rsidRPr="003F6632">
        <w:rPr>
          <w:rFonts w:ascii="Tahoma" w:eastAsia="Tahoma" w:hAnsi="Tahoma" w:cs="Tahoma"/>
        </w:rPr>
        <w:t>ie</w:t>
      </w:r>
      <w:r w:rsidRPr="003F6632">
        <w:rPr>
          <w:rFonts w:ascii="Tahoma" w:eastAsia="Tahoma" w:hAnsi="Tahoma" w:cs="Tahoma"/>
          <w:spacing w:val="7"/>
        </w:rPr>
        <w:t xml:space="preserve"> </w:t>
      </w:r>
      <w:r w:rsidRPr="003F6632">
        <w:rPr>
          <w:rFonts w:ascii="Tahoma" w:eastAsia="Tahoma" w:hAnsi="Tahoma" w:cs="Tahoma"/>
        </w:rPr>
        <w:t>m</w:t>
      </w:r>
      <w:r w:rsidRPr="003F6632">
        <w:rPr>
          <w:rFonts w:ascii="Tahoma" w:eastAsia="Tahoma" w:hAnsi="Tahoma" w:cs="Tahoma"/>
          <w:spacing w:val="1"/>
        </w:rPr>
        <w:t>a</w:t>
      </w:r>
      <w:r w:rsidRPr="003F6632">
        <w:rPr>
          <w:rFonts w:ascii="Tahoma" w:eastAsia="Tahoma" w:hAnsi="Tahoma" w:cs="Tahoma"/>
          <w:spacing w:val="-1"/>
        </w:rPr>
        <w:t>j</w:t>
      </w:r>
      <w:r w:rsidRPr="003F6632">
        <w:rPr>
          <w:rFonts w:ascii="Tahoma" w:eastAsia="Tahoma" w:hAnsi="Tahoma" w:cs="Tahoma"/>
        </w:rPr>
        <w:t>ą</w:t>
      </w:r>
      <w:r w:rsidRPr="003F6632">
        <w:rPr>
          <w:rFonts w:ascii="Tahoma" w:eastAsia="Tahoma" w:hAnsi="Tahoma" w:cs="Tahoma"/>
          <w:spacing w:val="9"/>
        </w:rPr>
        <w:t xml:space="preserve"> </w:t>
      </w:r>
      <w:r w:rsidRPr="003F6632">
        <w:rPr>
          <w:rFonts w:ascii="Tahoma" w:eastAsia="Tahoma" w:hAnsi="Tahoma" w:cs="Tahoma"/>
          <w:spacing w:val="1"/>
        </w:rPr>
        <w:t>w</w:t>
      </w:r>
      <w:r w:rsidRPr="003F6632">
        <w:rPr>
          <w:rFonts w:ascii="Tahoma" w:eastAsia="Tahoma" w:hAnsi="Tahoma" w:cs="Tahoma"/>
        </w:rPr>
        <w:t>p</w:t>
      </w:r>
      <w:r w:rsidRPr="003F6632">
        <w:rPr>
          <w:rFonts w:ascii="Tahoma" w:eastAsia="Tahoma" w:hAnsi="Tahoma" w:cs="Tahoma"/>
          <w:spacing w:val="1"/>
        </w:rPr>
        <w:t>ł</w:t>
      </w:r>
      <w:r w:rsidRPr="003F6632">
        <w:rPr>
          <w:rFonts w:ascii="Tahoma" w:eastAsia="Tahoma" w:hAnsi="Tahoma" w:cs="Tahoma"/>
          <w:spacing w:val="-1"/>
        </w:rPr>
        <w:t>y</w:t>
      </w:r>
      <w:r w:rsidRPr="003F6632">
        <w:rPr>
          <w:rFonts w:ascii="Tahoma" w:eastAsia="Tahoma" w:hAnsi="Tahoma" w:cs="Tahoma"/>
          <w:spacing w:val="1"/>
        </w:rPr>
        <w:t>w</w:t>
      </w:r>
      <w:r w:rsidRPr="003F6632">
        <w:rPr>
          <w:rFonts w:ascii="Tahoma" w:eastAsia="Tahoma" w:hAnsi="Tahoma" w:cs="Tahoma"/>
        </w:rPr>
        <w:t>u</w:t>
      </w:r>
      <w:r w:rsidRPr="003F6632">
        <w:rPr>
          <w:rFonts w:ascii="Tahoma" w:eastAsia="Tahoma" w:hAnsi="Tahoma" w:cs="Tahoma"/>
          <w:spacing w:val="2"/>
        </w:rPr>
        <w:t xml:space="preserve"> </w:t>
      </w:r>
      <w:r w:rsidRPr="003F6632">
        <w:rPr>
          <w:rFonts w:ascii="Tahoma" w:eastAsia="Tahoma" w:hAnsi="Tahoma" w:cs="Tahoma"/>
          <w:spacing w:val="-1"/>
        </w:rPr>
        <w:t>n</w:t>
      </w:r>
      <w:r w:rsidRPr="003F6632">
        <w:rPr>
          <w:rFonts w:ascii="Tahoma" w:eastAsia="Tahoma" w:hAnsi="Tahoma" w:cs="Tahoma"/>
        </w:rPr>
        <w:t>a</w:t>
      </w:r>
      <w:r w:rsidRPr="003F6632">
        <w:rPr>
          <w:rFonts w:ascii="Tahoma" w:eastAsia="Tahoma" w:hAnsi="Tahoma" w:cs="Tahoma"/>
          <w:spacing w:val="8"/>
        </w:rPr>
        <w:t xml:space="preserve"> </w:t>
      </w:r>
      <w:r w:rsidRPr="003F6632">
        <w:rPr>
          <w:rFonts w:ascii="Tahoma" w:eastAsia="Tahoma" w:hAnsi="Tahoma" w:cs="Tahoma"/>
        </w:rPr>
        <w:t>rozlicz</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rPr>
        <w:t>ie</w:t>
      </w:r>
      <w:r w:rsidRPr="003F6632">
        <w:rPr>
          <w:rFonts w:ascii="Tahoma" w:eastAsia="Tahoma" w:hAnsi="Tahoma" w:cs="Tahoma"/>
          <w:spacing w:val="1"/>
        </w:rPr>
        <w:t xml:space="preserve"> </w:t>
      </w:r>
      <w:r w:rsidRPr="003F6632">
        <w:rPr>
          <w:rFonts w:ascii="Tahoma" w:eastAsia="Tahoma" w:hAnsi="Tahoma" w:cs="Tahoma"/>
          <w:spacing w:val="-3"/>
        </w:rPr>
        <w:t>k</w:t>
      </w:r>
      <w:r w:rsidRPr="003F6632">
        <w:rPr>
          <w:rFonts w:ascii="Tahoma" w:eastAsia="Tahoma" w:hAnsi="Tahoma" w:cs="Tahoma"/>
        </w:rPr>
        <w:t>o</w:t>
      </w:r>
      <w:r w:rsidRPr="003F6632">
        <w:rPr>
          <w:rFonts w:ascii="Tahoma" w:eastAsia="Tahoma" w:hAnsi="Tahoma" w:cs="Tahoma"/>
          <w:spacing w:val="1"/>
        </w:rPr>
        <w:t>ń</w:t>
      </w:r>
      <w:r w:rsidRPr="003F6632">
        <w:rPr>
          <w:rFonts w:ascii="Tahoma" w:eastAsia="Tahoma" w:hAnsi="Tahoma" w:cs="Tahoma"/>
          <w:spacing w:val="-1"/>
        </w:rPr>
        <w:t>c</w:t>
      </w:r>
      <w:r w:rsidRPr="003F6632">
        <w:rPr>
          <w:rFonts w:ascii="Tahoma" w:eastAsia="Tahoma" w:hAnsi="Tahoma" w:cs="Tahoma"/>
        </w:rPr>
        <w:t>o</w:t>
      </w:r>
      <w:r w:rsidRPr="003F6632">
        <w:rPr>
          <w:rFonts w:ascii="Tahoma" w:eastAsia="Tahoma" w:hAnsi="Tahoma" w:cs="Tahoma"/>
          <w:spacing w:val="3"/>
        </w:rPr>
        <w:t>w</w:t>
      </w:r>
      <w:r w:rsidRPr="003F6632">
        <w:rPr>
          <w:rFonts w:ascii="Tahoma" w:eastAsia="Tahoma" w:hAnsi="Tahoma" w:cs="Tahoma"/>
        </w:rPr>
        <w:t>e pro</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spacing w:val="-1"/>
        </w:rPr>
        <w:t>k</w:t>
      </w:r>
      <w:r w:rsidRPr="003F6632">
        <w:rPr>
          <w:rFonts w:ascii="Tahoma" w:eastAsia="Tahoma" w:hAnsi="Tahoma" w:cs="Tahoma"/>
        </w:rPr>
        <w:t>t</w:t>
      </w:r>
      <w:r w:rsidRPr="003F6632">
        <w:rPr>
          <w:rFonts w:ascii="Tahoma" w:eastAsia="Tahoma" w:hAnsi="Tahoma" w:cs="Tahoma"/>
          <w:spacing w:val="-1"/>
        </w:rPr>
        <w:t>u</w:t>
      </w:r>
      <w:r w:rsidR="00FB6CAA" w:rsidRPr="003F6632">
        <w:rPr>
          <w:rFonts w:ascii="Tahoma" w:eastAsia="Tahoma" w:hAnsi="Tahoma" w:cs="Tahoma"/>
        </w:rPr>
        <w:t>;</w:t>
      </w:r>
    </w:p>
    <w:p w14:paraId="7470D927" w14:textId="4D1CCF03" w:rsidR="003F6632" w:rsidRPr="003F6632" w:rsidRDefault="00280ADA" w:rsidP="000E63B7">
      <w:pPr>
        <w:pStyle w:val="Akapitzlist"/>
        <w:numPr>
          <w:ilvl w:val="0"/>
          <w:numId w:val="52"/>
        </w:numPr>
        <w:spacing w:line="276" w:lineRule="auto"/>
        <w:ind w:left="851" w:right="14" w:hanging="425"/>
        <w:jc w:val="both"/>
        <w:rPr>
          <w:rFonts w:ascii="Tahoma" w:eastAsia="Tahoma" w:hAnsi="Tahoma" w:cs="Tahoma"/>
        </w:rPr>
      </w:pPr>
      <w:r w:rsidRPr="003F6632">
        <w:rPr>
          <w:rFonts w:ascii="Tahoma" w:eastAsia="Tahoma" w:hAnsi="Tahoma" w:cs="Tahoma"/>
        </w:rPr>
        <w:t>d</w:t>
      </w:r>
      <w:r w:rsidRPr="003F6632">
        <w:rPr>
          <w:rFonts w:ascii="Tahoma" w:eastAsia="Tahoma" w:hAnsi="Tahoma" w:cs="Tahoma"/>
          <w:spacing w:val="2"/>
        </w:rPr>
        <w:t>o</w:t>
      </w:r>
      <w:r w:rsidRPr="003F6632">
        <w:rPr>
          <w:rFonts w:ascii="Tahoma" w:eastAsia="Tahoma" w:hAnsi="Tahoma" w:cs="Tahoma"/>
          <w:spacing w:val="-3"/>
        </w:rPr>
        <w:t>k</w:t>
      </w:r>
      <w:r w:rsidRPr="003F6632">
        <w:rPr>
          <w:rFonts w:ascii="Tahoma" w:eastAsia="Tahoma" w:hAnsi="Tahoma" w:cs="Tahoma"/>
          <w:spacing w:val="2"/>
        </w:rPr>
        <w:t>o</w:t>
      </w:r>
      <w:r w:rsidRPr="003F6632">
        <w:rPr>
          <w:rFonts w:ascii="Tahoma" w:eastAsia="Tahoma" w:hAnsi="Tahoma" w:cs="Tahoma"/>
          <w:spacing w:val="-3"/>
        </w:rPr>
        <w:t>n</w:t>
      </w:r>
      <w:r w:rsidRPr="003F6632">
        <w:rPr>
          <w:rFonts w:ascii="Tahoma" w:eastAsia="Tahoma" w:hAnsi="Tahoma" w:cs="Tahoma"/>
          <w:spacing w:val="-1"/>
        </w:rPr>
        <w:t>yw</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 xml:space="preserve">a </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rPr>
        <w:t>st</w:t>
      </w:r>
      <w:r w:rsidRPr="003F6632">
        <w:rPr>
          <w:rFonts w:ascii="Tahoma" w:eastAsia="Tahoma" w:hAnsi="Tahoma" w:cs="Tahoma"/>
          <w:spacing w:val="6"/>
        </w:rPr>
        <w:t xml:space="preserve"> </w:t>
      </w:r>
      <w:r w:rsidRPr="003F6632">
        <w:rPr>
          <w:rFonts w:ascii="Tahoma" w:eastAsia="Tahoma" w:hAnsi="Tahoma" w:cs="Tahoma"/>
        </w:rPr>
        <w:t>pr</w:t>
      </w:r>
      <w:r w:rsidRPr="003F6632">
        <w:rPr>
          <w:rFonts w:ascii="Tahoma" w:eastAsia="Tahoma" w:hAnsi="Tahoma" w:cs="Tahoma"/>
          <w:spacing w:val="1"/>
        </w:rPr>
        <w:t>ze</w:t>
      </w:r>
      <w:r w:rsidRPr="003F6632">
        <w:rPr>
          <w:rFonts w:ascii="Tahoma" w:eastAsia="Tahoma" w:hAnsi="Tahoma" w:cs="Tahoma"/>
        </w:rPr>
        <w:t>z</w:t>
      </w:r>
      <w:r w:rsidRPr="003F6632">
        <w:rPr>
          <w:rFonts w:ascii="Tahoma" w:eastAsia="Tahoma" w:hAnsi="Tahoma" w:cs="Tahoma"/>
          <w:spacing w:val="4"/>
        </w:rPr>
        <w:t xml:space="preserve"> </w:t>
      </w:r>
      <w:r w:rsidRPr="003F6632">
        <w:rPr>
          <w:rFonts w:ascii="Tahoma" w:eastAsia="Tahoma" w:hAnsi="Tahoma" w:cs="Tahoma"/>
          <w:spacing w:val="2"/>
        </w:rPr>
        <w:t>I</w:t>
      </w:r>
      <w:r w:rsidRPr="003F6632">
        <w:rPr>
          <w:rFonts w:ascii="Tahoma" w:eastAsia="Tahoma" w:hAnsi="Tahoma" w:cs="Tahoma"/>
        </w:rPr>
        <w:t>Z</w:t>
      </w:r>
      <w:r w:rsidRPr="003F6632">
        <w:rPr>
          <w:rFonts w:ascii="Tahoma" w:eastAsia="Tahoma" w:hAnsi="Tahoma" w:cs="Tahoma"/>
          <w:spacing w:val="9"/>
        </w:rPr>
        <w:t xml:space="preserve"> </w:t>
      </w:r>
      <w:r w:rsidRPr="003F6632">
        <w:rPr>
          <w:rFonts w:ascii="Tahoma" w:eastAsia="Tahoma" w:hAnsi="Tahoma" w:cs="Tahoma"/>
          <w:spacing w:val="-3"/>
        </w:rPr>
        <w:t>k</w:t>
      </w:r>
      <w:r w:rsidRPr="003F6632">
        <w:rPr>
          <w:rFonts w:ascii="Tahoma" w:eastAsia="Tahoma" w:hAnsi="Tahoma" w:cs="Tahoma"/>
        </w:rPr>
        <w:t>o</w:t>
      </w:r>
      <w:r w:rsidRPr="003F6632">
        <w:rPr>
          <w:rFonts w:ascii="Tahoma" w:eastAsia="Tahoma" w:hAnsi="Tahoma" w:cs="Tahoma"/>
          <w:spacing w:val="-1"/>
        </w:rPr>
        <w:t>n</w:t>
      </w:r>
      <w:r w:rsidRPr="003F6632">
        <w:rPr>
          <w:rFonts w:ascii="Tahoma" w:eastAsia="Tahoma" w:hAnsi="Tahoma" w:cs="Tahoma"/>
        </w:rPr>
        <w:t>trola</w:t>
      </w:r>
      <w:r w:rsidRPr="003F6632">
        <w:rPr>
          <w:rFonts w:ascii="Tahoma" w:eastAsia="Tahoma" w:hAnsi="Tahoma" w:cs="Tahoma"/>
          <w:spacing w:val="6"/>
        </w:rPr>
        <w:t xml:space="preserve"> </w:t>
      </w:r>
      <w:r w:rsidRPr="003F6632">
        <w:rPr>
          <w:rFonts w:ascii="Tahoma" w:eastAsia="Tahoma" w:hAnsi="Tahoma" w:cs="Tahoma"/>
        </w:rPr>
        <w:t>do</w:t>
      </w:r>
      <w:r w:rsidRPr="003F6632">
        <w:rPr>
          <w:rFonts w:ascii="Tahoma" w:eastAsia="Tahoma" w:hAnsi="Tahoma" w:cs="Tahoma"/>
          <w:spacing w:val="-2"/>
        </w:rPr>
        <w:t>r</w:t>
      </w:r>
      <w:r w:rsidRPr="003F6632">
        <w:rPr>
          <w:rFonts w:ascii="Tahoma" w:eastAsia="Tahoma" w:hAnsi="Tahoma" w:cs="Tahoma"/>
          <w:spacing w:val="1"/>
        </w:rPr>
        <w:t>a</w:t>
      </w:r>
      <w:r w:rsidRPr="003F6632">
        <w:rPr>
          <w:rFonts w:ascii="Tahoma" w:eastAsia="Tahoma" w:hAnsi="Tahoma" w:cs="Tahoma"/>
        </w:rPr>
        <w:t>źna</w:t>
      </w:r>
      <w:r w:rsidRPr="003F6632">
        <w:rPr>
          <w:rFonts w:ascii="Tahoma" w:eastAsia="Tahoma" w:hAnsi="Tahoma" w:cs="Tahoma"/>
          <w:spacing w:val="2"/>
        </w:rPr>
        <w:t xml:space="preserve"> </w:t>
      </w:r>
      <w:r w:rsidRPr="003F6632">
        <w:rPr>
          <w:rFonts w:ascii="Tahoma" w:eastAsia="Tahoma" w:hAnsi="Tahoma" w:cs="Tahoma"/>
          <w:spacing w:val="-1"/>
        </w:rPr>
        <w:t>n</w:t>
      </w:r>
      <w:r w:rsidRPr="003F6632">
        <w:rPr>
          <w:rFonts w:ascii="Tahoma" w:eastAsia="Tahoma" w:hAnsi="Tahoma" w:cs="Tahoma"/>
        </w:rPr>
        <w:t>a</w:t>
      </w:r>
      <w:r w:rsidRPr="003F6632">
        <w:rPr>
          <w:rFonts w:ascii="Tahoma" w:eastAsia="Tahoma" w:hAnsi="Tahoma" w:cs="Tahoma"/>
          <w:spacing w:val="7"/>
        </w:rPr>
        <w:t xml:space="preserve"> </w:t>
      </w:r>
      <w:r w:rsidRPr="003F6632">
        <w:rPr>
          <w:rFonts w:ascii="Tahoma" w:eastAsia="Tahoma" w:hAnsi="Tahoma" w:cs="Tahoma"/>
        </w:rPr>
        <w:t>pr</w:t>
      </w:r>
      <w:r w:rsidRPr="003F6632">
        <w:rPr>
          <w:rFonts w:ascii="Tahoma" w:eastAsia="Tahoma" w:hAnsi="Tahoma" w:cs="Tahoma"/>
          <w:spacing w:val="3"/>
        </w:rPr>
        <w:t>o</w:t>
      </w:r>
      <w:r w:rsidRPr="003F6632">
        <w:rPr>
          <w:rFonts w:ascii="Tahoma" w:eastAsia="Tahoma" w:hAnsi="Tahoma" w:cs="Tahoma"/>
          <w:spacing w:val="1"/>
        </w:rPr>
        <w:t>je</w:t>
      </w:r>
      <w:r w:rsidRPr="003F6632">
        <w:rPr>
          <w:rFonts w:ascii="Tahoma" w:eastAsia="Tahoma" w:hAnsi="Tahoma" w:cs="Tahoma"/>
          <w:spacing w:val="-1"/>
        </w:rPr>
        <w:t>kc</w:t>
      </w:r>
      <w:r w:rsidRPr="003F6632">
        <w:rPr>
          <w:rFonts w:ascii="Tahoma" w:eastAsia="Tahoma" w:hAnsi="Tahoma" w:cs="Tahoma"/>
        </w:rPr>
        <w:t>i</w:t>
      </w:r>
      <w:r w:rsidRPr="003F6632">
        <w:rPr>
          <w:rFonts w:ascii="Tahoma" w:eastAsia="Tahoma" w:hAnsi="Tahoma" w:cs="Tahoma"/>
          <w:spacing w:val="1"/>
        </w:rPr>
        <w:t>e</w:t>
      </w:r>
      <w:r w:rsidR="003C3332" w:rsidRPr="003F6632">
        <w:rPr>
          <w:rFonts w:ascii="Tahoma" w:eastAsia="Tahoma" w:hAnsi="Tahoma" w:cs="Tahoma"/>
        </w:rPr>
        <w:t xml:space="preserve"> -</w:t>
      </w:r>
      <w:r w:rsidRPr="003F6632">
        <w:rPr>
          <w:rFonts w:ascii="Tahoma" w:eastAsia="Tahoma" w:hAnsi="Tahoma" w:cs="Tahoma"/>
          <w:spacing w:val="2"/>
        </w:rPr>
        <w:t xml:space="preserve"> </w:t>
      </w:r>
      <w:r w:rsidRPr="003F6632">
        <w:rPr>
          <w:rFonts w:ascii="Tahoma" w:eastAsia="Tahoma" w:hAnsi="Tahoma" w:cs="Tahoma"/>
        </w:rPr>
        <w:t>t</w:t>
      </w:r>
      <w:r w:rsidRPr="003F6632">
        <w:rPr>
          <w:rFonts w:ascii="Tahoma" w:eastAsia="Tahoma" w:hAnsi="Tahoma" w:cs="Tahoma"/>
          <w:spacing w:val="1"/>
        </w:rPr>
        <w:t>e</w:t>
      </w:r>
      <w:r w:rsidRPr="003F6632">
        <w:rPr>
          <w:rFonts w:ascii="Tahoma" w:eastAsia="Tahoma" w:hAnsi="Tahoma" w:cs="Tahoma"/>
        </w:rPr>
        <w:t>r</w:t>
      </w:r>
      <w:r w:rsidRPr="003F6632">
        <w:rPr>
          <w:rFonts w:ascii="Tahoma" w:eastAsia="Tahoma" w:hAnsi="Tahoma" w:cs="Tahoma"/>
          <w:spacing w:val="1"/>
        </w:rPr>
        <w:t>m</w:t>
      </w:r>
      <w:r w:rsidRPr="003F6632">
        <w:rPr>
          <w:rFonts w:ascii="Tahoma" w:eastAsia="Tahoma" w:hAnsi="Tahoma" w:cs="Tahoma"/>
        </w:rPr>
        <w:t>in</w:t>
      </w:r>
      <w:r w:rsidRPr="003F6632">
        <w:rPr>
          <w:rFonts w:ascii="Tahoma" w:eastAsia="Tahoma" w:hAnsi="Tahoma" w:cs="Tahoma"/>
          <w:spacing w:val="5"/>
        </w:rPr>
        <w:t xml:space="preserve"> </w:t>
      </w:r>
      <w:r w:rsidRPr="003F6632">
        <w:rPr>
          <w:rFonts w:ascii="Tahoma" w:eastAsia="Tahoma" w:hAnsi="Tahoma" w:cs="Tahoma"/>
          <w:spacing w:val="1"/>
        </w:rPr>
        <w:t>we</w:t>
      </w:r>
      <w:r w:rsidRPr="003F6632">
        <w:rPr>
          <w:rFonts w:ascii="Tahoma" w:eastAsia="Tahoma" w:hAnsi="Tahoma" w:cs="Tahoma"/>
        </w:rPr>
        <w:t>ry</w:t>
      </w:r>
      <w:r w:rsidRPr="003F6632">
        <w:rPr>
          <w:rFonts w:ascii="Tahoma" w:eastAsia="Tahoma" w:hAnsi="Tahoma" w:cs="Tahoma"/>
          <w:spacing w:val="-1"/>
        </w:rPr>
        <w:t>f</w:t>
      </w:r>
      <w:r w:rsidRPr="003F6632">
        <w:rPr>
          <w:rFonts w:ascii="Tahoma" w:eastAsia="Tahoma" w:hAnsi="Tahoma" w:cs="Tahoma"/>
          <w:spacing w:val="2"/>
        </w:rPr>
        <w:t>i</w:t>
      </w:r>
      <w:r w:rsidRPr="003F6632">
        <w:rPr>
          <w:rFonts w:ascii="Tahoma" w:eastAsia="Tahoma" w:hAnsi="Tahoma" w:cs="Tahoma"/>
          <w:spacing w:val="-1"/>
        </w:rPr>
        <w:t>k</w:t>
      </w:r>
      <w:r w:rsidRPr="003F6632">
        <w:rPr>
          <w:rFonts w:ascii="Tahoma" w:eastAsia="Tahoma" w:hAnsi="Tahoma" w:cs="Tahoma"/>
          <w:spacing w:val="1"/>
        </w:rPr>
        <w:t>a</w:t>
      </w:r>
      <w:r w:rsidRPr="003F6632">
        <w:rPr>
          <w:rFonts w:ascii="Tahoma" w:eastAsia="Tahoma" w:hAnsi="Tahoma" w:cs="Tahoma"/>
          <w:spacing w:val="2"/>
        </w:rPr>
        <w:t>c</w:t>
      </w:r>
      <w:r w:rsidRPr="003F6632">
        <w:rPr>
          <w:rFonts w:ascii="Tahoma" w:eastAsia="Tahoma" w:hAnsi="Tahoma" w:cs="Tahoma"/>
          <w:spacing w:val="-1"/>
        </w:rPr>
        <w:t>j</w:t>
      </w:r>
      <w:r w:rsidRPr="003F6632">
        <w:rPr>
          <w:rFonts w:ascii="Tahoma" w:eastAsia="Tahoma" w:hAnsi="Tahoma" w:cs="Tahoma"/>
        </w:rPr>
        <w:t xml:space="preserve">i </w:t>
      </w:r>
      <w:r w:rsidRPr="003F6632">
        <w:rPr>
          <w:rFonts w:ascii="Tahoma" w:eastAsia="Tahoma" w:hAnsi="Tahoma" w:cs="Tahoma"/>
          <w:spacing w:val="-1"/>
        </w:rPr>
        <w:t>k</w:t>
      </w:r>
      <w:r w:rsidRPr="003F6632">
        <w:rPr>
          <w:rFonts w:ascii="Tahoma" w:eastAsia="Tahoma" w:hAnsi="Tahoma" w:cs="Tahoma"/>
          <w:spacing w:val="3"/>
        </w:rPr>
        <w:t>a</w:t>
      </w:r>
      <w:r w:rsidRPr="003F6632">
        <w:rPr>
          <w:rFonts w:ascii="Tahoma" w:eastAsia="Tahoma" w:hAnsi="Tahoma" w:cs="Tahoma"/>
        </w:rPr>
        <w:t>żd</w:t>
      </w:r>
      <w:r w:rsidRPr="003F6632">
        <w:rPr>
          <w:rFonts w:ascii="Tahoma" w:eastAsia="Tahoma" w:hAnsi="Tahoma" w:cs="Tahoma"/>
          <w:spacing w:val="1"/>
        </w:rPr>
        <w:t>e</w:t>
      </w:r>
      <w:r w:rsidRPr="003F6632">
        <w:rPr>
          <w:rFonts w:ascii="Tahoma" w:eastAsia="Tahoma" w:hAnsi="Tahoma" w:cs="Tahoma"/>
        </w:rPr>
        <w:t>go</w:t>
      </w:r>
      <w:r w:rsidRPr="003F6632">
        <w:rPr>
          <w:rFonts w:ascii="Tahoma" w:eastAsia="Tahoma" w:hAnsi="Tahoma" w:cs="Tahoma"/>
          <w:spacing w:val="1"/>
        </w:rPr>
        <w:t xml:space="preserve"> </w:t>
      </w:r>
      <w:r w:rsidRPr="003F6632">
        <w:rPr>
          <w:rFonts w:ascii="Tahoma" w:eastAsia="Tahoma" w:hAnsi="Tahoma" w:cs="Tahoma"/>
        </w:rPr>
        <w:t>z</w:t>
      </w:r>
      <w:r w:rsidRPr="003F6632">
        <w:rPr>
          <w:rFonts w:ascii="Tahoma" w:eastAsia="Tahoma" w:hAnsi="Tahoma" w:cs="Tahoma"/>
          <w:spacing w:val="1"/>
        </w:rPr>
        <w:t>ł</w:t>
      </w:r>
      <w:r w:rsidRPr="003F6632">
        <w:rPr>
          <w:rFonts w:ascii="Tahoma" w:eastAsia="Tahoma" w:hAnsi="Tahoma" w:cs="Tahoma"/>
        </w:rPr>
        <w:t>ożo</w:t>
      </w:r>
      <w:r w:rsidRPr="003F6632">
        <w:rPr>
          <w:rFonts w:ascii="Tahoma" w:eastAsia="Tahoma" w:hAnsi="Tahoma" w:cs="Tahoma"/>
          <w:spacing w:val="-1"/>
        </w:rPr>
        <w:t>n</w:t>
      </w:r>
      <w:r w:rsidRPr="003F6632">
        <w:rPr>
          <w:rFonts w:ascii="Tahoma" w:eastAsia="Tahoma" w:hAnsi="Tahoma" w:cs="Tahoma"/>
          <w:spacing w:val="1"/>
        </w:rPr>
        <w:t>e</w:t>
      </w:r>
      <w:r w:rsidRPr="003F6632">
        <w:rPr>
          <w:rFonts w:ascii="Tahoma" w:eastAsia="Tahoma" w:hAnsi="Tahoma" w:cs="Tahoma"/>
          <w:spacing w:val="2"/>
        </w:rPr>
        <w:t>g</w:t>
      </w:r>
      <w:r w:rsidRPr="003F6632">
        <w:rPr>
          <w:rFonts w:ascii="Tahoma" w:eastAsia="Tahoma" w:hAnsi="Tahoma" w:cs="Tahoma"/>
        </w:rPr>
        <w:t>o pr</w:t>
      </w:r>
      <w:r w:rsidRPr="003F6632">
        <w:rPr>
          <w:rFonts w:ascii="Tahoma" w:eastAsia="Tahoma" w:hAnsi="Tahoma" w:cs="Tahoma"/>
          <w:spacing w:val="1"/>
        </w:rPr>
        <w:t>ze</w:t>
      </w:r>
      <w:r w:rsidRPr="003F6632">
        <w:rPr>
          <w:rFonts w:ascii="Tahoma" w:eastAsia="Tahoma" w:hAnsi="Tahoma" w:cs="Tahoma"/>
        </w:rPr>
        <w:t>z</w:t>
      </w:r>
      <w:r w:rsidRPr="003F6632">
        <w:rPr>
          <w:rFonts w:ascii="Tahoma" w:eastAsia="Tahoma" w:hAnsi="Tahoma" w:cs="Tahoma"/>
          <w:spacing w:val="6"/>
        </w:rPr>
        <w:t xml:space="preserve"> </w:t>
      </w:r>
      <w:r w:rsidRPr="003F6632">
        <w:rPr>
          <w:rFonts w:ascii="Tahoma" w:eastAsia="Tahoma" w:hAnsi="Tahoma" w:cs="Tahoma"/>
        </w:rPr>
        <w:t>B</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spacing w:val="1"/>
        </w:rPr>
        <w:t>e</w:t>
      </w:r>
      <w:r w:rsidRPr="003F6632">
        <w:rPr>
          <w:rFonts w:ascii="Tahoma" w:eastAsia="Tahoma" w:hAnsi="Tahoma" w:cs="Tahoma"/>
          <w:spacing w:val="-1"/>
        </w:rPr>
        <w:t>f</w:t>
      </w:r>
      <w:r w:rsidRPr="003F6632">
        <w:rPr>
          <w:rFonts w:ascii="Tahoma" w:eastAsia="Tahoma" w:hAnsi="Tahoma" w:cs="Tahoma"/>
          <w:spacing w:val="2"/>
        </w:rPr>
        <w:t>i</w:t>
      </w:r>
      <w:r w:rsidRPr="003F6632">
        <w:rPr>
          <w:rFonts w:ascii="Tahoma" w:eastAsia="Tahoma" w:hAnsi="Tahoma" w:cs="Tahoma"/>
          <w:spacing w:val="-1"/>
        </w:rPr>
        <w:t>cj</w:t>
      </w:r>
      <w:r w:rsidRPr="003F6632">
        <w:rPr>
          <w:rFonts w:ascii="Tahoma" w:eastAsia="Tahoma" w:hAnsi="Tahoma" w:cs="Tahoma"/>
          <w:spacing w:val="3"/>
        </w:rPr>
        <w:t>e</w:t>
      </w:r>
      <w:r w:rsidRPr="003F6632">
        <w:rPr>
          <w:rFonts w:ascii="Tahoma" w:eastAsia="Tahoma" w:hAnsi="Tahoma" w:cs="Tahoma"/>
          <w:spacing w:val="-1"/>
        </w:rPr>
        <w:t>n</w:t>
      </w:r>
      <w:r w:rsidRPr="003F6632">
        <w:rPr>
          <w:rFonts w:ascii="Tahoma" w:eastAsia="Tahoma" w:hAnsi="Tahoma" w:cs="Tahoma"/>
        </w:rPr>
        <w:t xml:space="preserve">ta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2"/>
        </w:rPr>
        <w:t>os</w:t>
      </w:r>
      <w:r w:rsidRPr="003F6632">
        <w:rPr>
          <w:rFonts w:ascii="Tahoma" w:eastAsia="Tahoma" w:hAnsi="Tahoma" w:cs="Tahoma"/>
          <w:spacing w:val="-1"/>
        </w:rPr>
        <w:t>k</w:t>
      </w:r>
      <w:r w:rsidRPr="003F6632">
        <w:rPr>
          <w:rFonts w:ascii="Tahoma" w:eastAsia="Tahoma" w:hAnsi="Tahoma" w:cs="Tahoma"/>
        </w:rPr>
        <w:t>u</w:t>
      </w:r>
      <w:r w:rsidRPr="003F6632">
        <w:rPr>
          <w:rFonts w:ascii="Tahoma" w:eastAsia="Tahoma" w:hAnsi="Tahoma" w:cs="Tahoma"/>
          <w:spacing w:val="5"/>
        </w:rPr>
        <w:t xml:space="preserve"> </w:t>
      </w:r>
      <w:r w:rsidRPr="003F6632">
        <w:rPr>
          <w:rFonts w:ascii="Tahoma" w:eastAsia="Tahoma" w:hAnsi="Tahoma" w:cs="Tahoma"/>
        </w:rPr>
        <w:t>o p</w:t>
      </w:r>
      <w:r w:rsidRPr="003F6632">
        <w:rPr>
          <w:rFonts w:ascii="Tahoma" w:eastAsia="Tahoma" w:hAnsi="Tahoma" w:cs="Tahoma"/>
          <w:spacing w:val="1"/>
        </w:rPr>
        <w:t>ła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rPr>
        <w:t xml:space="preserve">ość </w:t>
      </w:r>
      <w:r w:rsidRPr="003F6632">
        <w:rPr>
          <w:rFonts w:ascii="Tahoma" w:eastAsia="Tahoma" w:hAnsi="Tahoma" w:cs="Tahoma"/>
          <w:spacing w:val="-1"/>
        </w:rPr>
        <w:t>u</w:t>
      </w:r>
      <w:r w:rsidRPr="003F6632">
        <w:rPr>
          <w:rFonts w:ascii="Tahoma" w:eastAsia="Tahoma" w:hAnsi="Tahoma" w:cs="Tahoma"/>
        </w:rPr>
        <w:t>l</w:t>
      </w:r>
      <w:r w:rsidRPr="003F6632">
        <w:rPr>
          <w:rFonts w:ascii="Tahoma" w:eastAsia="Tahoma" w:hAnsi="Tahoma" w:cs="Tahoma"/>
          <w:spacing w:val="1"/>
        </w:rPr>
        <w:t>e</w:t>
      </w:r>
      <w:r w:rsidRPr="003F6632">
        <w:rPr>
          <w:rFonts w:ascii="Tahoma" w:eastAsia="Tahoma" w:hAnsi="Tahoma" w:cs="Tahoma"/>
        </w:rPr>
        <w:t xml:space="preserve">ga </w:t>
      </w:r>
      <w:r w:rsidRPr="003F6632">
        <w:rPr>
          <w:rFonts w:ascii="Tahoma" w:eastAsia="Tahoma" w:hAnsi="Tahoma" w:cs="Tahoma"/>
          <w:spacing w:val="1"/>
        </w:rPr>
        <w:t>w</w:t>
      </w:r>
      <w:r w:rsidRPr="003F6632">
        <w:rPr>
          <w:rFonts w:ascii="Tahoma" w:eastAsia="Tahoma" w:hAnsi="Tahoma" w:cs="Tahoma"/>
        </w:rPr>
        <w:t>s</w:t>
      </w:r>
      <w:r w:rsidRPr="003F6632">
        <w:rPr>
          <w:rFonts w:ascii="Tahoma" w:eastAsia="Tahoma" w:hAnsi="Tahoma" w:cs="Tahoma"/>
          <w:spacing w:val="3"/>
        </w:rPr>
        <w:t>t</w:t>
      </w:r>
      <w:r w:rsidRPr="003F6632">
        <w:rPr>
          <w:rFonts w:ascii="Tahoma" w:eastAsia="Tahoma" w:hAnsi="Tahoma" w:cs="Tahoma"/>
        </w:rPr>
        <w:t>rz</w:t>
      </w:r>
      <w:r w:rsidRPr="003F6632">
        <w:rPr>
          <w:rFonts w:ascii="Tahoma" w:eastAsia="Tahoma" w:hAnsi="Tahoma" w:cs="Tahoma"/>
          <w:spacing w:val="-1"/>
        </w:rPr>
        <w:t>y</w:t>
      </w:r>
      <w:r w:rsidRPr="003F6632">
        <w:rPr>
          <w:rFonts w:ascii="Tahoma" w:eastAsia="Tahoma" w:hAnsi="Tahoma" w:cs="Tahoma"/>
        </w:rPr>
        <w:t>m</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u</w:t>
      </w:r>
      <w:r w:rsidRPr="003F6632">
        <w:rPr>
          <w:rFonts w:ascii="Tahoma" w:eastAsia="Tahoma" w:hAnsi="Tahoma" w:cs="Tahoma"/>
        </w:rPr>
        <w:t xml:space="preserve">, </w:t>
      </w:r>
      <w:r w:rsidRPr="003F6632">
        <w:rPr>
          <w:rFonts w:ascii="Tahoma" w:eastAsia="Tahoma" w:hAnsi="Tahoma" w:cs="Tahoma"/>
          <w:spacing w:val="-1"/>
        </w:rPr>
        <w:t>chy</w:t>
      </w:r>
      <w:r w:rsidRPr="003F6632">
        <w:rPr>
          <w:rFonts w:ascii="Tahoma" w:eastAsia="Tahoma" w:hAnsi="Tahoma" w:cs="Tahoma"/>
        </w:rPr>
        <w:t>ba</w:t>
      </w:r>
      <w:r w:rsidRPr="003F6632">
        <w:rPr>
          <w:rFonts w:ascii="Tahoma" w:eastAsia="Tahoma" w:hAnsi="Tahoma" w:cs="Tahoma"/>
          <w:spacing w:val="5"/>
        </w:rPr>
        <w:t xml:space="preserve"> </w:t>
      </w:r>
      <w:r w:rsidRPr="003F6632">
        <w:rPr>
          <w:rFonts w:ascii="Tahoma" w:eastAsia="Tahoma" w:hAnsi="Tahoma" w:cs="Tahoma"/>
        </w:rPr>
        <w:t>że IZ ma możli</w:t>
      </w:r>
      <w:r w:rsidRPr="003F6632">
        <w:rPr>
          <w:rFonts w:ascii="Tahoma" w:eastAsia="Tahoma" w:hAnsi="Tahoma" w:cs="Tahoma"/>
          <w:spacing w:val="1"/>
        </w:rPr>
        <w:t>w</w:t>
      </w:r>
      <w:r w:rsidRPr="003F6632">
        <w:rPr>
          <w:rFonts w:ascii="Tahoma" w:eastAsia="Tahoma" w:hAnsi="Tahoma" w:cs="Tahoma"/>
        </w:rPr>
        <w:t xml:space="preserve">ość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ł</w:t>
      </w:r>
      <w:r w:rsidRPr="003F6632">
        <w:rPr>
          <w:rFonts w:ascii="Tahoma" w:eastAsia="Tahoma" w:hAnsi="Tahoma" w:cs="Tahoma"/>
          <w:spacing w:val="1"/>
        </w:rPr>
        <w:t>ą</w:t>
      </w:r>
      <w:r w:rsidRPr="003F6632">
        <w:rPr>
          <w:rFonts w:ascii="Tahoma" w:eastAsia="Tahoma" w:hAnsi="Tahoma" w:cs="Tahoma"/>
          <w:spacing w:val="-1"/>
        </w:rPr>
        <w:t>c</w:t>
      </w:r>
      <w:r w:rsidRPr="003F6632">
        <w:rPr>
          <w:rFonts w:ascii="Tahoma" w:eastAsia="Tahoma" w:hAnsi="Tahoma" w:cs="Tahoma"/>
        </w:rPr>
        <w:t>z</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rPr>
        <w:t>ia</w:t>
      </w:r>
      <w:r w:rsidRPr="003F6632">
        <w:rPr>
          <w:rFonts w:ascii="Tahoma" w:eastAsia="Tahoma" w:hAnsi="Tahoma" w:cs="Tahoma"/>
          <w:spacing w:val="9"/>
        </w:rPr>
        <w:t xml:space="preserve"> </w:t>
      </w:r>
      <w:r w:rsidRPr="003F6632">
        <w:rPr>
          <w:rFonts w:ascii="Tahoma" w:eastAsia="Tahoma" w:hAnsi="Tahoma" w:cs="Tahoma"/>
        </w:rPr>
        <w:t>z</w:t>
      </w:r>
      <w:r w:rsidRPr="003F6632">
        <w:rPr>
          <w:rFonts w:ascii="Tahoma" w:eastAsia="Tahoma" w:hAnsi="Tahoma" w:cs="Tahoma"/>
          <w:spacing w:val="18"/>
        </w:rPr>
        <w:t xml:space="preserve">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rPr>
        <w:t>ios</w:t>
      </w:r>
      <w:r w:rsidRPr="003F6632">
        <w:rPr>
          <w:rFonts w:ascii="Tahoma" w:eastAsia="Tahoma" w:hAnsi="Tahoma" w:cs="Tahoma"/>
          <w:spacing w:val="1"/>
        </w:rPr>
        <w:t>k</w:t>
      </w:r>
      <w:r w:rsidRPr="003F6632">
        <w:rPr>
          <w:rFonts w:ascii="Tahoma" w:eastAsia="Tahoma" w:hAnsi="Tahoma" w:cs="Tahoma"/>
        </w:rPr>
        <w:t>u</w:t>
      </w:r>
      <w:r w:rsidRPr="003F6632">
        <w:rPr>
          <w:rFonts w:ascii="Tahoma" w:eastAsia="Tahoma" w:hAnsi="Tahoma" w:cs="Tahoma"/>
          <w:spacing w:val="10"/>
        </w:rPr>
        <w:t xml:space="preserve"> </w:t>
      </w:r>
      <w:r w:rsidRPr="003F6632">
        <w:rPr>
          <w:rFonts w:ascii="Tahoma" w:eastAsia="Tahoma" w:hAnsi="Tahoma" w:cs="Tahoma"/>
        </w:rPr>
        <w:t>o</w:t>
      </w:r>
      <w:r w:rsidRPr="003F6632">
        <w:rPr>
          <w:rFonts w:ascii="Tahoma" w:eastAsia="Tahoma" w:hAnsi="Tahoma" w:cs="Tahoma"/>
          <w:spacing w:val="16"/>
        </w:rPr>
        <w:t xml:space="preserve"> </w:t>
      </w:r>
      <w:r w:rsidRPr="003F6632">
        <w:rPr>
          <w:rFonts w:ascii="Tahoma" w:eastAsia="Tahoma" w:hAnsi="Tahoma" w:cs="Tahoma"/>
          <w:spacing w:val="2"/>
        </w:rPr>
        <w:t>p</w:t>
      </w:r>
      <w:r w:rsidRPr="003F6632">
        <w:rPr>
          <w:rFonts w:ascii="Tahoma" w:eastAsia="Tahoma" w:hAnsi="Tahoma" w:cs="Tahoma"/>
        </w:rPr>
        <w:t>ł</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rPr>
        <w:t>ość</w:t>
      </w:r>
      <w:r w:rsidRPr="003F6632">
        <w:rPr>
          <w:rFonts w:ascii="Tahoma" w:eastAsia="Tahoma" w:hAnsi="Tahoma" w:cs="Tahoma"/>
          <w:spacing w:val="10"/>
        </w:rPr>
        <w:t xml:space="preserve"> </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spacing w:val="-1"/>
        </w:rPr>
        <w:t>k</w:t>
      </w:r>
      <w:r w:rsidRPr="003F6632">
        <w:rPr>
          <w:rFonts w:ascii="Tahoma" w:eastAsia="Tahoma" w:hAnsi="Tahoma" w:cs="Tahoma"/>
          <w:spacing w:val="1"/>
        </w:rPr>
        <w:t>we</w:t>
      </w:r>
      <w:r w:rsidRPr="003F6632">
        <w:rPr>
          <w:rFonts w:ascii="Tahoma" w:eastAsia="Tahoma" w:hAnsi="Tahoma" w:cs="Tahoma"/>
        </w:rPr>
        <w:t>sti</w:t>
      </w:r>
      <w:r w:rsidRPr="003F6632">
        <w:rPr>
          <w:rFonts w:ascii="Tahoma" w:eastAsia="Tahoma" w:hAnsi="Tahoma" w:cs="Tahoma"/>
          <w:spacing w:val="2"/>
        </w:rPr>
        <w:t>o</w:t>
      </w:r>
      <w:r w:rsidRPr="003F6632">
        <w:rPr>
          <w:rFonts w:ascii="Tahoma" w:eastAsia="Tahoma" w:hAnsi="Tahoma" w:cs="Tahoma"/>
          <w:spacing w:val="-1"/>
        </w:rPr>
        <w:t>n</w:t>
      </w:r>
      <w:r w:rsidRPr="003F6632">
        <w:rPr>
          <w:rFonts w:ascii="Tahoma" w:eastAsia="Tahoma" w:hAnsi="Tahoma" w:cs="Tahoma"/>
        </w:rPr>
        <w:t>o</w:t>
      </w:r>
      <w:r w:rsidRPr="003F6632">
        <w:rPr>
          <w:rFonts w:ascii="Tahoma" w:eastAsia="Tahoma" w:hAnsi="Tahoma" w:cs="Tahoma"/>
          <w:spacing w:val="-2"/>
        </w:rPr>
        <w:t>w</w:t>
      </w:r>
      <w:r w:rsidRPr="003F6632">
        <w:rPr>
          <w:rFonts w:ascii="Tahoma" w:eastAsia="Tahoma" w:hAnsi="Tahoma" w:cs="Tahoma"/>
          <w:spacing w:val="3"/>
        </w:rPr>
        <w:t>a</w:t>
      </w:r>
      <w:r w:rsidRPr="003F6632">
        <w:rPr>
          <w:rFonts w:ascii="Tahoma" w:eastAsia="Tahoma" w:hAnsi="Tahoma" w:cs="Tahoma"/>
          <w:spacing w:val="-3"/>
        </w:rPr>
        <w:t>n</w:t>
      </w:r>
      <w:r w:rsidRPr="003F6632">
        <w:rPr>
          <w:rFonts w:ascii="Tahoma" w:eastAsia="Tahoma" w:hAnsi="Tahoma" w:cs="Tahoma"/>
          <w:spacing w:val="-1"/>
        </w:rPr>
        <w:t>y</w:t>
      </w:r>
      <w:r w:rsidRPr="003F6632">
        <w:rPr>
          <w:rFonts w:ascii="Tahoma" w:eastAsia="Tahoma" w:hAnsi="Tahoma" w:cs="Tahoma"/>
          <w:spacing w:val="2"/>
        </w:rPr>
        <w:t>c</w:t>
      </w:r>
      <w:r w:rsidRPr="003F6632">
        <w:rPr>
          <w:rFonts w:ascii="Tahoma" w:eastAsia="Tahoma" w:hAnsi="Tahoma" w:cs="Tahoma"/>
        </w:rPr>
        <w:t xml:space="preserve">h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k</w:t>
      </w:r>
      <w:r w:rsidRPr="003F6632">
        <w:rPr>
          <w:rFonts w:ascii="Tahoma" w:eastAsia="Tahoma" w:hAnsi="Tahoma" w:cs="Tahoma"/>
        </w:rPr>
        <w:t>ów</w:t>
      </w:r>
      <w:r w:rsidRPr="003F6632">
        <w:rPr>
          <w:rFonts w:ascii="Tahoma" w:eastAsia="Tahoma" w:hAnsi="Tahoma" w:cs="Tahoma"/>
          <w:spacing w:val="10"/>
        </w:rPr>
        <w:t xml:space="preserve"> </w:t>
      </w:r>
      <w:r w:rsidR="007D5D6B">
        <w:rPr>
          <w:rFonts w:ascii="Tahoma" w:eastAsia="Tahoma" w:hAnsi="Tahoma" w:cs="Tahoma"/>
          <w:spacing w:val="10"/>
        </w:rPr>
        <w:br/>
      </w:r>
      <w:r w:rsidRPr="003F6632">
        <w:rPr>
          <w:rFonts w:ascii="Tahoma" w:eastAsia="Tahoma" w:hAnsi="Tahoma" w:cs="Tahoma"/>
        </w:rPr>
        <w:t>i</w:t>
      </w:r>
      <w:r w:rsidRPr="003F6632">
        <w:rPr>
          <w:rFonts w:ascii="Tahoma" w:eastAsia="Tahoma" w:hAnsi="Tahoma" w:cs="Tahoma"/>
          <w:spacing w:val="17"/>
        </w:rPr>
        <w:t xml:space="preserve"> </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rd</w:t>
      </w:r>
      <w:r w:rsidRPr="003F6632">
        <w:rPr>
          <w:rFonts w:ascii="Tahoma" w:eastAsia="Tahoma" w:hAnsi="Tahoma" w:cs="Tahoma"/>
          <w:spacing w:val="1"/>
        </w:rPr>
        <w:t>ze</w:t>
      </w:r>
      <w:r w:rsidRPr="003F6632">
        <w:rPr>
          <w:rFonts w:ascii="Tahoma" w:eastAsia="Tahoma" w:hAnsi="Tahoma" w:cs="Tahoma"/>
          <w:spacing w:val="-1"/>
        </w:rPr>
        <w:t>n</w:t>
      </w:r>
      <w:r w:rsidRPr="003F6632">
        <w:rPr>
          <w:rFonts w:ascii="Tahoma" w:eastAsia="Tahoma" w:hAnsi="Tahoma" w:cs="Tahoma"/>
        </w:rPr>
        <w:t>ia</w:t>
      </w:r>
      <w:r w:rsidRPr="003F6632">
        <w:rPr>
          <w:rFonts w:ascii="Tahoma" w:eastAsia="Tahoma" w:hAnsi="Tahoma" w:cs="Tahoma"/>
          <w:spacing w:val="6"/>
        </w:rPr>
        <w:t xml:space="preserve"> </w:t>
      </w:r>
      <w:r w:rsidRPr="003F6632">
        <w:rPr>
          <w:rFonts w:ascii="Tahoma" w:eastAsia="Tahoma" w:hAnsi="Tahoma" w:cs="Tahoma"/>
        </w:rPr>
        <w:t>pozos</w:t>
      </w:r>
      <w:r w:rsidRPr="003F6632">
        <w:rPr>
          <w:rFonts w:ascii="Tahoma" w:eastAsia="Tahoma" w:hAnsi="Tahoma" w:cs="Tahoma"/>
          <w:spacing w:val="11"/>
        </w:rPr>
        <w:t>t</w:t>
      </w:r>
      <w:r w:rsidRPr="003F6632">
        <w:rPr>
          <w:rFonts w:ascii="Tahoma" w:eastAsia="Tahoma" w:hAnsi="Tahoma" w:cs="Tahoma"/>
          <w:spacing w:val="1"/>
        </w:rPr>
        <w:t>a</w:t>
      </w:r>
      <w:r w:rsidRPr="003F6632">
        <w:rPr>
          <w:rFonts w:ascii="Tahoma" w:eastAsia="Tahoma" w:hAnsi="Tahoma" w:cs="Tahoma"/>
        </w:rPr>
        <w:t>ł</w:t>
      </w:r>
      <w:r w:rsidRPr="003F6632">
        <w:rPr>
          <w:rFonts w:ascii="Tahoma" w:eastAsia="Tahoma" w:hAnsi="Tahoma" w:cs="Tahoma"/>
          <w:spacing w:val="-3"/>
        </w:rPr>
        <w:t>y</w:t>
      </w:r>
      <w:r w:rsidRPr="003F6632">
        <w:rPr>
          <w:rFonts w:ascii="Tahoma" w:eastAsia="Tahoma" w:hAnsi="Tahoma" w:cs="Tahoma"/>
          <w:spacing w:val="-1"/>
        </w:rPr>
        <w:t>c</w:t>
      </w:r>
      <w:r w:rsidRPr="003F6632">
        <w:rPr>
          <w:rFonts w:ascii="Tahoma" w:eastAsia="Tahoma" w:hAnsi="Tahoma" w:cs="Tahoma"/>
        </w:rPr>
        <w:t xml:space="preserve">h </w:t>
      </w:r>
      <w:r w:rsidRPr="003F6632">
        <w:rPr>
          <w:rFonts w:ascii="Tahoma" w:eastAsia="Tahoma" w:hAnsi="Tahoma" w:cs="Tahoma"/>
          <w:spacing w:val="1"/>
        </w:rPr>
        <w:t>w</w:t>
      </w:r>
      <w:r w:rsidRPr="003F6632">
        <w:rPr>
          <w:rFonts w:ascii="Tahoma" w:eastAsia="Tahoma" w:hAnsi="Tahoma" w:cs="Tahoma"/>
          <w:spacing w:val="-1"/>
        </w:rPr>
        <w:t>yk</w:t>
      </w:r>
      <w:r w:rsidRPr="003F6632">
        <w:rPr>
          <w:rFonts w:ascii="Tahoma" w:eastAsia="Tahoma" w:hAnsi="Tahoma" w:cs="Tahoma"/>
          <w:spacing w:val="1"/>
        </w:rPr>
        <w:t>a</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spacing w:val="-3"/>
        </w:rPr>
        <w:t>y</w:t>
      </w:r>
      <w:r w:rsidRPr="003F6632">
        <w:rPr>
          <w:rFonts w:ascii="Tahoma" w:eastAsia="Tahoma" w:hAnsi="Tahoma" w:cs="Tahoma"/>
          <w:spacing w:val="2"/>
        </w:rPr>
        <w:t>c</w:t>
      </w:r>
      <w:r w:rsidRPr="003F6632">
        <w:rPr>
          <w:rFonts w:ascii="Tahoma" w:eastAsia="Tahoma" w:hAnsi="Tahoma" w:cs="Tahoma"/>
        </w:rPr>
        <w:t>h</w:t>
      </w:r>
      <w:r w:rsidRPr="003F6632">
        <w:rPr>
          <w:rFonts w:ascii="Tahoma" w:eastAsia="Tahoma" w:hAnsi="Tahoma" w:cs="Tahoma"/>
          <w:spacing w:val="-12"/>
        </w:rPr>
        <w:t xml:space="preserve"> </w:t>
      </w:r>
      <w:r w:rsidRPr="003F6632">
        <w:rPr>
          <w:rFonts w:ascii="Tahoma" w:eastAsia="Tahoma" w:hAnsi="Tahoma" w:cs="Tahoma"/>
        </w:rPr>
        <w:t>w d</w:t>
      </w:r>
      <w:r w:rsidRPr="003F6632">
        <w:rPr>
          <w:rFonts w:ascii="Tahoma" w:eastAsia="Tahoma" w:hAnsi="Tahoma" w:cs="Tahoma"/>
          <w:spacing w:val="1"/>
        </w:rPr>
        <w:t>a</w:t>
      </w:r>
      <w:r w:rsidRPr="003F6632">
        <w:rPr>
          <w:rFonts w:ascii="Tahoma" w:eastAsia="Tahoma" w:hAnsi="Tahoma" w:cs="Tahoma"/>
          <w:spacing w:val="-1"/>
        </w:rPr>
        <w:t>ny</w:t>
      </w:r>
      <w:r w:rsidRPr="003F6632">
        <w:rPr>
          <w:rFonts w:ascii="Tahoma" w:eastAsia="Tahoma" w:hAnsi="Tahoma" w:cs="Tahoma"/>
        </w:rPr>
        <w:t>m</w:t>
      </w:r>
      <w:r w:rsidRPr="003F6632">
        <w:rPr>
          <w:rFonts w:ascii="Tahoma" w:eastAsia="Tahoma" w:hAnsi="Tahoma" w:cs="Tahoma"/>
          <w:spacing w:val="-6"/>
        </w:rPr>
        <w:t xml:space="preserve">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spacing w:val="2"/>
        </w:rPr>
        <w:t>io</w:t>
      </w:r>
      <w:r w:rsidRPr="003F6632">
        <w:rPr>
          <w:rFonts w:ascii="Tahoma" w:eastAsia="Tahoma" w:hAnsi="Tahoma" w:cs="Tahoma"/>
        </w:rPr>
        <w:t>s</w:t>
      </w:r>
      <w:r w:rsidRPr="003F6632">
        <w:rPr>
          <w:rFonts w:ascii="Tahoma" w:eastAsia="Tahoma" w:hAnsi="Tahoma" w:cs="Tahoma"/>
          <w:spacing w:val="-1"/>
        </w:rPr>
        <w:t>k</w:t>
      </w:r>
      <w:r w:rsidRPr="003F6632">
        <w:rPr>
          <w:rFonts w:ascii="Tahoma" w:eastAsia="Tahoma" w:hAnsi="Tahoma" w:cs="Tahoma"/>
        </w:rPr>
        <w:t>u</w:t>
      </w:r>
      <w:r w:rsidRPr="003F6632">
        <w:rPr>
          <w:rFonts w:ascii="Tahoma" w:eastAsia="Tahoma" w:hAnsi="Tahoma" w:cs="Tahoma"/>
          <w:spacing w:val="-8"/>
        </w:rPr>
        <w:t xml:space="preserve"> </w:t>
      </w:r>
      <w:r w:rsidRPr="003F6632">
        <w:rPr>
          <w:rFonts w:ascii="Tahoma" w:eastAsia="Tahoma" w:hAnsi="Tahoma" w:cs="Tahoma"/>
        </w:rPr>
        <w:t>o</w:t>
      </w:r>
      <w:r w:rsidRPr="003F6632">
        <w:rPr>
          <w:rFonts w:ascii="Tahoma" w:eastAsia="Tahoma" w:hAnsi="Tahoma" w:cs="Tahoma"/>
          <w:spacing w:val="1"/>
        </w:rPr>
        <w:t xml:space="preserve"> </w:t>
      </w:r>
      <w:r w:rsidRPr="003F6632">
        <w:rPr>
          <w:rFonts w:ascii="Tahoma" w:eastAsia="Tahoma" w:hAnsi="Tahoma" w:cs="Tahoma"/>
        </w:rPr>
        <w:t>p</w:t>
      </w:r>
      <w:r w:rsidRPr="003F6632">
        <w:rPr>
          <w:rFonts w:ascii="Tahoma" w:eastAsia="Tahoma" w:hAnsi="Tahoma" w:cs="Tahoma"/>
          <w:spacing w:val="1"/>
        </w:rPr>
        <w:t>ła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rPr>
        <w:t>oś</w:t>
      </w:r>
      <w:r w:rsidRPr="003F6632">
        <w:rPr>
          <w:rFonts w:ascii="Tahoma" w:eastAsia="Tahoma" w:hAnsi="Tahoma" w:cs="Tahoma"/>
          <w:spacing w:val="5"/>
        </w:rPr>
        <w:t>ć</w:t>
      </w:r>
      <w:r w:rsidR="00FB6CAA" w:rsidRPr="003F6632">
        <w:rPr>
          <w:spacing w:val="1"/>
          <w:sz w:val="16"/>
          <w:szCs w:val="16"/>
        </w:rPr>
        <w:t>;</w:t>
      </w:r>
      <w:r w:rsidR="001046F4" w:rsidRPr="00FB6CAA">
        <w:rPr>
          <w:rStyle w:val="Odwoanieprzypisudolnego"/>
          <w:rFonts w:ascii="Tahoma" w:hAnsi="Tahoma" w:cs="Tahoma"/>
          <w:spacing w:val="1"/>
        </w:rPr>
        <w:footnoteReference w:id="49"/>
      </w:r>
    </w:p>
    <w:p w14:paraId="1C13EF95" w14:textId="0FC3E3ED" w:rsidR="00722453" w:rsidRPr="003F6632" w:rsidRDefault="00280ADA" w:rsidP="000E63B7">
      <w:pPr>
        <w:pStyle w:val="Akapitzlist"/>
        <w:numPr>
          <w:ilvl w:val="0"/>
          <w:numId w:val="52"/>
        </w:numPr>
        <w:spacing w:line="276" w:lineRule="auto"/>
        <w:ind w:left="851" w:right="14" w:hanging="425"/>
        <w:jc w:val="both"/>
        <w:rPr>
          <w:rFonts w:ascii="Tahoma" w:eastAsia="Tahoma" w:hAnsi="Tahoma" w:cs="Tahoma"/>
        </w:rPr>
      </w:pPr>
      <w:r w:rsidRPr="003F6632">
        <w:rPr>
          <w:rFonts w:ascii="Tahoma" w:eastAsia="Tahoma" w:hAnsi="Tahoma" w:cs="Tahoma"/>
        </w:rPr>
        <w:t>do</w:t>
      </w:r>
      <w:r w:rsidRPr="003F6632">
        <w:rPr>
          <w:rFonts w:ascii="Tahoma" w:eastAsia="Tahoma" w:hAnsi="Tahoma" w:cs="Tahoma"/>
          <w:spacing w:val="-3"/>
        </w:rPr>
        <w:t>k</w:t>
      </w:r>
      <w:r w:rsidRPr="003F6632">
        <w:rPr>
          <w:rFonts w:ascii="Tahoma" w:eastAsia="Tahoma" w:hAnsi="Tahoma" w:cs="Tahoma"/>
          <w:spacing w:val="2"/>
        </w:rPr>
        <w:t>o</w:t>
      </w:r>
      <w:r w:rsidRPr="003F6632">
        <w:rPr>
          <w:rFonts w:ascii="Tahoma" w:eastAsia="Tahoma" w:hAnsi="Tahoma" w:cs="Tahoma"/>
          <w:spacing w:val="-1"/>
        </w:rPr>
        <w:t>nyw</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a</w:t>
      </w:r>
      <w:r w:rsidRPr="003F6632">
        <w:rPr>
          <w:rFonts w:ascii="Tahoma" w:eastAsia="Tahoma" w:hAnsi="Tahoma" w:cs="Tahoma"/>
          <w:spacing w:val="-8"/>
        </w:rPr>
        <w:t xml:space="preserve"> </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rPr>
        <w:t>st</w:t>
      </w:r>
      <w:r w:rsidRPr="003F6632">
        <w:rPr>
          <w:rFonts w:ascii="Tahoma" w:eastAsia="Tahoma" w:hAnsi="Tahoma" w:cs="Tahoma"/>
          <w:spacing w:val="2"/>
        </w:rPr>
        <w:t xml:space="preserve"> </w:t>
      </w:r>
      <w:r w:rsidRPr="003F6632">
        <w:rPr>
          <w:rFonts w:ascii="Tahoma" w:eastAsia="Tahoma" w:hAnsi="Tahoma" w:cs="Tahoma"/>
          <w:spacing w:val="-3"/>
        </w:rPr>
        <w:t>k</w:t>
      </w:r>
      <w:r w:rsidRPr="003F6632">
        <w:rPr>
          <w:rFonts w:ascii="Tahoma" w:eastAsia="Tahoma" w:hAnsi="Tahoma" w:cs="Tahoma"/>
          <w:spacing w:val="2"/>
        </w:rPr>
        <w:t>o</w:t>
      </w:r>
      <w:r w:rsidRPr="003F6632">
        <w:rPr>
          <w:rFonts w:ascii="Tahoma" w:eastAsia="Tahoma" w:hAnsi="Tahoma" w:cs="Tahoma"/>
          <w:spacing w:val="-1"/>
        </w:rPr>
        <w:t>n</w:t>
      </w:r>
      <w:r w:rsidRPr="003F6632">
        <w:rPr>
          <w:rFonts w:ascii="Tahoma" w:eastAsia="Tahoma" w:hAnsi="Tahoma" w:cs="Tahoma"/>
        </w:rPr>
        <w:t>trola</w:t>
      </w:r>
      <w:r w:rsidRPr="003F6632">
        <w:rPr>
          <w:rFonts w:ascii="Tahoma" w:eastAsia="Tahoma" w:hAnsi="Tahoma" w:cs="Tahoma"/>
          <w:spacing w:val="-4"/>
        </w:rPr>
        <w:t xml:space="preserve"> </w:t>
      </w:r>
      <w:r w:rsidRPr="003F6632">
        <w:rPr>
          <w:rFonts w:ascii="Tahoma" w:eastAsia="Tahoma" w:hAnsi="Tahoma" w:cs="Tahoma"/>
        </w:rPr>
        <w:t>pl</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o</w:t>
      </w:r>
      <w:r w:rsidRPr="003F6632">
        <w:rPr>
          <w:rFonts w:ascii="Tahoma" w:eastAsia="Tahoma" w:hAnsi="Tahoma" w:cs="Tahoma"/>
          <w:spacing w:val="-2"/>
        </w:rPr>
        <w:t>w</w:t>
      </w:r>
      <w:r w:rsidRPr="003F6632">
        <w:rPr>
          <w:rFonts w:ascii="Tahoma" w:eastAsia="Tahoma" w:hAnsi="Tahoma" w:cs="Tahoma"/>
        </w:rPr>
        <w:t>a</w:t>
      </w:r>
      <w:r w:rsidRPr="003F6632">
        <w:rPr>
          <w:rFonts w:ascii="Tahoma" w:eastAsia="Tahoma" w:hAnsi="Tahoma" w:cs="Tahoma"/>
          <w:spacing w:val="-4"/>
        </w:rPr>
        <w:t xml:space="preserve"> </w:t>
      </w:r>
      <w:r w:rsidRPr="003F6632">
        <w:rPr>
          <w:rFonts w:ascii="Tahoma" w:eastAsia="Tahoma" w:hAnsi="Tahoma" w:cs="Tahoma"/>
        </w:rPr>
        <w:t>i</w:t>
      </w:r>
      <w:r w:rsidRPr="003F6632">
        <w:rPr>
          <w:rFonts w:ascii="Tahoma" w:eastAsia="Tahoma" w:hAnsi="Tahoma" w:cs="Tahoma"/>
          <w:spacing w:val="2"/>
        </w:rPr>
        <w:t xml:space="preserve"> </w:t>
      </w:r>
      <w:r w:rsidRPr="003F6632">
        <w:rPr>
          <w:rFonts w:ascii="Tahoma" w:eastAsia="Tahoma" w:hAnsi="Tahoma" w:cs="Tahoma"/>
        </w:rPr>
        <w:t>z</w:t>
      </w:r>
      <w:r w:rsidRPr="003F6632">
        <w:rPr>
          <w:rFonts w:ascii="Tahoma" w:eastAsia="Tahoma" w:hAnsi="Tahoma" w:cs="Tahoma"/>
          <w:spacing w:val="1"/>
        </w:rPr>
        <w:t>ł</w:t>
      </w:r>
      <w:r w:rsidRPr="003F6632">
        <w:rPr>
          <w:rFonts w:ascii="Tahoma" w:eastAsia="Tahoma" w:hAnsi="Tahoma" w:cs="Tahoma"/>
        </w:rPr>
        <w:t>oż</w:t>
      </w:r>
      <w:r w:rsidRPr="003F6632">
        <w:rPr>
          <w:rFonts w:ascii="Tahoma" w:eastAsia="Tahoma" w:hAnsi="Tahoma" w:cs="Tahoma"/>
          <w:spacing w:val="2"/>
        </w:rPr>
        <w:t>o</w:t>
      </w:r>
      <w:r w:rsidRPr="003F6632">
        <w:rPr>
          <w:rFonts w:ascii="Tahoma" w:eastAsia="Tahoma" w:hAnsi="Tahoma" w:cs="Tahoma"/>
          <w:spacing w:val="-3"/>
        </w:rPr>
        <w:t>n</w:t>
      </w:r>
      <w:r w:rsidRPr="003F6632">
        <w:rPr>
          <w:rFonts w:ascii="Tahoma" w:eastAsia="Tahoma" w:hAnsi="Tahoma" w:cs="Tahoma"/>
        </w:rPr>
        <w:t>y</w:t>
      </w:r>
      <w:r w:rsidRPr="003F6632">
        <w:rPr>
          <w:rFonts w:ascii="Tahoma" w:eastAsia="Tahoma" w:hAnsi="Tahoma" w:cs="Tahoma"/>
          <w:spacing w:val="-6"/>
        </w:rPr>
        <w:t xml:space="preserve"> </w:t>
      </w:r>
      <w:r w:rsidRPr="003F6632">
        <w:rPr>
          <w:rFonts w:ascii="Tahoma" w:eastAsia="Tahoma" w:hAnsi="Tahoma" w:cs="Tahoma"/>
        </w:rPr>
        <w:t>zos</w:t>
      </w:r>
      <w:r w:rsidRPr="003F6632">
        <w:rPr>
          <w:rFonts w:ascii="Tahoma" w:eastAsia="Tahoma" w:hAnsi="Tahoma" w:cs="Tahoma"/>
          <w:spacing w:val="1"/>
        </w:rPr>
        <w:t>ta</w:t>
      </w:r>
      <w:r w:rsidRPr="003F6632">
        <w:rPr>
          <w:rFonts w:ascii="Tahoma" w:eastAsia="Tahoma" w:hAnsi="Tahoma" w:cs="Tahoma"/>
        </w:rPr>
        <w:t>ł</w:t>
      </w:r>
      <w:r w:rsidRPr="003F6632">
        <w:rPr>
          <w:rFonts w:ascii="Tahoma" w:eastAsia="Tahoma" w:hAnsi="Tahoma" w:cs="Tahoma"/>
          <w:spacing w:val="-2"/>
        </w:rPr>
        <w:t xml:space="preserve">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spacing w:val="2"/>
        </w:rPr>
        <w:t>i</w:t>
      </w:r>
      <w:r w:rsidRPr="003F6632">
        <w:rPr>
          <w:rFonts w:ascii="Tahoma" w:eastAsia="Tahoma" w:hAnsi="Tahoma" w:cs="Tahoma"/>
        </w:rPr>
        <w:t>osek</w:t>
      </w:r>
      <w:r w:rsidRPr="003F6632">
        <w:rPr>
          <w:rFonts w:ascii="Tahoma" w:eastAsia="Tahoma" w:hAnsi="Tahoma" w:cs="Tahoma"/>
          <w:spacing w:val="-6"/>
        </w:rPr>
        <w:t xml:space="preserve"> </w:t>
      </w:r>
      <w:r w:rsidRPr="003F6632">
        <w:rPr>
          <w:rFonts w:ascii="Tahoma" w:eastAsia="Tahoma" w:hAnsi="Tahoma" w:cs="Tahoma"/>
        </w:rPr>
        <w:t>o</w:t>
      </w:r>
      <w:r w:rsidRPr="003F6632">
        <w:rPr>
          <w:rFonts w:ascii="Tahoma" w:eastAsia="Tahoma" w:hAnsi="Tahoma" w:cs="Tahoma"/>
          <w:spacing w:val="1"/>
        </w:rPr>
        <w:t xml:space="preserve"> </w:t>
      </w:r>
      <w:r w:rsidRPr="003F6632">
        <w:rPr>
          <w:rFonts w:ascii="Tahoma" w:eastAsia="Tahoma" w:hAnsi="Tahoma" w:cs="Tahoma"/>
        </w:rPr>
        <w:t>p</w:t>
      </w:r>
      <w:r w:rsidRPr="003F6632">
        <w:rPr>
          <w:rFonts w:ascii="Tahoma" w:eastAsia="Tahoma" w:hAnsi="Tahoma" w:cs="Tahoma"/>
          <w:spacing w:val="1"/>
        </w:rPr>
        <w:t>ła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spacing w:val="2"/>
        </w:rPr>
        <w:t>o</w:t>
      </w:r>
      <w:r w:rsidRPr="003F6632">
        <w:rPr>
          <w:rFonts w:ascii="Tahoma" w:eastAsia="Tahoma" w:hAnsi="Tahoma" w:cs="Tahoma"/>
        </w:rPr>
        <w:t>ś</w:t>
      </w:r>
      <w:r w:rsidR="001046F4" w:rsidRPr="003F6632">
        <w:rPr>
          <w:rFonts w:ascii="Tahoma" w:eastAsia="Tahoma" w:hAnsi="Tahoma" w:cs="Tahoma"/>
          <w:spacing w:val="10"/>
        </w:rPr>
        <w:t>ć</w:t>
      </w:r>
      <w:r w:rsidR="003C3332" w:rsidRPr="001A21E8">
        <w:rPr>
          <w:rStyle w:val="Odwoanieprzypisudolnego"/>
          <w:rFonts w:ascii="Tahoma" w:eastAsia="Tahoma" w:hAnsi="Tahoma" w:cs="Tahoma"/>
          <w:spacing w:val="10"/>
        </w:rPr>
        <w:footnoteReference w:id="50"/>
      </w:r>
      <w:r w:rsidR="003C3332" w:rsidRPr="003F6632">
        <w:rPr>
          <w:rFonts w:ascii="Tahoma" w:eastAsia="Tahoma" w:hAnsi="Tahoma" w:cs="Tahoma"/>
        </w:rPr>
        <w:t xml:space="preserve"> -</w:t>
      </w:r>
      <w:r w:rsidR="003C3332" w:rsidRPr="003F6632">
        <w:rPr>
          <w:rFonts w:ascii="Tahoma" w:eastAsia="Tahoma" w:hAnsi="Tahoma" w:cs="Tahoma"/>
          <w:spacing w:val="-7"/>
        </w:rPr>
        <w:t xml:space="preserve"> </w:t>
      </w:r>
      <w:r w:rsidRPr="003F6632">
        <w:rPr>
          <w:rFonts w:ascii="Tahoma" w:eastAsia="Tahoma" w:hAnsi="Tahoma" w:cs="Tahoma"/>
          <w:spacing w:val="-1"/>
        </w:rPr>
        <w:t>j</w:t>
      </w:r>
      <w:r w:rsidRPr="003F6632">
        <w:rPr>
          <w:rFonts w:ascii="Tahoma" w:eastAsia="Tahoma" w:hAnsi="Tahoma" w:cs="Tahoma"/>
          <w:spacing w:val="3"/>
        </w:rPr>
        <w:t>e</w:t>
      </w:r>
      <w:r w:rsidRPr="003F6632">
        <w:rPr>
          <w:rFonts w:ascii="Tahoma" w:eastAsia="Tahoma" w:hAnsi="Tahoma" w:cs="Tahoma"/>
          <w:spacing w:val="2"/>
        </w:rPr>
        <w:t>g</w:t>
      </w:r>
      <w:r w:rsidR="00DA1FFB" w:rsidRPr="003F6632">
        <w:rPr>
          <w:rFonts w:ascii="Tahoma" w:eastAsia="Tahoma" w:hAnsi="Tahoma" w:cs="Tahoma"/>
        </w:rPr>
        <w:t xml:space="preserve">o </w:t>
      </w:r>
      <w:r w:rsidRPr="003F6632">
        <w:rPr>
          <w:rFonts w:ascii="Tahoma" w:eastAsia="Tahoma" w:hAnsi="Tahoma" w:cs="Tahoma"/>
          <w:spacing w:val="1"/>
        </w:rPr>
        <w:t>we</w:t>
      </w:r>
      <w:r w:rsidRPr="003F6632">
        <w:rPr>
          <w:rFonts w:ascii="Tahoma" w:eastAsia="Tahoma" w:hAnsi="Tahoma" w:cs="Tahoma"/>
        </w:rPr>
        <w:t>ry</w:t>
      </w:r>
      <w:r w:rsidRPr="003F6632">
        <w:rPr>
          <w:rFonts w:ascii="Tahoma" w:eastAsia="Tahoma" w:hAnsi="Tahoma" w:cs="Tahoma"/>
          <w:spacing w:val="-1"/>
        </w:rPr>
        <w:t>f</w:t>
      </w:r>
      <w:r w:rsidRPr="003F6632">
        <w:rPr>
          <w:rFonts w:ascii="Tahoma" w:eastAsia="Tahoma" w:hAnsi="Tahoma" w:cs="Tahoma"/>
        </w:rPr>
        <w:t>i</w:t>
      </w:r>
      <w:r w:rsidRPr="003F6632">
        <w:rPr>
          <w:rFonts w:ascii="Tahoma" w:eastAsia="Tahoma" w:hAnsi="Tahoma" w:cs="Tahoma"/>
          <w:spacing w:val="-1"/>
        </w:rPr>
        <w:t>k</w:t>
      </w:r>
      <w:r w:rsidRPr="003F6632">
        <w:rPr>
          <w:rFonts w:ascii="Tahoma" w:eastAsia="Tahoma" w:hAnsi="Tahoma" w:cs="Tahoma"/>
          <w:spacing w:val="3"/>
        </w:rPr>
        <w:t>a</w:t>
      </w:r>
      <w:r w:rsidRPr="003F6632">
        <w:rPr>
          <w:rFonts w:ascii="Tahoma" w:eastAsia="Tahoma" w:hAnsi="Tahoma" w:cs="Tahoma"/>
          <w:spacing w:val="-1"/>
        </w:rPr>
        <w:t>cj</w:t>
      </w:r>
      <w:r w:rsidRPr="003F6632">
        <w:rPr>
          <w:rFonts w:ascii="Tahoma" w:eastAsia="Tahoma" w:hAnsi="Tahoma" w:cs="Tahoma"/>
        </w:rPr>
        <w:t>a</w:t>
      </w:r>
      <w:r w:rsidR="003C3332" w:rsidRPr="003F6632">
        <w:rPr>
          <w:rFonts w:ascii="Tahoma" w:eastAsia="Tahoma" w:hAnsi="Tahoma" w:cs="Tahoma"/>
        </w:rPr>
        <w:t xml:space="preserve"> d</w:t>
      </w:r>
      <w:r w:rsidR="003C3332" w:rsidRPr="003F6632">
        <w:rPr>
          <w:rFonts w:ascii="Tahoma" w:eastAsia="Tahoma" w:hAnsi="Tahoma" w:cs="Tahoma"/>
          <w:spacing w:val="2"/>
        </w:rPr>
        <w:t>o</w:t>
      </w:r>
      <w:r w:rsidR="003C3332" w:rsidRPr="003F6632">
        <w:rPr>
          <w:rFonts w:ascii="Tahoma" w:eastAsia="Tahoma" w:hAnsi="Tahoma" w:cs="Tahoma"/>
          <w:spacing w:val="-3"/>
        </w:rPr>
        <w:t>k</w:t>
      </w:r>
      <w:r w:rsidR="003C3332" w:rsidRPr="003F6632">
        <w:rPr>
          <w:rFonts w:ascii="Tahoma" w:eastAsia="Tahoma" w:hAnsi="Tahoma" w:cs="Tahoma"/>
        </w:rPr>
        <w:t>o</w:t>
      </w:r>
      <w:r w:rsidR="003C3332" w:rsidRPr="003F6632">
        <w:rPr>
          <w:rFonts w:ascii="Tahoma" w:eastAsia="Tahoma" w:hAnsi="Tahoma" w:cs="Tahoma"/>
          <w:spacing w:val="-1"/>
        </w:rPr>
        <w:t>nyw</w:t>
      </w:r>
      <w:r w:rsidR="003C3332" w:rsidRPr="003F6632">
        <w:rPr>
          <w:rFonts w:ascii="Tahoma" w:eastAsia="Tahoma" w:hAnsi="Tahoma" w:cs="Tahoma"/>
          <w:spacing w:val="3"/>
        </w:rPr>
        <w:t>a</w:t>
      </w:r>
      <w:r w:rsidR="003C3332" w:rsidRPr="003F6632">
        <w:rPr>
          <w:rFonts w:ascii="Tahoma" w:eastAsia="Tahoma" w:hAnsi="Tahoma" w:cs="Tahoma"/>
          <w:spacing w:val="-1"/>
        </w:rPr>
        <w:t>n</w:t>
      </w:r>
      <w:r w:rsidR="003C3332" w:rsidRPr="003F6632">
        <w:rPr>
          <w:rFonts w:ascii="Tahoma" w:eastAsia="Tahoma" w:hAnsi="Tahoma" w:cs="Tahoma"/>
        </w:rPr>
        <w:t>a</w:t>
      </w:r>
      <w:r w:rsidR="003C3332" w:rsidRPr="003F6632">
        <w:rPr>
          <w:rFonts w:ascii="Tahoma" w:eastAsia="Tahoma" w:hAnsi="Tahoma" w:cs="Tahoma"/>
          <w:spacing w:val="-8"/>
        </w:rPr>
        <w:t xml:space="preserve"> </w:t>
      </w:r>
      <w:r w:rsidR="003C3332" w:rsidRPr="003F6632">
        <w:rPr>
          <w:rFonts w:ascii="Tahoma" w:eastAsia="Tahoma" w:hAnsi="Tahoma" w:cs="Tahoma"/>
          <w:spacing w:val="-1"/>
        </w:rPr>
        <w:t>j</w:t>
      </w:r>
      <w:r w:rsidR="003C3332" w:rsidRPr="003F6632">
        <w:rPr>
          <w:rFonts w:ascii="Tahoma" w:eastAsia="Tahoma" w:hAnsi="Tahoma" w:cs="Tahoma"/>
          <w:spacing w:val="1"/>
        </w:rPr>
        <w:t>e</w:t>
      </w:r>
      <w:r w:rsidR="003C3332" w:rsidRPr="003F6632">
        <w:rPr>
          <w:rFonts w:ascii="Tahoma" w:eastAsia="Tahoma" w:hAnsi="Tahoma" w:cs="Tahoma"/>
        </w:rPr>
        <w:t>st</w:t>
      </w:r>
      <w:r w:rsidRPr="003F6632">
        <w:rPr>
          <w:rFonts w:ascii="Tahoma" w:eastAsia="Tahoma" w:hAnsi="Tahoma" w:cs="Tahoma"/>
        </w:rPr>
        <w:t xml:space="preserve"> z możli</w:t>
      </w:r>
      <w:r w:rsidRPr="003F6632">
        <w:rPr>
          <w:rFonts w:ascii="Tahoma" w:eastAsia="Tahoma" w:hAnsi="Tahoma" w:cs="Tahoma"/>
          <w:spacing w:val="1"/>
        </w:rPr>
        <w:t>w</w:t>
      </w:r>
      <w:r w:rsidRPr="003F6632">
        <w:rPr>
          <w:rFonts w:ascii="Tahoma" w:eastAsia="Tahoma" w:hAnsi="Tahoma" w:cs="Tahoma"/>
        </w:rPr>
        <w:t>o</w:t>
      </w:r>
      <w:r w:rsidRPr="003F6632">
        <w:rPr>
          <w:rFonts w:ascii="Tahoma" w:eastAsia="Tahoma" w:hAnsi="Tahoma" w:cs="Tahoma"/>
          <w:spacing w:val="2"/>
        </w:rPr>
        <w:t>śc</w:t>
      </w:r>
      <w:r w:rsidRPr="003F6632">
        <w:rPr>
          <w:rFonts w:ascii="Tahoma" w:eastAsia="Tahoma" w:hAnsi="Tahoma" w:cs="Tahoma"/>
        </w:rPr>
        <w:t xml:space="preserve">ią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ł</w:t>
      </w:r>
      <w:r w:rsidRPr="003F6632">
        <w:rPr>
          <w:rFonts w:ascii="Tahoma" w:eastAsia="Tahoma" w:hAnsi="Tahoma" w:cs="Tahoma"/>
          <w:spacing w:val="1"/>
        </w:rPr>
        <w:t>ą</w:t>
      </w:r>
      <w:r w:rsidRPr="003F6632">
        <w:rPr>
          <w:rFonts w:ascii="Tahoma" w:eastAsia="Tahoma" w:hAnsi="Tahoma" w:cs="Tahoma"/>
          <w:spacing w:val="-1"/>
        </w:rPr>
        <w:t>c</w:t>
      </w:r>
      <w:r w:rsidRPr="003F6632">
        <w:rPr>
          <w:rFonts w:ascii="Tahoma" w:eastAsia="Tahoma" w:hAnsi="Tahoma" w:cs="Tahoma"/>
        </w:rPr>
        <w:t>z</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rPr>
        <w:t>ia</w:t>
      </w:r>
      <w:r w:rsidRPr="003F6632">
        <w:rPr>
          <w:rFonts w:ascii="Tahoma" w:eastAsia="Tahoma" w:hAnsi="Tahoma" w:cs="Tahoma"/>
          <w:spacing w:val="34"/>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k</w:t>
      </w:r>
      <w:r w:rsidRPr="003F6632">
        <w:rPr>
          <w:rFonts w:ascii="Tahoma" w:eastAsia="Tahoma" w:hAnsi="Tahoma" w:cs="Tahoma"/>
        </w:rPr>
        <w:t xml:space="preserve">ów </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1"/>
        </w:rPr>
        <w:t>kw</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2"/>
        </w:rPr>
        <w:t>i</w:t>
      </w:r>
      <w:r w:rsidRPr="003F6632">
        <w:rPr>
          <w:rFonts w:ascii="Tahoma" w:eastAsia="Tahoma" w:hAnsi="Tahoma" w:cs="Tahoma"/>
          <w:spacing w:val="-1"/>
        </w:rPr>
        <w:t>f</w:t>
      </w:r>
      <w:r w:rsidRPr="003F6632">
        <w:rPr>
          <w:rFonts w:ascii="Tahoma" w:eastAsia="Tahoma" w:hAnsi="Tahoma" w:cs="Tahoma"/>
        </w:rPr>
        <w:t>i</w:t>
      </w:r>
      <w:r w:rsidRPr="003F6632">
        <w:rPr>
          <w:rFonts w:ascii="Tahoma" w:eastAsia="Tahoma" w:hAnsi="Tahoma" w:cs="Tahoma"/>
          <w:spacing w:val="-1"/>
        </w:rPr>
        <w:t>k</w:t>
      </w:r>
      <w:r w:rsidRPr="003F6632">
        <w:rPr>
          <w:rFonts w:ascii="Tahoma" w:eastAsia="Tahoma" w:hAnsi="Tahoma" w:cs="Tahoma"/>
        </w:rPr>
        <w:t>o</w:t>
      </w:r>
      <w:r w:rsidRPr="003F6632">
        <w:rPr>
          <w:rFonts w:ascii="Tahoma" w:eastAsia="Tahoma" w:hAnsi="Tahoma" w:cs="Tahoma"/>
          <w:spacing w:val="-2"/>
        </w:rPr>
        <w:t>w</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1"/>
        </w:rPr>
        <w:t>nych</w:t>
      </w:r>
      <w:r w:rsidRPr="003F6632">
        <w:rPr>
          <w:rFonts w:ascii="Tahoma" w:eastAsia="Tahoma" w:hAnsi="Tahoma" w:cs="Tahoma"/>
          <w:spacing w:val="1"/>
        </w:rPr>
        <w:t>/</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2"/>
        </w:rPr>
        <w:t>p</w:t>
      </w:r>
      <w:r w:rsidRPr="003F6632">
        <w:rPr>
          <w:rFonts w:ascii="Tahoma" w:eastAsia="Tahoma" w:hAnsi="Tahoma" w:cs="Tahoma"/>
          <w:spacing w:val="-2"/>
        </w:rPr>
        <w:t>r</w:t>
      </w:r>
      <w:r w:rsidRPr="003F6632">
        <w:rPr>
          <w:rFonts w:ascii="Tahoma" w:eastAsia="Tahoma" w:hAnsi="Tahoma" w:cs="Tahoma"/>
          <w:spacing w:val="1"/>
        </w:rPr>
        <w:t>aw</w:t>
      </w:r>
      <w:r w:rsidRPr="003F6632">
        <w:rPr>
          <w:rFonts w:ascii="Tahoma" w:eastAsia="Tahoma" w:hAnsi="Tahoma" w:cs="Tahoma"/>
        </w:rPr>
        <w:t>id</w:t>
      </w:r>
      <w:r w:rsidRPr="003F6632">
        <w:rPr>
          <w:rFonts w:ascii="Tahoma" w:eastAsia="Tahoma" w:hAnsi="Tahoma" w:cs="Tahoma"/>
          <w:spacing w:val="1"/>
        </w:rPr>
        <w:t>ł</w:t>
      </w:r>
      <w:r w:rsidRPr="003F6632">
        <w:rPr>
          <w:rFonts w:ascii="Tahoma" w:eastAsia="Tahoma" w:hAnsi="Tahoma" w:cs="Tahoma"/>
        </w:rPr>
        <w:t>o</w:t>
      </w:r>
      <w:r w:rsidRPr="003F6632">
        <w:rPr>
          <w:rFonts w:ascii="Tahoma" w:eastAsia="Tahoma" w:hAnsi="Tahoma" w:cs="Tahoma"/>
          <w:spacing w:val="1"/>
        </w:rPr>
        <w:t>w</w:t>
      </w:r>
      <w:r w:rsidRPr="003F6632">
        <w:rPr>
          <w:rFonts w:ascii="Tahoma" w:eastAsia="Tahoma" w:hAnsi="Tahoma" w:cs="Tahoma"/>
        </w:rPr>
        <w:t>oś</w:t>
      </w:r>
      <w:r w:rsidRPr="003F6632">
        <w:rPr>
          <w:rFonts w:ascii="Tahoma" w:eastAsia="Tahoma" w:hAnsi="Tahoma" w:cs="Tahoma"/>
          <w:spacing w:val="-1"/>
        </w:rPr>
        <w:t>c</w:t>
      </w:r>
      <w:r w:rsidR="003F6632">
        <w:rPr>
          <w:rFonts w:ascii="Tahoma" w:eastAsia="Tahoma" w:hAnsi="Tahoma" w:cs="Tahoma"/>
        </w:rPr>
        <w:t xml:space="preserve">i </w:t>
      </w:r>
      <w:r w:rsidRPr="003F6632">
        <w:rPr>
          <w:rFonts w:ascii="Tahoma" w:eastAsia="Tahoma" w:hAnsi="Tahoma" w:cs="Tahoma"/>
        </w:rPr>
        <w:t xml:space="preserve">w </w:t>
      </w:r>
      <w:r w:rsidRPr="003F6632">
        <w:rPr>
          <w:rFonts w:ascii="Tahoma" w:eastAsia="Tahoma" w:hAnsi="Tahoma" w:cs="Tahoma"/>
          <w:spacing w:val="1"/>
        </w:rPr>
        <w:t>p</w:t>
      </w:r>
      <w:r w:rsidRPr="003F6632">
        <w:rPr>
          <w:rFonts w:ascii="Tahoma" w:eastAsia="Tahoma" w:hAnsi="Tahoma" w:cs="Tahoma"/>
        </w:rPr>
        <w:t>ro</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spacing w:val="-1"/>
        </w:rPr>
        <w:t>kc</w:t>
      </w:r>
      <w:r w:rsidRPr="003F6632">
        <w:rPr>
          <w:rFonts w:ascii="Tahoma" w:eastAsia="Tahoma" w:hAnsi="Tahoma" w:cs="Tahoma"/>
        </w:rPr>
        <w:t>ie</w:t>
      </w:r>
      <w:r w:rsidRPr="003F6632">
        <w:rPr>
          <w:rFonts w:ascii="Tahoma" w:eastAsia="Tahoma" w:hAnsi="Tahoma" w:cs="Tahoma"/>
          <w:spacing w:val="-8"/>
        </w:rPr>
        <w:t xml:space="preserve"> </w:t>
      </w:r>
      <w:r w:rsidRPr="003F6632">
        <w:rPr>
          <w:rFonts w:ascii="Tahoma" w:eastAsia="Tahoma" w:hAnsi="Tahoma" w:cs="Tahoma"/>
        </w:rPr>
        <w:t>st</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rd</w:t>
      </w:r>
      <w:r w:rsidRPr="003F6632">
        <w:rPr>
          <w:rFonts w:ascii="Tahoma" w:eastAsia="Tahoma" w:hAnsi="Tahoma" w:cs="Tahoma"/>
          <w:spacing w:val="1"/>
        </w:rPr>
        <w:t>z</w:t>
      </w:r>
      <w:r w:rsidRPr="003F6632">
        <w:rPr>
          <w:rFonts w:ascii="Tahoma" w:eastAsia="Tahoma" w:hAnsi="Tahoma" w:cs="Tahoma"/>
        </w:rPr>
        <w:t>o</w:t>
      </w:r>
      <w:r w:rsidRPr="003F6632">
        <w:rPr>
          <w:rFonts w:ascii="Tahoma" w:eastAsia="Tahoma" w:hAnsi="Tahoma" w:cs="Tahoma"/>
          <w:spacing w:val="-1"/>
        </w:rPr>
        <w:t>nyc</w:t>
      </w:r>
      <w:r w:rsidRPr="003F6632">
        <w:rPr>
          <w:rFonts w:ascii="Tahoma" w:eastAsia="Tahoma" w:hAnsi="Tahoma" w:cs="Tahoma"/>
        </w:rPr>
        <w:t>h</w:t>
      </w:r>
      <w:r w:rsidRPr="003F6632">
        <w:rPr>
          <w:rFonts w:ascii="Tahoma" w:eastAsia="Tahoma" w:hAnsi="Tahoma" w:cs="Tahoma"/>
          <w:spacing w:val="-11"/>
        </w:rPr>
        <w:t xml:space="preserve"> </w:t>
      </w:r>
      <w:r w:rsidRPr="003F6632">
        <w:rPr>
          <w:rFonts w:ascii="Tahoma" w:eastAsia="Tahoma" w:hAnsi="Tahoma" w:cs="Tahoma"/>
          <w:spacing w:val="-1"/>
        </w:rPr>
        <w:t>n</w:t>
      </w:r>
      <w:r w:rsidRPr="003F6632">
        <w:rPr>
          <w:rFonts w:ascii="Tahoma" w:eastAsia="Tahoma" w:hAnsi="Tahoma" w:cs="Tahoma"/>
        </w:rPr>
        <w:t>a</w:t>
      </w:r>
      <w:r w:rsidRPr="003F6632">
        <w:rPr>
          <w:rFonts w:ascii="Tahoma" w:eastAsia="Tahoma" w:hAnsi="Tahoma" w:cs="Tahoma"/>
          <w:spacing w:val="-1"/>
        </w:rPr>
        <w:t xml:space="preserve"> </w:t>
      </w:r>
      <w:r w:rsidRPr="003F6632">
        <w:rPr>
          <w:rFonts w:ascii="Tahoma" w:eastAsia="Tahoma" w:hAnsi="Tahoma" w:cs="Tahoma"/>
          <w:spacing w:val="1"/>
        </w:rPr>
        <w:t>e</w:t>
      </w:r>
      <w:r w:rsidRPr="003F6632">
        <w:rPr>
          <w:rFonts w:ascii="Tahoma" w:eastAsia="Tahoma" w:hAnsi="Tahoma" w:cs="Tahoma"/>
        </w:rPr>
        <w:t>t</w:t>
      </w:r>
      <w:r w:rsidRPr="003F6632">
        <w:rPr>
          <w:rFonts w:ascii="Tahoma" w:eastAsia="Tahoma" w:hAnsi="Tahoma" w:cs="Tahoma"/>
          <w:spacing w:val="1"/>
        </w:rPr>
        <w:t>a</w:t>
      </w:r>
      <w:r w:rsidRPr="003F6632">
        <w:rPr>
          <w:rFonts w:ascii="Tahoma" w:eastAsia="Tahoma" w:hAnsi="Tahoma" w:cs="Tahoma"/>
        </w:rPr>
        <w:t>p</w:t>
      </w:r>
      <w:r w:rsidRPr="003F6632">
        <w:rPr>
          <w:rFonts w:ascii="Tahoma" w:eastAsia="Tahoma" w:hAnsi="Tahoma" w:cs="Tahoma"/>
          <w:spacing w:val="4"/>
        </w:rPr>
        <w:t>i</w:t>
      </w:r>
      <w:r w:rsidRPr="003F6632">
        <w:rPr>
          <w:rFonts w:ascii="Tahoma" w:eastAsia="Tahoma" w:hAnsi="Tahoma" w:cs="Tahoma"/>
        </w:rPr>
        <w:t>e</w:t>
      </w:r>
      <w:r w:rsidR="003C3332" w:rsidRPr="003F6632">
        <w:rPr>
          <w:rFonts w:ascii="Tahoma" w:eastAsia="Tahoma" w:hAnsi="Tahoma" w:cs="Tahoma"/>
        </w:rPr>
        <w:t xml:space="preserve"> tej</w:t>
      </w:r>
      <w:r w:rsidRPr="003F6632">
        <w:rPr>
          <w:rFonts w:ascii="Tahoma" w:eastAsia="Tahoma" w:hAnsi="Tahoma" w:cs="Tahoma"/>
          <w:spacing w:val="-5"/>
        </w:rPr>
        <w:t xml:space="preserve"> </w:t>
      </w:r>
      <w:r w:rsidRPr="003F6632">
        <w:rPr>
          <w:rFonts w:ascii="Tahoma" w:eastAsia="Tahoma" w:hAnsi="Tahoma" w:cs="Tahoma"/>
          <w:spacing w:val="-3"/>
        </w:rPr>
        <w:t>k</w:t>
      </w:r>
      <w:r w:rsidRPr="003F6632">
        <w:rPr>
          <w:rFonts w:ascii="Tahoma" w:eastAsia="Tahoma" w:hAnsi="Tahoma" w:cs="Tahoma"/>
        </w:rPr>
        <w:t>o</w:t>
      </w:r>
      <w:r w:rsidRPr="003F6632">
        <w:rPr>
          <w:rFonts w:ascii="Tahoma" w:eastAsia="Tahoma" w:hAnsi="Tahoma" w:cs="Tahoma"/>
          <w:spacing w:val="-1"/>
        </w:rPr>
        <w:t>n</w:t>
      </w:r>
      <w:r w:rsidRPr="003F6632">
        <w:rPr>
          <w:rFonts w:ascii="Tahoma" w:eastAsia="Tahoma" w:hAnsi="Tahoma" w:cs="Tahoma"/>
        </w:rPr>
        <w:t>troli.</w:t>
      </w:r>
    </w:p>
    <w:p w14:paraId="3B66E5BD" w14:textId="18E67578" w:rsidR="00942F4E" w:rsidRPr="001A21E8" w:rsidRDefault="00280ADA" w:rsidP="005100BA">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 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ia b</w:t>
      </w:r>
      <w:r w:rsidRPr="001A21E8">
        <w:rPr>
          <w:rFonts w:ascii="Tahoma" w:eastAsia="Tahoma" w:hAnsi="Tahoma" w:cs="Tahoma"/>
          <w:spacing w:val="1"/>
        </w:rPr>
        <w:t>łę</w:t>
      </w:r>
      <w:r w:rsidRPr="001A21E8">
        <w:rPr>
          <w:rFonts w:ascii="Tahoma" w:eastAsia="Tahoma" w:hAnsi="Tahoma" w:cs="Tahoma"/>
        </w:rPr>
        <w:t>dów</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
        </w:rPr>
        <w:t>ł</w:t>
      </w:r>
      <w:r w:rsidRPr="001A21E8">
        <w:rPr>
          <w:rFonts w:ascii="Tahoma" w:eastAsia="Tahoma" w:hAnsi="Tahoma" w:cs="Tahoma"/>
        </w:rPr>
        <w:t>ożo</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9"/>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ć</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3"/>
        </w:rPr>
        <w:t>I</w:t>
      </w:r>
      <w:r w:rsidRPr="001A21E8">
        <w:rPr>
          <w:rFonts w:ascii="Tahoma" w:eastAsia="Tahoma" w:hAnsi="Tahoma" w:cs="Tahoma"/>
        </w:rPr>
        <w:t>Z</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rPr>
        <w:t>zywa</w:t>
      </w:r>
      <w:r w:rsidRPr="001A21E8">
        <w:rPr>
          <w:rFonts w:ascii="Tahoma" w:eastAsia="Tahoma" w:hAnsi="Tahoma" w:cs="Tahoma"/>
          <w:spacing w:val="6"/>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ta do</w:t>
      </w:r>
      <w:r w:rsidR="00673F03" w:rsidRPr="001A21E8">
        <w:rPr>
          <w:rFonts w:ascii="Tahoma" w:eastAsia="Tahoma" w:hAnsi="Tahoma" w:cs="Tahoma"/>
        </w:rPr>
        <w:br/>
        <w:t>p</w:t>
      </w:r>
      <w:r w:rsidRPr="00D16523">
        <w:rPr>
          <w:rFonts w:ascii="Tahoma" w:eastAsia="Tahoma" w:hAnsi="Tahoma" w:cs="Tahoma"/>
        </w:rPr>
        <w:t>op</w:t>
      </w:r>
      <w:r w:rsidRPr="00D16523">
        <w:rPr>
          <w:rFonts w:ascii="Tahoma" w:eastAsia="Tahoma" w:hAnsi="Tahoma" w:cs="Tahoma"/>
          <w:spacing w:val="-2"/>
        </w:rPr>
        <w:t>r</w:t>
      </w:r>
      <w:r w:rsidRPr="00D16523">
        <w:rPr>
          <w:rFonts w:ascii="Tahoma" w:eastAsia="Tahoma" w:hAnsi="Tahoma" w:cs="Tahoma"/>
          <w:spacing w:val="1"/>
        </w:rPr>
        <w:t>aw</w:t>
      </w:r>
      <w:r w:rsidRPr="00D16523">
        <w:rPr>
          <w:rFonts w:ascii="Tahoma" w:eastAsia="Tahoma" w:hAnsi="Tahoma" w:cs="Tahoma"/>
        </w:rPr>
        <w:t>i</w:t>
      </w:r>
      <w:r w:rsidRPr="00D16523">
        <w:rPr>
          <w:rFonts w:ascii="Tahoma" w:eastAsia="Tahoma" w:hAnsi="Tahoma" w:cs="Tahoma"/>
          <w:spacing w:val="1"/>
        </w:rPr>
        <w:t>e</w:t>
      </w:r>
      <w:r w:rsidRPr="00D16523">
        <w:rPr>
          <w:rFonts w:ascii="Tahoma" w:eastAsia="Tahoma" w:hAnsi="Tahoma" w:cs="Tahoma"/>
          <w:spacing w:val="-1"/>
        </w:rPr>
        <w:t>n</w:t>
      </w:r>
      <w:r w:rsidRPr="00D16523">
        <w:rPr>
          <w:rFonts w:ascii="Tahoma" w:eastAsia="Tahoma" w:hAnsi="Tahoma" w:cs="Tahoma"/>
        </w:rPr>
        <w:t>ia</w:t>
      </w:r>
      <w:r w:rsidRPr="00D16523">
        <w:rPr>
          <w:rFonts w:ascii="Tahoma" w:eastAsia="Tahoma" w:hAnsi="Tahoma" w:cs="Tahoma"/>
          <w:spacing w:val="3"/>
        </w:rPr>
        <w:t xml:space="preserve"> </w:t>
      </w:r>
      <w:r w:rsidRPr="00D16523">
        <w:rPr>
          <w:rFonts w:ascii="Tahoma" w:eastAsia="Tahoma" w:hAnsi="Tahoma" w:cs="Tahoma"/>
        </w:rPr>
        <w:t>l</w:t>
      </w:r>
      <w:r w:rsidRPr="00D16523">
        <w:rPr>
          <w:rFonts w:ascii="Tahoma" w:eastAsia="Tahoma" w:hAnsi="Tahoma" w:cs="Tahoma"/>
          <w:spacing w:val="-1"/>
        </w:rPr>
        <w:t>u</w:t>
      </w:r>
      <w:r w:rsidRPr="00D16523">
        <w:rPr>
          <w:rFonts w:ascii="Tahoma" w:eastAsia="Tahoma" w:hAnsi="Tahoma" w:cs="Tahoma"/>
        </w:rPr>
        <w:t>b</w:t>
      </w:r>
      <w:r w:rsidRPr="00D16523">
        <w:rPr>
          <w:rFonts w:ascii="Tahoma" w:eastAsia="Tahoma" w:hAnsi="Tahoma" w:cs="Tahoma"/>
          <w:spacing w:val="10"/>
        </w:rPr>
        <w:t xml:space="preserve"> </w:t>
      </w:r>
      <w:r w:rsidRPr="00D16523">
        <w:rPr>
          <w:rFonts w:ascii="Tahoma" w:eastAsia="Tahoma" w:hAnsi="Tahoma" w:cs="Tahoma"/>
          <w:spacing w:val="-1"/>
        </w:rPr>
        <w:t>u</w:t>
      </w:r>
      <w:r w:rsidRPr="00D16523">
        <w:rPr>
          <w:rFonts w:ascii="Tahoma" w:eastAsia="Tahoma" w:hAnsi="Tahoma" w:cs="Tahoma"/>
        </w:rPr>
        <w:t>zupe</w:t>
      </w:r>
      <w:r w:rsidRPr="00D16523">
        <w:rPr>
          <w:rFonts w:ascii="Tahoma" w:eastAsia="Tahoma" w:hAnsi="Tahoma" w:cs="Tahoma"/>
          <w:spacing w:val="3"/>
        </w:rPr>
        <w:t>ł</w:t>
      </w:r>
      <w:r w:rsidRPr="00D16523">
        <w:rPr>
          <w:rFonts w:ascii="Tahoma" w:eastAsia="Tahoma" w:hAnsi="Tahoma" w:cs="Tahoma"/>
          <w:spacing w:val="-1"/>
        </w:rPr>
        <w:t>n</w:t>
      </w:r>
      <w:r w:rsidRPr="00D16523">
        <w:rPr>
          <w:rFonts w:ascii="Tahoma" w:eastAsia="Tahoma" w:hAnsi="Tahoma" w:cs="Tahoma"/>
        </w:rPr>
        <w:t>i</w:t>
      </w:r>
      <w:r w:rsidRPr="00D16523">
        <w:rPr>
          <w:rFonts w:ascii="Tahoma" w:eastAsia="Tahoma" w:hAnsi="Tahoma" w:cs="Tahoma"/>
          <w:spacing w:val="1"/>
        </w:rPr>
        <w:t>e</w:t>
      </w:r>
      <w:r w:rsidRPr="00D16523">
        <w:rPr>
          <w:rFonts w:ascii="Tahoma" w:eastAsia="Tahoma" w:hAnsi="Tahoma" w:cs="Tahoma"/>
          <w:spacing w:val="-1"/>
        </w:rPr>
        <w:t>n</w:t>
      </w:r>
      <w:r w:rsidRPr="00D16523">
        <w:rPr>
          <w:rFonts w:ascii="Tahoma" w:eastAsia="Tahoma" w:hAnsi="Tahoma" w:cs="Tahoma"/>
        </w:rPr>
        <w:t>ia</w:t>
      </w:r>
      <w:r w:rsidRPr="00D16523">
        <w:rPr>
          <w:rFonts w:ascii="Tahoma" w:eastAsia="Tahoma" w:hAnsi="Tahoma" w:cs="Tahoma"/>
          <w:spacing w:val="3"/>
        </w:rPr>
        <w:t xml:space="preserve"> </w:t>
      </w:r>
      <w:r w:rsidRPr="00D16523">
        <w:rPr>
          <w:rFonts w:ascii="Tahoma" w:eastAsia="Tahoma" w:hAnsi="Tahoma" w:cs="Tahoma"/>
          <w:spacing w:val="1"/>
        </w:rPr>
        <w:t>w</w:t>
      </w:r>
      <w:r w:rsidRPr="00D16523">
        <w:rPr>
          <w:rFonts w:ascii="Tahoma" w:eastAsia="Tahoma" w:hAnsi="Tahoma" w:cs="Tahoma"/>
          <w:spacing w:val="-1"/>
        </w:rPr>
        <w:t>n</w:t>
      </w:r>
      <w:r w:rsidRPr="00D16523">
        <w:rPr>
          <w:rFonts w:ascii="Tahoma" w:eastAsia="Tahoma" w:hAnsi="Tahoma" w:cs="Tahoma"/>
        </w:rPr>
        <w:t>io</w:t>
      </w:r>
      <w:r w:rsidRPr="00D16523">
        <w:rPr>
          <w:rFonts w:ascii="Tahoma" w:eastAsia="Tahoma" w:hAnsi="Tahoma" w:cs="Tahoma"/>
          <w:spacing w:val="2"/>
        </w:rPr>
        <w:t>s</w:t>
      </w:r>
      <w:r w:rsidRPr="00D16523">
        <w:rPr>
          <w:rFonts w:ascii="Tahoma" w:eastAsia="Tahoma" w:hAnsi="Tahoma" w:cs="Tahoma"/>
          <w:spacing w:val="-1"/>
        </w:rPr>
        <w:t>k</w:t>
      </w:r>
      <w:r w:rsidRPr="00D16523">
        <w:rPr>
          <w:rFonts w:ascii="Tahoma" w:eastAsia="Tahoma" w:hAnsi="Tahoma" w:cs="Tahoma"/>
        </w:rPr>
        <w:t>u</w:t>
      </w:r>
      <w:r w:rsidRPr="00D16523">
        <w:rPr>
          <w:rFonts w:ascii="Tahoma" w:eastAsia="Tahoma" w:hAnsi="Tahoma" w:cs="Tahoma"/>
          <w:spacing w:val="4"/>
        </w:rPr>
        <w:t xml:space="preserve"> </w:t>
      </w:r>
      <w:r w:rsidRPr="00D16523">
        <w:rPr>
          <w:rFonts w:ascii="Tahoma" w:eastAsia="Tahoma" w:hAnsi="Tahoma" w:cs="Tahoma"/>
          <w:spacing w:val="2"/>
        </w:rPr>
        <w:t>l</w:t>
      </w:r>
      <w:r w:rsidRPr="00D16523">
        <w:rPr>
          <w:rFonts w:ascii="Tahoma" w:eastAsia="Tahoma" w:hAnsi="Tahoma" w:cs="Tahoma"/>
          <w:spacing w:val="-1"/>
        </w:rPr>
        <w:t>u</w:t>
      </w:r>
      <w:r w:rsidRPr="00D16523">
        <w:rPr>
          <w:rFonts w:ascii="Tahoma" w:eastAsia="Tahoma" w:hAnsi="Tahoma" w:cs="Tahoma"/>
        </w:rPr>
        <w:t>b</w:t>
      </w:r>
      <w:r w:rsidRPr="00D16523">
        <w:rPr>
          <w:rFonts w:ascii="Tahoma" w:eastAsia="Tahoma" w:hAnsi="Tahoma" w:cs="Tahoma"/>
          <w:spacing w:val="14"/>
        </w:rPr>
        <w:t xml:space="preserve"> </w:t>
      </w:r>
      <w:r w:rsidRPr="00D16523">
        <w:rPr>
          <w:rFonts w:ascii="Tahoma" w:eastAsia="Tahoma" w:hAnsi="Tahoma" w:cs="Tahoma"/>
        </w:rPr>
        <w:t>z</w:t>
      </w:r>
      <w:r w:rsidRPr="00D16523">
        <w:rPr>
          <w:rFonts w:ascii="Tahoma" w:eastAsia="Tahoma" w:hAnsi="Tahoma" w:cs="Tahoma"/>
          <w:spacing w:val="1"/>
        </w:rPr>
        <w:t>ł</w:t>
      </w:r>
      <w:r w:rsidRPr="00D16523">
        <w:rPr>
          <w:rFonts w:ascii="Tahoma" w:eastAsia="Tahoma" w:hAnsi="Tahoma" w:cs="Tahoma"/>
        </w:rPr>
        <w:t>oż</w:t>
      </w:r>
      <w:r w:rsidRPr="00D16523">
        <w:rPr>
          <w:rFonts w:ascii="Tahoma" w:eastAsia="Tahoma" w:hAnsi="Tahoma" w:cs="Tahoma"/>
          <w:spacing w:val="3"/>
        </w:rPr>
        <w:t>e</w:t>
      </w:r>
      <w:r w:rsidRPr="00D16523">
        <w:rPr>
          <w:rFonts w:ascii="Tahoma" w:eastAsia="Tahoma" w:hAnsi="Tahoma" w:cs="Tahoma"/>
          <w:spacing w:val="-1"/>
        </w:rPr>
        <w:t>n</w:t>
      </w:r>
      <w:r w:rsidRPr="00D16523">
        <w:rPr>
          <w:rFonts w:ascii="Tahoma" w:eastAsia="Tahoma" w:hAnsi="Tahoma" w:cs="Tahoma"/>
        </w:rPr>
        <w:t>ia</w:t>
      </w:r>
      <w:r w:rsidRPr="00D16523">
        <w:rPr>
          <w:rFonts w:ascii="Tahoma" w:eastAsia="Tahoma" w:hAnsi="Tahoma" w:cs="Tahoma"/>
          <w:spacing w:val="9"/>
        </w:rPr>
        <w:t xml:space="preserve"> </w:t>
      </w:r>
      <w:r w:rsidRPr="00D16523">
        <w:rPr>
          <w:rFonts w:ascii="Tahoma" w:eastAsia="Tahoma" w:hAnsi="Tahoma" w:cs="Tahoma"/>
        </w:rPr>
        <w:t>dod</w:t>
      </w:r>
      <w:r w:rsidRPr="00D16523">
        <w:rPr>
          <w:rFonts w:ascii="Tahoma" w:eastAsia="Tahoma" w:hAnsi="Tahoma" w:cs="Tahoma"/>
          <w:spacing w:val="1"/>
        </w:rPr>
        <w:t>a</w:t>
      </w:r>
      <w:r w:rsidRPr="00D16523">
        <w:rPr>
          <w:rFonts w:ascii="Tahoma" w:eastAsia="Tahoma" w:hAnsi="Tahoma" w:cs="Tahoma"/>
        </w:rPr>
        <w:t>t</w:t>
      </w:r>
      <w:r w:rsidRPr="00D16523">
        <w:rPr>
          <w:rFonts w:ascii="Tahoma" w:eastAsia="Tahoma" w:hAnsi="Tahoma" w:cs="Tahoma"/>
          <w:spacing w:val="-3"/>
        </w:rPr>
        <w:t>k</w:t>
      </w:r>
      <w:r w:rsidRPr="00D16523">
        <w:rPr>
          <w:rFonts w:ascii="Tahoma" w:eastAsia="Tahoma" w:hAnsi="Tahoma" w:cs="Tahoma"/>
        </w:rPr>
        <w:t>o</w:t>
      </w:r>
      <w:r w:rsidRPr="00D16523">
        <w:rPr>
          <w:rFonts w:ascii="Tahoma" w:eastAsia="Tahoma" w:hAnsi="Tahoma" w:cs="Tahoma"/>
          <w:spacing w:val="3"/>
        </w:rPr>
        <w:t>w</w:t>
      </w:r>
      <w:r w:rsidRPr="00D16523">
        <w:rPr>
          <w:rFonts w:ascii="Tahoma" w:eastAsia="Tahoma" w:hAnsi="Tahoma" w:cs="Tahoma"/>
          <w:spacing w:val="-3"/>
        </w:rPr>
        <w:t>y</w:t>
      </w:r>
      <w:r w:rsidRPr="00D16523">
        <w:rPr>
          <w:rFonts w:ascii="Tahoma" w:eastAsia="Tahoma" w:hAnsi="Tahoma" w:cs="Tahoma"/>
          <w:spacing w:val="2"/>
        </w:rPr>
        <w:t>c</w:t>
      </w:r>
      <w:r w:rsidRPr="00D16523">
        <w:rPr>
          <w:rFonts w:ascii="Tahoma" w:eastAsia="Tahoma" w:hAnsi="Tahoma" w:cs="Tahoma"/>
        </w:rPr>
        <w:t xml:space="preserve">h </w:t>
      </w:r>
      <w:r w:rsidRPr="00D16523">
        <w:rPr>
          <w:rFonts w:ascii="Tahoma" w:eastAsia="Tahoma" w:hAnsi="Tahoma" w:cs="Tahoma"/>
          <w:spacing w:val="1"/>
        </w:rPr>
        <w:t>wy</w:t>
      </w:r>
      <w:r w:rsidRPr="00D16523">
        <w:rPr>
          <w:rFonts w:ascii="Tahoma" w:eastAsia="Tahoma" w:hAnsi="Tahoma" w:cs="Tahoma"/>
          <w:spacing w:val="-1"/>
        </w:rPr>
        <w:t>j</w:t>
      </w:r>
      <w:r w:rsidRPr="00D16523">
        <w:rPr>
          <w:rFonts w:ascii="Tahoma" w:eastAsia="Tahoma" w:hAnsi="Tahoma" w:cs="Tahoma"/>
          <w:spacing w:val="1"/>
        </w:rPr>
        <w:t>a</w:t>
      </w:r>
      <w:r w:rsidRPr="00D16523">
        <w:rPr>
          <w:rFonts w:ascii="Tahoma" w:eastAsia="Tahoma" w:hAnsi="Tahoma" w:cs="Tahoma"/>
        </w:rPr>
        <w:t>ś</w:t>
      </w:r>
      <w:r w:rsidRPr="00D16523">
        <w:rPr>
          <w:rFonts w:ascii="Tahoma" w:eastAsia="Tahoma" w:hAnsi="Tahoma" w:cs="Tahoma"/>
          <w:spacing w:val="-1"/>
        </w:rPr>
        <w:t>n</w:t>
      </w:r>
      <w:r w:rsidRPr="00D16523">
        <w:rPr>
          <w:rFonts w:ascii="Tahoma" w:eastAsia="Tahoma" w:hAnsi="Tahoma" w:cs="Tahoma"/>
        </w:rPr>
        <w:t>i</w:t>
      </w:r>
      <w:r w:rsidRPr="00D16523">
        <w:rPr>
          <w:rFonts w:ascii="Tahoma" w:eastAsia="Tahoma" w:hAnsi="Tahoma" w:cs="Tahoma"/>
          <w:spacing w:val="3"/>
        </w:rPr>
        <w:t>e</w:t>
      </w:r>
      <w:r w:rsidRPr="00D16523">
        <w:rPr>
          <w:rFonts w:ascii="Tahoma" w:eastAsia="Tahoma" w:hAnsi="Tahoma" w:cs="Tahoma"/>
        </w:rPr>
        <w:t>ń</w:t>
      </w:r>
      <w:r w:rsidRPr="00D16523">
        <w:rPr>
          <w:rFonts w:ascii="Tahoma" w:eastAsia="Tahoma" w:hAnsi="Tahoma" w:cs="Tahoma"/>
          <w:spacing w:val="10"/>
        </w:rPr>
        <w:t xml:space="preserve"> </w:t>
      </w:r>
      <w:r w:rsidRPr="00D16523">
        <w:rPr>
          <w:rFonts w:ascii="Tahoma" w:eastAsia="Tahoma" w:hAnsi="Tahoma" w:cs="Tahoma"/>
        </w:rPr>
        <w:t>w</w:t>
      </w:r>
      <w:r w:rsidRPr="00D16523">
        <w:rPr>
          <w:rFonts w:ascii="Tahoma" w:eastAsia="Tahoma" w:hAnsi="Tahoma" w:cs="Tahoma"/>
          <w:spacing w:val="12"/>
        </w:rPr>
        <w:t xml:space="preserve"> </w:t>
      </w:r>
      <w:r w:rsidRPr="00D16523">
        <w:rPr>
          <w:rFonts w:ascii="Tahoma" w:eastAsia="Tahoma" w:hAnsi="Tahoma" w:cs="Tahoma"/>
          <w:spacing w:val="1"/>
        </w:rPr>
        <w:t>w</w:t>
      </w:r>
      <w:r w:rsidRPr="00D16523">
        <w:rPr>
          <w:rFonts w:ascii="Tahoma" w:eastAsia="Tahoma" w:hAnsi="Tahoma" w:cs="Tahoma"/>
          <w:spacing w:val="-1"/>
        </w:rPr>
        <w:t>y</w:t>
      </w:r>
      <w:r w:rsidRPr="00D16523">
        <w:rPr>
          <w:rFonts w:ascii="Tahoma" w:eastAsia="Tahoma" w:hAnsi="Tahoma" w:cs="Tahoma"/>
        </w:rPr>
        <w:t>zna</w:t>
      </w:r>
      <w:r w:rsidRPr="00D16523">
        <w:rPr>
          <w:rFonts w:ascii="Tahoma" w:eastAsia="Tahoma" w:hAnsi="Tahoma" w:cs="Tahoma"/>
          <w:spacing w:val="-1"/>
        </w:rPr>
        <w:t>c</w:t>
      </w:r>
      <w:r w:rsidRPr="00D16523">
        <w:rPr>
          <w:rFonts w:ascii="Tahoma" w:eastAsia="Tahoma" w:hAnsi="Tahoma" w:cs="Tahoma"/>
        </w:rPr>
        <w:t>z</w:t>
      </w:r>
      <w:r w:rsidRPr="00D16523">
        <w:rPr>
          <w:rFonts w:ascii="Tahoma" w:eastAsia="Tahoma" w:hAnsi="Tahoma" w:cs="Tahoma"/>
          <w:spacing w:val="2"/>
        </w:rPr>
        <w:t>o</w:t>
      </w:r>
      <w:r w:rsidRPr="00D16523">
        <w:rPr>
          <w:rFonts w:ascii="Tahoma" w:eastAsia="Tahoma" w:hAnsi="Tahoma" w:cs="Tahoma"/>
          <w:spacing w:val="-3"/>
        </w:rPr>
        <w:t>n</w:t>
      </w:r>
      <w:r w:rsidRPr="00D16523">
        <w:rPr>
          <w:rFonts w:ascii="Tahoma" w:eastAsia="Tahoma" w:hAnsi="Tahoma" w:cs="Tahoma"/>
          <w:spacing w:val="-1"/>
        </w:rPr>
        <w:t>y</w:t>
      </w:r>
      <w:r w:rsidRPr="00D16523">
        <w:rPr>
          <w:rFonts w:ascii="Tahoma" w:eastAsia="Tahoma" w:hAnsi="Tahoma" w:cs="Tahoma"/>
        </w:rPr>
        <w:t>m</w:t>
      </w:r>
      <w:r w:rsidR="00673F03" w:rsidRPr="001A21E8">
        <w:rPr>
          <w:rFonts w:ascii="Tahoma" w:eastAsia="Tahoma" w:hAnsi="Tahoma" w:cs="Tahoma"/>
        </w:rPr>
        <w:br/>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IZ</w:t>
      </w:r>
      <w:r w:rsidRPr="001A21E8">
        <w:rPr>
          <w:rFonts w:ascii="Tahoma" w:eastAsia="Tahoma" w:hAnsi="Tahoma" w:cs="Tahoma"/>
          <w:spacing w:val="14"/>
        </w:rPr>
        <w:t xml:space="preserve"> </w:t>
      </w:r>
      <w:r w:rsidRPr="001A21E8">
        <w:rPr>
          <w:rFonts w:ascii="Tahoma" w:eastAsia="Tahoma" w:hAnsi="Tahoma" w:cs="Tahoma"/>
        </w:rPr>
        <w:t>może</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7"/>
        </w:rPr>
        <w:t xml:space="preserve"> </w:t>
      </w:r>
      <w:r w:rsidRPr="001A21E8">
        <w:rPr>
          <w:rFonts w:ascii="Tahoma" w:eastAsia="Tahoma" w:hAnsi="Tahoma" w:cs="Tahoma"/>
        </w:rPr>
        <w:t>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spacing w:val="1"/>
        </w:rPr>
        <w:t>we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0"/>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3"/>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5"/>
        </w:rPr>
        <w:t xml:space="preserve"> </w:t>
      </w:r>
      <w:r w:rsidRPr="001A21E8">
        <w:rPr>
          <w:rFonts w:ascii="Tahoma" w:eastAsia="Tahoma" w:hAnsi="Tahoma" w:cs="Tahoma"/>
        </w:rPr>
        <w:t>do</w:t>
      </w:r>
      <w:r w:rsidRPr="001A21E8">
        <w:rPr>
          <w:rFonts w:ascii="Tahoma" w:eastAsia="Tahoma" w:hAnsi="Tahoma" w:cs="Tahoma"/>
          <w:spacing w:val="13"/>
        </w:rPr>
        <w:t xml:space="preserve"> </w:t>
      </w:r>
      <w:r w:rsidRPr="001A21E8">
        <w:rPr>
          <w:rFonts w:ascii="Tahoma" w:eastAsia="Tahoma" w:hAnsi="Tahoma" w:cs="Tahoma"/>
        </w:rPr>
        <w:t>z</w:t>
      </w:r>
      <w:r w:rsidRPr="001A21E8">
        <w:rPr>
          <w:rFonts w:ascii="Tahoma" w:eastAsia="Tahoma" w:hAnsi="Tahoma" w:cs="Tahoma"/>
          <w:spacing w:val="1"/>
        </w:rPr>
        <w:t>ł</w:t>
      </w:r>
      <w:r w:rsidRPr="001A21E8">
        <w:rPr>
          <w:rFonts w:ascii="Tahoma" w:eastAsia="Tahoma" w:hAnsi="Tahoma" w:cs="Tahoma"/>
        </w:rPr>
        <w:t>oż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2"/>
        </w:rPr>
        <w:t xml:space="preserve"> </w:t>
      </w:r>
      <w:r w:rsidRPr="001A21E8">
        <w:rPr>
          <w:rFonts w:ascii="Tahoma" w:eastAsia="Tahoma" w:hAnsi="Tahoma" w:cs="Tahoma"/>
          <w:spacing w:val="-1"/>
        </w:rPr>
        <w:t>k</w:t>
      </w:r>
      <w:r w:rsidRPr="001A21E8">
        <w:rPr>
          <w:rFonts w:ascii="Tahoma" w:eastAsia="Tahoma" w:hAnsi="Tahoma" w:cs="Tahoma"/>
        </w:rPr>
        <w:t>opii</w:t>
      </w:r>
      <w:r w:rsidRPr="001A21E8">
        <w:rPr>
          <w:rFonts w:ascii="Tahoma" w:eastAsia="Tahoma" w:hAnsi="Tahoma" w:cs="Tahoma"/>
          <w:spacing w:val="11"/>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dczo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za</w:t>
      </w:r>
      <w:r w:rsidR="00673F03" w:rsidRPr="001A21E8">
        <w:rPr>
          <w:rFonts w:ascii="Tahoma" w:eastAsia="Tahoma" w:hAnsi="Tahoma" w:cs="Tahoma"/>
        </w:rPr>
        <w:br/>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or</w:t>
      </w:r>
      <w:r w:rsidRPr="001A21E8">
        <w:rPr>
          <w:rFonts w:ascii="Tahoma" w:eastAsia="Tahoma" w:hAnsi="Tahoma" w:cs="Tahoma"/>
          <w:spacing w:val="-1"/>
        </w:rPr>
        <w:t>y</w:t>
      </w:r>
      <w:r w:rsidRPr="001A21E8">
        <w:rPr>
          <w:rFonts w:ascii="Tahoma" w:eastAsia="Tahoma" w:hAnsi="Tahoma" w:cs="Tahoma"/>
        </w:rPr>
        <w:t>gina</w:t>
      </w:r>
      <w:r w:rsidRPr="001A21E8">
        <w:rPr>
          <w:rFonts w:ascii="Tahoma" w:eastAsia="Tahoma" w:hAnsi="Tahoma" w:cs="Tahoma"/>
          <w:spacing w:val="1"/>
        </w:rPr>
        <w:t>łe</w:t>
      </w:r>
      <w:r w:rsidRPr="001A21E8">
        <w:rPr>
          <w:rFonts w:ascii="Tahoma" w:eastAsia="Tahoma" w:hAnsi="Tahoma" w:cs="Tahoma"/>
        </w:rPr>
        <w:t>m</w:t>
      </w:r>
      <w:r w:rsidRPr="001A21E8">
        <w:rPr>
          <w:rFonts w:ascii="Tahoma" w:eastAsia="Tahoma" w:hAnsi="Tahoma" w:cs="Tahoma"/>
          <w:spacing w:val="-10"/>
        </w:rPr>
        <w:t xml:space="preserve"> </w:t>
      </w:r>
      <w:r w:rsidRPr="001A21E8">
        <w:rPr>
          <w:rFonts w:ascii="Tahoma" w:eastAsia="Tahoma" w:hAnsi="Tahoma" w:cs="Tahoma"/>
        </w:rPr>
        <w:t>d</w:t>
      </w:r>
      <w:r w:rsidRPr="001A21E8">
        <w:rPr>
          <w:rFonts w:ascii="Tahoma" w:eastAsia="Tahoma" w:hAnsi="Tahoma" w:cs="Tahoma"/>
          <w:spacing w:val="4"/>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t>
      </w:r>
      <w:r w:rsidRPr="001A21E8">
        <w:rPr>
          <w:rFonts w:ascii="Tahoma" w:eastAsia="Tahoma" w:hAnsi="Tahoma" w:cs="Tahoma"/>
          <w:spacing w:val="-5"/>
        </w:rPr>
        <w:t>w</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
        </w:rPr>
        <w:t xml:space="preserve"> </w:t>
      </w:r>
      <w:r w:rsidRPr="001A21E8">
        <w:rPr>
          <w:rFonts w:ascii="Tahoma" w:eastAsia="Tahoma" w:hAnsi="Tahoma" w:cs="Tahoma"/>
          <w:spacing w:val="1"/>
        </w:rPr>
        <w:t>t</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3"/>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t</w:t>
      </w:r>
      <w:r w:rsidRPr="001A21E8">
        <w:rPr>
          <w:rFonts w:ascii="Tahoma" w:eastAsia="Tahoma" w:hAnsi="Tahoma" w:cs="Tahoma"/>
        </w:rPr>
        <w:t>ów</w:t>
      </w:r>
      <w:r w:rsidRPr="001A21E8">
        <w:rPr>
          <w:rFonts w:ascii="Tahoma" w:eastAsia="Tahoma" w:hAnsi="Tahoma" w:cs="Tahoma"/>
          <w:spacing w:val="-8"/>
        </w:rPr>
        <w:t xml:space="preserve"> </w:t>
      </w:r>
      <w:r w:rsidRPr="001A21E8">
        <w:rPr>
          <w:rFonts w:ascii="Tahoma" w:eastAsia="Tahoma" w:hAnsi="Tahoma" w:cs="Tahoma"/>
          <w:spacing w:val="-1"/>
        </w:rPr>
        <w:t>k</w:t>
      </w:r>
      <w:r w:rsidRPr="001A21E8">
        <w:rPr>
          <w:rFonts w:ascii="Tahoma" w:eastAsia="Tahoma" w:hAnsi="Tahoma" w:cs="Tahoma"/>
        </w:rPr>
        <w:t>si</w:t>
      </w:r>
      <w:r w:rsidRPr="001A21E8">
        <w:rPr>
          <w:rFonts w:ascii="Tahoma" w:eastAsia="Tahoma" w:hAnsi="Tahoma" w:cs="Tahoma"/>
          <w:spacing w:val="1"/>
        </w:rPr>
        <w:t>ę</w:t>
      </w:r>
      <w:r w:rsidRPr="001A21E8">
        <w:rPr>
          <w:rFonts w:ascii="Tahoma" w:eastAsia="Tahoma" w:hAnsi="Tahoma" w:cs="Tahoma"/>
        </w:rPr>
        <w:t>go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1"/>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4"/>
        </w:rPr>
        <w:t>ą</w:t>
      </w:r>
      <w:r w:rsidRPr="001A21E8">
        <w:rPr>
          <w:rFonts w:ascii="Tahoma" w:eastAsia="Tahoma" w:hAnsi="Tahoma" w:cs="Tahoma"/>
          <w:spacing w:val="2"/>
        </w:rPr>
        <w:t>c</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7588509C" w14:textId="06FFEFEE" w:rsidR="00942F4E" w:rsidRPr="00F94096" w:rsidRDefault="00280ADA" w:rsidP="005100BA">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F94096">
        <w:rPr>
          <w:rFonts w:ascii="Tahoma" w:eastAsia="Tahoma" w:hAnsi="Tahoma" w:cs="Tahoma"/>
        </w:rPr>
        <w:t>B</w:t>
      </w:r>
      <w:r w:rsidRPr="00F94096">
        <w:rPr>
          <w:rFonts w:ascii="Tahoma" w:eastAsia="Tahoma" w:hAnsi="Tahoma" w:cs="Tahoma"/>
          <w:spacing w:val="1"/>
        </w:rPr>
        <w:t>e</w:t>
      </w:r>
      <w:r w:rsidRPr="00F94096">
        <w:rPr>
          <w:rFonts w:ascii="Tahoma" w:eastAsia="Tahoma" w:hAnsi="Tahoma" w:cs="Tahoma"/>
          <w:spacing w:val="-1"/>
        </w:rPr>
        <w:t>n</w:t>
      </w:r>
      <w:r w:rsidRPr="00F94096">
        <w:rPr>
          <w:rFonts w:ascii="Tahoma" w:eastAsia="Tahoma" w:hAnsi="Tahoma" w:cs="Tahoma"/>
          <w:spacing w:val="1"/>
        </w:rPr>
        <w:t>e</w:t>
      </w:r>
      <w:r w:rsidRPr="00F94096">
        <w:rPr>
          <w:rFonts w:ascii="Tahoma" w:eastAsia="Tahoma" w:hAnsi="Tahoma" w:cs="Tahoma"/>
          <w:spacing w:val="-1"/>
        </w:rPr>
        <w:t>f</w:t>
      </w:r>
      <w:r w:rsidRPr="00F94096">
        <w:rPr>
          <w:rFonts w:ascii="Tahoma" w:eastAsia="Tahoma" w:hAnsi="Tahoma" w:cs="Tahoma"/>
          <w:spacing w:val="2"/>
        </w:rPr>
        <w:t>i</w:t>
      </w:r>
      <w:r w:rsidRPr="00F94096">
        <w:rPr>
          <w:rFonts w:ascii="Tahoma" w:eastAsia="Tahoma" w:hAnsi="Tahoma" w:cs="Tahoma"/>
          <w:spacing w:val="-1"/>
        </w:rPr>
        <w:t>cj</w:t>
      </w:r>
      <w:r w:rsidRPr="00F94096">
        <w:rPr>
          <w:rFonts w:ascii="Tahoma" w:eastAsia="Tahoma" w:hAnsi="Tahoma" w:cs="Tahoma"/>
          <w:spacing w:val="3"/>
        </w:rPr>
        <w:t>e</w:t>
      </w:r>
      <w:r w:rsidRPr="00F94096">
        <w:rPr>
          <w:rFonts w:ascii="Tahoma" w:eastAsia="Tahoma" w:hAnsi="Tahoma" w:cs="Tahoma"/>
          <w:spacing w:val="-1"/>
        </w:rPr>
        <w:t>n</w:t>
      </w:r>
      <w:r w:rsidRPr="00F94096">
        <w:rPr>
          <w:rFonts w:ascii="Tahoma" w:eastAsia="Tahoma" w:hAnsi="Tahoma" w:cs="Tahoma"/>
        </w:rPr>
        <w:t>t zobo</w:t>
      </w:r>
      <w:r w:rsidRPr="00F94096">
        <w:rPr>
          <w:rFonts w:ascii="Tahoma" w:eastAsia="Tahoma" w:hAnsi="Tahoma" w:cs="Tahoma"/>
          <w:spacing w:val="1"/>
        </w:rPr>
        <w:t>w</w:t>
      </w:r>
      <w:r w:rsidRPr="00F94096">
        <w:rPr>
          <w:rFonts w:ascii="Tahoma" w:eastAsia="Tahoma" w:hAnsi="Tahoma" w:cs="Tahoma"/>
        </w:rPr>
        <w:t>i</w:t>
      </w:r>
      <w:r w:rsidRPr="00F94096">
        <w:rPr>
          <w:rFonts w:ascii="Tahoma" w:eastAsia="Tahoma" w:hAnsi="Tahoma" w:cs="Tahoma"/>
          <w:spacing w:val="1"/>
        </w:rPr>
        <w:t>ą</w:t>
      </w:r>
      <w:r w:rsidRPr="00F94096">
        <w:rPr>
          <w:rFonts w:ascii="Tahoma" w:eastAsia="Tahoma" w:hAnsi="Tahoma" w:cs="Tahoma"/>
        </w:rPr>
        <w:t>zu</w:t>
      </w:r>
      <w:r w:rsidRPr="00F94096">
        <w:rPr>
          <w:rFonts w:ascii="Tahoma" w:eastAsia="Tahoma" w:hAnsi="Tahoma" w:cs="Tahoma"/>
          <w:spacing w:val="-1"/>
        </w:rPr>
        <w:t>j</w:t>
      </w:r>
      <w:r w:rsidRPr="00F94096">
        <w:rPr>
          <w:rFonts w:ascii="Tahoma" w:eastAsia="Tahoma" w:hAnsi="Tahoma" w:cs="Tahoma"/>
        </w:rPr>
        <w:t xml:space="preserve">e się do </w:t>
      </w:r>
      <w:r w:rsidRPr="00F94096">
        <w:rPr>
          <w:rFonts w:ascii="Tahoma" w:eastAsia="Tahoma" w:hAnsi="Tahoma" w:cs="Tahoma"/>
          <w:spacing w:val="-1"/>
        </w:rPr>
        <w:t>u</w:t>
      </w:r>
      <w:r w:rsidRPr="00F94096">
        <w:rPr>
          <w:rFonts w:ascii="Tahoma" w:eastAsia="Tahoma" w:hAnsi="Tahoma" w:cs="Tahoma"/>
          <w:spacing w:val="2"/>
        </w:rPr>
        <w:t>s</w:t>
      </w:r>
      <w:r w:rsidRPr="00F94096">
        <w:rPr>
          <w:rFonts w:ascii="Tahoma" w:eastAsia="Tahoma" w:hAnsi="Tahoma" w:cs="Tahoma"/>
          <w:spacing w:val="-1"/>
        </w:rPr>
        <w:t>un</w:t>
      </w:r>
      <w:r w:rsidRPr="00F94096">
        <w:rPr>
          <w:rFonts w:ascii="Tahoma" w:eastAsia="Tahoma" w:hAnsi="Tahoma" w:cs="Tahoma"/>
        </w:rPr>
        <w:t>i</w:t>
      </w:r>
      <w:r w:rsidRPr="00F94096">
        <w:rPr>
          <w:rFonts w:ascii="Tahoma" w:eastAsia="Tahoma" w:hAnsi="Tahoma" w:cs="Tahoma"/>
          <w:spacing w:val="3"/>
        </w:rPr>
        <w:t>ę</w:t>
      </w:r>
      <w:r w:rsidRPr="00F94096">
        <w:rPr>
          <w:rFonts w:ascii="Tahoma" w:eastAsia="Tahoma" w:hAnsi="Tahoma" w:cs="Tahoma"/>
          <w:spacing w:val="-1"/>
        </w:rPr>
        <w:t>c</w:t>
      </w:r>
      <w:r w:rsidRPr="00F94096">
        <w:rPr>
          <w:rFonts w:ascii="Tahoma" w:eastAsia="Tahoma" w:hAnsi="Tahoma" w:cs="Tahoma"/>
        </w:rPr>
        <w:t>ia b</w:t>
      </w:r>
      <w:r w:rsidRPr="00F94096">
        <w:rPr>
          <w:rFonts w:ascii="Tahoma" w:eastAsia="Tahoma" w:hAnsi="Tahoma" w:cs="Tahoma"/>
          <w:spacing w:val="1"/>
        </w:rPr>
        <w:t>łę</w:t>
      </w:r>
      <w:r w:rsidRPr="00F94096">
        <w:rPr>
          <w:rFonts w:ascii="Tahoma" w:eastAsia="Tahoma" w:hAnsi="Tahoma" w:cs="Tahoma"/>
        </w:rPr>
        <w:t>dów l</w:t>
      </w:r>
      <w:r w:rsidRPr="00F94096">
        <w:rPr>
          <w:rFonts w:ascii="Tahoma" w:eastAsia="Tahoma" w:hAnsi="Tahoma" w:cs="Tahoma"/>
          <w:spacing w:val="-1"/>
        </w:rPr>
        <w:t>u</w:t>
      </w:r>
      <w:r w:rsidRPr="00F94096">
        <w:rPr>
          <w:rFonts w:ascii="Tahoma" w:eastAsia="Tahoma" w:hAnsi="Tahoma" w:cs="Tahoma"/>
        </w:rPr>
        <w:t>b z</w:t>
      </w:r>
      <w:r w:rsidRPr="00F94096">
        <w:rPr>
          <w:rFonts w:ascii="Tahoma" w:eastAsia="Tahoma" w:hAnsi="Tahoma" w:cs="Tahoma"/>
          <w:spacing w:val="1"/>
        </w:rPr>
        <w:t>ł</w:t>
      </w:r>
      <w:r w:rsidRPr="00F94096">
        <w:rPr>
          <w:rFonts w:ascii="Tahoma" w:eastAsia="Tahoma" w:hAnsi="Tahoma" w:cs="Tahoma"/>
        </w:rPr>
        <w:t>oż</w:t>
      </w:r>
      <w:r w:rsidRPr="00F94096">
        <w:rPr>
          <w:rFonts w:ascii="Tahoma" w:eastAsia="Tahoma" w:hAnsi="Tahoma" w:cs="Tahoma"/>
          <w:spacing w:val="1"/>
        </w:rPr>
        <w:t>e</w:t>
      </w:r>
      <w:r w:rsidRPr="00F94096">
        <w:rPr>
          <w:rFonts w:ascii="Tahoma" w:eastAsia="Tahoma" w:hAnsi="Tahoma" w:cs="Tahoma"/>
          <w:spacing w:val="-1"/>
        </w:rPr>
        <w:t>n</w:t>
      </w:r>
      <w:r w:rsidRPr="00F94096">
        <w:rPr>
          <w:rFonts w:ascii="Tahoma" w:eastAsia="Tahoma" w:hAnsi="Tahoma" w:cs="Tahoma"/>
        </w:rPr>
        <w:t>ia p</w:t>
      </w:r>
      <w:r w:rsidRPr="00F94096">
        <w:rPr>
          <w:rFonts w:ascii="Tahoma" w:eastAsia="Tahoma" w:hAnsi="Tahoma" w:cs="Tahoma"/>
          <w:spacing w:val="2"/>
        </w:rPr>
        <w:t>i</w:t>
      </w:r>
      <w:r w:rsidRPr="00F94096">
        <w:rPr>
          <w:rFonts w:ascii="Tahoma" w:eastAsia="Tahoma" w:hAnsi="Tahoma" w:cs="Tahoma"/>
        </w:rPr>
        <w:t>s</w:t>
      </w:r>
      <w:r w:rsidRPr="00F94096">
        <w:rPr>
          <w:rFonts w:ascii="Tahoma" w:eastAsia="Tahoma" w:hAnsi="Tahoma" w:cs="Tahoma"/>
          <w:spacing w:val="1"/>
        </w:rPr>
        <w:t>e</w:t>
      </w:r>
      <w:r w:rsidRPr="00F94096">
        <w:rPr>
          <w:rFonts w:ascii="Tahoma" w:eastAsia="Tahoma" w:hAnsi="Tahoma" w:cs="Tahoma"/>
        </w:rPr>
        <w:t>m</w:t>
      </w:r>
      <w:r w:rsidRPr="00F94096">
        <w:rPr>
          <w:rFonts w:ascii="Tahoma" w:eastAsia="Tahoma" w:hAnsi="Tahoma" w:cs="Tahoma"/>
          <w:spacing w:val="-1"/>
        </w:rPr>
        <w:t>n</w:t>
      </w:r>
      <w:r w:rsidRPr="00F94096">
        <w:rPr>
          <w:rFonts w:ascii="Tahoma" w:eastAsia="Tahoma" w:hAnsi="Tahoma" w:cs="Tahoma"/>
          <w:spacing w:val="-3"/>
        </w:rPr>
        <w:t>y</w:t>
      </w:r>
      <w:r w:rsidRPr="00F94096">
        <w:rPr>
          <w:rFonts w:ascii="Tahoma" w:eastAsia="Tahoma" w:hAnsi="Tahoma" w:cs="Tahoma"/>
          <w:spacing w:val="2"/>
        </w:rPr>
        <w:t>c</w:t>
      </w:r>
      <w:r w:rsidRPr="00F94096">
        <w:rPr>
          <w:rFonts w:ascii="Tahoma" w:eastAsia="Tahoma" w:hAnsi="Tahoma" w:cs="Tahoma"/>
        </w:rPr>
        <w:t xml:space="preserve">h </w:t>
      </w:r>
      <w:r w:rsidRPr="00F94096">
        <w:rPr>
          <w:rFonts w:ascii="Tahoma" w:eastAsia="Tahoma" w:hAnsi="Tahoma" w:cs="Tahoma"/>
          <w:spacing w:val="1"/>
        </w:rPr>
        <w:t>w</w:t>
      </w:r>
      <w:r w:rsidRPr="00F94096">
        <w:rPr>
          <w:rFonts w:ascii="Tahoma" w:eastAsia="Tahoma" w:hAnsi="Tahoma" w:cs="Tahoma"/>
          <w:spacing w:val="-1"/>
        </w:rPr>
        <w:t>yj</w:t>
      </w:r>
      <w:r w:rsidRPr="00F94096">
        <w:rPr>
          <w:rFonts w:ascii="Tahoma" w:eastAsia="Tahoma" w:hAnsi="Tahoma" w:cs="Tahoma"/>
          <w:spacing w:val="1"/>
        </w:rPr>
        <w:t>a</w:t>
      </w:r>
      <w:r w:rsidRPr="00F94096">
        <w:rPr>
          <w:rFonts w:ascii="Tahoma" w:eastAsia="Tahoma" w:hAnsi="Tahoma" w:cs="Tahoma"/>
          <w:spacing w:val="2"/>
        </w:rPr>
        <w:t>ś</w:t>
      </w:r>
      <w:r w:rsidRPr="00F94096">
        <w:rPr>
          <w:rFonts w:ascii="Tahoma" w:eastAsia="Tahoma" w:hAnsi="Tahoma" w:cs="Tahoma"/>
          <w:spacing w:val="-1"/>
        </w:rPr>
        <w:t>n</w:t>
      </w:r>
      <w:r w:rsidRPr="00F94096">
        <w:rPr>
          <w:rFonts w:ascii="Tahoma" w:eastAsia="Tahoma" w:hAnsi="Tahoma" w:cs="Tahoma"/>
        </w:rPr>
        <w:t>i</w:t>
      </w:r>
      <w:r w:rsidRPr="00F94096">
        <w:rPr>
          <w:rFonts w:ascii="Tahoma" w:eastAsia="Tahoma" w:hAnsi="Tahoma" w:cs="Tahoma"/>
          <w:spacing w:val="3"/>
        </w:rPr>
        <w:t>e</w:t>
      </w:r>
      <w:r w:rsidRPr="00F94096">
        <w:rPr>
          <w:rFonts w:ascii="Tahoma" w:eastAsia="Tahoma" w:hAnsi="Tahoma" w:cs="Tahoma"/>
        </w:rPr>
        <w:t>ń</w:t>
      </w:r>
      <w:r w:rsidR="00E070BF" w:rsidRPr="00F94096">
        <w:rPr>
          <w:rFonts w:ascii="Tahoma" w:eastAsia="Tahoma" w:hAnsi="Tahoma" w:cs="Tahoma"/>
        </w:rPr>
        <w:t xml:space="preserve"> </w:t>
      </w:r>
      <w:r w:rsidR="00820FBB">
        <w:rPr>
          <w:rFonts w:ascii="Tahoma" w:eastAsia="Tahoma" w:hAnsi="Tahoma" w:cs="Tahoma"/>
        </w:rPr>
        <w:br/>
      </w:r>
      <w:r w:rsidRPr="00F94096">
        <w:rPr>
          <w:rFonts w:ascii="Tahoma" w:eastAsia="Tahoma" w:hAnsi="Tahoma" w:cs="Tahoma"/>
        </w:rPr>
        <w:t>w</w:t>
      </w:r>
      <w:r w:rsidRPr="00F94096">
        <w:rPr>
          <w:rFonts w:ascii="Tahoma" w:eastAsia="Tahoma" w:hAnsi="Tahoma" w:cs="Tahoma"/>
          <w:spacing w:val="12"/>
        </w:rPr>
        <w:t xml:space="preserve"> </w:t>
      </w:r>
      <w:r w:rsidRPr="00F94096">
        <w:rPr>
          <w:rFonts w:ascii="Tahoma" w:eastAsia="Tahoma" w:hAnsi="Tahoma" w:cs="Tahoma"/>
          <w:spacing w:val="1"/>
        </w:rPr>
        <w:t>w</w:t>
      </w:r>
      <w:r w:rsidRPr="00F94096">
        <w:rPr>
          <w:rFonts w:ascii="Tahoma" w:eastAsia="Tahoma" w:hAnsi="Tahoma" w:cs="Tahoma"/>
          <w:spacing w:val="-1"/>
        </w:rPr>
        <w:t>y</w:t>
      </w:r>
      <w:r w:rsidRPr="00F94096">
        <w:rPr>
          <w:rFonts w:ascii="Tahoma" w:eastAsia="Tahoma" w:hAnsi="Tahoma" w:cs="Tahoma"/>
        </w:rPr>
        <w:t>zna</w:t>
      </w:r>
      <w:r w:rsidRPr="00F94096">
        <w:rPr>
          <w:rFonts w:ascii="Tahoma" w:eastAsia="Tahoma" w:hAnsi="Tahoma" w:cs="Tahoma"/>
          <w:spacing w:val="-1"/>
        </w:rPr>
        <w:t>c</w:t>
      </w:r>
      <w:r w:rsidRPr="00F94096">
        <w:rPr>
          <w:rFonts w:ascii="Tahoma" w:eastAsia="Tahoma" w:hAnsi="Tahoma" w:cs="Tahoma"/>
        </w:rPr>
        <w:t>zon</w:t>
      </w:r>
      <w:r w:rsidRPr="00F94096">
        <w:rPr>
          <w:rFonts w:ascii="Tahoma" w:eastAsia="Tahoma" w:hAnsi="Tahoma" w:cs="Tahoma"/>
          <w:spacing w:val="-1"/>
        </w:rPr>
        <w:t>y</w:t>
      </w:r>
      <w:r w:rsidRPr="00F94096">
        <w:rPr>
          <w:rFonts w:ascii="Tahoma" w:eastAsia="Tahoma" w:hAnsi="Tahoma" w:cs="Tahoma"/>
        </w:rPr>
        <w:t>m</w:t>
      </w:r>
      <w:r w:rsidRPr="00F94096">
        <w:rPr>
          <w:rFonts w:ascii="Tahoma" w:eastAsia="Tahoma" w:hAnsi="Tahoma" w:cs="Tahoma"/>
          <w:spacing w:val="1"/>
        </w:rPr>
        <w:t xml:space="preserve"> </w:t>
      </w:r>
      <w:r w:rsidRPr="00F94096">
        <w:rPr>
          <w:rFonts w:ascii="Tahoma" w:eastAsia="Tahoma" w:hAnsi="Tahoma" w:cs="Tahoma"/>
        </w:rPr>
        <w:t>pr</w:t>
      </w:r>
      <w:r w:rsidRPr="00F94096">
        <w:rPr>
          <w:rFonts w:ascii="Tahoma" w:eastAsia="Tahoma" w:hAnsi="Tahoma" w:cs="Tahoma"/>
          <w:spacing w:val="1"/>
        </w:rPr>
        <w:t>ze</w:t>
      </w:r>
      <w:r w:rsidRPr="00F94096">
        <w:rPr>
          <w:rFonts w:ascii="Tahoma" w:eastAsia="Tahoma" w:hAnsi="Tahoma" w:cs="Tahoma"/>
        </w:rPr>
        <w:t>z</w:t>
      </w:r>
      <w:r w:rsidRPr="00F94096">
        <w:rPr>
          <w:rFonts w:ascii="Tahoma" w:eastAsia="Tahoma" w:hAnsi="Tahoma" w:cs="Tahoma"/>
          <w:spacing w:val="10"/>
        </w:rPr>
        <w:t xml:space="preserve"> </w:t>
      </w:r>
      <w:r w:rsidRPr="00F94096">
        <w:rPr>
          <w:rFonts w:ascii="Tahoma" w:eastAsia="Tahoma" w:hAnsi="Tahoma" w:cs="Tahoma"/>
        </w:rPr>
        <w:t>IZ</w:t>
      </w:r>
      <w:r w:rsidRPr="00F94096">
        <w:rPr>
          <w:rFonts w:ascii="Tahoma" w:eastAsia="Tahoma" w:hAnsi="Tahoma" w:cs="Tahoma"/>
          <w:spacing w:val="11"/>
        </w:rPr>
        <w:t xml:space="preserve"> </w:t>
      </w:r>
      <w:r w:rsidRPr="00F94096">
        <w:rPr>
          <w:rFonts w:ascii="Tahoma" w:eastAsia="Tahoma" w:hAnsi="Tahoma" w:cs="Tahoma"/>
        </w:rPr>
        <w:t>t</w:t>
      </w:r>
      <w:r w:rsidRPr="00F94096">
        <w:rPr>
          <w:rFonts w:ascii="Tahoma" w:eastAsia="Tahoma" w:hAnsi="Tahoma" w:cs="Tahoma"/>
          <w:spacing w:val="1"/>
        </w:rPr>
        <w:t>e</w:t>
      </w:r>
      <w:r w:rsidRPr="00F94096">
        <w:rPr>
          <w:rFonts w:ascii="Tahoma" w:eastAsia="Tahoma" w:hAnsi="Tahoma" w:cs="Tahoma"/>
        </w:rPr>
        <w:t>r</w:t>
      </w:r>
      <w:r w:rsidRPr="00F94096">
        <w:rPr>
          <w:rFonts w:ascii="Tahoma" w:eastAsia="Tahoma" w:hAnsi="Tahoma" w:cs="Tahoma"/>
          <w:spacing w:val="1"/>
        </w:rPr>
        <w:t>m</w:t>
      </w:r>
      <w:r w:rsidRPr="00F94096">
        <w:rPr>
          <w:rFonts w:ascii="Tahoma" w:eastAsia="Tahoma" w:hAnsi="Tahoma" w:cs="Tahoma"/>
        </w:rPr>
        <w:t>i</w:t>
      </w:r>
      <w:r w:rsidRPr="00F94096">
        <w:rPr>
          <w:rFonts w:ascii="Tahoma" w:eastAsia="Tahoma" w:hAnsi="Tahoma" w:cs="Tahoma"/>
          <w:spacing w:val="-1"/>
        </w:rPr>
        <w:t>n</w:t>
      </w:r>
      <w:r w:rsidRPr="00F94096">
        <w:rPr>
          <w:rFonts w:ascii="Tahoma" w:eastAsia="Tahoma" w:hAnsi="Tahoma" w:cs="Tahoma"/>
        </w:rPr>
        <w:t>i</w:t>
      </w:r>
      <w:r w:rsidRPr="00F94096">
        <w:rPr>
          <w:rFonts w:ascii="Tahoma" w:eastAsia="Tahoma" w:hAnsi="Tahoma" w:cs="Tahoma"/>
          <w:spacing w:val="2"/>
        </w:rPr>
        <w:t>e</w:t>
      </w:r>
      <w:r w:rsidRPr="00F94096">
        <w:rPr>
          <w:rFonts w:ascii="Tahoma" w:eastAsia="Tahoma" w:hAnsi="Tahoma" w:cs="Tahoma"/>
        </w:rPr>
        <w:t>.</w:t>
      </w:r>
      <w:r w:rsidRPr="00F94096">
        <w:rPr>
          <w:rFonts w:ascii="Tahoma" w:eastAsia="Tahoma" w:hAnsi="Tahoma" w:cs="Tahoma"/>
          <w:spacing w:val="5"/>
        </w:rPr>
        <w:t xml:space="preserve"> </w:t>
      </w:r>
      <w:r w:rsidRPr="00F94096">
        <w:rPr>
          <w:rFonts w:ascii="Tahoma" w:eastAsia="Tahoma" w:hAnsi="Tahoma" w:cs="Tahoma"/>
        </w:rPr>
        <w:t>W</w:t>
      </w:r>
      <w:r w:rsidRPr="00F94096">
        <w:rPr>
          <w:rFonts w:ascii="Tahoma" w:eastAsia="Tahoma" w:hAnsi="Tahoma" w:cs="Tahoma"/>
          <w:spacing w:val="12"/>
        </w:rPr>
        <w:t xml:space="preserve"> </w:t>
      </w:r>
      <w:r w:rsidRPr="00F94096">
        <w:rPr>
          <w:rFonts w:ascii="Tahoma" w:eastAsia="Tahoma" w:hAnsi="Tahoma" w:cs="Tahoma"/>
        </w:rPr>
        <w:t>pr</w:t>
      </w:r>
      <w:r w:rsidRPr="00F94096">
        <w:rPr>
          <w:rFonts w:ascii="Tahoma" w:eastAsia="Tahoma" w:hAnsi="Tahoma" w:cs="Tahoma"/>
          <w:spacing w:val="1"/>
        </w:rPr>
        <w:t>z</w:t>
      </w:r>
      <w:r w:rsidRPr="00F94096">
        <w:rPr>
          <w:rFonts w:ascii="Tahoma" w:eastAsia="Tahoma" w:hAnsi="Tahoma" w:cs="Tahoma"/>
          <w:spacing w:val="-1"/>
        </w:rPr>
        <w:t>y</w:t>
      </w:r>
      <w:r w:rsidRPr="00F94096">
        <w:rPr>
          <w:rFonts w:ascii="Tahoma" w:eastAsia="Tahoma" w:hAnsi="Tahoma" w:cs="Tahoma"/>
        </w:rPr>
        <w:t>p</w:t>
      </w:r>
      <w:r w:rsidRPr="00F94096">
        <w:rPr>
          <w:rFonts w:ascii="Tahoma" w:eastAsia="Tahoma" w:hAnsi="Tahoma" w:cs="Tahoma"/>
          <w:spacing w:val="1"/>
        </w:rPr>
        <w:t>a</w:t>
      </w:r>
      <w:r w:rsidRPr="00F94096">
        <w:rPr>
          <w:rFonts w:ascii="Tahoma" w:eastAsia="Tahoma" w:hAnsi="Tahoma" w:cs="Tahoma"/>
        </w:rPr>
        <w:t>d</w:t>
      </w:r>
      <w:r w:rsidRPr="00F94096">
        <w:rPr>
          <w:rFonts w:ascii="Tahoma" w:eastAsia="Tahoma" w:hAnsi="Tahoma" w:cs="Tahoma"/>
          <w:spacing w:val="2"/>
        </w:rPr>
        <w:t>k</w:t>
      </w:r>
      <w:r w:rsidRPr="00F94096">
        <w:rPr>
          <w:rFonts w:ascii="Tahoma" w:eastAsia="Tahoma" w:hAnsi="Tahoma" w:cs="Tahoma"/>
        </w:rPr>
        <w:t>u</w:t>
      </w:r>
      <w:r w:rsidRPr="00F94096">
        <w:rPr>
          <w:rFonts w:ascii="Tahoma" w:eastAsia="Tahoma" w:hAnsi="Tahoma" w:cs="Tahoma"/>
          <w:spacing w:val="3"/>
        </w:rPr>
        <w:t xml:space="preserve"> </w:t>
      </w:r>
      <w:r w:rsidRPr="00F94096">
        <w:rPr>
          <w:rFonts w:ascii="Tahoma" w:eastAsia="Tahoma" w:hAnsi="Tahoma" w:cs="Tahoma"/>
          <w:spacing w:val="-1"/>
        </w:rPr>
        <w:t>n</w:t>
      </w:r>
      <w:r w:rsidRPr="00F94096">
        <w:rPr>
          <w:rFonts w:ascii="Tahoma" w:eastAsia="Tahoma" w:hAnsi="Tahoma" w:cs="Tahoma"/>
        </w:rPr>
        <w:t>i</w:t>
      </w:r>
      <w:r w:rsidRPr="00F94096">
        <w:rPr>
          <w:rFonts w:ascii="Tahoma" w:eastAsia="Tahoma" w:hAnsi="Tahoma" w:cs="Tahoma"/>
          <w:spacing w:val="1"/>
        </w:rPr>
        <w:t>e</w:t>
      </w:r>
      <w:r w:rsidRPr="00F94096">
        <w:rPr>
          <w:rFonts w:ascii="Tahoma" w:eastAsia="Tahoma" w:hAnsi="Tahoma" w:cs="Tahoma"/>
          <w:spacing w:val="2"/>
        </w:rPr>
        <w:t>d</w:t>
      </w:r>
      <w:r w:rsidRPr="00F94096">
        <w:rPr>
          <w:rFonts w:ascii="Tahoma" w:eastAsia="Tahoma" w:hAnsi="Tahoma" w:cs="Tahoma"/>
        </w:rPr>
        <w:t>otrzym</w:t>
      </w:r>
      <w:r w:rsidRPr="00F94096">
        <w:rPr>
          <w:rFonts w:ascii="Tahoma" w:eastAsia="Tahoma" w:hAnsi="Tahoma" w:cs="Tahoma"/>
          <w:spacing w:val="1"/>
        </w:rPr>
        <w:t>a</w:t>
      </w:r>
      <w:r w:rsidRPr="00F94096">
        <w:rPr>
          <w:rFonts w:ascii="Tahoma" w:eastAsia="Tahoma" w:hAnsi="Tahoma" w:cs="Tahoma"/>
          <w:spacing w:val="-1"/>
        </w:rPr>
        <w:t>n</w:t>
      </w:r>
      <w:r w:rsidRPr="00F94096">
        <w:rPr>
          <w:rFonts w:ascii="Tahoma" w:eastAsia="Tahoma" w:hAnsi="Tahoma" w:cs="Tahoma"/>
        </w:rPr>
        <w:t xml:space="preserve">ia </w:t>
      </w:r>
      <w:r w:rsidRPr="00F94096">
        <w:rPr>
          <w:rFonts w:ascii="Tahoma" w:eastAsia="Tahoma" w:hAnsi="Tahoma" w:cs="Tahoma"/>
          <w:spacing w:val="1"/>
        </w:rPr>
        <w:t>w</w:t>
      </w:r>
      <w:r w:rsidRPr="00F94096">
        <w:rPr>
          <w:rFonts w:ascii="Tahoma" w:eastAsia="Tahoma" w:hAnsi="Tahoma" w:cs="Tahoma"/>
          <w:spacing w:val="-6"/>
        </w:rPr>
        <w:t>w</w:t>
      </w:r>
      <w:r w:rsidRPr="00F94096">
        <w:rPr>
          <w:rFonts w:ascii="Tahoma" w:eastAsia="Tahoma" w:hAnsi="Tahoma" w:cs="Tahoma"/>
        </w:rPr>
        <w:t>.</w:t>
      </w:r>
      <w:r w:rsidRPr="00F94096">
        <w:rPr>
          <w:rFonts w:ascii="Tahoma" w:eastAsia="Tahoma" w:hAnsi="Tahoma" w:cs="Tahoma"/>
          <w:spacing w:val="9"/>
        </w:rPr>
        <w:t xml:space="preserve"> </w:t>
      </w:r>
      <w:r w:rsidRPr="00F94096">
        <w:rPr>
          <w:rFonts w:ascii="Tahoma" w:eastAsia="Tahoma" w:hAnsi="Tahoma" w:cs="Tahoma"/>
        </w:rPr>
        <w:t>t</w:t>
      </w:r>
      <w:r w:rsidRPr="00F94096">
        <w:rPr>
          <w:rFonts w:ascii="Tahoma" w:eastAsia="Tahoma" w:hAnsi="Tahoma" w:cs="Tahoma"/>
          <w:spacing w:val="4"/>
        </w:rPr>
        <w:t>e</w:t>
      </w:r>
      <w:r w:rsidRPr="00F94096">
        <w:rPr>
          <w:rFonts w:ascii="Tahoma" w:eastAsia="Tahoma" w:hAnsi="Tahoma" w:cs="Tahoma"/>
        </w:rPr>
        <w:t>r</w:t>
      </w:r>
      <w:r w:rsidRPr="00F94096">
        <w:rPr>
          <w:rFonts w:ascii="Tahoma" w:eastAsia="Tahoma" w:hAnsi="Tahoma" w:cs="Tahoma"/>
          <w:spacing w:val="1"/>
        </w:rPr>
        <w:t>m</w:t>
      </w:r>
      <w:r w:rsidRPr="00F94096">
        <w:rPr>
          <w:rFonts w:ascii="Tahoma" w:eastAsia="Tahoma" w:hAnsi="Tahoma" w:cs="Tahoma"/>
        </w:rPr>
        <w:t>i</w:t>
      </w:r>
      <w:r w:rsidRPr="00F94096">
        <w:rPr>
          <w:rFonts w:ascii="Tahoma" w:eastAsia="Tahoma" w:hAnsi="Tahoma" w:cs="Tahoma"/>
          <w:spacing w:val="-1"/>
        </w:rPr>
        <w:t>n</w:t>
      </w:r>
      <w:r w:rsidRPr="00F94096">
        <w:rPr>
          <w:rFonts w:ascii="Tahoma" w:eastAsia="Tahoma" w:hAnsi="Tahoma" w:cs="Tahoma"/>
        </w:rPr>
        <w:t>u</w:t>
      </w:r>
      <w:r w:rsidRPr="00F94096">
        <w:rPr>
          <w:rFonts w:ascii="Tahoma" w:eastAsia="Tahoma" w:hAnsi="Tahoma" w:cs="Tahoma"/>
          <w:spacing w:val="6"/>
        </w:rPr>
        <w:t xml:space="preserve"> </w:t>
      </w:r>
      <w:r w:rsidRPr="00F94096">
        <w:rPr>
          <w:rFonts w:ascii="Tahoma" w:eastAsia="Tahoma" w:hAnsi="Tahoma" w:cs="Tahoma"/>
          <w:spacing w:val="3"/>
        </w:rPr>
        <w:t>m</w:t>
      </w:r>
      <w:r w:rsidRPr="00F94096">
        <w:rPr>
          <w:rFonts w:ascii="Tahoma" w:eastAsia="Tahoma" w:hAnsi="Tahoma" w:cs="Tahoma"/>
          <w:spacing w:val="1"/>
        </w:rPr>
        <w:t>a</w:t>
      </w:r>
      <w:r w:rsidRPr="00F94096">
        <w:rPr>
          <w:rFonts w:ascii="Tahoma" w:eastAsia="Tahoma" w:hAnsi="Tahoma" w:cs="Tahoma"/>
          <w:spacing w:val="-1"/>
        </w:rPr>
        <w:t>j</w:t>
      </w:r>
      <w:r w:rsidRPr="00F94096">
        <w:rPr>
          <w:rFonts w:ascii="Tahoma" w:eastAsia="Tahoma" w:hAnsi="Tahoma" w:cs="Tahoma"/>
        </w:rPr>
        <w:t>ą</w:t>
      </w:r>
      <w:r w:rsidRPr="00F94096">
        <w:rPr>
          <w:rFonts w:ascii="Tahoma" w:eastAsia="Tahoma" w:hAnsi="Tahoma" w:cs="Tahoma"/>
          <w:spacing w:val="9"/>
        </w:rPr>
        <w:t xml:space="preserve"> </w:t>
      </w:r>
      <w:r w:rsidRPr="00F94096">
        <w:rPr>
          <w:rFonts w:ascii="Tahoma" w:eastAsia="Tahoma" w:hAnsi="Tahoma" w:cs="Tahoma"/>
        </w:rPr>
        <w:t>z</w:t>
      </w:r>
      <w:r w:rsidRPr="00F94096">
        <w:rPr>
          <w:rFonts w:ascii="Tahoma" w:eastAsia="Tahoma" w:hAnsi="Tahoma" w:cs="Tahoma"/>
          <w:spacing w:val="1"/>
        </w:rPr>
        <w:t>a</w:t>
      </w:r>
      <w:r w:rsidRPr="00F94096">
        <w:rPr>
          <w:rFonts w:ascii="Tahoma" w:eastAsia="Tahoma" w:hAnsi="Tahoma" w:cs="Tahoma"/>
        </w:rPr>
        <w:t>stoso</w:t>
      </w:r>
      <w:r w:rsidRPr="00F94096">
        <w:rPr>
          <w:rFonts w:ascii="Tahoma" w:eastAsia="Tahoma" w:hAnsi="Tahoma" w:cs="Tahoma"/>
          <w:spacing w:val="-2"/>
        </w:rPr>
        <w:t>w</w:t>
      </w:r>
      <w:r w:rsidRPr="00F94096">
        <w:rPr>
          <w:rFonts w:ascii="Tahoma" w:eastAsia="Tahoma" w:hAnsi="Tahoma" w:cs="Tahoma"/>
          <w:spacing w:val="1"/>
        </w:rPr>
        <w:t>a</w:t>
      </w:r>
      <w:r w:rsidRPr="00F94096">
        <w:rPr>
          <w:rFonts w:ascii="Tahoma" w:eastAsia="Tahoma" w:hAnsi="Tahoma" w:cs="Tahoma"/>
          <w:spacing w:val="-1"/>
        </w:rPr>
        <w:t>n</w:t>
      </w:r>
      <w:r w:rsidRPr="00F94096">
        <w:rPr>
          <w:rFonts w:ascii="Tahoma" w:eastAsia="Tahoma" w:hAnsi="Tahoma" w:cs="Tahoma"/>
        </w:rPr>
        <w:t>ie</w:t>
      </w:r>
      <w:r w:rsidR="0042226E" w:rsidRPr="00F94096">
        <w:rPr>
          <w:rFonts w:ascii="Tahoma" w:eastAsia="Tahoma" w:hAnsi="Tahoma" w:cs="Tahoma"/>
        </w:rPr>
        <w:t xml:space="preserve"> </w:t>
      </w:r>
      <w:r w:rsidRPr="00F94096">
        <w:rPr>
          <w:rFonts w:ascii="Tahoma" w:eastAsia="Tahoma" w:hAnsi="Tahoma" w:cs="Tahoma"/>
        </w:rPr>
        <w:t>pr</w:t>
      </w:r>
      <w:r w:rsidRPr="00F94096">
        <w:rPr>
          <w:rFonts w:ascii="Tahoma" w:eastAsia="Tahoma" w:hAnsi="Tahoma" w:cs="Tahoma"/>
          <w:spacing w:val="1"/>
        </w:rPr>
        <w:t>ze</w:t>
      </w:r>
      <w:r w:rsidRPr="00F94096">
        <w:rPr>
          <w:rFonts w:ascii="Tahoma" w:eastAsia="Tahoma" w:hAnsi="Tahoma" w:cs="Tahoma"/>
        </w:rPr>
        <w:t>pisy</w:t>
      </w:r>
      <w:r w:rsidRPr="00F94096">
        <w:rPr>
          <w:rFonts w:ascii="Tahoma" w:eastAsia="Tahoma" w:hAnsi="Tahoma" w:cs="Tahoma"/>
          <w:spacing w:val="-8"/>
        </w:rPr>
        <w:t xml:space="preserve"> </w:t>
      </w:r>
      <w:r w:rsidRPr="00F94096">
        <w:rPr>
          <w:rFonts w:ascii="Tahoma" w:eastAsia="Tahoma" w:hAnsi="Tahoma" w:cs="Tahoma"/>
        </w:rPr>
        <w:t>§</w:t>
      </w:r>
      <w:r w:rsidRPr="00F94096">
        <w:rPr>
          <w:rFonts w:ascii="Tahoma" w:eastAsia="Tahoma" w:hAnsi="Tahoma" w:cs="Tahoma"/>
          <w:spacing w:val="-1"/>
        </w:rPr>
        <w:t xml:space="preserve"> </w:t>
      </w:r>
      <w:r w:rsidRPr="00F94096">
        <w:rPr>
          <w:rFonts w:ascii="Tahoma" w:eastAsia="Tahoma" w:hAnsi="Tahoma" w:cs="Tahoma"/>
          <w:spacing w:val="2"/>
        </w:rPr>
        <w:t>3</w:t>
      </w:r>
      <w:r w:rsidR="008472C0">
        <w:rPr>
          <w:rFonts w:ascii="Tahoma" w:eastAsia="Tahoma" w:hAnsi="Tahoma" w:cs="Tahoma"/>
          <w:spacing w:val="2"/>
        </w:rPr>
        <w:t>3</w:t>
      </w:r>
      <w:r w:rsidRPr="00F94096">
        <w:rPr>
          <w:rFonts w:ascii="Tahoma" w:eastAsia="Tahoma" w:hAnsi="Tahoma" w:cs="Tahoma"/>
          <w:spacing w:val="-3"/>
        </w:rPr>
        <w:t xml:space="preserve"> </w:t>
      </w:r>
      <w:r w:rsidRPr="00F94096">
        <w:rPr>
          <w:rFonts w:ascii="Tahoma" w:eastAsia="Tahoma" w:hAnsi="Tahoma" w:cs="Tahoma"/>
          <w:spacing w:val="1"/>
        </w:rPr>
        <w:t>n</w:t>
      </w:r>
      <w:r w:rsidRPr="00F94096">
        <w:rPr>
          <w:rFonts w:ascii="Tahoma" w:eastAsia="Tahoma" w:hAnsi="Tahoma" w:cs="Tahoma"/>
        </w:rPr>
        <w:t>i</w:t>
      </w:r>
      <w:r w:rsidRPr="00F94096">
        <w:rPr>
          <w:rFonts w:ascii="Tahoma" w:eastAsia="Tahoma" w:hAnsi="Tahoma" w:cs="Tahoma"/>
          <w:spacing w:val="-1"/>
        </w:rPr>
        <w:t>n</w:t>
      </w:r>
      <w:r w:rsidRPr="00F94096">
        <w:rPr>
          <w:rFonts w:ascii="Tahoma" w:eastAsia="Tahoma" w:hAnsi="Tahoma" w:cs="Tahoma"/>
        </w:rPr>
        <w:t>i</w:t>
      </w:r>
      <w:r w:rsidRPr="00F94096">
        <w:rPr>
          <w:rFonts w:ascii="Tahoma" w:eastAsia="Tahoma" w:hAnsi="Tahoma" w:cs="Tahoma"/>
          <w:spacing w:val="1"/>
        </w:rPr>
        <w:t>ej</w:t>
      </w:r>
      <w:r w:rsidRPr="00F94096">
        <w:rPr>
          <w:rFonts w:ascii="Tahoma" w:eastAsia="Tahoma" w:hAnsi="Tahoma" w:cs="Tahoma"/>
        </w:rPr>
        <w:t>sz</w:t>
      </w:r>
      <w:r w:rsidRPr="00F94096">
        <w:rPr>
          <w:rFonts w:ascii="Tahoma" w:eastAsia="Tahoma" w:hAnsi="Tahoma" w:cs="Tahoma"/>
          <w:spacing w:val="1"/>
        </w:rPr>
        <w:t>e</w:t>
      </w:r>
      <w:r w:rsidRPr="00F94096">
        <w:rPr>
          <w:rFonts w:ascii="Tahoma" w:eastAsia="Tahoma" w:hAnsi="Tahoma" w:cs="Tahoma"/>
        </w:rPr>
        <w:t>j</w:t>
      </w:r>
      <w:r w:rsidRPr="00F94096">
        <w:rPr>
          <w:rFonts w:ascii="Tahoma" w:eastAsia="Tahoma" w:hAnsi="Tahoma" w:cs="Tahoma"/>
          <w:spacing w:val="-9"/>
        </w:rPr>
        <w:t xml:space="preserve"> </w:t>
      </w:r>
      <w:r w:rsidR="00D15C17" w:rsidRPr="00F94096">
        <w:rPr>
          <w:rFonts w:ascii="Tahoma" w:eastAsia="Tahoma" w:hAnsi="Tahoma" w:cs="Tahoma"/>
          <w:spacing w:val="-1"/>
        </w:rPr>
        <w:t>D</w:t>
      </w:r>
      <w:r w:rsidR="004523A2" w:rsidRPr="00F94096">
        <w:rPr>
          <w:rFonts w:ascii="Tahoma" w:eastAsia="Tahoma" w:hAnsi="Tahoma" w:cs="Tahoma"/>
          <w:spacing w:val="-1"/>
        </w:rPr>
        <w:t>ecyzji</w:t>
      </w:r>
      <w:r w:rsidRPr="00F94096">
        <w:rPr>
          <w:rFonts w:ascii="Tahoma" w:eastAsia="Tahoma" w:hAnsi="Tahoma" w:cs="Tahoma"/>
        </w:rPr>
        <w:t>.</w:t>
      </w:r>
    </w:p>
    <w:p w14:paraId="09895F6B" w14:textId="5C469937" w:rsidR="00942F4E" w:rsidRPr="001A21E8" w:rsidRDefault="00280ADA" w:rsidP="005100BA">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 xml:space="preserve">u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
        </w:rPr>
        <w:t>ł</w:t>
      </w:r>
      <w:r w:rsidRPr="001A21E8">
        <w:rPr>
          <w:rFonts w:ascii="Tahoma" w:eastAsia="Tahoma" w:hAnsi="Tahoma" w:cs="Tahoma"/>
        </w:rPr>
        <w:t>oż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a pr</w:t>
      </w:r>
      <w:r w:rsidRPr="001A21E8">
        <w:rPr>
          <w:rFonts w:ascii="Tahoma" w:eastAsia="Tahoma" w:hAnsi="Tahoma" w:cs="Tahoma"/>
          <w:spacing w:val="1"/>
        </w:rPr>
        <w:t>ze</w:t>
      </w:r>
      <w:r w:rsidRPr="001A21E8">
        <w:rPr>
          <w:rFonts w:ascii="Tahoma" w:eastAsia="Tahoma" w:hAnsi="Tahoma" w:cs="Tahoma"/>
        </w:rPr>
        <w:t>z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ta </w:t>
      </w:r>
      <w:r w:rsidRPr="001A21E8">
        <w:rPr>
          <w:rFonts w:ascii="Tahoma" w:eastAsia="Tahoma" w:hAnsi="Tahoma" w:cs="Tahoma"/>
          <w:spacing w:val="3"/>
        </w:rPr>
        <w:t>ż</w:t>
      </w:r>
      <w:r w:rsidRPr="001A21E8">
        <w:rPr>
          <w:rFonts w:ascii="Tahoma" w:eastAsia="Tahoma" w:hAnsi="Tahoma" w:cs="Tahoma"/>
          <w:spacing w:val="1"/>
        </w:rPr>
        <w:t>ą</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 xml:space="preserve">h </w:t>
      </w:r>
      <w:r w:rsidRPr="001A21E8">
        <w:rPr>
          <w:rFonts w:ascii="Tahoma" w:eastAsia="Tahoma" w:hAnsi="Tahoma" w:cs="Tahoma"/>
          <w:spacing w:val="3"/>
        </w:rPr>
        <w:t>w</w:t>
      </w:r>
      <w:r w:rsidRPr="001A21E8">
        <w:rPr>
          <w:rFonts w:ascii="Tahoma" w:eastAsia="Tahoma" w:hAnsi="Tahoma" w:cs="Tahoma"/>
          <w:spacing w:val="-1"/>
        </w:rPr>
        <w:t>yj</w:t>
      </w:r>
      <w:r w:rsidRPr="001A21E8">
        <w:rPr>
          <w:rFonts w:ascii="Tahoma" w:eastAsia="Tahoma" w:hAnsi="Tahoma" w:cs="Tahoma"/>
          <w:spacing w:val="1"/>
        </w:rPr>
        <w:t>a</w:t>
      </w:r>
      <w:r w:rsidRPr="001A21E8">
        <w:rPr>
          <w:rFonts w:ascii="Tahoma" w:eastAsia="Tahoma" w:hAnsi="Tahoma" w:cs="Tahoma"/>
          <w:spacing w:val="2"/>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ń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 xml:space="preserve">b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pop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zupeł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4"/>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7"/>
        </w:rPr>
        <w:t xml:space="preserve"> </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spacing w:val="5"/>
        </w:rPr>
        <w:t>i</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5"/>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2"/>
        </w:rPr>
        <w:t>o</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6"/>
        </w:rPr>
        <w:t xml:space="preserve"> </w:t>
      </w: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007D3498" w:rsidRPr="001A21E8">
        <w:rPr>
          <w:rFonts w:ascii="Tahoma" w:eastAsia="Tahoma" w:hAnsi="Tahoma" w:cs="Tahoma"/>
          <w:spacing w:val="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rPr>
        <w:t>IZ</w:t>
      </w:r>
      <w:r w:rsidRPr="001A21E8">
        <w:rPr>
          <w:rFonts w:ascii="Tahoma" w:eastAsia="Tahoma" w:hAnsi="Tahoma" w:cs="Tahoma"/>
          <w:spacing w:val="14"/>
        </w:rPr>
        <w:t xml:space="preserve"> </w:t>
      </w:r>
      <w:r w:rsidRPr="001A21E8">
        <w:rPr>
          <w:rFonts w:ascii="Tahoma" w:eastAsia="Tahoma" w:hAnsi="Tahoma" w:cs="Tahoma"/>
        </w:rPr>
        <w:t>l</w:t>
      </w:r>
      <w:r w:rsidRPr="001A21E8">
        <w:rPr>
          <w:rFonts w:ascii="Tahoma" w:eastAsia="Tahoma" w:hAnsi="Tahoma" w:cs="Tahoma"/>
          <w:spacing w:val="2"/>
        </w:rPr>
        <w:t>u</w:t>
      </w:r>
      <w:r w:rsidRPr="001A21E8">
        <w:rPr>
          <w:rFonts w:ascii="Tahoma" w:eastAsia="Tahoma" w:hAnsi="Tahoma" w:cs="Tahoma"/>
        </w:rPr>
        <w:t xml:space="preserve">b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ą</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0"/>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26"/>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20"/>
        </w:rPr>
        <w:t xml:space="preserve"> </w:t>
      </w:r>
      <w:r w:rsidRPr="001A21E8">
        <w:rPr>
          <w:rFonts w:ascii="Tahoma" w:eastAsia="Tahoma" w:hAnsi="Tahoma" w:cs="Tahoma"/>
        </w:rPr>
        <w:t>o</w:t>
      </w:r>
      <w:r w:rsidRPr="001A21E8">
        <w:rPr>
          <w:rFonts w:ascii="Tahoma" w:eastAsia="Tahoma" w:hAnsi="Tahoma" w:cs="Tahoma"/>
          <w:spacing w:val="29"/>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20"/>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19"/>
        </w:rPr>
        <w:t xml:space="preserve"> </w:t>
      </w:r>
      <w:r w:rsidRPr="001A21E8">
        <w:rPr>
          <w:rFonts w:ascii="Tahoma" w:eastAsia="Tahoma" w:hAnsi="Tahoma" w:cs="Tahoma"/>
          <w:spacing w:val="-1"/>
        </w:rPr>
        <w:t>u</w:t>
      </w:r>
      <w:r w:rsidRPr="001A21E8">
        <w:rPr>
          <w:rFonts w:ascii="Tahoma" w:eastAsia="Tahoma" w:hAnsi="Tahoma" w:cs="Tahoma"/>
        </w:rPr>
        <w:t>zn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9"/>
        </w:rPr>
        <w:t xml:space="preserve"> </w:t>
      </w:r>
      <w:r w:rsidRPr="001A21E8">
        <w:rPr>
          <w:rFonts w:ascii="Tahoma" w:eastAsia="Tahoma" w:hAnsi="Tahoma" w:cs="Tahoma"/>
        </w:rPr>
        <w:t>za</w:t>
      </w:r>
      <w:r w:rsidR="007D3498" w:rsidRPr="001A21E8">
        <w:rPr>
          <w:rFonts w:ascii="Tahoma" w:eastAsia="Tahoma" w:hAnsi="Tahoma" w:cs="Tahoma"/>
          <w:spacing w:val="27"/>
        </w:rPr>
        <w:t xml:space="preserve"> </w:t>
      </w:r>
      <w:r w:rsidRPr="001A21E8">
        <w:rPr>
          <w:rFonts w:ascii="Tahoma" w:eastAsia="Tahoma" w:hAnsi="Tahoma" w:cs="Tahoma"/>
          <w:spacing w:val="5"/>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1"/>
        </w:rPr>
        <w:t>e/n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4"/>
        </w:rPr>
        <w:t>e</w:t>
      </w:r>
      <w:r w:rsidRPr="001A21E8">
        <w:rPr>
          <w:rFonts w:ascii="Tahoma" w:eastAsia="Tahoma" w:hAnsi="Tahoma" w:cs="Tahoma"/>
        </w:rPr>
        <w:t>, IZ może</w:t>
      </w:r>
      <w:r w:rsidRPr="001A21E8">
        <w:rPr>
          <w:rFonts w:ascii="Tahoma" w:eastAsia="Tahoma" w:hAnsi="Tahoma" w:cs="Tahoma"/>
          <w:spacing w:val="7"/>
        </w:rPr>
        <w:t xml:space="preserve"> </w:t>
      </w:r>
      <w:r w:rsidRPr="001A21E8">
        <w:rPr>
          <w:rFonts w:ascii="Tahoma" w:eastAsia="Tahoma" w:hAnsi="Tahoma" w:cs="Tahoma"/>
        </w:rPr>
        <w:t>pod</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rPr>
        <w:t>ć</w:t>
      </w:r>
      <w:r w:rsidRPr="001A21E8">
        <w:rPr>
          <w:rFonts w:ascii="Tahoma" w:eastAsia="Tahoma" w:hAnsi="Tahoma" w:cs="Tahoma"/>
          <w:spacing w:val="5"/>
        </w:rPr>
        <w:t xml:space="preserve"> </w:t>
      </w:r>
      <w:r w:rsidRPr="001A21E8">
        <w:rPr>
          <w:rFonts w:ascii="Tahoma" w:eastAsia="Tahoma" w:hAnsi="Tahoma" w:cs="Tahoma"/>
        </w:rPr>
        <w:t>d</w:t>
      </w:r>
      <w:r w:rsidRPr="001A21E8">
        <w:rPr>
          <w:rFonts w:ascii="Tahoma" w:eastAsia="Tahoma" w:hAnsi="Tahoma" w:cs="Tahoma"/>
          <w:spacing w:val="1"/>
        </w:rPr>
        <w:t>e</w:t>
      </w:r>
      <w:r w:rsidRPr="001A21E8">
        <w:rPr>
          <w:rFonts w:ascii="Tahoma" w:eastAsia="Tahoma" w:hAnsi="Tahoma" w:cs="Tahoma"/>
          <w:spacing w:val="-1"/>
        </w:rPr>
        <w:t>cy</w:t>
      </w:r>
      <w:r w:rsidRPr="001A21E8">
        <w:rPr>
          <w:rFonts w:ascii="Tahoma" w:eastAsia="Tahoma" w:hAnsi="Tahoma" w:cs="Tahoma"/>
          <w:spacing w:val="3"/>
        </w:rPr>
        <w:t>z</w:t>
      </w:r>
      <w:r w:rsidRPr="001A21E8">
        <w:rPr>
          <w:rFonts w:ascii="Tahoma" w:eastAsia="Tahoma" w:hAnsi="Tahoma" w:cs="Tahoma"/>
          <w:spacing w:val="-1"/>
        </w:rPr>
        <w:t>j</w:t>
      </w:r>
      <w:r w:rsidRPr="001A21E8">
        <w:rPr>
          <w:rFonts w:ascii="Tahoma" w:eastAsia="Tahoma" w:hAnsi="Tahoma" w:cs="Tahoma"/>
        </w:rPr>
        <w:t>ę</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10"/>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iu</w:t>
      </w:r>
      <w:r w:rsidR="001A21E8" w:rsidRPr="001A21E8">
        <w:rPr>
          <w:rFonts w:ascii="Tahoma" w:eastAsia="Tahoma" w:hAnsi="Tahoma" w:cs="Tahoma"/>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3"/>
        </w:rPr>
        <w:t xml:space="preserve"> </w:t>
      </w:r>
      <w:r w:rsidRPr="001A21E8">
        <w:rPr>
          <w:rFonts w:ascii="Tahoma" w:eastAsia="Tahoma" w:hAnsi="Tahoma" w:cs="Tahoma"/>
        </w:rPr>
        <w:t>ob</w:t>
      </w:r>
      <w:r w:rsidRPr="001A21E8">
        <w:rPr>
          <w:rFonts w:ascii="Tahoma" w:eastAsia="Tahoma" w:hAnsi="Tahoma" w:cs="Tahoma"/>
          <w:spacing w:val="-1"/>
        </w:rPr>
        <w:t>j</w:t>
      </w:r>
      <w:r w:rsidRPr="001A21E8">
        <w:rPr>
          <w:rFonts w:ascii="Tahoma" w:eastAsia="Tahoma" w:hAnsi="Tahoma" w:cs="Tahoma"/>
          <w:spacing w:val="1"/>
        </w:rPr>
        <w:t>ę</w:t>
      </w:r>
      <w:r w:rsidRPr="001A21E8">
        <w:rPr>
          <w:rFonts w:ascii="Tahoma" w:eastAsia="Tahoma" w:hAnsi="Tahoma" w:cs="Tahoma"/>
        </w:rPr>
        <w:t>t</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3"/>
        </w:rPr>
        <w:t>m</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w</w:t>
      </w:r>
      <w:r w:rsidRPr="001A21E8">
        <w:rPr>
          <w:rFonts w:ascii="Tahoma" w:eastAsia="Tahoma" w:hAnsi="Tahoma" w:cs="Tahoma"/>
        </w:rPr>
        <w:t>strz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uj</w:t>
      </w:r>
      <w:r w:rsidRPr="001A21E8">
        <w:rPr>
          <w:rFonts w:ascii="Tahoma" w:eastAsia="Tahoma" w:hAnsi="Tahoma" w:cs="Tahoma"/>
          <w:spacing w:val="3"/>
        </w:rPr>
        <w:t>ą</w:t>
      </w:r>
      <w:r w:rsidRPr="001A21E8">
        <w:rPr>
          <w:rFonts w:ascii="Tahoma" w:eastAsia="Tahoma" w:hAnsi="Tahoma" w:cs="Tahoma"/>
        </w:rPr>
        <w:t xml:space="preserve">c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rPr>
        <w:t>IZ</w:t>
      </w:r>
      <w:r w:rsidRPr="001A21E8">
        <w:rPr>
          <w:rFonts w:ascii="Tahoma" w:eastAsia="Tahoma" w:hAnsi="Tahoma" w:cs="Tahoma"/>
          <w:spacing w:val="9"/>
        </w:rPr>
        <w:t xml:space="preserve"> </w:t>
      </w:r>
      <w:r w:rsidRPr="001A21E8">
        <w:rPr>
          <w:rFonts w:ascii="Tahoma" w:eastAsia="Tahoma" w:hAnsi="Tahoma" w:cs="Tahoma"/>
        </w:rPr>
        <w:t>po</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zy</w:t>
      </w:r>
      <w:r w:rsidRPr="001A21E8">
        <w:rPr>
          <w:rFonts w:ascii="Tahoma" w:eastAsia="Tahoma" w:hAnsi="Tahoma" w:cs="Tahoma"/>
          <w:spacing w:val="-1"/>
        </w:rPr>
        <w:t>j</w:t>
      </w:r>
      <w:r w:rsidRPr="001A21E8">
        <w:rPr>
          <w:rFonts w:ascii="Tahoma" w:eastAsia="Tahoma" w:hAnsi="Tahoma" w:cs="Tahoma"/>
          <w:spacing w:val="1"/>
        </w:rPr>
        <w:t>ę</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4"/>
        </w:rPr>
        <w:t xml:space="preserve"> </w:t>
      </w:r>
      <w:r w:rsidRPr="001A21E8">
        <w:rPr>
          <w:rFonts w:ascii="Tahoma" w:eastAsia="Tahoma" w:hAnsi="Tahoma" w:cs="Tahoma"/>
          <w:spacing w:val="1"/>
        </w:rPr>
        <w:t>wy</w:t>
      </w:r>
      <w:r w:rsidRPr="001A21E8">
        <w:rPr>
          <w:rFonts w:ascii="Tahoma" w:eastAsia="Tahoma" w:hAnsi="Tahoma" w:cs="Tahoma"/>
          <w:spacing w:val="-1"/>
        </w:rPr>
        <w:t>j</w:t>
      </w:r>
      <w:r w:rsidRPr="001A21E8">
        <w:rPr>
          <w:rFonts w:ascii="Tahoma" w:eastAsia="Tahoma" w:hAnsi="Tahoma" w:cs="Tahoma"/>
          <w:spacing w:val="3"/>
        </w:rPr>
        <w:t>a</w:t>
      </w:r>
      <w:r w:rsidRPr="001A21E8">
        <w:rPr>
          <w:rFonts w:ascii="Tahoma" w:eastAsia="Tahoma" w:hAnsi="Tahoma" w:cs="Tahoma"/>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ń</w:t>
      </w:r>
      <w:r w:rsidRPr="001A21E8">
        <w:rPr>
          <w:rFonts w:ascii="Tahoma" w:eastAsia="Tahoma" w:hAnsi="Tahoma" w:cs="Tahoma"/>
          <w:spacing w:val="5"/>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sidRPr="001A21E8">
        <w:rPr>
          <w:rFonts w:ascii="Tahoma" w:eastAsia="Tahoma" w:hAnsi="Tahoma" w:cs="Tahoma"/>
          <w:spacing w:val="4"/>
        </w:rPr>
        <w:t>ą</w:t>
      </w:r>
      <w:r w:rsidRPr="001A21E8">
        <w:rPr>
          <w:rFonts w:ascii="Tahoma" w:eastAsia="Tahoma" w:hAnsi="Tahoma" w:cs="Tahoma"/>
          <w:spacing w:val="-1"/>
        </w:rPr>
        <w:t>cyc</w:t>
      </w:r>
      <w:r w:rsidRPr="001A21E8">
        <w:rPr>
          <w:rFonts w:ascii="Tahoma" w:eastAsia="Tahoma" w:hAnsi="Tahoma" w:cs="Tahoma"/>
        </w:rPr>
        <w:t xml:space="preserve">h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ł</w:t>
      </w:r>
      <w:r w:rsidRPr="001A21E8">
        <w:rPr>
          <w:rFonts w:ascii="Tahoma" w:eastAsia="Tahoma" w:hAnsi="Tahoma" w:cs="Tahoma"/>
          <w:spacing w:val="3"/>
        </w:rPr>
        <w:t>ą</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 xml:space="preserve">h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uj</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8"/>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p>
    <w:p w14:paraId="761E5154" w14:textId="2B3A0E10" w:rsidR="00942F4E" w:rsidRPr="001A21E8" w:rsidRDefault="00280ADA" w:rsidP="005100BA">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I</w:t>
      </w:r>
      <w:r w:rsidRPr="001A21E8">
        <w:rPr>
          <w:rFonts w:ascii="Tahoma" w:eastAsia="Tahoma" w:hAnsi="Tahoma" w:cs="Tahoma"/>
          <w:spacing w:val="-1"/>
        </w:rPr>
        <w:t>Z</w:t>
      </w:r>
      <w:r w:rsidRPr="001A21E8">
        <w:rPr>
          <w:rFonts w:ascii="Tahoma" w:eastAsia="Tahoma" w:hAnsi="Tahoma" w:cs="Tahoma"/>
        </w:rPr>
        <w:t>,</w:t>
      </w:r>
      <w:r w:rsidRPr="001A21E8">
        <w:rPr>
          <w:rFonts w:ascii="Tahoma" w:eastAsia="Tahoma" w:hAnsi="Tahoma" w:cs="Tahoma"/>
          <w:spacing w:val="43"/>
        </w:rPr>
        <w:t xml:space="preserve"> </w:t>
      </w:r>
      <w:r w:rsidRPr="001A21E8">
        <w:rPr>
          <w:rFonts w:ascii="Tahoma" w:eastAsia="Tahoma" w:hAnsi="Tahoma" w:cs="Tahoma"/>
          <w:spacing w:val="2"/>
        </w:rPr>
        <w:t>p</w:t>
      </w:r>
      <w:r w:rsidRPr="001A21E8">
        <w:rPr>
          <w:rFonts w:ascii="Tahoma" w:eastAsia="Tahoma" w:hAnsi="Tahoma" w:cs="Tahoma"/>
        </w:rPr>
        <w:t>o</w:t>
      </w:r>
      <w:r w:rsidRPr="001A21E8">
        <w:rPr>
          <w:rFonts w:ascii="Tahoma" w:eastAsia="Tahoma" w:hAnsi="Tahoma" w:cs="Tahoma"/>
          <w:spacing w:val="43"/>
        </w:rPr>
        <w:t xml:space="preserve"> </w:t>
      </w:r>
      <w:r w:rsidRPr="001A21E8">
        <w:rPr>
          <w:rFonts w:ascii="Tahoma" w:eastAsia="Tahoma" w:hAnsi="Tahoma" w:cs="Tahoma"/>
          <w:spacing w:val="2"/>
        </w:rPr>
        <w:t>p</w:t>
      </w:r>
      <w:r w:rsidRPr="001A21E8">
        <w:rPr>
          <w:rFonts w:ascii="Tahoma" w:eastAsia="Tahoma" w:hAnsi="Tahoma" w:cs="Tahoma"/>
        </w:rPr>
        <w:t>oz</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34"/>
        </w:rPr>
        <w:t xml:space="preserve"> </w:t>
      </w:r>
      <w:r w:rsidRPr="001A21E8">
        <w:rPr>
          <w:rFonts w:ascii="Tahoma" w:eastAsia="Tahoma" w:hAnsi="Tahoma" w:cs="Tahoma"/>
        </w:rPr>
        <w:t>z</w:t>
      </w:r>
      <w:r w:rsidRPr="001A21E8">
        <w:rPr>
          <w:rFonts w:ascii="Tahoma" w:eastAsia="Tahoma" w:hAnsi="Tahoma" w:cs="Tahoma"/>
          <w:spacing w:val="1"/>
        </w:rPr>
        <w:t>we</w:t>
      </w:r>
      <w:r w:rsidRPr="001A21E8">
        <w:rPr>
          <w:rFonts w:ascii="Tahoma" w:eastAsia="Tahoma" w:hAnsi="Tahoma" w:cs="Tahoma"/>
        </w:rPr>
        <w:t>r</w:t>
      </w:r>
      <w:r w:rsidRPr="001A21E8">
        <w:rPr>
          <w:rFonts w:ascii="Tahoma" w:eastAsia="Tahoma" w:hAnsi="Tahoma" w:cs="Tahoma"/>
          <w:spacing w:val="2"/>
        </w:rPr>
        <w:t>y</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33"/>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38"/>
        </w:rPr>
        <w:t xml:space="preserve"> </w:t>
      </w:r>
      <w:r w:rsidRPr="001A21E8">
        <w:rPr>
          <w:rFonts w:ascii="Tahoma" w:eastAsia="Tahoma" w:hAnsi="Tahoma" w:cs="Tahoma"/>
        </w:rPr>
        <w:t>o</w:t>
      </w:r>
      <w:r w:rsidRPr="001A21E8">
        <w:rPr>
          <w:rFonts w:ascii="Tahoma" w:eastAsia="Tahoma" w:hAnsi="Tahoma" w:cs="Tahoma"/>
          <w:spacing w:val="46"/>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ć</w:t>
      </w:r>
      <w:r w:rsidRPr="001A21E8">
        <w:rPr>
          <w:rFonts w:ascii="Tahoma" w:eastAsia="Tahoma" w:hAnsi="Tahoma" w:cs="Tahoma"/>
        </w:rPr>
        <w:t>,</w:t>
      </w:r>
      <w:r w:rsidRPr="001A21E8">
        <w:rPr>
          <w:rFonts w:ascii="Tahoma" w:eastAsia="Tahoma" w:hAnsi="Tahoma" w:cs="Tahoma"/>
          <w:spacing w:val="39"/>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47"/>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en</w:t>
      </w:r>
      <w:r w:rsidRPr="001A21E8">
        <w:rPr>
          <w:rFonts w:ascii="Tahoma" w:eastAsia="Tahoma" w:hAnsi="Tahoma" w:cs="Tahoma"/>
        </w:rPr>
        <w:t>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3"/>
        </w:rPr>
        <w:t xml:space="preserve"> </w:t>
      </w:r>
      <w:r w:rsidR="007D5D6B">
        <w:rPr>
          <w:rFonts w:ascii="Tahoma" w:eastAsia="Tahoma" w:hAnsi="Tahoma" w:cs="Tahoma"/>
          <w:spacing w:val="33"/>
        </w:rPr>
        <w:br/>
      </w:r>
      <w:r w:rsidRPr="001A21E8">
        <w:rPr>
          <w:rFonts w:ascii="Tahoma" w:eastAsia="Tahoma" w:hAnsi="Tahoma" w:cs="Tahoma"/>
        </w:rPr>
        <w:t>w</w:t>
      </w:r>
      <w:r w:rsidRPr="001A21E8">
        <w:rPr>
          <w:rFonts w:ascii="Tahoma" w:eastAsia="Tahoma" w:hAnsi="Tahoma" w:cs="Tahoma"/>
          <w:spacing w:val="45"/>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w:t>
      </w:r>
      <w:r w:rsidR="00F94096">
        <w:rPr>
          <w:rFonts w:ascii="Tahoma" w:eastAsia="Tahoma" w:hAnsi="Tahoma" w:cs="Tahoma"/>
        </w:rPr>
        <w:t xml:space="preserve"> </w:t>
      </w:r>
      <w:r w:rsidRPr="001A21E8">
        <w:rPr>
          <w:rFonts w:ascii="Tahoma" w:eastAsia="Tahoma" w:hAnsi="Tahoma" w:cs="Tahoma"/>
        </w:rPr>
        <w:t xml:space="preserve">o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rPr>
        <w:t>ym</w:t>
      </w:r>
      <w:r w:rsidRPr="001A21E8">
        <w:rPr>
          <w:rFonts w:ascii="Tahoma" w:eastAsia="Tahoma" w:hAnsi="Tahoma" w:cs="Tahoma"/>
          <w:spacing w:val="61"/>
        </w:rPr>
        <w:t xml:space="preserve"> </w:t>
      </w:r>
      <w:r w:rsidRPr="001A21E8">
        <w:rPr>
          <w:rFonts w:ascii="Tahoma" w:eastAsia="Tahoma" w:hAnsi="Tahoma" w:cs="Tahoma"/>
        </w:rPr>
        <w:t>m</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62"/>
        </w:rPr>
        <w:t xml:space="preserve"> </w:t>
      </w:r>
      <w:r w:rsidRPr="001A21E8">
        <w:rPr>
          <w:rFonts w:ascii="Tahoma" w:eastAsia="Tahoma" w:hAnsi="Tahoma" w:cs="Tahoma"/>
        </w:rPr>
        <w:t>w</w:t>
      </w:r>
      <w:r w:rsidRPr="001A21E8">
        <w:rPr>
          <w:rFonts w:ascii="Tahoma" w:eastAsia="Tahoma" w:hAnsi="Tahoma" w:cs="Tahoma"/>
          <w:spacing w:val="4"/>
        </w:rPr>
        <w:t xml:space="preserve"> </w:t>
      </w:r>
      <w:r w:rsidRPr="001A21E8">
        <w:rPr>
          <w:rFonts w:ascii="Tahoma" w:eastAsia="Tahoma" w:hAnsi="Tahoma" w:cs="Tahoma"/>
          <w:spacing w:val="1"/>
        </w:rPr>
        <w:t>u</w:t>
      </w:r>
      <w:r w:rsidRPr="001A21E8">
        <w:rPr>
          <w:rFonts w:ascii="Tahoma" w:eastAsia="Tahoma" w:hAnsi="Tahoma" w:cs="Tahoma"/>
        </w:rPr>
        <w:t xml:space="preserve">st. </w:t>
      </w:r>
      <w:r w:rsidR="00B16B00" w:rsidRPr="001A21E8">
        <w:rPr>
          <w:rFonts w:ascii="Tahoma" w:eastAsia="Tahoma" w:hAnsi="Tahoma" w:cs="Tahoma"/>
        </w:rPr>
        <w:t>3</w:t>
      </w:r>
      <w:r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ni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60"/>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57"/>
        </w:rPr>
        <w:t xml:space="preserve"> </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ę o</w:t>
      </w:r>
      <w:r w:rsidRPr="001A21E8">
        <w:rPr>
          <w:rFonts w:ascii="Tahoma" w:eastAsia="Tahoma" w:hAnsi="Tahoma" w:cs="Tahoma"/>
          <w:spacing w:val="3"/>
        </w:rPr>
        <w:t xml:space="preserve"> </w:t>
      </w:r>
      <w:r w:rsidRPr="001A21E8">
        <w:rPr>
          <w:rFonts w:ascii="Tahoma" w:eastAsia="Tahoma" w:hAnsi="Tahoma" w:cs="Tahoma"/>
          <w:spacing w:val="1"/>
        </w:rPr>
        <w:t>wy</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60"/>
        </w:rPr>
        <w:t xml:space="preserve"> </w:t>
      </w:r>
      <w:r w:rsidRPr="001A21E8">
        <w:rPr>
          <w:rFonts w:ascii="Tahoma" w:eastAsia="Tahoma" w:hAnsi="Tahoma" w:cs="Tahoma"/>
          <w:spacing w:val="1"/>
        </w:rPr>
        <w:t>we</w:t>
      </w:r>
      <w:r w:rsidRPr="001A21E8">
        <w:rPr>
          <w:rFonts w:ascii="Tahoma" w:eastAsia="Tahoma" w:hAnsi="Tahoma" w:cs="Tahoma"/>
        </w:rPr>
        <w:t>ry</w:t>
      </w:r>
      <w:r w:rsidRPr="001A21E8">
        <w:rPr>
          <w:rFonts w:ascii="Tahoma" w:eastAsia="Tahoma" w:hAnsi="Tahoma" w:cs="Tahoma"/>
          <w:spacing w:val="-2"/>
        </w:rPr>
        <w:t>f</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60"/>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u</w:t>
      </w:r>
      <w:r w:rsidR="00493D3F" w:rsidRPr="001A21E8">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12"/>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5"/>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1"/>
        </w:rPr>
        <w:t xml:space="preserve"> </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1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 xml:space="preserve">iu </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spacing w:val="-2"/>
        </w:rPr>
        <w:t>ł</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1"/>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14"/>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5"/>
        </w:rPr>
        <w:t xml:space="preserve"> </w:t>
      </w:r>
      <w:r w:rsidRPr="001A21E8">
        <w:rPr>
          <w:rFonts w:ascii="Tahoma" w:eastAsia="Tahoma" w:hAnsi="Tahoma" w:cs="Tahoma"/>
        </w:rPr>
        <w:t>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n</w:t>
      </w:r>
      <w:r w:rsidRPr="001A21E8">
        <w:rPr>
          <w:rFonts w:ascii="Tahoma" w:eastAsia="Tahoma" w:hAnsi="Tahoma" w:cs="Tahoma"/>
        </w:rPr>
        <w:t>a 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5"/>
        </w:rPr>
        <w:t>r</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9"/>
        </w:rPr>
        <w:t xml:space="preserve"> </w:t>
      </w:r>
      <w:r w:rsidRPr="001A21E8">
        <w:rPr>
          <w:rFonts w:ascii="Tahoma" w:eastAsia="Tahoma" w:hAnsi="Tahoma" w:cs="Tahoma"/>
        </w:rPr>
        <w:t>w 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w:t>
      </w:r>
    </w:p>
    <w:p w14:paraId="17C0A741" w14:textId="77777777" w:rsidR="003F6632" w:rsidRDefault="00280ADA" w:rsidP="000E63B7">
      <w:pPr>
        <w:pStyle w:val="Akapitzlist"/>
        <w:numPr>
          <w:ilvl w:val="0"/>
          <w:numId w:val="53"/>
        </w:numPr>
        <w:spacing w:line="276" w:lineRule="auto"/>
        <w:ind w:left="851" w:right="14" w:hanging="436"/>
        <w:jc w:val="both"/>
        <w:rPr>
          <w:rFonts w:ascii="Tahoma" w:eastAsia="Tahoma" w:hAnsi="Tahoma" w:cs="Tahoma"/>
        </w:rPr>
      </w:pPr>
      <w:r w:rsidRPr="003F6632">
        <w:rPr>
          <w:rFonts w:ascii="Tahoma" w:eastAsia="Tahoma" w:hAnsi="Tahoma" w:cs="Tahoma"/>
          <w:spacing w:val="-1"/>
        </w:rPr>
        <w:t>k</w:t>
      </w:r>
      <w:r w:rsidRPr="003F6632">
        <w:rPr>
          <w:rFonts w:ascii="Tahoma" w:eastAsia="Tahoma" w:hAnsi="Tahoma" w:cs="Tahoma"/>
          <w:spacing w:val="1"/>
        </w:rPr>
        <w:t>w</w:t>
      </w:r>
      <w:r w:rsidRPr="003F6632">
        <w:rPr>
          <w:rFonts w:ascii="Tahoma" w:eastAsia="Tahoma" w:hAnsi="Tahoma" w:cs="Tahoma"/>
        </w:rPr>
        <w:t>otę</w:t>
      </w:r>
      <w:r w:rsidRPr="003F6632">
        <w:rPr>
          <w:rFonts w:ascii="Tahoma" w:eastAsia="Tahoma" w:hAnsi="Tahoma" w:cs="Tahoma"/>
          <w:spacing w:val="-4"/>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k</w:t>
      </w:r>
      <w:r w:rsidRPr="003F6632">
        <w:rPr>
          <w:rFonts w:ascii="Tahoma" w:eastAsia="Tahoma" w:hAnsi="Tahoma" w:cs="Tahoma"/>
        </w:rPr>
        <w:t>ó</w:t>
      </w:r>
      <w:r w:rsidRPr="003F6632">
        <w:rPr>
          <w:rFonts w:ascii="Tahoma" w:eastAsia="Tahoma" w:hAnsi="Tahoma" w:cs="Tahoma"/>
          <w:spacing w:val="-6"/>
        </w:rPr>
        <w:t>w</w:t>
      </w:r>
      <w:r w:rsidRPr="003F6632">
        <w:rPr>
          <w:rFonts w:ascii="Tahoma" w:eastAsia="Tahoma" w:hAnsi="Tahoma" w:cs="Tahoma"/>
        </w:rPr>
        <w:t>,</w:t>
      </w:r>
      <w:r w:rsidRPr="003F6632">
        <w:rPr>
          <w:rFonts w:ascii="Tahoma" w:eastAsia="Tahoma" w:hAnsi="Tahoma" w:cs="Tahoma"/>
          <w:spacing w:val="-7"/>
        </w:rPr>
        <w:t xml:space="preserve"> </w:t>
      </w:r>
      <w:r w:rsidRPr="003F6632">
        <w:rPr>
          <w:rFonts w:ascii="Tahoma" w:eastAsia="Tahoma" w:hAnsi="Tahoma" w:cs="Tahoma"/>
          <w:spacing w:val="-1"/>
        </w:rPr>
        <w:t>k</w:t>
      </w:r>
      <w:r w:rsidRPr="003F6632">
        <w:rPr>
          <w:rFonts w:ascii="Tahoma" w:eastAsia="Tahoma" w:hAnsi="Tahoma" w:cs="Tahoma"/>
        </w:rPr>
        <w:t>tóre</w:t>
      </w:r>
      <w:r w:rsidRPr="003F6632">
        <w:rPr>
          <w:rFonts w:ascii="Tahoma" w:eastAsia="Tahoma" w:hAnsi="Tahoma" w:cs="Tahoma"/>
          <w:spacing w:val="-4"/>
        </w:rPr>
        <w:t xml:space="preserve"> </w:t>
      </w:r>
      <w:r w:rsidRPr="003F6632">
        <w:rPr>
          <w:rFonts w:ascii="Tahoma" w:eastAsia="Tahoma" w:hAnsi="Tahoma" w:cs="Tahoma"/>
        </w:rPr>
        <w:t>zos</w:t>
      </w:r>
      <w:r w:rsidRPr="003F6632">
        <w:rPr>
          <w:rFonts w:ascii="Tahoma" w:eastAsia="Tahoma" w:hAnsi="Tahoma" w:cs="Tahoma"/>
          <w:spacing w:val="1"/>
        </w:rPr>
        <w:t>ta</w:t>
      </w:r>
      <w:r w:rsidRPr="003F6632">
        <w:rPr>
          <w:rFonts w:ascii="Tahoma" w:eastAsia="Tahoma" w:hAnsi="Tahoma" w:cs="Tahoma"/>
        </w:rPr>
        <w:t>ły</w:t>
      </w:r>
      <w:r w:rsidRPr="003F6632">
        <w:rPr>
          <w:rFonts w:ascii="Tahoma" w:eastAsia="Tahoma" w:hAnsi="Tahoma" w:cs="Tahoma"/>
          <w:spacing w:val="-7"/>
        </w:rPr>
        <w:t xml:space="preserve"> </w:t>
      </w:r>
      <w:r w:rsidRPr="003F6632">
        <w:rPr>
          <w:rFonts w:ascii="Tahoma" w:eastAsia="Tahoma" w:hAnsi="Tahoma" w:cs="Tahoma"/>
          <w:spacing w:val="-1"/>
        </w:rPr>
        <w:t>u</w:t>
      </w:r>
      <w:r w:rsidRPr="003F6632">
        <w:rPr>
          <w:rFonts w:ascii="Tahoma" w:eastAsia="Tahoma" w:hAnsi="Tahoma" w:cs="Tahoma"/>
        </w:rPr>
        <w:t>zna</w:t>
      </w:r>
      <w:r w:rsidRPr="003F6632">
        <w:rPr>
          <w:rFonts w:ascii="Tahoma" w:eastAsia="Tahoma" w:hAnsi="Tahoma" w:cs="Tahoma"/>
          <w:spacing w:val="-1"/>
        </w:rPr>
        <w:t>n</w:t>
      </w:r>
      <w:r w:rsidRPr="003F6632">
        <w:rPr>
          <w:rFonts w:ascii="Tahoma" w:eastAsia="Tahoma" w:hAnsi="Tahoma" w:cs="Tahoma"/>
        </w:rPr>
        <w:t>e</w:t>
      </w:r>
      <w:r w:rsidRPr="003F6632">
        <w:rPr>
          <w:rFonts w:ascii="Tahoma" w:eastAsia="Tahoma" w:hAnsi="Tahoma" w:cs="Tahoma"/>
          <w:spacing w:val="-6"/>
        </w:rPr>
        <w:t xml:space="preserve"> </w:t>
      </w:r>
      <w:r w:rsidRPr="003F6632">
        <w:rPr>
          <w:rFonts w:ascii="Tahoma" w:eastAsia="Tahoma" w:hAnsi="Tahoma" w:cs="Tahoma"/>
        </w:rPr>
        <w:t>za</w:t>
      </w:r>
      <w:r w:rsidRPr="003F6632">
        <w:rPr>
          <w:rFonts w:ascii="Tahoma" w:eastAsia="Tahoma" w:hAnsi="Tahoma" w:cs="Tahoma"/>
          <w:spacing w:val="-1"/>
        </w:rPr>
        <w:t xml:space="preserve"> n</w:t>
      </w:r>
      <w:r w:rsidRPr="003F6632">
        <w:rPr>
          <w:rFonts w:ascii="Tahoma" w:eastAsia="Tahoma" w:hAnsi="Tahoma" w:cs="Tahoma"/>
        </w:rPr>
        <w:t>i</w:t>
      </w:r>
      <w:r w:rsidRPr="003F6632">
        <w:rPr>
          <w:rFonts w:ascii="Tahoma" w:eastAsia="Tahoma" w:hAnsi="Tahoma" w:cs="Tahoma"/>
          <w:spacing w:val="3"/>
        </w:rPr>
        <w:t>e</w:t>
      </w:r>
      <w:r w:rsidRPr="003F6632">
        <w:rPr>
          <w:rFonts w:ascii="Tahoma" w:eastAsia="Tahoma" w:hAnsi="Tahoma" w:cs="Tahoma"/>
          <w:spacing w:val="-1"/>
        </w:rPr>
        <w:t>kw</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2"/>
        </w:rPr>
        <w:t>i</w:t>
      </w:r>
      <w:r w:rsidRPr="003F6632">
        <w:rPr>
          <w:rFonts w:ascii="Tahoma" w:eastAsia="Tahoma" w:hAnsi="Tahoma" w:cs="Tahoma"/>
          <w:spacing w:val="-1"/>
        </w:rPr>
        <w:t>f</w:t>
      </w:r>
      <w:r w:rsidRPr="003F6632">
        <w:rPr>
          <w:rFonts w:ascii="Tahoma" w:eastAsia="Tahoma" w:hAnsi="Tahoma" w:cs="Tahoma"/>
        </w:rPr>
        <w:t>i</w:t>
      </w:r>
      <w:r w:rsidRPr="003F6632">
        <w:rPr>
          <w:rFonts w:ascii="Tahoma" w:eastAsia="Tahoma" w:hAnsi="Tahoma" w:cs="Tahoma"/>
          <w:spacing w:val="-1"/>
        </w:rPr>
        <w:t>k</w:t>
      </w:r>
      <w:r w:rsidRPr="003F6632">
        <w:rPr>
          <w:rFonts w:ascii="Tahoma" w:eastAsia="Tahoma" w:hAnsi="Tahoma" w:cs="Tahoma"/>
          <w:spacing w:val="2"/>
        </w:rPr>
        <w:t>o</w:t>
      </w:r>
      <w:r w:rsidRPr="003F6632">
        <w:rPr>
          <w:rFonts w:ascii="Tahoma" w:eastAsia="Tahoma" w:hAnsi="Tahoma" w:cs="Tahoma"/>
          <w:spacing w:val="-1"/>
        </w:rPr>
        <w:t>w</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1"/>
        </w:rPr>
        <w:t>n</w:t>
      </w:r>
      <w:r w:rsidRPr="003F6632">
        <w:rPr>
          <w:rFonts w:ascii="Tahoma" w:eastAsia="Tahoma" w:hAnsi="Tahoma" w:cs="Tahoma"/>
        </w:rPr>
        <w:t>e</w:t>
      </w:r>
      <w:r w:rsidRPr="003F6632">
        <w:rPr>
          <w:rFonts w:ascii="Tahoma" w:eastAsia="Tahoma" w:hAnsi="Tahoma" w:cs="Tahoma"/>
          <w:spacing w:val="-14"/>
        </w:rPr>
        <w:t xml:space="preserve"> </w:t>
      </w:r>
      <w:r w:rsidRPr="003F6632">
        <w:rPr>
          <w:rFonts w:ascii="Tahoma" w:eastAsia="Tahoma" w:hAnsi="Tahoma" w:cs="Tahoma"/>
          <w:spacing w:val="1"/>
        </w:rPr>
        <w:t>w</w:t>
      </w:r>
      <w:r w:rsidRPr="003F6632">
        <w:rPr>
          <w:rFonts w:ascii="Tahoma" w:eastAsia="Tahoma" w:hAnsi="Tahoma" w:cs="Tahoma"/>
          <w:spacing w:val="-2"/>
        </w:rPr>
        <w:t>r</w:t>
      </w:r>
      <w:r w:rsidRPr="003F6632">
        <w:rPr>
          <w:rFonts w:ascii="Tahoma" w:eastAsia="Tahoma" w:hAnsi="Tahoma" w:cs="Tahoma"/>
          <w:spacing w:val="1"/>
        </w:rPr>
        <w:t>a</w:t>
      </w:r>
      <w:r w:rsidRPr="003F6632">
        <w:rPr>
          <w:rFonts w:ascii="Tahoma" w:eastAsia="Tahoma" w:hAnsi="Tahoma" w:cs="Tahoma"/>
        </w:rPr>
        <w:t>z</w:t>
      </w:r>
      <w:r w:rsidRPr="003F6632">
        <w:rPr>
          <w:rFonts w:ascii="Tahoma" w:eastAsia="Tahoma" w:hAnsi="Tahoma" w:cs="Tahoma"/>
          <w:spacing w:val="-4"/>
        </w:rPr>
        <w:t xml:space="preserve"> </w:t>
      </w:r>
      <w:r w:rsidRPr="003F6632">
        <w:rPr>
          <w:rFonts w:ascii="Tahoma" w:eastAsia="Tahoma" w:hAnsi="Tahoma" w:cs="Tahoma"/>
        </w:rPr>
        <w:t>z</w:t>
      </w:r>
      <w:r w:rsidRPr="003F6632">
        <w:rPr>
          <w:rFonts w:ascii="Tahoma" w:eastAsia="Tahoma" w:hAnsi="Tahoma" w:cs="Tahoma"/>
          <w:spacing w:val="-1"/>
        </w:rPr>
        <w:t xml:space="preserve"> u</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rPr>
        <w:t>s</w:t>
      </w:r>
      <w:r w:rsidRPr="003F6632">
        <w:rPr>
          <w:rFonts w:ascii="Tahoma" w:eastAsia="Tahoma" w:hAnsi="Tahoma" w:cs="Tahoma"/>
          <w:spacing w:val="1"/>
        </w:rPr>
        <w:t>a</w:t>
      </w:r>
      <w:r w:rsidRPr="003F6632">
        <w:rPr>
          <w:rFonts w:ascii="Tahoma" w:eastAsia="Tahoma" w:hAnsi="Tahoma" w:cs="Tahoma"/>
        </w:rPr>
        <w:t>dnieni</w:t>
      </w:r>
      <w:r w:rsidRPr="003F6632">
        <w:rPr>
          <w:rFonts w:ascii="Tahoma" w:eastAsia="Tahoma" w:hAnsi="Tahoma" w:cs="Tahoma"/>
          <w:spacing w:val="3"/>
        </w:rPr>
        <w:t>e</w:t>
      </w:r>
      <w:r w:rsidRPr="003F6632">
        <w:rPr>
          <w:rFonts w:ascii="Tahoma" w:eastAsia="Tahoma" w:hAnsi="Tahoma" w:cs="Tahoma"/>
        </w:rPr>
        <w:t>m;</w:t>
      </w:r>
    </w:p>
    <w:p w14:paraId="24D37067" w14:textId="77777777" w:rsidR="003F6632" w:rsidRDefault="00280ADA" w:rsidP="000E63B7">
      <w:pPr>
        <w:pStyle w:val="Akapitzlist"/>
        <w:numPr>
          <w:ilvl w:val="0"/>
          <w:numId w:val="53"/>
        </w:numPr>
        <w:spacing w:line="276" w:lineRule="auto"/>
        <w:ind w:left="851" w:right="14" w:hanging="436"/>
        <w:jc w:val="both"/>
        <w:rPr>
          <w:rFonts w:ascii="Tahoma" w:eastAsia="Tahoma" w:hAnsi="Tahoma" w:cs="Tahoma"/>
        </w:rPr>
      </w:pP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rd</w:t>
      </w:r>
      <w:r w:rsidRPr="003F6632">
        <w:rPr>
          <w:rFonts w:ascii="Tahoma" w:eastAsia="Tahoma" w:hAnsi="Tahoma" w:cs="Tahoma"/>
          <w:spacing w:val="1"/>
        </w:rPr>
        <w:t>z</w:t>
      </w:r>
      <w:r w:rsidRPr="003F6632">
        <w:rPr>
          <w:rFonts w:ascii="Tahoma" w:eastAsia="Tahoma" w:hAnsi="Tahoma" w:cs="Tahoma"/>
        </w:rPr>
        <w:t>o</w:t>
      </w:r>
      <w:r w:rsidRPr="003F6632">
        <w:rPr>
          <w:rFonts w:ascii="Tahoma" w:eastAsia="Tahoma" w:hAnsi="Tahoma" w:cs="Tahoma"/>
          <w:spacing w:val="-1"/>
        </w:rPr>
        <w:t>n</w:t>
      </w:r>
      <w:r w:rsidRPr="003F6632">
        <w:rPr>
          <w:rFonts w:ascii="Tahoma" w:eastAsia="Tahoma" w:hAnsi="Tahoma" w:cs="Tahoma"/>
        </w:rPr>
        <w:t>ą</w:t>
      </w:r>
      <w:r w:rsidRPr="003F6632">
        <w:rPr>
          <w:rFonts w:ascii="Tahoma" w:eastAsia="Tahoma" w:hAnsi="Tahoma" w:cs="Tahoma"/>
          <w:spacing w:val="5"/>
        </w:rPr>
        <w:t xml:space="preserve"> </w:t>
      </w:r>
      <w:r w:rsidRPr="003F6632">
        <w:rPr>
          <w:rFonts w:ascii="Tahoma" w:eastAsia="Tahoma" w:hAnsi="Tahoma" w:cs="Tahoma"/>
          <w:spacing w:val="-1"/>
        </w:rPr>
        <w:t>k</w:t>
      </w:r>
      <w:r w:rsidRPr="003F6632">
        <w:rPr>
          <w:rFonts w:ascii="Tahoma" w:eastAsia="Tahoma" w:hAnsi="Tahoma" w:cs="Tahoma"/>
          <w:spacing w:val="1"/>
        </w:rPr>
        <w:t>w</w:t>
      </w:r>
      <w:r w:rsidRPr="003F6632">
        <w:rPr>
          <w:rFonts w:ascii="Tahoma" w:eastAsia="Tahoma" w:hAnsi="Tahoma" w:cs="Tahoma"/>
        </w:rPr>
        <w:t>otę rozlicz</w:t>
      </w:r>
      <w:r w:rsidR="00C40B78" w:rsidRPr="003F6632">
        <w:rPr>
          <w:rFonts w:ascii="Tahoma" w:eastAsia="Tahoma" w:hAnsi="Tahoma" w:cs="Tahoma"/>
          <w:spacing w:val="1"/>
        </w:rPr>
        <w:t>o</w:t>
      </w:r>
      <w:r w:rsidRPr="003F6632">
        <w:rPr>
          <w:rFonts w:ascii="Tahoma" w:eastAsia="Tahoma" w:hAnsi="Tahoma" w:cs="Tahoma"/>
          <w:spacing w:val="-1"/>
        </w:rPr>
        <w:t>n</w:t>
      </w:r>
      <w:r w:rsidRPr="003F6632">
        <w:rPr>
          <w:rFonts w:ascii="Tahoma" w:eastAsia="Tahoma" w:hAnsi="Tahoma" w:cs="Tahoma"/>
          <w:spacing w:val="1"/>
        </w:rPr>
        <w:t>e</w:t>
      </w:r>
      <w:r w:rsidRPr="003F6632">
        <w:rPr>
          <w:rFonts w:ascii="Tahoma" w:eastAsia="Tahoma" w:hAnsi="Tahoma" w:cs="Tahoma"/>
        </w:rPr>
        <w:t>go do</w:t>
      </w:r>
      <w:r w:rsidRPr="003F6632">
        <w:rPr>
          <w:rFonts w:ascii="Tahoma" w:eastAsia="Tahoma" w:hAnsi="Tahoma" w:cs="Tahoma"/>
          <w:spacing w:val="-1"/>
        </w:rPr>
        <w:t>f</w:t>
      </w:r>
      <w:r w:rsidRPr="003F6632">
        <w:rPr>
          <w:rFonts w:ascii="Tahoma" w:eastAsia="Tahoma" w:hAnsi="Tahoma" w:cs="Tahoma"/>
          <w:spacing w:val="2"/>
        </w:rPr>
        <w:t>i</w:t>
      </w:r>
      <w:r w:rsidRPr="003F6632">
        <w:rPr>
          <w:rFonts w:ascii="Tahoma" w:eastAsia="Tahoma" w:hAnsi="Tahoma" w:cs="Tahoma"/>
          <w:spacing w:val="-1"/>
        </w:rPr>
        <w:t>n</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so</w:t>
      </w:r>
      <w:r w:rsidRPr="003F6632">
        <w:rPr>
          <w:rFonts w:ascii="Tahoma" w:eastAsia="Tahoma" w:hAnsi="Tahoma" w:cs="Tahoma"/>
          <w:spacing w:val="-2"/>
        </w:rPr>
        <w:t>w</w:t>
      </w:r>
      <w:r w:rsidRPr="003F6632">
        <w:rPr>
          <w:rFonts w:ascii="Tahoma" w:eastAsia="Tahoma" w:hAnsi="Tahoma" w:cs="Tahoma"/>
          <w:spacing w:val="3"/>
        </w:rPr>
        <w:t>a</w:t>
      </w:r>
      <w:r w:rsidRPr="003F6632">
        <w:rPr>
          <w:rFonts w:ascii="Tahoma" w:eastAsia="Tahoma" w:hAnsi="Tahoma" w:cs="Tahoma"/>
          <w:spacing w:val="-1"/>
        </w:rPr>
        <w:t>n</w:t>
      </w:r>
      <w:r w:rsidRPr="003F6632">
        <w:rPr>
          <w:rFonts w:ascii="Tahoma" w:eastAsia="Tahoma" w:hAnsi="Tahoma" w:cs="Tahoma"/>
        </w:rPr>
        <w:t>ia w</w:t>
      </w:r>
      <w:r w:rsidRPr="003F6632">
        <w:rPr>
          <w:rFonts w:ascii="Tahoma" w:eastAsia="Tahoma" w:hAnsi="Tahoma" w:cs="Tahoma"/>
          <w:spacing w:val="16"/>
        </w:rPr>
        <w:t xml:space="preserve"> </w:t>
      </w:r>
      <w:r w:rsidRPr="003F6632">
        <w:rPr>
          <w:rFonts w:ascii="Tahoma" w:eastAsia="Tahoma" w:hAnsi="Tahoma" w:cs="Tahoma"/>
        </w:rPr>
        <w:t>podzi</w:t>
      </w:r>
      <w:r w:rsidRPr="003F6632">
        <w:rPr>
          <w:rFonts w:ascii="Tahoma" w:eastAsia="Tahoma" w:hAnsi="Tahoma" w:cs="Tahoma"/>
          <w:spacing w:val="1"/>
        </w:rPr>
        <w:t>a</w:t>
      </w:r>
      <w:r w:rsidRPr="003F6632">
        <w:rPr>
          <w:rFonts w:ascii="Tahoma" w:eastAsia="Tahoma" w:hAnsi="Tahoma" w:cs="Tahoma"/>
        </w:rPr>
        <w:t xml:space="preserve">le </w:t>
      </w:r>
      <w:r w:rsidRPr="003F6632">
        <w:rPr>
          <w:rFonts w:ascii="Tahoma" w:eastAsia="Tahoma" w:hAnsi="Tahoma" w:cs="Tahoma"/>
          <w:spacing w:val="-1"/>
        </w:rPr>
        <w:t>n</w:t>
      </w:r>
      <w:r w:rsidRPr="003F6632">
        <w:rPr>
          <w:rFonts w:ascii="Tahoma" w:eastAsia="Tahoma" w:hAnsi="Tahoma" w:cs="Tahoma"/>
        </w:rPr>
        <w:t xml:space="preserve">a środki, o </w:t>
      </w:r>
      <w:r w:rsidRPr="003F6632">
        <w:rPr>
          <w:rFonts w:ascii="Tahoma" w:eastAsia="Tahoma" w:hAnsi="Tahoma" w:cs="Tahoma"/>
          <w:spacing w:val="1"/>
        </w:rPr>
        <w:t>k</w:t>
      </w:r>
      <w:r w:rsidRPr="003F6632">
        <w:rPr>
          <w:rFonts w:ascii="Tahoma" w:eastAsia="Tahoma" w:hAnsi="Tahoma" w:cs="Tahoma"/>
        </w:rPr>
        <w:t>tór</w:t>
      </w:r>
      <w:r w:rsidRPr="003F6632">
        <w:rPr>
          <w:rFonts w:ascii="Tahoma" w:eastAsia="Tahoma" w:hAnsi="Tahoma" w:cs="Tahoma"/>
          <w:spacing w:val="-3"/>
        </w:rPr>
        <w:t>y</w:t>
      </w:r>
      <w:r w:rsidRPr="003F6632">
        <w:rPr>
          <w:rFonts w:ascii="Tahoma" w:eastAsia="Tahoma" w:hAnsi="Tahoma" w:cs="Tahoma"/>
          <w:spacing w:val="6"/>
        </w:rPr>
        <w:t>c</w:t>
      </w:r>
      <w:r w:rsidRPr="003F6632">
        <w:rPr>
          <w:rFonts w:ascii="Tahoma" w:eastAsia="Tahoma" w:hAnsi="Tahoma" w:cs="Tahoma"/>
        </w:rPr>
        <w:t>h</w:t>
      </w:r>
      <w:r w:rsidRPr="003F6632">
        <w:rPr>
          <w:rFonts w:ascii="Tahoma" w:eastAsia="Tahoma" w:hAnsi="Tahoma" w:cs="Tahoma"/>
          <w:spacing w:val="9"/>
        </w:rPr>
        <w:t xml:space="preserve"> </w:t>
      </w:r>
      <w:r w:rsidRPr="003F6632">
        <w:rPr>
          <w:rFonts w:ascii="Tahoma" w:eastAsia="Tahoma" w:hAnsi="Tahoma" w:cs="Tahoma"/>
        </w:rPr>
        <w:t>mo</w:t>
      </w:r>
      <w:r w:rsidRPr="003F6632">
        <w:rPr>
          <w:rFonts w:ascii="Tahoma" w:eastAsia="Tahoma" w:hAnsi="Tahoma" w:cs="Tahoma"/>
          <w:spacing w:val="-2"/>
        </w:rPr>
        <w:t>w</w:t>
      </w:r>
      <w:r w:rsidRPr="003F6632">
        <w:rPr>
          <w:rFonts w:ascii="Tahoma" w:eastAsia="Tahoma" w:hAnsi="Tahoma" w:cs="Tahoma"/>
        </w:rPr>
        <w:t>a</w:t>
      </w:r>
      <w:r w:rsidR="00493D3F" w:rsidRPr="003F6632">
        <w:rPr>
          <w:rFonts w:ascii="Tahoma" w:eastAsia="Tahoma" w:hAnsi="Tahoma" w:cs="Tahoma"/>
        </w:rPr>
        <w:t xml:space="preserve"> </w:t>
      </w:r>
      <w:r w:rsidR="00820FBB" w:rsidRPr="003F6632">
        <w:rPr>
          <w:rFonts w:ascii="Tahoma" w:eastAsia="Tahoma" w:hAnsi="Tahoma" w:cs="Tahoma"/>
        </w:rPr>
        <w:br/>
      </w:r>
      <w:r w:rsidRPr="003F6632">
        <w:rPr>
          <w:rFonts w:ascii="Tahoma" w:eastAsia="Tahoma" w:hAnsi="Tahoma" w:cs="Tahoma"/>
        </w:rPr>
        <w:t>w</w:t>
      </w:r>
      <w:r w:rsidRPr="003F6632">
        <w:rPr>
          <w:rFonts w:ascii="Tahoma" w:eastAsia="Tahoma" w:hAnsi="Tahoma" w:cs="Tahoma"/>
          <w:spacing w:val="11"/>
        </w:rPr>
        <w:t xml:space="preserve"> </w:t>
      </w:r>
      <w:r w:rsidRPr="003F6632">
        <w:rPr>
          <w:rFonts w:ascii="Tahoma" w:eastAsia="Tahoma" w:hAnsi="Tahoma" w:cs="Tahoma"/>
        </w:rPr>
        <w:t>§</w:t>
      </w:r>
      <w:r w:rsidRPr="003F6632">
        <w:rPr>
          <w:rFonts w:ascii="Tahoma" w:eastAsia="Tahoma" w:hAnsi="Tahoma" w:cs="Tahoma"/>
          <w:spacing w:val="10"/>
        </w:rPr>
        <w:t xml:space="preserve"> </w:t>
      </w:r>
      <w:r w:rsidR="004507A7" w:rsidRPr="003F6632">
        <w:rPr>
          <w:rFonts w:ascii="Tahoma" w:eastAsia="Tahoma" w:hAnsi="Tahoma" w:cs="Tahoma"/>
        </w:rPr>
        <w:t>3</w:t>
      </w:r>
      <w:r w:rsidRPr="003F6632">
        <w:rPr>
          <w:rFonts w:ascii="Tahoma" w:eastAsia="Tahoma" w:hAnsi="Tahoma" w:cs="Tahoma"/>
          <w:spacing w:val="10"/>
        </w:rPr>
        <w:t xml:space="preserve"> </w:t>
      </w:r>
      <w:r w:rsidRPr="003F6632">
        <w:rPr>
          <w:rFonts w:ascii="Tahoma" w:eastAsia="Tahoma" w:hAnsi="Tahoma" w:cs="Tahoma"/>
          <w:spacing w:val="-1"/>
        </w:rPr>
        <w:t>u</w:t>
      </w:r>
      <w:r w:rsidRPr="003F6632">
        <w:rPr>
          <w:rFonts w:ascii="Tahoma" w:eastAsia="Tahoma" w:hAnsi="Tahoma" w:cs="Tahoma"/>
        </w:rPr>
        <w:t>st.</w:t>
      </w:r>
      <w:r w:rsidRPr="003F6632">
        <w:rPr>
          <w:rFonts w:ascii="Tahoma" w:eastAsia="Tahoma" w:hAnsi="Tahoma" w:cs="Tahoma"/>
          <w:spacing w:val="9"/>
        </w:rPr>
        <w:t xml:space="preserve"> </w:t>
      </w:r>
      <w:r w:rsidR="00BB129F" w:rsidRPr="003F6632">
        <w:rPr>
          <w:rFonts w:ascii="Tahoma" w:eastAsia="Tahoma" w:hAnsi="Tahoma" w:cs="Tahoma"/>
        </w:rPr>
        <w:t>2</w:t>
      </w:r>
      <w:r w:rsidR="004507A7" w:rsidRPr="003F6632">
        <w:rPr>
          <w:rFonts w:ascii="Tahoma" w:eastAsia="Tahoma" w:hAnsi="Tahoma" w:cs="Tahoma"/>
        </w:rPr>
        <w:t xml:space="preserve"> </w:t>
      </w:r>
      <w:r w:rsidRPr="003F6632">
        <w:rPr>
          <w:rFonts w:ascii="Tahoma" w:eastAsia="Tahoma" w:hAnsi="Tahoma" w:cs="Tahoma"/>
        </w:rPr>
        <w:t>pkt</w:t>
      </w:r>
      <w:r w:rsidRPr="003F6632">
        <w:rPr>
          <w:rFonts w:ascii="Tahoma" w:eastAsia="Tahoma" w:hAnsi="Tahoma" w:cs="Tahoma"/>
          <w:spacing w:val="12"/>
        </w:rPr>
        <w:t xml:space="preserve"> </w:t>
      </w:r>
      <w:r w:rsidRPr="003F6632">
        <w:rPr>
          <w:rFonts w:ascii="Tahoma" w:eastAsia="Tahoma" w:hAnsi="Tahoma" w:cs="Tahoma"/>
        </w:rPr>
        <w:t>1</w:t>
      </w:r>
      <w:r w:rsidRPr="003F6632">
        <w:rPr>
          <w:rFonts w:ascii="Tahoma" w:eastAsia="Tahoma" w:hAnsi="Tahoma" w:cs="Tahoma"/>
          <w:spacing w:val="10"/>
        </w:rPr>
        <w:t xml:space="preserve"> </w:t>
      </w:r>
      <w:r w:rsidRPr="003F6632">
        <w:rPr>
          <w:rFonts w:ascii="Tahoma" w:eastAsia="Tahoma" w:hAnsi="Tahoma" w:cs="Tahoma"/>
        </w:rPr>
        <w:t>i</w:t>
      </w:r>
      <w:r w:rsidRPr="003F6632">
        <w:rPr>
          <w:rFonts w:ascii="Tahoma" w:eastAsia="Tahoma" w:hAnsi="Tahoma" w:cs="Tahoma"/>
          <w:spacing w:val="12"/>
        </w:rPr>
        <w:t xml:space="preserve"> </w:t>
      </w:r>
      <w:r w:rsidRPr="003F6632">
        <w:rPr>
          <w:rFonts w:ascii="Tahoma" w:eastAsia="Tahoma" w:hAnsi="Tahoma" w:cs="Tahoma"/>
        </w:rPr>
        <w:t>2</w:t>
      </w:r>
      <w:r w:rsidRPr="003F6632">
        <w:rPr>
          <w:rFonts w:ascii="Tahoma" w:eastAsia="Tahoma" w:hAnsi="Tahoma" w:cs="Tahoma"/>
          <w:spacing w:val="13"/>
        </w:rPr>
        <w:t xml:space="preserve"> </w:t>
      </w:r>
      <w:r w:rsidRPr="003F6632">
        <w:rPr>
          <w:rFonts w:ascii="Tahoma" w:eastAsia="Tahoma" w:hAnsi="Tahoma" w:cs="Tahoma"/>
        </w:rPr>
        <w:t>o</w:t>
      </w:r>
      <w:r w:rsidRPr="003F6632">
        <w:rPr>
          <w:rFonts w:ascii="Tahoma" w:eastAsia="Tahoma" w:hAnsi="Tahoma" w:cs="Tahoma"/>
          <w:spacing w:val="-2"/>
        </w:rPr>
        <w:t>r</w:t>
      </w:r>
      <w:r w:rsidRPr="003F6632">
        <w:rPr>
          <w:rFonts w:ascii="Tahoma" w:eastAsia="Tahoma" w:hAnsi="Tahoma" w:cs="Tahoma"/>
          <w:spacing w:val="1"/>
        </w:rPr>
        <w:t>a</w:t>
      </w:r>
      <w:r w:rsidRPr="003F6632">
        <w:rPr>
          <w:rFonts w:ascii="Tahoma" w:eastAsia="Tahoma" w:hAnsi="Tahoma" w:cs="Tahoma"/>
        </w:rPr>
        <w:t>z</w:t>
      </w:r>
      <w:r w:rsidRPr="003F6632">
        <w:rPr>
          <w:rFonts w:ascii="Tahoma" w:eastAsia="Tahoma" w:hAnsi="Tahoma" w:cs="Tahoma"/>
          <w:spacing w:val="9"/>
        </w:rPr>
        <w:t xml:space="preserve"> </w:t>
      </w:r>
      <w:r w:rsidR="00741A50" w:rsidRPr="003F6632">
        <w:rPr>
          <w:rFonts w:ascii="Tahoma" w:eastAsia="Tahoma" w:hAnsi="Tahoma" w:cs="Tahoma"/>
          <w:spacing w:val="9"/>
        </w:rPr>
        <w:t xml:space="preserve">kwotę </w:t>
      </w:r>
      <w:r w:rsidRPr="003F6632">
        <w:rPr>
          <w:rFonts w:ascii="Tahoma" w:eastAsia="Tahoma" w:hAnsi="Tahoma" w:cs="Tahoma"/>
          <w:spacing w:val="1"/>
        </w:rPr>
        <w:t>w</w:t>
      </w:r>
      <w:r w:rsidRPr="003F6632">
        <w:rPr>
          <w:rFonts w:ascii="Tahoma" w:eastAsia="Tahoma" w:hAnsi="Tahoma" w:cs="Tahoma"/>
          <w:spacing w:val="-1"/>
        </w:rPr>
        <w:t>k</w:t>
      </w:r>
      <w:r w:rsidRPr="003F6632">
        <w:rPr>
          <w:rFonts w:ascii="Tahoma" w:eastAsia="Tahoma" w:hAnsi="Tahoma" w:cs="Tahoma"/>
        </w:rPr>
        <w:t>ł</w:t>
      </w:r>
      <w:r w:rsidRPr="003F6632">
        <w:rPr>
          <w:rFonts w:ascii="Tahoma" w:eastAsia="Tahoma" w:hAnsi="Tahoma" w:cs="Tahoma"/>
          <w:spacing w:val="1"/>
        </w:rPr>
        <w:t>a</w:t>
      </w:r>
      <w:r w:rsidRPr="003F6632">
        <w:rPr>
          <w:rFonts w:ascii="Tahoma" w:eastAsia="Tahoma" w:hAnsi="Tahoma" w:cs="Tahoma"/>
        </w:rPr>
        <w:t>du</w:t>
      </w:r>
      <w:r w:rsidRPr="003F6632">
        <w:rPr>
          <w:rFonts w:ascii="Tahoma" w:eastAsia="Tahoma" w:hAnsi="Tahoma" w:cs="Tahoma"/>
          <w:spacing w:val="5"/>
        </w:rPr>
        <w:t xml:space="preserve"> </w:t>
      </w:r>
      <w:r w:rsidRPr="003F6632">
        <w:rPr>
          <w:rFonts w:ascii="Tahoma" w:eastAsia="Tahoma" w:hAnsi="Tahoma" w:cs="Tahoma"/>
          <w:spacing w:val="1"/>
        </w:rPr>
        <w:t>w</w:t>
      </w:r>
      <w:r w:rsidRPr="003F6632">
        <w:rPr>
          <w:rFonts w:ascii="Tahoma" w:eastAsia="Tahoma" w:hAnsi="Tahoma" w:cs="Tahoma"/>
        </w:rPr>
        <w:t>ł</w:t>
      </w:r>
      <w:r w:rsidRPr="003F6632">
        <w:rPr>
          <w:rFonts w:ascii="Tahoma" w:eastAsia="Tahoma" w:hAnsi="Tahoma" w:cs="Tahoma"/>
          <w:spacing w:val="1"/>
        </w:rPr>
        <w:t>a</w:t>
      </w:r>
      <w:r w:rsidRPr="003F6632">
        <w:rPr>
          <w:rFonts w:ascii="Tahoma" w:eastAsia="Tahoma" w:hAnsi="Tahoma" w:cs="Tahoma"/>
        </w:rPr>
        <w:t>s</w:t>
      </w:r>
      <w:r w:rsidRPr="003F6632">
        <w:rPr>
          <w:rFonts w:ascii="Tahoma" w:eastAsia="Tahoma" w:hAnsi="Tahoma" w:cs="Tahoma"/>
          <w:spacing w:val="-1"/>
        </w:rPr>
        <w:t>n</w:t>
      </w:r>
      <w:r w:rsidRPr="003F6632">
        <w:rPr>
          <w:rFonts w:ascii="Tahoma" w:eastAsia="Tahoma" w:hAnsi="Tahoma" w:cs="Tahoma"/>
          <w:spacing w:val="1"/>
        </w:rPr>
        <w:t>e</w:t>
      </w:r>
      <w:r w:rsidRPr="003F6632">
        <w:rPr>
          <w:rFonts w:ascii="Tahoma" w:eastAsia="Tahoma" w:hAnsi="Tahoma" w:cs="Tahoma"/>
        </w:rPr>
        <w:t>g</w:t>
      </w:r>
      <w:r w:rsidR="00051F06" w:rsidRPr="003F6632">
        <w:rPr>
          <w:rFonts w:ascii="Tahoma" w:eastAsia="Tahoma" w:hAnsi="Tahoma" w:cs="Tahoma"/>
          <w:spacing w:val="2"/>
        </w:rPr>
        <w:t>o</w:t>
      </w:r>
      <w:r w:rsidR="00051F06" w:rsidRPr="001A21E8">
        <w:rPr>
          <w:rStyle w:val="Odwoanieprzypisudolnego"/>
          <w:rFonts w:ascii="Tahoma" w:eastAsia="Tahoma" w:hAnsi="Tahoma" w:cs="Tahoma"/>
          <w:spacing w:val="2"/>
        </w:rPr>
        <w:footnoteReference w:id="51"/>
      </w:r>
      <w:r w:rsidR="00741A50" w:rsidRPr="003F6632">
        <w:rPr>
          <w:rFonts w:ascii="Tahoma" w:eastAsia="Tahoma" w:hAnsi="Tahoma" w:cs="Tahoma"/>
          <w:spacing w:val="2"/>
        </w:rPr>
        <w:t xml:space="preserve"> -</w:t>
      </w:r>
      <w:r w:rsidRPr="003F6632">
        <w:rPr>
          <w:rFonts w:ascii="Tahoma" w:eastAsia="Tahoma" w:hAnsi="Tahoma" w:cs="Tahoma"/>
          <w:spacing w:val="2"/>
          <w:position w:val="9"/>
          <w:sz w:val="13"/>
          <w:szCs w:val="13"/>
        </w:rPr>
        <w:t xml:space="preserve"> </w:t>
      </w:r>
      <w:r w:rsidRPr="003F6632">
        <w:rPr>
          <w:rFonts w:ascii="Tahoma" w:eastAsia="Tahoma" w:hAnsi="Tahoma" w:cs="Tahoma"/>
          <w:spacing w:val="1"/>
        </w:rPr>
        <w:t>w</w:t>
      </w:r>
      <w:r w:rsidRPr="003F6632">
        <w:rPr>
          <w:rFonts w:ascii="Tahoma" w:eastAsia="Tahoma" w:hAnsi="Tahoma" w:cs="Tahoma"/>
          <w:spacing w:val="-1"/>
        </w:rPr>
        <w:t>yn</w:t>
      </w:r>
      <w:r w:rsidRPr="003F6632">
        <w:rPr>
          <w:rFonts w:ascii="Tahoma" w:eastAsia="Tahoma" w:hAnsi="Tahoma" w:cs="Tahoma"/>
        </w:rPr>
        <w:t>i</w:t>
      </w:r>
      <w:r w:rsidRPr="003F6632">
        <w:rPr>
          <w:rFonts w:ascii="Tahoma" w:eastAsia="Tahoma" w:hAnsi="Tahoma" w:cs="Tahoma"/>
          <w:spacing w:val="1"/>
        </w:rPr>
        <w:t>ka</w:t>
      </w:r>
      <w:r w:rsidRPr="003F6632">
        <w:rPr>
          <w:rFonts w:ascii="Tahoma" w:eastAsia="Tahoma" w:hAnsi="Tahoma" w:cs="Tahoma"/>
          <w:spacing w:val="-1"/>
        </w:rPr>
        <w:t>j</w:t>
      </w:r>
      <w:r w:rsidRPr="003F6632">
        <w:rPr>
          <w:rFonts w:ascii="Tahoma" w:eastAsia="Tahoma" w:hAnsi="Tahoma" w:cs="Tahoma"/>
          <w:spacing w:val="1"/>
        </w:rPr>
        <w:t>ą</w:t>
      </w:r>
      <w:r w:rsidRPr="003F6632">
        <w:rPr>
          <w:rFonts w:ascii="Tahoma" w:eastAsia="Tahoma" w:hAnsi="Tahoma" w:cs="Tahoma"/>
          <w:spacing w:val="-1"/>
        </w:rPr>
        <w:t>c</w:t>
      </w:r>
      <w:r w:rsidR="00741A50" w:rsidRPr="003F6632">
        <w:rPr>
          <w:rFonts w:ascii="Tahoma" w:eastAsia="Tahoma" w:hAnsi="Tahoma" w:cs="Tahoma"/>
          <w:spacing w:val="-1"/>
        </w:rPr>
        <w:t>e</w:t>
      </w:r>
      <w:r w:rsidRPr="003F6632">
        <w:rPr>
          <w:rFonts w:ascii="Tahoma" w:eastAsia="Tahoma" w:hAnsi="Tahoma" w:cs="Tahoma"/>
          <w:spacing w:val="3"/>
        </w:rPr>
        <w:t xml:space="preserve"> </w:t>
      </w:r>
      <w:r w:rsidRPr="003F6632">
        <w:rPr>
          <w:rFonts w:ascii="Tahoma" w:eastAsia="Tahoma" w:hAnsi="Tahoma" w:cs="Tahoma"/>
        </w:rPr>
        <w:t>z</w:t>
      </w:r>
      <w:r w:rsidRPr="003F6632">
        <w:rPr>
          <w:rFonts w:ascii="Tahoma" w:eastAsia="Tahoma" w:hAnsi="Tahoma" w:cs="Tahoma"/>
          <w:spacing w:val="12"/>
        </w:rPr>
        <w:t xml:space="preserve"> </w:t>
      </w:r>
      <w:r w:rsidRPr="003F6632">
        <w:rPr>
          <w:rFonts w:ascii="Tahoma" w:eastAsia="Tahoma" w:hAnsi="Tahoma" w:cs="Tahoma"/>
        </w:rPr>
        <w:t>po</w:t>
      </w:r>
      <w:r w:rsidRPr="003F6632">
        <w:rPr>
          <w:rFonts w:ascii="Tahoma" w:eastAsia="Tahoma" w:hAnsi="Tahoma" w:cs="Tahoma"/>
          <w:spacing w:val="1"/>
        </w:rPr>
        <w:t>m</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1"/>
        </w:rPr>
        <w:t>j</w:t>
      </w:r>
      <w:r w:rsidRPr="003F6632">
        <w:rPr>
          <w:rFonts w:ascii="Tahoma" w:eastAsia="Tahoma" w:hAnsi="Tahoma" w:cs="Tahoma"/>
        </w:rPr>
        <w:t>sz</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rPr>
        <w:t xml:space="preserve">ia </w:t>
      </w:r>
      <w:r w:rsidRPr="003F6632">
        <w:rPr>
          <w:rFonts w:ascii="Tahoma" w:eastAsia="Tahoma" w:hAnsi="Tahoma" w:cs="Tahoma"/>
          <w:spacing w:val="-1"/>
        </w:rPr>
        <w:t>k</w:t>
      </w:r>
      <w:r w:rsidRPr="003F6632">
        <w:rPr>
          <w:rFonts w:ascii="Tahoma" w:eastAsia="Tahoma" w:hAnsi="Tahoma" w:cs="Tahoma"/>
          <w:spacing w:val="1"/>
        </w:rPr>
        <w:t>w</w:t>
      </w:r>
      <w:r w:rsidRPr="003F6632">
        <w:rPr>
          <w:rFonts w:ascii="Tahoma" w:eastAsia="Tahoma" w:hAnsi="Tahoma" w:cs="Tahoma"/>
          <w:spacing w:val="2"/>
        </w:rPr>
        <w:t>o</w:t>
      </w:r>
      <w:r w:rsidRPr="003F6632">
        <w:rPr>
          <w:rFonts w:ascii="Tahoma" w:eastAsia="Tahoma" w:hAnsi="Tahoma" w:cs="Tahoma"/>
          <w:spacing w:val="-2"/>
        </w:rPr>
        <w:t>t</w:t>
      </w:r>
      <w:r w:rsidRPr="003F6632">
        <w:rPr>
          <w:rFonts w:ascii="Tahoma" w:eastAsia="Tahoma" w:hAnsi="Tahoma" w:cs="Tahoma"/>
        </w:rPr>
        <w:t>y</w:t>
      </w:r>
      <w:r w:rsidRPr="003F6632">
        <w:rPr>
          <w:rFonts w:ascii="Tahoma" w:eastAsia="Tahoma" w:hAnsi="Tahoma" w:cs="Tahoma"/>
          <w:spacing w:val="6"/>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k</w:t>
      </w:r>
      <w:r w:rsidRPr="003F6632">
        <w:rPr>
          <w:rFonts w:ascii="Tahoma" w:eastAsia="Tahoma" w:hAnsi="Tahoma" w:cs="Tahoma"/>
          <w:spacing w:val="2"/>
        </w:rPr>
        <w:t>ó</w:t>
      </w:r>
      <w:r w:rsidRPr="003F6632">
        <w:rPr>
          <w:rFonts w:ascii="Tahoma" w:eastAsia="Tahoma" w:hAnsi="Tahoma" w:cs="Tahoma"/>
        </w:rPr>
        <w:t>w rozlicz</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spacing w:val="-3"/>
        </w:rPr>
        <w:t>y</w:t>
      </w:r>
      <w:r w:rsidRPr="003F6632">
        <w:rPr>
          <w:rFonts w:ascii="Tahoma" w:eastAsia="Tahoma" w:hAnsi="Tahoma" w:cs="Tahoma"/>
          <w:spacing w:val="2"/>
        </w:rPr>
        <w:t>c</w:t>
      </w:r>
      <w:r w:rsidRPr="003F6632">
        <w:rPr>
          <w:rFonts w:ascii="Tahoma" w:eastAsia="Tahoma" w:hAnsi="Tahoma" w:cs="Tahoma"/>
        </w:rPr>
        <w:t>h</w:t>
      </w:r>
      <w:r w:rsidRPr="003F6632">
        <w:rPr>
          <w:rFonts w:ascii="Tahoma" w:eastAsia="Tahoma" w:hAnsi="Tahoma" w:cs="Tahoma"/>
          <w:spacing w:val="-12"/>
        </w:rPr>
        <w:t xml:space="preserve"> </w:t>
      </w:r>
      <w:r w:rsidRPr="003F6632">
        <w:rPr>
          <w:rFonts w:ascii="Tahoma" w:eastAsia="Tahoma" w:hAnsi="Tahoma" w:cs="Tahoma"/>
          <w:spacing w:val="1"/>
        </w:rPr>
        <w:t>w</w:t>
      </w:r>
      <w:r w:rsidRPr="003F6632">
        <w:rPr>
          <w:rFonts w:ascii="Tahoma" w:eastAsia="Tahoma" w:hAnsi="Tahoma" w:cs="Tahoma"/>
        </w:rPr>
        <w:t>e</w:t>
      </w:r>
      <w:r w:rsidRPr="003F6632">
        <w:rPr>
          <w:rFonts w:ascii="Tahoma" w:eastAsia="Tahoma" w:hAnsi="Tahoma" w:cs="Tahoma"/>
          <w:spacing w:val="-3"/>
        </w:rPr>
        <w:t xml:space="preserve">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rPr>
        <w:t>io</w:t>
      </w:r>
      <w:r w:rsidRPr="003F6632">
        <w:rPr>
          <w:rFonts w:ascii="Tahoma" w:eastAsia="Tahoma" w:hAnsi="Tahoma" w:cs="Tahoma"/>
          <w:spacing w:val="2"/>
        </w:rPr>
        <w:t>s</w:t>
      </w:r>
      <w:r w:rsidRPr="003F6632">
        <w:rPr>
          <w:rFonts w:ascii="Tahoma" w:eastAsia="Tahoma" w:hAnsi="Tahoma" w:cs="Tahoma"/>
          <w:spacing w:val="-1"/>
        </w:rPr>
        <w:t>k</w:t>
      </w:r>
      <w:r w:rsidRPr="003F6632">
        <w:rPr>
          <w:rFonts w:ascii="Tahoma" w:eastAsia="Tahoma" w:hAnsi="Tahoma" w:cs="Tahoma"/>
        </w:rPr>
        <w:t>u</w:t>
      </w:r>
      <w:r w:rsidRPr="003F6632">
        <w:rPr>
          <w:rFonts w:ascii="Tahoma" w:eastAsia="Tahoma" w:hAnsi="Tahoma" w:cs="Tahoma"/>
          <w:spacing w:val="-6"/>
        </w:rPr>
        <w:t xml:space="preserve"> </w:t>
      </w:r>
      <w:r w:rsidRPr="003F6632">
        <w:rPr>
          <w:rFonts w:ascii="Tahoma" w:eastAsia="Tahoma" w:hAnsi="Tahoma" w:cs="Tahoma"/>
        </w:rPr>
        <w:t>o</w:t>
      </w:r>
      <w:r w:rsidRPr="003F6632">
        <w:rPr>
          <w:rFonts w:ascii="Tahoma" w:eastAsia="Tahoma" w:hAnsi="Tahoma" w:cs="Tahoma"/>
          <w:spacing w:val="1"/>
        </w:rPr>
        <w:t xml:space="preserve"> </w:t>
      </w:r>
      <w:r w:rsidRPr="003F6632">
        <w:rPr>
          <w:rFonts w:ascii="Tahoma" w:eastAsia="Tahoma" w:hAnsi="Tahoma" w:cs="Tahoma"/>
        </w:rPr>
        <w:t>p</w:t>
      </w:r>
      <w:r w:rsidRPr="003F6632">
        <w:rPr>
          <w:rFonts w:ascii="Tahoma" w:eastAsia="Tahoma" w:hAnsi="Tahoma" w:cs="Tahoma"/>
          <w:spacing w:val="1"/>
        </w:rPr>
        <w:t>ła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rPr>
        <w:t>ość</w:t>
      </w:r>
      <w:r w:rsidRPr="003F6632">
        <w:rPr>
          <w:rFonts w:ascii="Tahoma" w:eastAsia="Tahoma" w:hAnsi="Tahoma" w:cs="Tahoma"/>
          <w:spacing w:val="-8"/>
        </w:rPr>
        <w:t xml:space="preserve"> </w:t>
      </w:r>
      <w:r w:rsidRPr="003F6632">
        <w:rPr>
          <w:rFonts w:ascii="Tahoma" w:eastAsia="Tahoma" w:hAnsi="Tahoma" w:cs="Tahoma"/>
        </w:rPr>
        <w:t>o</w:t>
      </w:r>
      <w:r w:rsidRPr="003F6632">
        <w:rPr>
          <w:rFonts w:ascii="Tahoma" w:eastAsia="Tahoma" w:hAnsi="Tahoma" w:cs="Tahoma"/>
          <w:spacing w:val="-1"/>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k</w:t>
      </w:r>
      <w:r w:rsidRPr="003F6632">
        <w:rPr>
          <w:rFonts w:ascii="Tahoma" w:eastAsia="Tahoma" w:hAnsi="Tahoma" w:cs="Tahoma"/>
        </w:rPr>
        <w:t>i</w:t>
      </w:r>
      <w:r w:rsidRPr="003F6632">
        <w:rPr>
          <w:rFonts w:ascii="Tahoma" w:eastAsia="Tahoma" w:hAnsi="Tahoma" w:cs="Tahoma"/>
          <w:spacing w:val="-4"/>
        </w:rPr>
        <w:t xml:space="preserve"> </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ek</w:t>
      </w:r>
      <w:r w:rsidRPr="003F6632">
        <w:rPr>
          <w:rFonts w:ascii="Tahoma" w:eastAsia="Tahoma" w:hAnsi="Tahoma" w:cs="Tahoma"/>
          <w:spacing w:val="-1"/>
        </w:rPr>
        <w:t>w</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2"/>
        </w:rPr>
        <w:t>i</w:t>
      </w:r>
      <w:r w:rsidRPr="003F6632">
        <w:rPr>
          <w:rFonts w:ascii="Tahoma" w:eastAsia="Tahoma" w:hAnsi="Tahoma" w:cs="Tahoma"/>
          <w:spacing w:val="-1"/>
        </w:rPr>
        <w:t>f</w:t>
      </w:r>
      <w:r w:rsidRPr="003F6632">
        <w:rPr>
          <w:rFonts w:ascii="Tahoma" w:eastAsia="Tahoma" w:hAnsi="Tahoma" w:cs="Tahoma"/>
        </w:rPr>
        <w:t>i</w:t>
      </w:r>
      <w:r w:rsidRPr="003F6632">
        <w:rPr>
          <w:rFonts w:ascii="Tahoma" w:eastAsia="Tahoma" w:hAnsi="Tahoma" w:cs="Tahoma"/>
          <w:spacing w:val="-1"/>
        </w:rPr>
        <w:t>k</w:t>
      </w:r>
      <w:r w:rsidRPr="003F6632">
        <w:rPr>
          <w:rFonts w:ascii="Tahoma" w:eastAsia="Tahoma" w:hAnsi="Tahoma" w:cs="Tahoma"/>
        </w:rPr>
        <w:t>o</w:t>
      </w:r>
      <w:r w:rsidRPr="003F6632">
        <w:rPr>
          <w:rFonts w:ascii="Tahoma" w:eastAsia="Tahoma" w:hAnsi="Tahoma" w:cs="Tahoma"/>
          <w:spacing w:val="-2"/>
        </w:rPr>
        <w:t>w</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1"/>
        </w:rPr>
        <w:t>n</w:t>
      </w:r>
      <w:r w:rsidRPr="003F6632">
        <w:rPr>
          <w:rFonts w:ascii="Tahoma" w:eastAsia="Tahoma" w:hAnsi="Tahoma" w:cs="Tahoma"/>
          <w:spacing w:val="1"/>
        </w:rPr>
        <w:t>e</w:t>
      </w:r>
      <w:r w:rsidRPr="003F6632">
        <w:rPr>
          <w:rFonts w:ascii="Tahoma" w:eastAsia="Tahoma" w:hAnsi="Tahoma" w:cs="Tahoma"/>
        </w:rPr>
        <w:t>;</w:t>
      </w:r>
    </w:p>
    <w:p w14:paraId="402DF0BE" w14:textId="5E8BF55C" w:rsidR="00942F4E" w:rsidRPr="003F6632" w:rsidRDefault="00280ADA" w:rsidP="000E63B7">
      <w:pPr>
        <w:pStyle w:val="Akapitzlist"/>
        <w:numPr>
          <w:ilvl w:val="0"/>
          <w:numId w:val="53"/>
        </w:numPr>
        <w:spacing w:line="276" w:lineRule="auto"/>
        <w:ind w:left="851" w:right="14" w:hanging="436"/>
        <w:jc w:val="both"/>
        <w:rPr>
          <w:rFonts w:ascii="Tahoma" w:eastAsia="Tahoma" w:hAnsi="Tahoma" w:cs="Tahoma"/>
        </w:rPr>
      </w:pPr>
      <w:r w:rsidRPr="003F6632">
        <w:rPr>
          <w:rFonts w:ascii="Tahoma" w:eastAsia="Tahoma" w:hAnsi="Tahoma" w:cs="Tahoma"/>
          <w:spacing w:val="-1"/>
        </w:rPr>
        <w:lastRenderedPageBreak/>
        <w:t>k</w:t>
      </w:r>
      <w:r w:rsidRPr="003F6632">
        <w:rPr>
          <w:rFonts w:ascii="Tahoma" w:eastAsia="Tahoma" w:hAnsi="Tahoma" w:cs="Tahoma"/>
          <w:spacing w:val="1"/>
        </w:rPr>
        <w:t>w</w:t>
      </w:r>
      <w:r w:rsidRPr="003F6632">
        <w:rPr>
          <w:rFonts w:ascii="Tahoma" w:eastAsia="Tahoma" w:hAnsi="Tahoma" w:cs="Tahoma"/>
        </w:rPr>
        <w:t>otę</w:t>
      </w:r>
      <w:r w:rsidRPr="003F6632">
        <w:rPr>
          <w:rFonts w:ascii="Tahoma" w:eastAsia="Tahoma" w:hAnsi="Tahoma" w:cs="Tahoma"/>
          <w:spacing w:val="8"/>
        </w:rPr>
        <w:t xml:space="preserve"> </w:t>
      </w:r>
      <w:r w:rsidRPr="003F6632">
        <w:rPr>
          <w:rFonts w:ascii="Tahoma" w:eastAsia="Tahoma" w:hAnsi="Tahoma" w:cs="Tahoma"/>
        </w:rPr>
        <w:t>z</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rd</w:t>
      </w:r>
      <w:r w:rsidRPr="003F6632">
        <w:rPr>
          <w:rFonts w:ascii="Tahoma" w:eastAsia="Tahoma" w:hAnsi="Tahoma" w:cs="Tahoma"/>
          <w:spacing w:val="1"/>
        </w:rPr>
        <w:t>z</w:t>
      </w:r>
      <w:r w:rsidRPr="003F6632">
        <w:rPr>
          <w:rFonts w:ascii="Tahoma" w:eastAsia="Tahoma" w:hAnsi="Tahoma" w:cs="Tahoma"/>
        </w:rPr>
        <w:t>o</w:t>
      </w:r>
      <w:r w:rsidRPr="003F6632">
        <w:rPr>
          <w:rFonts w:ascii="Tahoma" w:eastAsia="Tahoma" w:hAnsi="Tahoma" w:cs="Tahoma"/>
          <w:spacing w:val="-3"/>
        </w:rPr>
        <w:t>ny</w:t>
      </w:r>
      <w:r w:rsidRPr="003F6632">
        <w:rPr>
          <w:rFonts w:ascii="Tahoma" w:eastAsia="Tahoma" w:hAnsi="Tahoma" w:cs="Tahoma"/>
          <w:spacing w:val="2"/>
        </w:rPr>
        <w:t>c</w:t>
      </w:r>
      <w:r w:rsidRPr="003F6632">
        <w:rPr>
          <w:rFonts w:ascii="Tahoma" w:eastAsia="Tahoma" w:hAnsi="Tahoma" w:cs="Tahoma"/>
        </w:rPr>
        <w:t xml:space="preserve">h </w:t>
      </w:r>
      <w:r w:rsidRPr="003F6632">
        <w:rPr>
          <w:rFonts w:ascii="Tahoma" w:eastAsia="Tahoma" w:hAnsi="Tahoma" w:cs="Tahoma"/>
          <w:spacing w:val="1"/>
        </w:rPr>
        <w:t>wy</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rPr>
        <w:t>t</w:t>
      </w:r>
      <w:r w:rsidRPr="003F6632">
        <w:rPr>
          <w:rFonts w:ascii="Tahoma" w:eastAsia="Tahoma" w:hAnsi="Tahoma" w:cs="Tahoma"/>
          <w:spacing w:val="-1"/>
        </w:rPr>
        <w:t>k</w:t>
      </w:r>
      <w:r w:rsidRPr="003F6632">
        <w:rPr>
          <w:rFonts w:ascii="Tahoma" w:eastAsia="Tahoma" w:hAnsi="Tahoma" w:cs="Tahoma"/>
        </w:rPr>
        <w:t>ów</w:t>
      </w:r>
      <w:r w:rsidRPr="003F6632">
        <w:rPr>
          <w:rFonts w:ascii="Tahoma" w:eastAsia="Tahoma" w:hAnsi="Tahoma" w:cs="Tahoma"/>
          <w:spacing w:val="4"/>
        </w:rPr>
        <w:t xml:space="preserve"> </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1"/>
        </w:rPr>
        <w:t>k</w:t>
      </w:r>
      <w:r w:rsidRPr="003F6632">
        <w:rPr>
          <w:rFonts w:ascii="Tahoma" w:eastAsia="Tahoma" w:hAnsi="Tahoma" w:cs="Tahoma"/>
        </w:rPr>
        <w:t>w</w:t>
      </w:r>
      <w:r w:rsidRPr="003F6632">
        <w:rPr>
          <w:rFonts w:ascii="Tahoma" w:eastAsia="Tahoma" w:hAnsi="Tahoma" w:cs="Tahoma"/>
          <w:spacing w:val="1"/>
        </w:rPr>
        <w:t>a</w:t>
      </w:r>
      <w:r w:rsidRPr="003F6632">
        <w:rPr>
          <w:rFonts w:ascii="Tahoma" w:eastAsia="Tahoma" w:hAnsi="Tahoma" w:cs="Tahoma"/>
        </w:rPr>
        <w:t>l</w:t>
      </w:r>
      <w:r w:rsidRPr="003F6632">
        <w:rPr>
          <w:rFonts w:ascii="Tahoma" w:eastAsia="Tahoma" w:hAnsi="Tahoma" w:cs="Tahoma"/>
          <w:spacing w:val="2"/>
        </w:rPr>
        <w:t>i</w:t>
      </w:r>
      <w:r w:rsidRPr="003F6632">
        <w:rPr>
          <w:rFonts w:ascii="Tahoma" w:eastAsia="Tahoma" w:hAnsi="Tahoma" w:cs="Tahoma"/>
          <w:spacing w:val="-1"/>
        </w:rPr>
        <w:t>f</w:t>
      </w:r>
      <w:r w:rsidRPr="003F6632">
        <w:rPr>
          <w:rFonts w:ascii="Tahoma" w:eastAsia="Tahoma" w:hAnsi="Tahoma" w:cs="Tahoma"/>
          <w:spacing w:val="2"/>
        </w:rPr>
        <w:t>i</w:t>
      </w:r>
      <w:r w:rsidRPr="003F6632">
        <w:rPr>
          <w:rFonts w:ascii="Tahoma" w:eastAsia="Tahoma" w:hAnsi="Tahoma" w:cs="Tahoma"/>
          <w:spacing w:val="-3"/>
        </w:rPr>
        <w:t>k</w:t>
      </w:r>
      <w:r w:rsidRPr="003F6632">
        <w:rPr>
          <w:rFonts w:ascii="Tahoma" w:eastAsia="Tahoma" w:hAnsi="Tahoma" w:cs="Tahoma"/>
        </w:rPr>
        <w:t>o</w:t>
      </w:r>
      <w:r w:rsidRPr="003F6632">
        <w:rPr>
          <w:rFonts w:ascii="Tahoma" w:eastAsia="Tahoma" w:hAnsi="Tahoma" w:cs="Tahoma"/>
          <w:spacing w:val="-2"/>
        </w:rPr>
        <w:t>w</w:t>
      </w:r>
      <w:r w:rsidRPr="003F6632">
        <w:rPr>
          <w:rFonts w:ascii="Tahoma" w:eastAsia="Tahoma" w:hAnsi="Tahoma" w:cs="Tahoma"/>
          <w:spacing w:val="1"/>
        </w:rPr>
        <w:t>a</w:t>
      </w:r>
      <w:r w:rsidRPr="003F6632">
        <w:rPr>
          <w:rFonts w:ascii="Tahoma" w:eastAsia="Tahoma" w:hAnsi="Tahoma" w:cs="Tahoma"/>
          <w:spacing w:val="2"/>
        </w:rPr>
        <w:t>l</w:t>
      </w:r>
      <w:r w:rsidRPr="003F6632">
        <w:rPr>
          <w:rFonts w:ascii="Tahoma" w:eastAsia="Tahoma" w:hAnsi="Tahoma" w:cs="Tahoma"/>
          <w:spacing w:val="-3"/>
        </w:rPr>
        <w:t>n</w:t>
      </w:r>
      <w:r w:rsidRPr="003F6632">
        <w:rPr>
          <w:rFonts w:ascii="Tahoma" w:eastAsia="Tahoma" w:hAnsi="Tahoma" w:cs="Tahoma"/>
          <w:spacing w:val="-1"/>
        </w:rPr>
        <w:t>y</w:t>
      </w:r>
      <w:r w:rsidRPr="003F6632">
        <w:rPr>
          <w:rFonts w:ascii="Tahoma" w:eastAsia="Tahoma" w:hAnsi="Tahoma" w:cs="Tahoma"/>
          <w:spacing w:val="2"/>
        </w:rPr>
        <w:t>c</w:t>
      </w:r>
      <w:r w:rsidRPr="003F6632">
        <w:rPr>
          <w:rFonts w:ascii="Tahoma" w:eastAsia="Tahoma" w:hAnsi="Tahoma" w:cs="Tahoma"/>
          <w:spacing w:val="-1"/>
        </w:rPr>
        <w:t>h</w:t>
      </w:r>
      <w:r w:rsidRPr="003F6632">
        <w:rPr>
          <w:rFonts w:ascii="Tahoma" w:eastAsia="Tahoma" w:hAnsi="Tahoma" w:cs="Tahoma"/>
          <w:spacing w:val="1"/>
        </w:rPr>
        <w:t>/</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p</w:t>
      </w:r>
      <w:r w:rsidRPr="003F6632">
        <w:rPr>
          <w:rFonts w:ascii="Tahoma" w:eastAsia="Tahoma" w:hAnsi="Tahoma" w:cs="Tahoma"/>
          <w:spacing w:val="-2"/>
        </w:rPr>
        <w:t>r</w:t>
      </w:r>
      <w:r w:rsidRPr="003F6632">
        <w:rPr>
          <w:rFonts w:ascii="Tahoma" w:eastAsia="Tahoma" w:hAnsi="Tahoma" w:cs="Tahoma"/>
          <w:spacing w:val="1"/>
        </w:rPr>
        <w:t>aw</w:t>
      </w:r>
      <w:r w:rsidRPr="003F6632">
        <w:rPr>
          <w:rFonts w:ascii="Tahoma" w:eastAsia="Tahoma" w:hAnsi="Tahoma" w:cs="Tahoma"/>
        </w:rPr>
        <w:t>id</w:t>
      </w:r>
      <w:r w:rsidRPr="003F6632">
        <w:rPr>
          <w:rFonts w:ascii="Tahoma" w:eastAsia="Tahoma" w:hAnsi="Tahoma" w:cs="Tahoma"/>
          <w:spacing w:val="1"/>
        </w:rPr>
        <w:t>ł</w:t>
      </w:r>
      <w:r w:rsidRPr="003F6632">
        <w:rPr>
          <w:rFonts w:ascii="Tahoma" w:eastAsia="Tahoma" w:hAnsi="Tahoma" w:cs="Tahoma"/>
        </w:rPr>
        <w:t>o</w:t>
      </w:r>
      <w:r w:rsidRPr="003F6632">
        <w:rPr>
          <w:rFonts w:ascii="Tahoma" w:eastAsia="Tahoma" w:hAnsi="Tahoma" w:cs="Tahoma"/>
          <w:spacing w:val="1"/>
        </w:rPr>
        <w:t>w</w:t>
      </w:r>
      <w:r w:rsidRPr="003F6632">
        <w:rPr>
          <w:rFonts w:ascii="Tahoma" w:eastAsia="Tahoma" w:hAnsi="Tahoma" w:cs="Tahoma"/>
        </w:rPr>
        <w:t>oś</w:t>
      </w:r>
      <w:r w:rsidRPr="003F6632">
        <w:rPr>
          <w:rFonts w:ascii="Tahoma" w:eastAsia="Tahoma" w:hAnsi="Tahoma" w:cs="Tahoma"/>
          <w:spacing w:val="-1"/>
        </w:rPr>
        <w:t>c</w:t>
      </w:r>
      <w:r w:rsidRPr="003F6632">
        <w:rPr>
          <w:rFonts w:ascii="Tahoma" w:eastAsia="Tahoma" w:hAnsi="Tahoma" w:cs="Tahoma"/>
          <w:spacing w:val="3"/>
        </w:rPr>
        <w:t>i</w:t>
      </w:r>
      <w:r w:rsidRPr="003F6632">
        <w:rPr>
          <w:rFonts w:ascii="Tahoma" w:eastAsia="Tahoma" w:hAnsi="Tahoma" w:cs="Tahoma"/>
        </w:rPr>
        <w:t>,</w:t>
      </w:r>
      <w:r w:rsidRPr="003F6632">
        <w:rPr>
          <w:rFonts w:ascii="Tahoma" w:eastAsia="Tahoma" w:hAnsi="Tahoma" w:cs="Tahoma"/>
          <w:spacing w:val="42"/>
        </w:rPr>
        <w:t xml:space="preserve"> </w:t>
      </w:r>
      <w:r w:rsidRPr="003F6632">
        <w:rPr>
          <w:rFonts w:ascii="Tahoma" w:eastAsia="Tahoma" w:hAnsi="Tahoma" w:cs="Tahoma"/>
          <w:spacing w:val="-1"/>
        </w:rPr>
        <w:t>k</w:t>
      </w:r>
      <w:r w:rsidRPr="003F6632">
        <w:rPr>
          <w:rFonts w:ascii="Tahoma" w:eastAsia="Tahoma" w:hAnsi="Tahoma" w:cs="Tahoma"/>
        </w:rPr>
        <w:t xml:space="preserve">tóre </w:t>
      </w:r>
      <w:r w:rsidRPr="003F6632">
        <w:rPr>
          <w:rFonts w:ascii="Tahoma" w:eastAsia="Tahoma" w:hAnsi="Tahoma" w:cs="Tahoma"/>
          <w:spacing w:val="-1"/>
        </w:rPr>
        <w:t>n</w:t>
      </w:r>
      <w:r w:rsidRPr="003F6632">
        <w:rPr>
          <w:rFonts w:ascii="Tahoma" w:eastAsia="Tahoma" w:hAnsi="Tahoma" w:cs="Tahoma"/>
        </w:rPr>
        <w:t>ie st</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o</w:t>
      </w:r>
      <w:r w:rsidRPr="003F6632">
        <w:rPr>
          <w:rFonts w:ascii="Tahoma" w:eastAsia="Tahoma" w:hAnsi="Tahoma" w:cs="Tahoma"/>
          <w:spacing w:val="1"/>
        </w:rPr>
        <w:t>w</w:t>
      </w:r>
      <w:r w:rsidRPr="003F6632">
        <w:rPr>
          <w:rFonts w:ascii="Tahoma" w:eastAsia="Tahoma" w:hAnsi="Tahoma" w:cs="Tahoma"/>
        </w:rPr>
        <w:t>ią</w:t>
      </w:r>
      <w:r w:rsidR="00795A40" w:rsidRPr="003F6632">
        <w:rPr>
          <w:rFonts w:ascii="Tahoma" w:eastAsia="Tahoma" w:hAnsi="Tahoma" w:cs="Tahoma"/>
        </w:rPr>
        <w:t xml:space="preserve"> </w:t>
      </w:r>
      <w:r w:rsidRPr="003F6632">
        <w:rPr>
          <w:rFonts w:ascii="Tahoma" w:eastAsia="Tahoma" w:hAnsi="Tahoma" w:cs="Tahoma"/>
        </w:rPr>
        <w:t>pods</w:t>
      </w:r>
      <w:r w:rsidRPr="003F6632">
        <w:rPr>
          <w:rFonts w:ascii="Tahoma" w:eastAsia="Tahoma" w:hAnsi="Tahoma" w:cs="Tahoma"/>
          <w:spacing w:val="1"/>
        </w:rPr>
        <w:t>taw</w:t>
      </w:r>
      <w:r w:rsidRPr="003F6632">
        <w:rPr>
          <w:rFonts w:ascii="Tahoma" w:eastAsia="Tahoma" w:hAnsi="Tahoma" w:cs="Tahoma"/>
        </w:rPr>
        <w:t>y</w:t>
      </w:r>
      <w:r w:rsidRPr="003F6632">
        <w:rPr>
          <w:rFonts w:ascii="Tahoma" w:eastAsia="Tahoma" w:hAnsi="Tahoma" w:cs="Tahoma"/>
          <w:spacing w:val="-9"/>
        </w:rPr>
        <w:t xml:space="preserve"> </w:t>
      </w:r>
      <w:r w:rsidRPr="003F6632">
        <w:rPr>
          <w:rFonts w:ascii="Tahoma" w:eastAsia="Tahoma" w:hAnsi="Tahoma" w:cs="Tahoma"/>
        </w:rPr>
        <w:t>do</w:t>
      </w:r>
      <w:r w:rsidRPr="003F6632">
        <w:rPr>
          <w:rFonts w:ascii="Tahoma" w:eastAsia="Tahoma" w:hAnsi="Tahoma" w:cs="Tahoma"/>
          <w:spacing w:val="-2"/>
        </w:rPr>
        <w:t xml:space="preserve"> </w:t>
      </w: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rPr>
        <w:t>p</w:t>
      </w:r>
      <w:r w:rsidRPr="003F6632">
        <w:rPr>
          <w:rFonts w:ascii="Tahoma" w:eastAsia="Tahoma" w:hAnsi="Tahoma" w:cs="Tahoma"/>
          <w:spacing w:val="1"/>
        </w:rPr>
        <w:t>ła</w:t>
      </w:r>
      <w:r w:rsidRPr="003F6632">
        <w:rPr>
          <w:rFonts w:ascii="Tahoma" w:eastAsia="Tahoma" w:hAnsi="Tahoma" w:cs="Tahoma"/>
          <w:spacing w:val="-2"/>
        </w:rPr>
        <w:t>t</w:t>
      </w:r>
      <w:r w:rsidRPr="003F6632">
        <w:rPr>
          <w:rFonts w:ascii="Tahoma" w:eastAsia="Tahoma" w:hAnsi="Tahoma" w:cs="Tahoma"/>
        </w:rPr>
        <w:t>y</w:t>
      </w:r>
      <w:r w:rsidRPr="003F6632">
        <w:rPr>
          <w:rFonts w:ascii="Tahoma" w:eastAsia="Tahoma" w:hAnsi="Tahoma" w:cs="Tahoma"/>
          <w:spacing w:val="-6"/>
        </w:rPr>
        <w:t xml:space="preserve"> </w:t>
      </w:r>
      <w:r w:rsidRPr="003F6632">
        <w:rPr>
          <w:rFonts w:ascii="Tahoma" w:eastAsia="Tahoma" w:hAnsi="Tahoma" w:cs="Tahoma"/>
          <w:spacing w:val="-3"/>
        </w:rPr>
        <w:t>k</w:t>
      </w:r>
      <w:r w:rsidRPr="003F6632">
        <w:rPr>
          <w:rFonts w:ascii="Tahoma" w:eastAsia="Tahoma" w:hAnsi="Tahoma" w:cs="Tahoma"/>
        </w:rPr>
        <w:t>ol</w:t>
      </w:r>
      <w:r w:rsidRPr="003F6632">
        <w:rPr>
          <w:rFonts w:ascii="Tahoma" w:eastAsia="Tahoma" w:hAnsi="Tahoma" w:cs="Tahoma"/>
          <w:spacing w:val="3"/>
        </w:rPr>
        <w:t>e</w:t>
      </w:r>
      <w:r w:rsidRPr="003F6632">
        <w:rPr>
          <w:rFonts w:ascii="Tahoma" w:eastAsia="Tahoma" w:hAnsi="Tahoma" w:cs="Tahoma"/>
          <w:spacing w:val="-1"/>
        </w:rPr>
        <w:t>j</w:t>
      </w:r>
      <w:r w:rsidRPr="003F6632">
        <w:rPr>
          <w:rFonts w:ascii="Tahoma" w:eastAsia="Tahoma" w:hAnsi="Tahoma" w:cs="Tahoma"/>
          <w:spacing w:val="1"/>
        </w:rPr>
        <w:t>ne</w:t>
      </w:r>
      <w:r w:rsidRPr="003F6632">
        <w:rPr>
          <w:rFonts w:ascii="Tahoma" w:eastAsia="Tahoma" w:hAnsi="Tahoma" w:cs="Tahoma"/>
        </w:rPr>
        <w:t>j</w:t>
      </w:r>
      <w:r w:rsidRPr="003F6632">
        <w:rPr>
          <w:rFonts w:ascii="Tahoma" w:eastAsia="Tahoma" w:hAnsi="Tahoma" w:cs="Tahoma"/>
          <w:spacing w:val="-8"/>
        </w:rPr>
        <w:t xml:space="preserve"> </w:t>
      </w:r>
      <w:r w:rsidRPr="003F6632">
        <w:rPr>
          <w:rFonts w:ascii="Tahoma" w:eastAsia="Tahoma" w:hAnsi="Tahoma" w:cs="Tahoma"/>
          <w:spacing w:val="1"/>
        </w:rPr>
        <w:t>t</w:t>
      </w:r>
      <w:r w:rsidRPr="003F6632">
        <w:rPr>
          <w:rFonts w:ascii="Tahoma" w:eastAsia="Tahoma" w:hAnsi="Tahoma" w:cs="Tahoma"/>
          <w:spacing w:val="-2"/>
        </w:rPr>
        <w:t>r</w:t>
      </w:r>
      <w:r w:rsidRPr="003F6632">
        <w:rPr>
          <w:rFonts w:ascii="Tahoma" w:eastAsia="Tahoma" w:hAnsi="Tahoma" w:cs="Tahoma"/>
          <w:spacing w:val="4"/>
        </w:rPr>
        <w:t>a</w:t>
      </w:r>
      <w:r w:rsidRPr="003F6632">
        <w:rPr>
          <w:rFonts w:ascii="Tahoma" w:eastAsia="Tahoma" w:hAnsi="Tahoma" w:cs="Tahoma"/>
          <w:spacing w:val="-1"/>
        </w:rPr>
        <w:t>n</w:t>
      </w:r>
      <w:r w:rsidRPr="003F6632">
        <w:rPr>
          <w:rFonts w:ascii="Tahoma" w:eastAsia="Tahoma" w:hAnsi="Tahoma" w:cs="Tahoma"/>
        </w:rPr>
        <w:t>szy</w:t>
      </w:r>
      <w:r w:rsidRPr="003F6632">
        <w:rPr>
          <w:rFonts w:ascii="Tahoma" w:eastAsia="Tahoma" w:hAnsi="Tahoma" w:cs="Tahoma"/>
          <w:spacing w:val="-6"/>
        </w:rPr>
        <w:t xml:space="preserve"> </w:t>
      </w:r>
      <w:r w:rsidRPr="003F6632">
        <w:rPr>
          <w:rFonts w:ascii="Tahoma" w:eastAsia="Tahoma" w:hAnsi="Tahoma" w:cs="Tahoma"/>
        </w:rPr>
        <w:t>d</w:t>
      </w:r>
      <w:r w:rsidRPr="003F6632">
        <w:rPr>
          <w:rFonts w:ascii="Tahoma" w:eastAsia="Tahoma" w:hAnsi="Tahoma" w:cs="Tahoma"/>
          <w:spacing w:val="2"/>
        </w:rPr>
        <w:t>o</w:t>
      </w:r>
      <w:r w:rsidRPr="003F6632">
        <w:rPr>
          <w:rFonts w:ascii="Tahoma" w:eastAsia="Tahoma" w:hAnsi="Tahoma" w:cs="Tahoma"/>
          <w:spacing w:val="-1"/>
        </w:rPr>
        <w:t>f</w:t>
      </w:r>
      <w:r w:rsidRPr="003F6632">
        <w:rPr>
          <w:rFonts w:ascii="Tahoma" w:eastAsia="Tahoma" w:hAnsi="Tahoma" w:cs="Tahoma"/>
        </w:rPr>
        <w:t>i</w:t>
      </w:r>
      <w:r w:rsidRPr="003F6632">
        <w:rPr>
          <w:rFonts w:ascii="Tahoma" w:eastAsia="Tahoma" w:hAnsi="Tahoma" w:cs="Tahoma"/>
          <w:spacing w:val="-1"/>
        </w:rPr>
        <w:t>n</w:t>
      </w:r>
      <w:r w:rsidRPr="003F6632">
        <w:rPr>
          <w:rFonts w:ascii="Tahoma" w:eastAsia="Tahoma" w:hAnsi="Tahoma" w:cs="Tahoma"/>
          <w:spacing w:val="1"/>
        </w:rPr>
        <w:t>an</w:t>
      </w:r>
      <w:r w:rsidRPr="003F6632">
        <w:rPr>
          <w:rFonts w:ascii="Tahoma" w:eastAsia="Tahoma" w:hAnsi="Tahoma" w:cs="Tahoma"/>
        </w:rPr>
        <w:t>so</w:t>
      </w:r>
      <w:r w:rsidRPr="003F6632">
        <w:rPr>
          <w:rFonts w:ascii="Tahoma" w:eastAsia="Tahoma" w:hAnsi="Tahoma" w:cs="Tahoma"/>
          <w:spacing w:val="-2"/>
        </w:rPr>
        <w:t>w</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ia</w:t>
      </w:r>
      <w:r w:rsidRPr="003F6632">
        <w:rPr>
          <w:rFonts w:ascii="Tahoma" w:eastAsia="Tahoma" w:hAnsi="Tahoma" w:cs="Tahoma"/>
          <w:spacing w:val="-13"/>
        </w:rPr>
        <w:t xml:space="preserve"> </w:t>
      </w:r>
      <w:r w:rsidRPr="003F6632">
        <w:rPr>
          <w:rFonts w:ascii="Tahoma" w:eastAsia="Tahoma" w:hAnsi="Tahoma" w:cs="Tahoma"/>
          <w:spacing w:val="3"/>
        </w:rPr>
        <w:t>z</w:t>
      </w:r>
      <w:r w:rsidRPr="003F6632">
        <w:rPr>
          <w:rFonts w:ascii="Tahoma" w:eastAsia="Tahoma" w:hAnsi="Tahoma" w:cs="Tahoma"/>
        </w:rPr>
        <w:t>godnie</w:t>
      </w:r>
      <w:r w:rsidRPr="003F6632">
        <w:rPr>
          <w:rFonts w:ascii="Tahoma" w:eastAsia="Tahoma" w:hAnsi="Tahoma" w:cs="Tahoma"/>
          <w:spacing w:val="-7"/>
        </w:rPr>
        <w:t xml:space="preserve"> </w:t>
      </w:r>
      <w:r w:rsidRPr="003F6632">
        <w:rPr>
          <w:rFonts w:ascii="Tahoma" w:eastAsia="Tahoma" w:hAnsi="Tahoma" w:cs="Tahoma"/>
        </w:rPr>
        <w:t>z</w:t>
      </w:r>
      <w:r w:rsidRPr="003F6632">
        <w:rPr>
          <w:rFonts w:ascii="Tahoma" w:eastAsia="Tahoma" w:hAnsi="Tahoma" w:cs="Tahoma"/>
          <w:spacing w:val="-1"/>
        </w:rPr>
        <w:t xml:space="preserve"> </w:t>
      </w:r>
      <w:r w:rsidRPr="003F6632">
        <w:rPr>
          <w:rFonts w:ascii="Tahoma" w:eastAsia="Tahoma" w:hAnsi="Tahoma" w:cs="Tahoma"/>
        </w:rPr>
        <w:t xml:space="preserve">§ </w:t>
      </w:r>
      <w:r w:rsidRPr="003F6632">
        <w:rPr>
          <w:rFonts w:ascii="Tahoma" w:eastAsia="Tahoma" w:hAnsi="Tahoma" w:cs="Tahoma"/>
          <w:spacing w:val="-1"/>
        </w:rPr>
        <w:t>1</w:t>
      </w:r>
      <w:r w:rsidR="009B73C7" w:rsidRPr="003F6632">
        <w:rPr>
          <w:rFonts w:ascii="Tahoma" w:eastAsia="Tahoma" w:hAnsi="Tahoma" w:cs="Tahoma"/>
          <w:spacing w:val="-1"/>
        </w:rPr>
        <w:t>2</w:t>
      </w:r>
      <w:r w:rsidRPr="003F6632">
        <w:rPr>
          <w:rFonts w:ascii="Tahoma" w:eastAsia="Tahoma" w:hAnsi="Tahoma" w:cs="Tahoma"/>
        </w:rPr>
        <w:t>.</w:t>
      </w:r>
    </w:p>
    <w:p w14:paraId="0E325BBF" w14:textId="52211027" w:rsidR="00E070BF" w:rsidRPr="001A21E8" w:rsidRDefault="00280ADA" w:rsidP="005100BA">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spacing w:val="1"/>
        </w:rPr>
        <w:t>je</w:t>
      </w:r>
      <w:r w:rsidRPr="001A21E8">
        <w:rPr>
          <w:rFonts w:ascii="Tahoma" w:eastAsia="Tahoma" w:hAnsi="Tahoma" w:cs="Tahoma"/>
        </w:rPr>
        <w:t>st</w:t>
      </w:r>
      <w:r w:rsidRPr="001A21E8">
        <w:rPr>
          <w:rFonts w:ascii="Tahoma" w:eastAsia="Tahoma" w:hAnsi="Tahoma" w:cs="Tahoma"/>
          <w:spacing w:val="10"/>
        </w:rPr>
        <w:t xml:space="preserve"> </w:t>
      </w:r>
      <w:r w:rsidRPr="001A21E8">
        <w:rPr>
          <w:rFonts w:ascii="Tahoma" w:eastAsia="Tahoma" w:hAnsi="Tahoma" w:cs="Tahoma"/>
        </w:rPr>
        <w:t>do</w:t>
      </w:r>
      <w:r w:rsidRPr="001A21E8">
        <w:rPr>
          <w:rFonts w:ascii="Tahoma" w:eastAsia="Tahoma" w:hAnsi="Tahoma" w:cs="Tahoma"/>
          <w:spacing w:val="10"/>
        </w:rPr>
        <w:t xml:space="preserve"> </w:t>
      </w:r>
      <w:r w:rsidRPr="001A21E8">
        <w:rPr>
          <w:rFonts w:ascii="Tahoma" w:eastAsia="Tahoma" w:hAnsi="Tahoma" w:cs="Tahoma"/>
        </w:rPr>
        <w:t>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
        </w:rPr>
        <w:t xml:space="preserve"> </w:t>
      </w:r>
      <w:r w:rsidRPr="001A21E8">
        <w:rPr>
          <w:rFonts w:ascii="Tahoma" w:eastAsia="Tahoma" w:hAnsi="Tahoma" w:cs="Tahoma"/>
          <w:spacing w:val="-1"/>
        </w:rPr>
        <w:t>1</w:t>
      </w:r>
      <w:r w:rsidRPr="001A21E8">
        <w:rPr>
          <w:rFonts w:ascii="Tahoma" w:eastAsia="Tahoma" w:hAnsi="Tahoma" w:cs="Tahoma"/>
          <w:spacing w:val="1"/>
        </w:rPr>
        <w:t>0</w:t>
      </w:r>
      <w:r w:rsidRPr="001A21E8">
        <w:rPr>
          <w:rFonts w:ascii="Tahoma" w:eastAsia="Tahoma" w:hAnsi="Tahoma" w:cs="Tahoma"/>
          <w:spacing w:val="-1"/>
        </w:rPr>
        <w:t>0</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ot</w:t>
      </w:r>
      <w:r w:rsidRPr="001A21E8">
        <w:rPr>
          <w:rFonts w:ascii="Tahoma" w:eastAsia="Tahoma" w:hAnsi="Tahoma" w:cs="Tahoma"/>
          <w:spacing w:val="1"/>
        </w:rPr>
        <w:t>r</w:t>
      </w:r>
      <w:r w:rsidRPr="001A21E8">
        <w:rPr>
          <w:rFonts w:ascii="Tahoma" w:eastAsia="Tahoma" w:hAnsi="Tahoma" w:cs="Tahoma"/>
        </w:rPr>
        <w:t>zym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ia w</w:t>
      </w:r>
      <w:r w:rsidRPr="001A21E8">
        <w:rPr>
          <w:rFonts w:ascii="Tahoma" w:eastAsia="Tahoma" w:hAnsi="Tahoma" w:cs="Tahoma"/>
          <w:spacing w:val="12"/>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ń</w:t>
      </w:r>
      <w:r w:rsidRPr="001A21E8">
        <w:rPr>
          <w:rFonts w:ascii="Tahoma" w:eastAsia="Tahoma" w:hAnsi="Tahoma" w:cs="Tahoma"/>
          <w:spacing w:val="-1"/>
        </w:rPr>
        <w:t>c</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 xml:space="preserve">m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9"/>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ć</w:t>
      </w:r>
      <w:r w:rsidR="003C3332">
        <w:rPr>
          <w:rFonts w:ascii="Tahoma" w:eastAsia="Tahoma" w:hAnsi="Tahoma" w:cs="Tahoma"/>
          <w:spacing w:val="1"/>
        </w:rPr>
        <w:t xml:space="preserve"> składanym w terminie 30 dni kalendarzowych od dnia zakończenia realizacji projektu.</w:t>
      </w:r>
      <w:r w:rsidRPr="001A21E8">
        <w:rPr>
          <w:rFonts w:ascii="Tahoma" w:eastAsia="Tahoma" w:hAnsi="Tahoma" w:cs="Tahoma"/>
          <w:spacing w:val="1"/>
        </w:rPr>
        <w:t xml:space="preserve"> Je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rPr>
        <w:t>li</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ń</w:t>
      </w:r>
      <w:r w:rsidRPr="001A21E8">
        <w:rPr>
          <w:rFonts w:ascii="Tahoma" w:eastAsia="Tahoma" w:hAnsi="Tahoma" w:cs="Tahoma"/>
          <w:spacing w:val="2"/>
        </w:rPr>
        <w:t>c</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go 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7"/>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2"/>
        </w:rPr>
        <w:t xml:space="preserve"> </w:t>
      </w:r>
      <w:r w:rsidRPr="001A21E8">
        <w:rPr>
          <w:rFonts w:ascii="Tahoma" w:eastAsia="Tahoma" w:hAnsi="Tahoma" w:cs="Tahoma"/>
          <w:spacing w:val="1"/>
        </w:rPr>
        <w:t>wy</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iż</w:t>
      </w:r>
      <w:r w:rsidRPr="001A21E8">
        <w:rPr>
          <w:rFonts w:ascii="Tahoma" w:eastAsia="Tahoma" w:hAnsi="Tahoma" w:cs="Tahoma"/>
          <w:spacing w:val="9"/>
        </w:rPr>
        <w:t xml:space="preserve"> </w:t>
      </w:r>
      <w:r w:rsidRPr="001A21E8">
        <w:rPr>
          <w:rFonts w:ascii="Tahoma" w:eastAsia="Tahoma" w:hAnsi="Tahoma" w:cs="Tahoma"/>
        </w:rPr>
        <w:t>w</w:t>
      </w:r>
      <w:r w:rsidRPr="001A21E8">
        <w:rPr>
          <w:rFonts w:ascii="Tahoma" w:eastAsia="Tahoma" w:hAnsi="Tahoma" w:cs="Tahoma"/>
          <w:spacing w:val="8"/>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kc</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ą</w:t>
      </w:r>
      <w:r w:rsidRPr="001A21E8">
        <w:rPr>
          <w:rFonts w:ascii="Tahoma" w:eastAsia="Tahoma" w:hAnsi="Tahoma" w:cs="Tahoma"/>
        </w:rPr>
        <w:t>pi</w:t>
      </w:r>
      <w:r w:rsidRPr="001A21E8">
        <w:rPr>
          <w:rFonts w:ascii="Tahoma" w:eastAsia="Tahoma" w:hAnsi="Tahoma" w:cs="Tahoma"/>
          <w:spacing w:val="3"/>
        </w:rPr>
        <w:t>ł</w:t>
      </w:r>
      <w:r w:rsidRPr="001A21E8">
        <w:rPr>
          <w:rFonts w:ascii="Tahoma" w:eastAsia="Tahoma" w:hAnsi="Tahoma" w:cs="Tahoma"/>
        </w:rPr>
        <w:t>y oszczędn</w:t>
      </w:r>
      <w:r w:rsidRPr="001A21E8">
        <w:rPr>
          <w:rFonts w:ascii="Tahoma" w:eastAsia="Tahoma" w:hAnsi="Tahoma" w:cs="Tahoma"/>
          <w:spacing w:val="-1"/>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40"/>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44"/>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50"/>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40"/>
        </w:rPr>
        <w:t xml:space="preserve"> </w:t>
      </w:r>
      <w:r w:rsidRPr="001A21E8">
        <w:rPr>
          <w:rFonts w:ascii="Tahoma" w:eastAsia="Tahoma" w:hAnsi="Tahoma" w:cs="Tahoma"/>
        </w:rPr>
        <w:t>do</w:t>
      </w:r>
      <w:r w:rsidRPr="001A21E8">
        <w:rPr>
          <w:rFonts w:ascii="Tahoma" w:eastAsia="Tahoma" w:hAnsi="Tahoma" w:cs="Tahoma"/>
          <w:spacing w:val="50"/>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rPr>
        <w:t>tu</w:t>
      </w:r>
      <w:r w:rsidRPr="001A21E8">
        <w:rPr>
          <w:rFonts w:ascii="Tahoma" w:eastAsia="Tahoma" w:hAnsi="Tahoma" w:cs="Tahoma"/>
          <w:spacing w:val="45"/>
        </w:rPr>
        <w:t xml:space="preserve"> </w:t>
      </w:r>
      <w:r w:rsidRPr="001A21E8">
        <w:rPr>
          <w:rFonts w:ascii="Tahoma" w:eastAsia="Tahoma" w:hAnsi="Tahoma" w:cs="Tahoma"/>
        </w:rPr>
        <w:t>środk</w:t>
      </w:r>
      <w:r w:rsidRPr="001A21E8">
        <w:rPr>
          <w:rFonts w:ascii="Tahoma" w:eastAsia="Tahoma" w:hAnsi="Tahoma" w:cs="Tahoma"/>
          <w:spacing w:val="-1"/>
        </w:rPr>
        <w:t>ó</w:t>
      </w:r>
      <w:r w:rsidRPr="001A21E8">
        <w:rPr>
          <w:rFonts w:ascii="Tahoma" w:eastAsia="Tahoma" w:hAnsi="Tahoma" w:cs="Tahoma"/>
        </w:rPr>
        <w:t>w</w:t>
      </w:r>
      <w:r w:rsidRPr="001A21E8">
        <w:rPr>
          <w:rFonts w:ascii="Tahoma" w:eastAsia="Tahoma" w:hAnsi="Tahoma" w:cs="Tahoma"/>
          <w:spacing w:val="46"/>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ewy</w:t>
      </w:r>
      <w:r w:rsidRPr="001A21E8">
        <w:rPr>
          <w:rFonts w:ascii="Tahoma" w:eastAsia="Tahoma" w:hAnsi="Tahoma" w:cs="Tahoma"/>
          <w:spacing w:val="-1"/>
        </w:rPr>
        <w:t>k</w:t>
      </w:r>
      <w:r w:rsidRPr="001A21E8">
        <w:rPr>
          <w:rFonts w:ascii="Tahoma" w:eastAsia="Tahoma" w:hAnsi="Tahoma" w:cs="Tahoma"/>
        </w:rPr>
        <w:t>orzy</w:t>
      </w:r>
      <w:r w:rsidRPr="001A21E8">
        <w:rPr>
          <w:rFonts w:ascii="Tahoma" w:eastAsia="Tahoma" w:hAnsi="Tahoma" w:cs="Tahoma"/>
          <w:spacing w:val="5"/>
        </w:rPr>
        <w:t>s</w:t>
      </w:r>
      <w:r w:rsidRPr="001A21E8">
        <w:rPr>
          <w:rFonts w:ascii="Tahoma" w:eastAsia="Tahoma" w:hAnsi="Tahoma" w:cs="Tahoma"/>
        </w:rPr>
        <w:t>t</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35"/>
        </w:rPr>
        <w:t xml:space="preserve"> </w:t>
      </w:r>
      <w:r w:rsidRPr="001A21E8">
        <w:rPr>
          <w:rFonts w:ascii="Tahoma" w:eastAsia="Tahoma" w:hAnsi="Tahoma" w:cs="Tahoma"/>
        </w:rPr>
        <w:t>w</w:t>
      </w:r>
      <w:r w:rsidRPr="001A21E8">
        <w:rPr>
          <w:rFonts w:ascii="Tahoma" w:eastAsia="Tahoma" w:hAnsi="Tahoma" w:cs="Tahoma"/>
          <w:spacing w:val="52"/>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kc</w:t>
      </w:r>
      <w:r w:rsidRPr="001A21E8">
        <w:rPr>
          <w:rFonts w:ascii="Tahoma" w:eastAsia="Tahoma" w:hAnsi="Tahoma" w:cs="Tahoma"/>
        </w:rPr>
        <w:t>ie do</w:t>
      </w:r>
      <w:r w:rsidRPr="001A21E8">
        <w:rPr>
          <w:rFonts w:ascii="Tahoma" w:eastAsia="Tahoma" w:hAnsi="Tahoma" w:cs="Tahoma"/>
          <w:spacing w:val="11"/>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10"/>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rzo</w:t>
      </w:r>
      <w:r w:rsidRPr="001A21E8">
        <w:rPr>
          <w:rFonts w:ascii="Tahoma" w:eastAsia="Tahoma" w:hAnsi="Tahoma" w:cs="Tahoma"/>
          <w:spacing w:val="1"/>
        </w:rPr>
        <w:t>w</w:t>
      </w:r>
      <w:r w:rsidRPr="001A21E8">
        <w:rPr>
          <w:rFonts w:ascii="Tahoma" w:eastAsia="Tahoma" w:hAnsi="Tahoma" w:cs="Tahoma"/>
          <w:spacing w:val="-1"/>
        </w:rPr>
        <w:t>yc</w:t>
      </w:r>
      <w:r w:rsidRPr="001A21E8">
        <w:rPr>
          <w:rFonts w:ascii="Tahoma" w:eastAsia="Tahoma" w:hAnsi="Tahoma" w:cs="Tahoma"/>
        </w:rPr>
        <w:t>h od</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10"/>
        </w:rPr>
        <w:t xml:space="preserve"> </w:t>
      </w: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3"/>
        </w:rPr>
        <w:t>w</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 xml:space="preserve">m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w:t>
      </w:r>
      <w:r w:rsidRPr="001A21E8">
        <w:rPr>
          <w:rFonts w:ascii="Tahoma" w:eastAsia="Tahoma" w:hAnsi="Tahoma" w:cs="Tahoma"/>
          <w:spacing w:val="-9"/>
        </w:rPr>
        <w:t xml:space="preserve"> </w:t>
      </w:r>
      <w:r w:rsidRPr="001A21E8">
        <w:rPr>
          <w:rFonts w:ascii="Tahoma" w:eastAsia="Tahoma" w:hAnsi="Tahoma" w:cs="Tahoma"/>
          <w:spacing w:val="1"/>
        </w:rPr>
        <w:t>ma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w:t>
      </w:r>
      <w:r w:rsidRPr="001A21E8">
        <w:rPr>
          <w:rFonts w:ascii="Tahoma" w:eastAsia="Tahoma" w:hAnsi="Tahoma" w:cs="Tahoma"/>
          <w:spacing w:val="2"/>
        </w:rPr>
        <w:t>o</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e</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pisy</w:t>
      </w:r>
      <w:r w:rsidRPr="001A21E8">
        <w:rPr>
          <w:rFonts w:ascii="Tahoma" w:eastAsia="Tahoma" w:hAnsi="Tahoma" w:cs="Tahoma"/>
          <w:spacing w:val="-6"/>
        </w:rPr>
        <w:t xml:space="preserve"> </w:t>
      </w:r>
      <w:r w:rsidRPr="001A21E8">
        <w:rPr>
          <w:rFonts w:ascii="Tahoma" w:eastAsia="Tahoma" w:hAnsi="Tahoma" w:cs="Tahoma"/>
        </w:rPr>
        <w:t xml:space="preserve">§ </w:t>
      </w:r>
      <w:r w:rsidRPr="001A21E8">
        <w:rPr>
          <w:rFonts w:ascii="Tahoma" w:eastAsia="Tahoma" w:hAnsi="Tahoma" w:cs="Tahoma"/>
          <w:spacing w:val="-1"/>
        </w:rPr>
        <w:t>1</w:t>
      </w:r>
      <w:r w:rsidR="009B73C7">
        <w:rPr>
          <w:rFonts w:ascii="Tahoma" w:eastAsia="Tahoma" w:hAnsi="Tahoma" w:cs="Tahoma"/>
          <w:spacing w:val="-1"/>
        </w:rPr>
        <w:t>6</w:t>
      </w:r>
      <w:r w:rsidRPr="001A21E8">
        <w:rPr>
          <w:rFonts w:ascii="Tahoma" w:eastAsia="Tahoma" w:hAnsi="Tahoma" w:cs="Tahoma"/>
          <w:spacing w:val="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00D15C17" w:rsidRPr="001A21E8">
        <w:rPr>
          <w:rFonts w:ascii="Tahoma" w:eastAsia="Tahoma" w:hAnsi="Tahoma" w:cs="Tahoma"/>
          <w:spacing w:val="-1"/>
        </w:rPr>
        <w:t>D</w:t>
      </w:r>
      <w:r w:rsidR="004523A2" w:rsidRPr="001A21E8">
        <w:rPr>
          <w:rFonts w:ascii="Tahoma" w:eastAsia="Tahoma" w:hAnsi="Tahoma" w:cs="Tahoma"/>
          <w:spacing w:val="-1"/>
        </w:rPr>
        <w:t>ecyzji</w:t>
      </w:r>
      <w:r w:rsidRPr="001A21E8">
        <w:rPr>
          <w:rFonts w:ascii="Tahoma" w:eastAsia="Tahoma" w:hAnsi="Tahoma" w:cs="Tahoma"/>
        </w:rPr>
        <w:t>.</w:t>
      </w:r>
    </w:p>
    <w:p w14:paraId="3CF67A24" w14:textId="77777777" w:rsidR="00942F4E" w:rsidRPr="001A21E8" w:rsidRDefault="00280ADA" w:rsidP="005100BA">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 xml:space="preserve">e się </w:t>
      </w:r>
      <w:r w:rsidRPr="001A21E8">
        <w:rPr>
          <w:rFonts w:ascii="Tahoma" w:eastAsia="Tahoma" w:hAnsi="Tahoma" w:cs="Tahoma"/>
          <w:spacing w:val="-1"/>
        </w:rPr>
        <w:t>uj</w:t>
      </w:r>
      <w:r w:rsidRPr="001A21E8">
        <w:rPr>
          <w:rFonts w:ascii="Tahoma" w:eastAsia="Tahoma" w:hAnsi="Tahoma" w:cs="Tahoma"/>
          <w:spacing w:val="1"/>
        </w:rPr>
        <w:t>ą</w:t>
      </w:r>
      <w:r w:rsidRPr="001A21E8">
        <w:rPr>
          <w:rFonts w:ascii="Tahoma" w:eastAsia="Tahoma" w:hAnsi="Tahoma" w:cs="Tahoma"/>
        </w:rPr>
        <w:t xml:space="preserve">ć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 xml:space="preserve">żdy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 xml:space="preserve">k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rPr>
        <w:t xml:space="preserve">y </w:t>
      </w:r>
      <w:r w:rsidRPr="001A21E8">
        <w:rPr>
          <w:rFonts w:ascii="Tahoma" w:eastAsia="Tahoma" w:hAnsi="Tahoma" w:cs="Tahoma"/>
          <w:spacing w:val="1"/>
        </w:rPr>
        <w:t>w</w:t>
      </w:r>
      <w:r w:rsidRPr="001A21E8">
        <w:rPr>
          <w:rFonts w:ascii="Tahoma" w:eastAsia="Tahoma" w:hAnsi="Tahoma" w:cs="Tahoma"/>
        </w:rPr>
        <w:t xml:space="preserve">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 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ć</w:t>
      </w:r>
      <w:r w:rsidR="002E4A0D" w:rsidRPr="001A21E8">
        <w:rPr>
          <w:rFonts w:ascii="Tahoma" w:eastAsia="Tahoma" w:hAnsi="Tahoma" w:cs="Tahoma"/>
          <w:w w:val="99"/>
        </w:rPr>
        <w:t xml:space="preserve"> </w:t>
      </w:r>
      <w:r w:rsidRPr="001A21E8">
        <w:rPr>
          <w:rFonts w:ascii="Tahoma" w:eastAsia="Tahoma" w:hAnsi="Tahoma" w:cs="Tahoma"/>
          <w:position w:val="-1"/>
        </w:rPr>
        <w:t>pr</w:t>
      </w:r>
      <w:r w:rsidRPr="001A21E8">
        <w:rPr>
          <w:rFonts w:ascii="Tahoma" w:eastAsia="Tahoma" w:hAnsi="Tahoma" w:cs="Tahoma"/>
          <w:spacing w:val="1"/>
          <w:position w:val="-1"/>
        </w:rPr>
        <w:t>ze</w:t>
      </w:r>
      <w:r w:rsidRPr="001A21E8">
        <w:rPr>
          <w:rFonts w:ascii="Tahoma" w:eastAsia="Tahoma" w:hAnsi="Tahoma" w:cs="Tahoma"/>
          <w:spacing w:val="-1"/>
          <w:position w:val="-1"/>
        </w:rPr>
        <w:t>k</w:t>
      </w:r>
      <w:r w:rsidRPr="001A21E8">
        <w:rPr>
          <w:rFonts w:ascii="Tahoma" w:eastAsia="Tahoma" w:hAnsi="Tahoma" w:cs="Tahoma"/>
          <w:spacing w:val="1"/>
          <w:position w:val="-1"/>
        </w:rPr>
        <w:t>a</w:t>
      </w:r>
      <w:r w:rsidRPr="001A21E8">
        <w:rPr>
          <w:rFonts w:ascii="Tahoma" w:eastAsia="Tahoma" w:hAnsi="Tahoma" w:cs="Tahoma"/>
          <w:position w:val="-1"/>
        </w:rPr>
        <w:t>zy</w:t>
      </w:r>
      <w:r w:rsidRPr="001A21E8">
        <w:rPr>
          <w:rFonts w:ascii="Tahoma" w:eastAsia="Tahoma" w:hAnsi="Tahoma" w:cs="Tahoma"/>
          <w:spacing w:val="-2"/>
          <w:position w:val="-1"/>
        </w:rPr>
        <w:t>w</w:t>
      </w:r>
      <w:r w:rsidRPr="001A21E8">
        <w:rPr>
          <w:rFonts w:ascii="Tahoma" w:eastAsia="Tahoma" w:hAnsi="Tahoma" w:cs="Tahoma"/>
          <w:spacing w:val="1"/>
          <w:position w:val="-1"/>
        </w:rPr>
        <w:t>a</w:t>
      </w:r>
      <w:r w:rsidRPr="001A21E8">
        <w:rPr>
          <w:rFonts w:ascii="Tahoma" w:eastAsia="Tahoma" w:hAnsi="Tahoma" w:cs="Tahoma"/>
          <w:spacing w:val="-3"/>
          <w:position w:val="-1"/>
        </w:rPr>
        <w:t>n</w:t>
      </w:r>
      <w:r w:rsidRPr="001A21E8">
        <w:rPr>
          <w:rFonts w:ascii="Tahoma" w:eastAsia="Tahoma" w:hAnsi="Tahoma" w:cs="Tahoma"/>
          <w:spacing w:val="-1"/>
          <w:position w:val="-1"/>
        </w:rPr>
        <w:t>y</w:t>
      </w:r>
      <w:r w:rsidRPr="001A21E8">
        <w:rPr>
          <w:rFonts w:ascii="Tahoma" w:eastAsia="Tahoma" w:hAnsi="Tahoma" w:cs="Tahoma"/>
          <w:position w:val="-1"/>
        </w:rPr>
        <w:t>m</w:t>
      </w:r>
      <w:r w:rsidR="002E4A0D" w:rsidRPr="001A21E8">
        <w:rPr>
          <w:rFonts w:ascii="Tahoma" w:eastAsia="Tahoma" w:hAnsi="Tahoma" w:cs="Tahoma"/>
          <w:spacing w:val="-11"/>
          <w:position w:val="-1"/>
        </w:rPr>
        <w:t xml:space="preserve"> </w:t>
      </w:r>
      <w:r w:rsidRPr="001A21E8">
        <w:rPr>
          <w:rFonts w:ascii="Tahoma" w:eastAsia="Tahoma" w:hAnsi="Tahoma" w:cs="Tahoma"/>
          <w:position w:val="-1"/>
        </w:rPr>
        <w:t>do</w:t>
      </w:r>
      <w:r w:rsidRPr="001A21E8">
        <w:rPr>
          <w:rFonts w:ascii="Tahoma" w:eastAsia="Tahoma" w:hAnsi="Tahoma" w:cs="Tahoma"/>
          <w:spacing w:val="-1"/>
          <w:position w:val="-1"/>
        </w:rPr>
        <w:t xml:space="preserve"> </w:t>
      </w:r>
      <w:r w:rsidRPr="001A21E8">
        <w:rPr>
          <w:rFonts w:ascii="Tahoma" w:eastAsia="Tahoma" w:hAnsi="Tahoma" w:cs="Tahoma"/>
          <w:spacing w:val="3"/>
          <w:position w:val="-1"/>
        </w:rPr>
        <w:t>I</w:t>
      </w:r>
      <w:r w:rsidRPr="001A21E8">
        <w:rPr>
          <w:rFonts w:ascii="Tahoma" w:eastAsia="Tahoma" w:hAnsi="Tahoma" w:cs="Tahoma"/>
          <w:position w:val="-1"/>
        </w:rPr>
        <w:t>Z</w:t>
      </w:r>
      <w:r w:rsidRPr="001A21E8">
        <w:rPr>
          <w:rFonts w:ascii="Tahoma" w:eastAsia="Tahoma" w:hAnsi="Tahoma" w:cs="Tahoma"/>
          <w:spacing w:val="-3"/>
          <w:position w:val="-1"/>
        </w:rPr>
        <w:t xml:space="preserve"> </w:t>
      </w:r>
      <w:r w:rsidRPr="001A21E8">
        <w:rPr>
          <w:rFonts w:ascii="Tahoma" w:eastAsia="Tahoma" w:hAnsi="Tahoma" w:cs="Tahoma"/>
          <w:position w:val="-1"/>
        </w:rPr>
        <w:t xml:space="preserve">w </w:t>
      </w:r>
      <w:r w:rsidRPr="001A21E8">
        <w:rPr>
          <w:rFonts w:ascii="Tahoma" w:eastAsia="Tahoma" w:hAnsi="Tahoma" w:cs="Tahoma"/>
          <w:spacing w:val="1"/>
          <w:position w:val="-1"/>
        </w:rPr>
        <w:t>te</w:t>
      </w:r>
      <w:r w:rsidRPr="001A21E8">
        <w:rPr>
          <w:rFonts w:ascii="Tahoma" w:eastAsia="Tahoma" w:hAnsi="Tahoma" w:cs="Tahoma"/>
          <w:position w:val="-1"/>
        </w:rPr>
        <w:t>r</w:t>
      </w:r>
      <w:r w:rsidRPr="001A21E8">
        <w:rPr>
          <w:rFonts w:ascii="Tahoma" w:eastAsia="Tahoma" w:hAnsi="Tahoma" w:cs="Tahoma"/>
          <w:spacing w:val="1"/>
          <w:position w:val="-1"/>
        </w:rPr>
        <w:t>m</w:t>
      </w:r>
      <w:r w:rsidRPr="001A21E8">
        <w:rPr>
          <w:rFonts w:ascii="Tahoma" w:eastAsia="Tahoma" w:hAnsi="Tahoma" w:cs="Tahoma"/>
          <w:position w:val="-1"/>
        </w:rPr>
        <w:t>i</w:t>
      </w:r>
      <w:r w:rsidRPr="001A21E8">
        <w:rPr>
          <w:rFonts w:ascii="Tahoma" w:eastAsia="Tahoma" w:hAnsi="Tahoma" w:cs="Tahoma"/>
          <w:spacing w:val="-1"/>
          <w:position w:val="-1"/>
        </w:rPr>
        <w:t>n</w:t>
      </w:r>
      <w:r w:rsidRPr="001A21E8">
        <w:rPr>
          <w:rFonts w:ascii="Tahoma" w:eastAsia="Tahoma" w:hAnsi="Tahoma" w:cs="Tahoma"/>
          <w:position w:val="-1"/>
        </w:rPr>
        <w:t>ie</w:t>
      </w:r>
      <w:r w:rsidRPr="001A21E8">
        <w:rPr>
          <w:rFonts w:ascii="Tahoma" w:eastAsia="Tahoma" w:hAnsi="Tahoma" w:cs="Tahoma"/>
          <w:spacing w:val="-7"/>
          <w:position w:val="-1"/>
        </w:rPr>
        <w:t xml:space="preserve"> </w:t>
      </w:r>
      <w:r w:rsidRPr="001A21E8">
        <w:rPr>
          <w:rFonts w:ascii="Tahoma" w:eastAsia="Tahoma" w:hAnsi="Tahoma" w:cs="Tahoma"/>
          <w:position w:val="-1"/>
        </w:rPr>
        <w:t>do</w:t>
      </w:r>
      <w:r w:rsidRPr="001A21E8">
        <w:rPr>
          <w:rFonts w:ascii="Tahoma" w:eastAsia="Tahoma" w:hAnsi="Tahoma" w:cs="Tahoma"/>
          <w:spacing w:val="-2"/>
          <w:position w:val="-1"/>
        </w:rPr>
        <w:t xml:space="preserve"> </w:t>
      </w:r>
      <w:r w:rsidRPr="001A21E8">
        <w:rPr>
          <w:rFonts w:ascii="Tahoma" w:eastAsia="Tahoma" w:hAnsi="Tahoma" w:cs="Tahoma"/>
          <w:position w:val="-1"/>
        </w:rPr>
        <w:t>3</w:t>
      </w:r>
      <w:r w:rsidRPr="001A21E8">
        <w:rPr>
          <w:rFonts w:ascii="Tahoma" w:eastAsia="Tahoma" w:hAnsi="Tahoma" w:cs="Tahoma"/>
          <w:spacing w:val="-1"/>
          <w:position w:val="-1"/>
        </w:rPr>
        <w:t xml:space="preserve"> </w:t>
      </w:r>
      <w:r w:rsidRPr="001A21E8">
        <w:rPr>
          <w:rFonts w:ascii="Tahoma" w:eastAsia="Tahoma" w:hAnsi="Tahoma" w:cs="Tahoma"/>
          <w:position w:val="-1"/>
        </w:rPr>
        <w:t>mi</w:t>
      </w:r>
      <w:r w:rsidRPr="001A21E8">
        <w:rPr>
          <w:rFonts w:ascii="Tahoma" w:eastAsia="Tahoma" w:hAnsi="Tahoma" w:cs="Tahoma"/>
          <w:spacing w:val="1"/>
          <w:position w:val="-1"/>
        </w:rPr>
        <w:t>e</w:t>
      </w:r>
      <w:r w:rsidRPr="001A21E8">
        <w:rPr>
          <w:rFonts w:ascii="Tahoma" w:eastAsia="Tahoma" w:hAnsi="Tahoma" w:cs="Tahoma"/>
          <w:spacing w:val="2"/>
          <w:position w:val="-1"/>
        </w:rPr>
        <w:t>s</w:t>
      </w:r>
      <w:r w:rsidRPr="001A21E8">
        <w:rPr>
          <w:rFonts w:ascii="Tahoma" w:eastAsia="Tahoma" w:hAnsi="Tahoma" w:cs="Tahoma"/>
          <w:position w:val="-1"/>
        </w:rPr>
        <w:t>i</w:t>
      </w:r>
      <w:r w:rsidRPr="001A21E8">
        <w:rPr>
          <w:rFonts w:ascii="Tahoma" w:eastAsia="Tahoma" w:hAnsi="Tahoma" w:cs="Tahoma"/>
          <w:spacing w:val="1"/>
          <w:position w:val="-1"/>
        </w:rPr>
        <w:t>ę</w:t>
      </w:r>
      <w:r w:rsidRPr="001A21E8">
        <w:rPr>
          <w:rFonts w:ascii="Tahoma" w:eastAsia="Tahoma" w:hAnsi="Tahoma" w:cs="Tahoma"/>
          <w:spacing w:val="-1"/>
          <w:position w:val="-1"/>
        </w:rPr>
        <w:t>c</w:t>
      </w:r>
      <w:r w:rsidRPr="001A21E8">
        <w:rPr>
          <w:rFonts w:ascii="Tahoma" w:eastAsia="Tahoma" w:hAnsi="Tahoma" w:cs="Tahoma"/>
          <w:position w:val="-1"/>
        </w:rPr>
        <w:t>y</w:t>
      </w:r>
      <w:r w:rsidRPr="001A21E8">
        <w:rPr>
          <w:rFonts w:ascii="Tahoma" w:eastAsia="Tahoma" w:hAnsi="Tahoma" w:cs="Tahoma"/>
          <w:spacing w:val="-7"/>
          <w:position w:val="-1"/>
        </w:rPr>
        <w:t xml:space="preserve"> </w:t>
      </w:r>
      <w:r w:rsidRPr="001A21E8">
        <w:rPr>
          <w:rFonts w:ascii="Tahoma" w:eastAsia="Tahoma" w:hAnsi="Tahoma" w:cs="Tahoma"/>
          <w:position w:val="-1"/>
        </w:rPr>
        <w:t>od</w:t>
      </w:r>
      <w:r w:rsidRPr="001A21E8">
        <w:rPr>
          <w:rFonts w:ascii="Tahoma" w:eastAsia="Tahoma" w:hAnsi="Tahoma" w:cs="Tahoma"/>
          <w:spacing w:val="-2"/>
          <w:position w:val="-1"/>
        </w:rPr>
        <w:t xml:space="preserve"> </w:t>
      </w:r>
      <w:r w:rsidRPr="001A21E8">
        <w:rPr>
          <w:rFonts w:ascii="Tahoma" w:eastAsia="Tahoma" w:hAnsi="Tahoma" w:cs="Tahoma"/>
          <w:position w:val="-1"/>
        </w:rPr>
        <w:t>dn</w:t>
      </w:r>
      <w:r w:rsidRPr="001A21E8">
        <w:rPr>
          <w:rFonts w:ascii="Tahoma" w:eastAsia="Tahoma" w:hAnsi="Tahoma" w:cs="Tahoma"/>
          <w:spacing w:val="2"/>
          <w:position w:val="-1"/>
        </w:rPr>
        <w:t>i</w:t>
      </w:r>
      <w:r w:rsidRPr="001A21E8">
        <w:rPr>
          <w:rFonts w:ascii="Tahoma" w:eastAsia="Tahoma" w:hAnsi="Tahoma" w:cs="Tahoma"/>
          <w:position w:val="-1"/>
        </w:rPr>
        <w:t>a</w:t>
      </w:r>
      <w:r w:rsidRPr="001A21E8">
        <w:rPr>
          <w:rFonts w:ascii="Tahoma" w:eastAsia="Tahoma" w:hAnsi="Tahoma" w:cs="Tahoma"/>
          <w:spacing w:val="-3"/>
          <w:position w:val="-1"/>
        </w:rPr>
        <w:t xml:space="preserve"> </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position w:val="-1"/>
        </w:rPr>
        <w:t>go</w:t>
      </w:r>
      <w:r w:rsidRPr="001A21E8">
        <w:rPr>
          <w:rFonts w:ascii="Tahoma" w:eastAsia="Tahoma" w:hAnsi="Tahoma" w:cs="Tahoma"/>
          <w:spacing w:val="-4"/>
          <w:position w:val="-1"/>
        </w:rPr>
        <w:t xml:space="preserve"> </w:t>
      </w:r>
      <w:r w:rsidRPr="001A21E8">
        <w:rPr>
          <w:rFonts w:ascii="Tahoma" w:eastAsia="Tahoma" w:hAnsi="Tahoma" w:cs="Tahoma"/>
          <w:position w:val="-1"/>
        </w:rPr>
        <w:t>poniesi</w:t>
      </w:r>
      <w:r w:rsidRPr="001A21E8">
        <w:rPr>
          <w:rFonts w:ascii="Tahoma" w:eastAsia="Tahoma" w:hAnsi="Tahoma" w:cs="Tahoma"/>
          <w:spacing w:val="3"/>
          <w:position w:val="-1"/>
        </w:rPr>
        <w:t>e</w:t>
      </w:r>
      <w:r w:rsidRPr="001A21E8">
        <w:rPr>
          <w:rFonts w:ascii="Tahoma" w:eastAsia="Tahoma" w:hAnsi="Tahoma" w:cs="Tahoma"/>
          <w:spacing w:val="-1"/>
          <w:position w:val="-1"/>
        </w:rPr>
        <w:t>n</w:t>
      </w:r>
      <w:r w:rsidRPr="001A21E8">
        <w:rPr>
          <w:rFonts w:ascii="Tahoma" w:eastAsia="Tahoma" w:hAnsi="Tahoma" w:cs="Tahoma"/>
          <w:position w:val="-1"/>
        </w:rPr>
        <w:t>i</w:t>
      </w:r>
      <w:r w:rsidRPr="001A21E8">
        <w:rPr>
          <w:rFonts w:ascii="Tahoma" w:eastAsia="Tahoma" w:hAnsi="Tahoma" w:cs="Tahoma"/>
          <w:spacing w:val="1"/>
          <w:position w:val="-1"/>
        </w:rPr>
        <w:t>a</w:t>
      </w:r>
      <w:r w:rsidR="00051F06" w:rsidRPr="001A21E8">
        <w:rPr>
          <w:rFonts w:ascii="Tahoma" w:eastAsia="Tahoma" w:hAnsi="Tahoma" w:cs="Tahoma"/>
          <w:spacing w:val="6"/>
          <w:position w:val="-1"/>
        </w:rPr>
        <w:t>.</w:t>
      </w:r>
      <w:r w:rsidR="00051F06" w:rsidRPr="001A21E8">
        <w:rPr>
          <w:rStyle w:val="Odwoanieprzypisudolnego"/>
          <w:rFonts w:ascii="Tahoma" w:eastAsia="Tahoma" w:hAnsi="Tahoma" w:cs="Tahoma"/>
          <w:spacing w:val="6"/>
          <w:position w:val="-1"/>
        </w:rPr>
        <w:footnoteReference w:id="52"/>
      </w:r>
    </w:p>
    <w:p w14:paraId="5793D035" w14:textId="77777777" w:rsidR="00A549C4" w:rsidRDefault="00A549C4" w:rsidP="005E0A08">
      <w:pPr>
        <w:spacing w:line="276" w:lineRule="auto"/>
        <w:ind w:right="14"/>
        <w:rPr>
          <w:rFonts w:ascii="Tahoma" w:eastAsia="Tahoma" w:hAnsi="Tahoma" w:cs="Tahoma"/>
        </w:rPr>
      </w:pPr>
    </w:p>
    <w:p w14:paraId="4C8AB2AE" w14:textId="02C349B8" w:rsidR="00942F4E" w:rsidRPr="001A21E8" w:rsidRDefault="00280ADA" w:rsidP="00820FBB">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1</w:t>
      </w:r>
      <w:r w:rsidR="009B73C7" w:rsidRPr="00B60F60">
        <w:rPr>
          <w:rFonts w:ascii="Tahoma" w:eastAsia="Tahoma" w:hAnsi="Tahoma" w:cs="Tahoma"/>
        </w:rPr>
        <w:t>4</w:t>
      </w:r>
      <w:r w:rsidRPr="001A21E8">
        <w:rPr>
          <w:rFonts w:ascii="Tahoma" w:eastAsia="Tahoma" w:hAnsi="Tahoma" w:cs="Tahoma"/>
          <w:w w:val="99"/>
        </w:rPr>
        <w:t>.</w:t>
      </w:r>
    </w:p>
    <w:p w14:paraId="097A58E0" w14:textId="6D3A4E4E" w:rsidR="001A2F75" w:rsidRPr="001A21E8" w:rsidRDefault="00280ADA" w:rsidP="005100BA">
      <w:pPr>
        <w:pStyle w:val="Akapitzlist"/>
        <w:numPr>
          <w:ilvl w:val="0"/>
          <w:numId w:val="21"/>
        </w:numPr>
        <w:tabs>
          <w:tab w:val="clear" w:pos="360"/>
          <w:tab w:val="num" w:pos="426"/>
        </w:tabs>
        <w:spacing w:line="276" w:lineRule="auto"/>
        <w:ind w:left="426" w:right="14" w:hanging="426"/>
        <w:jc w:val="both"/>
        <w:rPr>
          <w:rFonts w:ascii="Tahoma" w:eastAsia="Tahoma" w:hAnsi="Tahoma" w:cs="Tahoma"/>
          <w:position w:val="-1"/>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0"/>
        </w:rPr>
        <w:t xml:space="preserve"> </w:t>
      </w:r>
      <w:r w:rsidRPr="001A21E8">
        <w:rPr>
          <w:rFonts w:ascii="Tahoma" w:eastAsia="Tahoma" w:hAnsi="Tahoma" w:cs="Tahoma"/>
        </w:rPr>
        <w:t>ma</w:t>
      </w:r>
      <w:r w:rsidRPr="001A21E8">
        <w:rPr>
          <w:rFonts w:ascii="Tahoma" w:eastAsia="Tahoma" w:hAnsi="Tahoma" w:cs="Tahoma"/>
          <w:spacing w:val="17"/>
        </w:rPr>
        <w:t xml:space="preserve"> </w:t>
      </w:r>
      <w:r w:rsidRPr="001A21E8">
        <w:rPr>
          <w:rFonts w:ascii="Tahoma" w:eastAsia="Tahoma" w:hAnsi="Tahoma" w:cs="Tahoma"/>
        </w:rPr>
        <w:t>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4"/>
        </w:rPr>
        <w:t>e</w:t>
      </w:r>
      <w:r w:rsidRPr="001A21E8">
        <w:rPr>
          <w:rFonts w:ascii="Tahoma" w:eastAsia="Tahoma" w:hAnsi="Tahoma" w:cs="Tahoma"/>
        </w:rPr>
        <w:t>k</w:t>
      </w:r>
      <w:r w:rsidRPr="001A21E8">
        <w:rPr>
          <w:rFonts w:ascii="Tahoma" w:eastAsia="Tahoma" w:hAnsi="Tahoma" w:cs="Tahoma"/>
          <w:spacing w:val="12"/>
        </w:rPr>
        <w:t xml:space="preserve"> </w:t>
      </w:r>
      <w:r w:rsidRPr="001A21E8">
        <w:rPr>
          <w:rFonts w:ascii="Tahoma" w:eastAsia="Tahoma" w:hAnsi="Tahoma" w:cs="Tahoma"/>
          <w:spacing w:val="-1"/>
        </w:rPr>
        <w:t>uj</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0"/>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rPr>
        <w:t>odó</w:t>
      </w:r>
      <w:r w:rsidRPr="001A21E8">
        <w:rPr>
          <w:rFonts w:ascii="Tahoma" w:eastAsia="Tahoma" w:hAnsi="Tahoma" w:cs="Tahoma"/>
          <w:spacing w:val="-4"/>
        </w:rPr>
        <w:t>w</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óre</w:t>
      </w:r>
      <w:r w:rsidRPr="001A21E8">
        <w:rPr>
          <w:rFonts w:ascii="Tahoma" w:eastAsia="Tahoma" w:hAnsi="Tahoma" w:cs="Tahoma"/>
          <w:spacing w:val="15"/>
        </w:rPr>
        <w:t xml:space="preserve"> </w:t>
      </w:r>
      <w:r w:rsidRPr="001A21E8">
        <w:rPr>
          <w:rFonts w:ascii="Tahoma" w:eastAsia="Tahoma" w:hAnsi="Tahoma" w:cs="Tahoma"/>
          <w:spacing w:val="1"/>
        </w:rPr>
        <w:t>p</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9"/>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zku</w:t>
      </w:r>
      <w:r w:rsidRPr="001A21E8">
        <w:rPr>
          <w:rFonts w:ascii="Tahoma" w:eastAsia="Tahoma" w:hAnsi="Tahoma" w:cs="Tahoma"/>
          <w:spacing w:val="11"/>
        </w:rPr>
        <w:t xml:space="preserve"> </w:t>
      </w:r>
      <w:r w:rsidR="007D5D6B">
        <w:rPr>
          <w:rFonts w:ascii="Tahoma" w:eastAsia="Tahoma" w:hAnsi="Tahoma" w:cs="Tahoma"/>
          <w:spacing w:val="11"/>
        </w:rPr>
        <w:br/>
      </w:r>
      <w:r w:rsidRPr="001A21E8">
        <w:rPr>
          <w:rFonts w:ascii="Tahoma" w:eastAsia="Tahoma" w:hAnsi="Tahoma" w:cs="Tahoma"/>
        </w:rPr>
        <w:t>z</w:t>
      </w:r>
      <w:r w:rsidRPr="001A21E8">
        <w:rPr>
          <w:rFonts w:ascii="Tahoma" w:eastAsia="Tahoma" w:hAnsi="Tahoma" w:cs="Tahoma"/>
          <w:spacing w:val="18"/>
        </w:rPr>
        <w:t xml:space="preserve"> </w:t>
      </w:r>
      <w:r w:rsidRPr="00820FBB">
        <w:rPr>
          <w:rFonts w:ascii="Tahoma" w:eastAsia="Tahoma" w:hAnsi="Tahoma" w:cs="Tahoma"/>
        </w:rPr>
        <w:t>realizacją</w:t>
      </w:r>
      <w:r w:rsidR="003F58A8">
        <w:rPr>
          <w:rFonts w:ascii="Tahoma" w:eastAsia="Tahoma" w:hAnsi="Tahoma" w:cs="Tahoma"/>
          <w:w w:val="99"/>
        </w:rPr>
        <w:t xml:space="preserve"> </w:t>
      </w:r>
      <w:r w:rsidRPr="001A21E8">
        <w:rPr>
          <w:rFonts w:ascii="Tahoma" w:eastAsia="Tahoma" w:hAnsi="Tahoma" w:cs="Tahoma"/>
          <w:position w:val="-1"/>
        </w:rPr>
        <w:t>pro</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spacing w:val="-1"/>
          <w:position w:val="-1"/>
        </w:rPr>
        <w:t>k</w:t>
      </w:r>
      <w:r w:rsidRPr="001A21E8">
        <w:rPr>
          <w:rFonts w:ascii="Tahoma" w:eastAsia="Tahoma" w:hAnsi="Tahoma" w:cs="Tahoma"/>
          <w:position w:val="-1"/>
        </w:rPr>
        <w:t>t</w:t>
      </w:r>
      <w:r w:rsidRPr="001A21E8">
        <w:rPr>
          <w:rFonts w:ascii="Tahoma" w:eastAsia="Tahoma" w:hAnsi="Tahoma" w:cs="Tahoma"/>
          <w:spacing w:val="-1"/>
          <w:position w:val="-1"/>
        </w:rPr>
        <w:t>u</w:t>
      </w:r>
      <w:r w:rsidRPr="001A21E8">
        <w:rPr>
          <w:rFonts w:ascii="Tahoma" w:eastAsia="Tahoma" w:hAnsi="Tahoma" w:cs="Tahoma"/>
          <w:position w:val="-1"/>
        </w:rPr>
        <w:t>.</w:t>
      </w:r>
    </w:p>
    <w:p w14:paraId="35B042B2" w14:textId="4317B080" w:rsidR="00942F4E" w:rsidRPr="001A21E8" w:rsidRDefault="00280ADA" w:rsidP="005100BA">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 xml:space="preserve">u gdy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56"/>
        </w:rPr>
        <w:t xml:space="preserve"> </w:t>
      </w:r>
      <w:r w:rsidRPr="001A21E8">
        <w:rPr>
          <w:rFonts w:ascii="Tahoma" w:eastAsia="Tahoma" w:hAnsi="Tahoma" w:cs="Tahoma"/>
        </w:rPr>
        <w:t>g</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58"/>
        </w:rPr>
        <w:t xml:space="preserve"> </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pie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 do</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od</w:t>
      </w:r>
      <w:r w:rsidRPr="001A21E8">
        <w:rPr>
          <w:rFonts w:ascii="Tahoma" w:eastAsia="Tahoma" w:hAnsi="Tahoma" w:cs="Tahoma"/>
          <w:spacing w:val="-12"/>
        </w:rPr>
        <w:t>y</w:t>
      </w:r>
      <w:r w:rsidRPr="001A21E8">
        <w:rPr>
          <w:rFonts w:ascii="Tahoma" w:eastAsia="Tahoma" w:hAnsi="Tahoma" w:cs="Tahoma"/>
        </w:rPr>
        <w:t>,</w:t>
      </w:r>
      <w:r w:rsidRPr="001A21E8">
        <w:rPr>
          <w:rFonts w:ascii="Tahoma" w:eastAsia="Tahoma" w:hAnsi="Tahoma" w:cs="Tahoma"/>
          <w:spacing w:val="56"/>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ef</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1"/>
        </w:rPr>
        <w:t>w</w:t>
      </w:r>
      <w:r w:rsidRPr="001A21E8">
        <w:rPr>
          <w:rFonts w:ascii="Tahoma" w:eastAsia="Tahoma" w:hAnsi="Tahoma" w:cs="Tahoma"/>
          <w:spacing w:val="-1"/>
        </w:rPr>
        <w:t>yk</w:t>
      </w:r>
      <w:r w:rsidRPr="001A21E8">
        <w:rPr>
          <w:rFonts w:ascii="Tahoma" w:eastAsia="Tahoma" w:hAnsi="Tahoma" w:cs="Tahoma"/>
          <w:spacing w:val="1"/>
        </w:rPr>
        <w:t>a</w:t>
      </w:r>
      <w:r w:rsidRPr="001A21E8">
        <w:rPr>
          <w:rFonts w:ascii="Tahoma" w:eastAsia="Tahoma" w:hAnsi="Tahoma" w:cs="Tahoma"/>
          <w:spacing w:val="3"/>
        </w:rPr>
        <w:t>z</w:t>
      </w:r>
      <w:r w:rsidRPr="001A21E8">
        <w:rPr>
          <w:rFonts w:ascii="Tahoma" w:eastAsia="Tahoma" w:hAnsi="Tahoma" w:cs="Tahoma"/>
          <w:spacing w:val="-1"/>
        </w:rPr>
        <w:t>uj</w:t>
      </w:r>
      <w:r w:rsidRPr="001A21E8">
        <w:rPr>
          <w:rFonts w:ascii="Tahoma" w:eastAsia="Tahoma" w:hAnsi="Tahoma" w:cs="Tahoma"/>
        </w:rPr>
        <w:t xml:space="preserve">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58"/>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52"/>
        </w:rPr>
        <w:t xml:space="preserve"> </w:t>
      </w:r>
      <w:r w:rsidRPr="001A21E8">
        <w:rPr>
          <w:rFonts w:ascii="Tahoma" w:eastAsia="Tahoma" w:hAnsi="Tahoma" w:cs="Tahoma"/>
        </w:rPr>
        <w:t>o</w:t>
      </w:r>
      <w:r w:rsidRPr="001A21E8">
        <w:rPr>
          <w:rFonts w:ascii="Tahoma" w:eastAsia="Tahoma" w:hAnsi="Tahoma" w:cs="Tahoma"/>
          <w:spacing w:val="60"/>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54"/>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ość</w:t>
      </w:r>
      <w:r w:rsidRPr="001A21E8">
        <w:rPr>
          <w:rFonts w:ascii="Tahoma" w:eastAsia="Tahoma" w:hAnsi="Tahoma" w:cs="Tahoma"/>
          <w:spacing w:val="55"/>
        </w:rPr>
        <w:t xml:space="preserve"> </w:t>
      </w:r>
      <w:r w:rsidRPr="001A21E8">
        <w:rPr>
          <w:rFonts w:ascii="Tahoma" w:eastAsia="Tahoma" w:hAnsi="Tahoma" w:cs="Tahoma"/>
          <w:spacing w:val="-1"/>
        </w:rPr>
        <w:t>u</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 d</w:t>
      </w:r>
      <w:r w:rsidRPr="001A21E8">
        <w:rPr>
          <w:rFonts w:ascii="Tahoma" w:eastAsia="Tahoma" w:hAnsi="Tahoma" w:cs="Tahoma"/>
          <w:spacing w:val="2"/>
        </w:rPr>
        <w:t>o</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2"/>
        </w:rPr>
        <w:t>d</w:t>
      </w:r>
      <w:r w:rsidRPr="001A21E8">
        <w:rPr>
          <w:rFonts w:ascii="Tahoma" w:eastAsia="Tahoma" w:hAnsi="Tahoma" w:cs="Tahoma"/>
        </w:rPr>
        <w:t>u</w:t>
      </w:r>
      <w:r w:rsidRPr="001A21E8">
        <w:rPr>
          <w:rFonts w:ascii="Tahoma" w:eastAsia="Tahoma" w:hAnsi="Tahoma" w:cs="Tahoma"/>
          <w:spacing w:val="52"/>
        </w:rPr>
        <w:t xml:space="preserve"> </w:t>
      </w:r>
      <w:r w:rsidRPr="001A21E8">
        <w:rPr>
          <w:rFonts w:ascii="Tahoma" w:eastAsia="Tahoma" w:hAnsi="Tahoma" w:cs="Tahoma"/>
        </w:rPr>
        <w:t>i d</w:t>
      </w:r>
      <w:r w:rsidRPr="001A21E8">
        <w:rPr>
          <w:rFonts w:ascii="Tahoma" w:eastAsia="Tahoma" w:hAnsi="Tahoma" w:cs="Tahoma"/>
          <w:spacing w:val="2"/>
        </w:rPr>
        <w:t>o</w:t>
      </w:r>
      <w:r w:rsidRPr="001A21E8">
        <w:rPr>
          <w:rFonts w:ascii="Tahoma" w:eastAsia="Tahoma" w:hAnsi="Tahoma" w:cs="Tahoma"/>
          <w:spacing w:val="5"/>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52"/>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o</w:t>
      </w:r>
      <w:r w:rsidRPr="001A21E8">
        <w:rPr>
          <w:rFonts w:ascii="Tahoma" w:eastAsia="Tahoma" w:hAnsi="Tahoma" w:cs="Tahoma"/>
          <w:spacing w:val="56"/>
        </w:rPr>
        <w:t xml:space="preserve"> </w:t>
      </w:r>
      <w:r w:rsidRPr="001A21E8">
        <w:rPr>
          <w:rFonts w:ascii="Tahoma" w:eastAsia="Tahoma" w:hAnsi="Tahoma" w:cs="Tahoma"/>
          <w:spacing w:val="3"/>
        </w:rPr>
        <w:t>z</w:t>
      </w:r>
      <w:r w:rsidRPr="001A21E8">
        <w:rPr>
          <w:rFonts w:ascii="Tahoma" w:eastAsia="Tahoma" w:hAnsi="Tahoma" w:cs="Tahoma"/>
          <w:spacing w:val="1"/>
        </w:rPr>
        <w:t>w</w:t>
      </w:r>
      <w:r w:rsidRPr="001A21E8">
        <w:rPr>
          <w:rFonts w:ascii="Tahoma" w:eastAsia="Tahoma" w:hAnsi="Tahoma" w:cs="Tahoma"/>
        </w:rPr>
        <w:t>rotu</w:t>
      </w:r>
      <w:r w:rsidRPr="001A21E8">
        <w:rPr>
          <w:rFonts w:ascii="Tahoma" w:eastAsia="Tahoma" w:hAnsi="Tahoma" w:cs="Tahoma"/>
          <w:spacing w:val="53"/>
        </w:rPr>
        <w:t xml:space="preserve"> </w:t>
      </w:r>
      <w:r w:rsidRPr="001A21E8">
        <w:rPr>
          <w:rFonts w:ascii="Tahoma" w:eastAsia="Tahoma" w:hAnsi="Tahoma" w:cs="Tahoma"/>
        </w:rPr>
        <w:t>w</w:t>
      </w:r>
      <w:r w:rsidRPr="001A21E8">
        <w:rPr>
          <w:rFonts w:ascii="Tahoma" w:eastAsia="Tahoma" w:hAnsi="Tahoma" w:cs="Tahoma"/>
          <w:spacing w:val="59"/>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e zgod</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00741A50" w:rsidRPr="001A21E8">
        <w:rPr>
          <w:rFonts w:ascii="Tahoma" w:eastAsia="Tahoma" w:hAnsi="Tahoma" w:cs="Tahoma"/>
          <w:spacing w:val="57"/>
        </w:rPr>
        <w:t xml:space="preserve"> </w:t>
      </w:r>
      <w:r w:rsidRPr="001A21E8">
        <w:rPr>
          <w:rFonts w:ascii="Tahoma" w:eastAsia="Tahoma" w:hAnsi="Tahoma" w:cs="Tahoma"/>
        </w:rPr>
        <w:t>z</w:t>
      </w:r>
      <w:r w:rsidR="00741A50" w:rsidRPr="001A21E8">
        <w:rPr>
          <w:rFonts w:ascii="Tahoma" w:eastAsia="Tahoma" w:hAnsi="Tahoma" w:cs="Tahoma"/>
          <w:spacing w:val="2"/>
        </w:rPr>
        <w:t xml:space="preserve"> </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1"/>
        </w:rPr>
        <w:t>1</w:t>
      </w:r>
      <w:r w:rsidR="009B73C7">
        <w:rPr>
          <w:rFonts w:ascii="Tahoma" w:eastAsia="Tahoma" w:hAnsi="Tahoma" w:cs="Tahoma"/>
          <w:spacing w:val="1"/>
        </w:rPr>
        <w:t>1</w:t>
      </w:r>
      <w:r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 xml:space="preserve"> 1</w:t>
      </w:r>
      <w:r w:rsidR="00057C2D">
        <w:rPr>
          <w:rFonts w:ascii="Tahoma" w:eastAsia="Tahoma" w:hAnsi="Tahoma" w:cs="Tahoma"/>
          <w:spacing w:val="-1"/>
        </w:rPr>
        <w:t>6</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spacing w:val="1"/>
        </w:rPr>
        <w:t>3</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spacing w:val="-2"/>
        </w:rPr>
        <w:t>r</w:t>
      </w:r>
      <w:r w:rsidRPr="001A21E8">
        <w:rPr>
          <w:rFonts w:ascii="Tahoma" w:eastAsia="Tahoma" w:hAnsi="Tahoma" w:cs="Tahoma"/>
          <w:spacing w:val="3"/>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3"/>
        </w:rPr>
        <w:t xml:space="preserve"> </w:t>
      </w:r>
      <w:r w:rsidRPr="001A21E8">
        <w:rPr>
          <w:rFonts w:ascii="Tahoma" w:eastAsia="Tahoma" w:hAnsi="Tahoma" w:cs="Tahoma"/>
        </w:rPr>
        <w:t>I</w:t>
      </w:r>
      <w:r w:rsidRPr="001A21E8">
        <w:rPr>
          <w:rFonts w:ascii="Tahoma" w:eastAsia="Tahoma" w:hAnsi="Tahoma" w:cs="Tahoma"/>
          <w:spacing w:val="-1"/>
        </w:rPr>
        <w:t>Z</w:t>
      </w:r>
      <w:r w:rsidRPr="001A21E8">
        <w:rPr>
          <w:rFonts w:ascii="Tahoma" w:eastAsia="Tahoma" w:hAnsi="Tahoma" w:cs="Tahoma"/>
        </w:rPr>
        <w:t>. Od</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g</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ro</w:t>
      </w:r>
      <w:r w:rsidRPr="001A21E8">
        <w:rPr>
          <w:rFonts w:ascii="Tahoma" w:eastAsia="Tahoma" w:hAnsi="Tahoma" w:cs="Tahoma"/>
          <w:spacing w:val="-1"/>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3"/>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2"/>
        </w:rPr>
        <w:t>d</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ie są</w:t>
      </w:r>
      <w:r w:rsidRPr="001A21E8">
        <w:rPr>
          <w:rFonts w:ascii="Tahoma" w:eastAsia="Tahoma" w:hAnsi="Tahoma" w:cs="Tahoma"/>
          <w:spacing w:val="-1"/>
        </w:rPr>
        <w:t xml:space="preserve"> n</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ods</w:t>
      </w:r>
      <w:r w:rsidRPr="001A21E8">
        <w:rPr>
          <w:rFonts w:ascii="Tahoma" w:eastAsia="Tahoma" w:hAnsi="Tahoma" w:cs="Tahoma"/>
          <w:spacing w:val="1"/>
        </w:rPr>
        <w:t>e</w:t>
      </w:r>
      <w:r w:rsidRPr="001A21E8">
        <w:rPr>
          <w:rFonts w:ascii="Tahoma" w:eastAsia="Tahoma" w:hAnsi="Tahoma" w:cs="Tahoma"/>
          <w:spacing w:val="3"/>
        </w:rPr>
        <w:t>t</w:t>
      </w:r>
      <w:r w:rsidRPr="001A21E8">
        <w:rPr>
          <w:rFonts w:ascii="Tahoma" w:eastAsia="Tahoma" w:hAnsi="Tahoma" w:cs="Tahoma"/>
          <w:spacing w:val="-1"/>
        </w:rPr>
        <w:t>k</w:t>
      </w:r>
      <w:r w:rsidRPr="001A21E8">
        <w:rPr>
          <w:rFonts w:ascii="Tahoma" w:eastAsia="Tahoma" w:hAnsi="Tahoma" w:cs="Tahoma"/>
        </w:rPr>
        <w:t>i.</w:t>
      </w:r>
    </w:p>
    <w:p w14:paraId="45FB7EC8" w14:textId="30F1B93A" w:rsidR="00942F4E" w:rsidRPr="001A21E8" w:rsidRDefault="00280ADA" w:rsidP="005100BA">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3"/>
        </w:rPr>
        <w:t xml:space="preserve"> </w:t>
      </w:r>
      <w:r w:rsidRPr="001A21E8">
        <w:rPr>
          <w:rFonts w:ascii="Tahoma" w:eastAsia="Tahoma" w:hAnsi="Tahoma" w:cs="Tahoma"/>
        </w:rPr>
        <w:t>może</w:t>
      </w:r>
      <w:r w:rsidRPr="001A21E8">
        <w:rPr>
          <w:rFonts w:ascii="Tahoma" w:eastAsia="Tahoma" w:hAnsi="Tahoma" w:cs="Tahoma"/>
          <w:spacing w:val="-4"/>
        </w:rPr>
        <w:t xml:space="preserve"> </w:t>
      </w:r>
      <w:r w:rsidRPr="001A21E8">
        <w:rPr>
          <w:rFonts w:ascii="Tahoma" w:eastAsia="Tahoma" w:hAnsi="Tahoma" w:cs="Tahoma"/>
          <w:spacing w:val="1"/>
        </w:rPr>
        <w:t>we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4"/>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0"/>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rotu</w:t>
      </w:r>
      <w:r w:rsidRPr="001A21E8">
        <w:rPr>
          <w:rFonts w:ascii="Tahoma" w:eastAsia="Tahoma" w:hAnsi="Tahoma" w:cs="Tahoma"/>
          <w:spacing w:val="55"/>
        </w:rPr>
        <w:t xml:space="preserve"> </w:t>
      </w:r>
      <w:r w:rsidRPr="001A21E8">
        <w:rPr>
          <w:rFonts w:ascii="Tahoma" w:eastAsia="Tahoma" w:hAnsi="Tahoma" w:cs="Tahoma"/>
        </w:rPr>
        <w:t>doc</w:t>
      </w:r>
      <w:r w:rsidRPr="001A21E8">
        <w:rPr>
          <w:rFonts w:ascii="Tahoma" w:eastAsia="Tahoma" w:hAnsi="Tahoma" w:cs="Tahoma"/>
          <w:spacing w:val="1"/>
        </w:rPr>
        <w:t>h</w:t>
      </w:r>
      <w:r w:rsidRPr="001A21E8">
        <w:rPr>
          <w:rFonts w:ascii="Tahoma" w:eastAsia="Tahoma" w:hAnsi="Tahoma" w:cs="Tahoma"/>
        </w:rPr>
        <w:t>odu</w:t>
      </w:r>
      <w:r w:rsidRPr="001A21E8">
        <w:rPr>
          <w:rFonts w:ascii="Tahoma" w:eastAsia="Tahoma" w:hAnsi="Tahoma" w:cs="Tahoma"/>
          <w:spacing w:val="-8"/>
        </w:rPr>
        <w:t xml:space="preserve"> </w:t>
      </w:r>
      <w:r w:rsidRPr="001A21E8">
        <w:rPr>
          <w:rFonts w:ascii="Tahoma" w:eastAsia="Tahoma" w:hAnsi="Tahoma" w:cs="Tahoma"/>
        </w:rPr>
        <w:t xml:space="preserve">w </w:t>
      </w:r>
      <w:r w:rsidRPr="001A21E8">
        <w:rPr>
          <w:rFonts w:ascii="Tahoma" w:eastAsia="Tahoma" w:hAnsi="Tahoma" w:cs="Tahoma"/>
          <w:spacing w:val="2"/>
        </w:rPr>
        <w:t>i</w:t>
      </w:r>
      <w:r w:rsidRPr="001A21E8">
        <w:rPr>
          <w:rFonts w:ascii="Tahoma" w:eastAsia="Tahoma" w:hAnsi="Tahoma" w:cs="Tahoma"/>
          <w:spacing w:val="4"/>
        </w:rPr>
        <w:t>n</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5"/>
        </w:rPr>
        <w:t xml:space="preserve"> </w:t>
      </w:r>
      <w:r w:rsidRPr="001A21E8">
        <w:rPr>
          <w:rFonts w:ascii="Tahoma" w:eastAsia="Tahoma" w:hAnsi="Tahoma" w:cs="Tahoma"/>
          <w:spacing w:val="1"/>
        </w:rPr>
        <w:t>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spacing w:val="-1"/>
        </w:rPr>
        <w:t>n</w:t>
      </w:r>
      <w:r w:rsidRPr="001A21E8">
        <w:rPr>
          <w:rFonts w:ascii="Tahoma" w:eastAsia="Tahoma" w:hAnsi="Tahoma" w:cs="Tahoma"/>
        </w:rPr>
        <w:t>iż</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w §</w:t>
      </w:r>
      <w:r w:rsidRPr="001A21E8">
        <w:rPr>
          <w:rFonts w:ascii="Tahoma" w:eastAsia="Tahoma" w:hAnsi="Tahoma" w:cs="Tahoma"/>
          <w:spacing w:val="-2"/>
        </w:rPr>
        <w:t xml:space="preserve"> </w:t>
      </w:r>
      <w:r w:rsidRPr="001A21E8">
        <w:rPr>
          <w:rFonts w:ascii="Tahoma" w:eastAsia="Tahoma" w:hAnsi="Tahoma" w:cs="Tahoma"/>
          <w:spacing w:val="-1"/>
        </w:rPr>
        <w:t>1</w:t>
      </w:r>
      <w:r w:rsidR="009B73C7">
        <w:rPr>
          <w:rFonts w:ascii="Tahoma" w:eastAsia="Tahoma" w:hAnsi="Tahoma" w:cs="Tahoma"/>
          <w:spacing w:val="-1"/>
        </w:rPr>
        <w:t>1</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 xml:space="preserve"> </w:t>
      </w:r>
      <w:r w:rsidRPr="001A21E8">
        <w:rPr>
          <w:rFonts w:ascii="Tahoma" w:eastAsia="Tahoma" w:hAnsi="Tahoma" w:cs="Tahoma"/>
          <w:spacing w:val="-1"/>
          <w:w w:val="99"/>
        </w:rPr>
        <w:t>1</w:t>
      </w:r>
      <w:r w:rsidR="00057C2D">
        <w:rPr>
          <w:rFonts w:ascii="Tahoma" w:eastAsia="Tahoma" w:hAnsi="Tahoma" w:cs="Tahoma"/>
          <w:spacing w:val="-1"/>
          <w:w w:val="99"/>
        </w:rPr>
        <w:t>6</w:t>
      </w:r>
      <w:r w:rsidRPr="001A21E8">
        <w:rPr>
          <w:rFonts w:ascii="Tahoma" w:eastAsia="Tahoma" w:hAnsi="Tahoma" w:cs="Tahoma"/>
          <w:w w:val="99"/>
        </w:rPr>
        <w:t>.</w:t>
      </w:r>
    </w:p>
    <w:p w14:paraId="73172BAC" w14:textId="26D0928B" w:rsidR="00106485" w:rsidRPr="00BC1E79" w:rsidRDefault="00280ADA" w:rsidP="005100BA">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3"/>
        </w:rPr>
        <w:t>k</w:t>
      </w:r>
      <w:r w:rsidRPr="001A21E8">
        <w:rPr>
          <w:rFonts w:ascii="Tahoma" w:eastAsia="Tahoma" w:hAnsi="Tahoma" w:cs="Tahoma"/>
        </w:rPr>
        <w:t xml:space="preserve">u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u</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
        </w:rPr>
        <w:t xml:space="preserve"> </w:t>
      </w:r>
      <w:r w:rsidRPr="001A21E8">
        <w:rPr>
          <w:rFonts w:ascii="Tahoma" w:eastAsia="Tahoma" w:hAnsi="Tahoma" w:cs="Tahoma"/>
        </w:rPr>
        <w:t>pos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ń</w:t>
      </w:r>
      <w:r w:rsidRPr="001A21E8">
        <w:rPr>
          <w:rFonts w:ascii="Tahoma" w:eastAsia="Tahoma" w:hAnsi="Tahoma" w:cs="Tahoma"/>
          <w:spacing w:val="1"/>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9"/>
        </w:rPr>
        <w:t xml:space="preserve"> </w:t>
      </w:r>
      <w:r w:rsidRPr="001A21E8">
        <w:rPr>
          <w:rFonts w:ascii="Tahoma" w:eastAsia="Tahoma" w:hAnsi="Tahoma" w:cs="Tahoma"/>
          <w:spacing w:val="3"/>
        </w:rPr>
        <w:t>1</w:t>
      </w:r>
      <w:r w:rsidRPr="001A21E8">
        <w:rPr>
          <w:rFonts w:ascii="Tahoma" w:eastAsia="Tahoma" w:hAnsi="Tahoma" w:cs="Tahoma"/>
        </w:rPr>
        <w:t>-3</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 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sto</w:t>
      </w:r>
      <w:r w:rsidRPr="001A21E8">
        <w:rPr>
          <w:rFonts w:ascii="Tahoma" w:eastAsia="Tahoma" w:hAnsi="Tahoma" w:cs="Tahoma"/>
          <w:spacing w:val="2"/>
        </w:rPr>
        <w:t>s</w:t>
      </w:r>
      <w:r w:rsidRPr="001A21E8">
        <w:rPr>
          <w:rFonts w:ascii="Tahoma" w:eastAsia="Tahoma" w:hAnsi="Tahoma" w:cs="Tahoma"/>
          <w:spacing w:val="3"/>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rPr>
        <w:t>się</w:t>
      </w:r>
      <w:r w:rsidRPr="001A21E8">
        <w:rPr>
          <w:rFonts w:ascii="Tahoma" w:eastAsia="Tahoma" w:hAnsi="Tahoma" w:cs="Tahoma"/>
          <w:spacing w:val="9"/>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dn</w:t>
      </w:r>
      <w:r w:rsidRPr="001A21E8">
        <w:rPr>
          <w:rFonts w:ascii="Tahoma" w:eastAsia="Tahoma" w:hAnsi="Tahoma" w:cs="Tahoma"/>
          <w:spacing w:val="2"/>
        </w:rPr>
        <w:t>i</w:t>
      </w:r>
      <w:r w:rsidRPr="001A21E8">
        <w:rPr>
          <w:rFonts w:ascii="Tahoma" w:eastAsia="Tahoma" w:hAnsi="Tahoma" w:cs="Tahoma"/>
        </w:rPr>
        <w:t>o pr</w:t>
      </w:r>
      <w:r w:rsidRPr="001A21E8">
        <w:rPr>
          <w:rFonts w:ascii="Tahoma" w:eastAsia="Tahoma" w:hAnsi="Tahoma" w:cs="Tahoma"/>
          <w:spacing w:val="1"/>
        </w:rPr>
        <w:t>ze</w:t>
      </w:r>
      <w:r w:rsidRPr="001A21E8">
        <w:rPr>
          <w:rFonts w:ascii="Tahoma" w:eastAsia="Tahoma" w:hAnsi="Tahoma" w:cs="Tahoma"/>
        </w:rPr>
        <w:t>pisy</w:t>
      </w:r>
      <w:r w:rsidRPr="001A21E8">
        <w:rPr>
          <w:rFonts w:ascii="Tahoma" w:eastAsia="Tahoma" w:hAnsi="Tahoma" w:cs="Tahoma"/>
          <w:spacing w:val="-8"/>
        </w:rPr>
        <w:t xml:space="preserve"> </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1"/>
        </w:rPr>
        <w:t>1</w:t>
      </w:r>
      <w:r w:rsidR="009B73C7">
        <w:rPr>
          <w:rFonts w:ascii="Tahoma" w:eastAsia="Tahoma" w:hAnsi="Tahoma" w:cs="Tahoma"/>
          <w:spacing w:val="1"/>
        </w:rPr>
        <w:t>6</w:t>
      </w:r>
      <w:r w:rsidRPr="001A21E8">
        <w:rPr>
          <w:rFonts w:ascii="Tahoma" w:eastAsia="Tahoma" w:hAnsi="Tahoma" w:cs="Tahoma"/>
        </w:rPr>
        <w:t>.</w:t>
      </w:r>
    </w:p>
    <w:p w14:paraId="21DAF554" w14:textId="77777777" w:rsidR="00BC1E79" w:rsidRDefault="00BC1E79" w:rsidP="00F10027">
      <w:pPr>
        <w:spacing w:line="276" w:lineRule="auto"/>
        <w:ind w:left="426" w:right="14" w:hanging="426"/>
        <w:jc w:val="both"/>
        <w:rPr>
          <w:rFonts w:ascii="Tahoma" w:eastAsia="Tahoma" w:hAnsi="Tahoma" w:cs="Tahoma"/>
        </w:rPr>
      </w:pPr>
    </w:p>
    <w:p w14:paraId="5AF35174" w14:textId="1C16711E" w:rsidR="00942F4E" w:rsidRDefault="00280ADA" w:rsidP="00A549C4">
      <w:pPr>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1</w:t>
      </w:r>
      <w:r w:rsidR="009B73C7" w:rsidRPr="00B60F60">
        <w:rPr>
          <w:rFonts w:ascii="Tahoma" w:eastAsia="Tahoma" w:hAnsi="Tahoma" w:cs="Tahoma"/>
        </w:rPr>
        <w:t>5</w:t>
      </w:r>
      <w:r w:rsidRPr="001A21E8">
        <w:rPr>
          <w:rFonts w:ascii="Tahoma" w:eastAsia="Tahoma" w:hAnsi="Tahoma" w:cs="Tahoma"/>
          <w:w w:val="99"/>
        </w:rPr>
        <w:t>.</w:t>
      </w:r>
    </w:p>
    <w:p w14:paraId="23FE43B9" w14:textId="77777777" w:rsidR="00A549C4" w:rsidRPr="00A549C4" w:rsidRDefault="00A549C4" w:rsidP="00A549C4">
      <w:pPr>
        <w:rPr>
          <w:rFonts w:ascii="Tahoma" w:eastAsia="Tahoma" w:hAnsi="Tahoma" w:cs="Tahoma"/>
        </w:rPr>
      </w:pPr>
    </w:p>
    <w:p w14:paraId="71118573" w14:textId="77777777" w:rsidR="00942F4E" w:rsidRPr="001A21E8" w:rsidRDefault="00280ADA" w:rsidP="005100BA">
      <w:pPr>
        <w:pStyle w:val="Akapitzlist"/>
        <w:numPr>
          <w:ilvl w:val="6"/>
          <w:numId w:val="20"/>
        </w:numPr>
        <w:tabs>
          <w:tab w:val="clear" w:pos="4680"/>
          <w:tab w:val="num" w:pos="4111"/>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3"/>
        </w:rPr>
        <w:t xml:space="preserve"> </w:t>
      </w:r>
      <w:r w:rsidRPr="001A21E8">
        <w:rPr>
          <w:rFonts w:ascii="Tahoma" w:eastAsia="Tahoma" w:hAnsi="Tahoma" w:cs="Tahoma"/>
        </w:rPr>
        <w:t>może</w:t>
      </w:r>
      <w:r w:rsidRPr="001A21E8">
        <w:rPr>
          <w:rFonts w:ascii="Tahoma" w:eastAsia="Tahoma" w:hAnsi="Tahoma" w:cs="Tahoma"/>
          <w:spacing w:val="-4"/>
        </w:rPr>
        <w:t xml:space="preserve"> </w:t>
      </w:r>
      <w:r w:rsidRPr="001A21E8">
        <w:rPr>
          <w:rFonts w:ascii="Tahoma" w:eastAsia="Tahoma" w:hAnsi="Tahoma" w:cs="Tahoma"/>
        </w:rPr>
        <w:t>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sić</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1"/>
        </w:rPr>
        <w:t>c</w:t>
      </w:r>
      <w:r w:rsidRPr="001A21E8">
        <w:rPr>
          <w:rFonts w:ascii="Tahoma" w:eastAsia="Tahoma" w:hAnsi="Tahoma" w:cs="Tahoma"/>
          <w:spacing w:val="1"/>
        </w:rPr>
        <w:t>an</w:t>
      </w:r>
      <w:r w:rsidRPr="001A21E8">
        <w:rPr>
          <w:rFonts w:ascii="Tahoma" w:eastAsia="Tahoma" w:hAnsi="Tahoma" w:cs="Tahoma"/>
          <w:spacing w:val="2"/>
        </w:rPr>
        <w:t>i</w:t>
      </w:r>
      <w:r w:rsidRPr="001A21E8">
        <w:rPr>
          <w:rFonts w:ascii="Tahoma" w:eastAsia="Tahoma" w:hAnsi="Tahoma" w:cs="Tahoma"/>
        </w:rPr>
        <w:t>e</w:t>
      </w:r>
      <w:r w:rsidRPr="001A21E8">
        <w:rPr>
          <w:rFonts w:ascii="Tahoma" w:eastAsia="Tahoma" w:hAnsi="Tahoma" w:cs="Tahoma"/>
          <w:spacing w:val="-6"/>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w:t>
      </w:r>
      <w:r w:rsidRPr="001A21E8">
        <w:rPr>
          <w:rFonts w:ascii="Tahoma" w:eastAsia="Tahoma" w:hAnsi="Tahoma" w:cs="Tahoma"/>
          <w:spacing w:val="-5"/>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3"/>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w:t>
      </w:r>
      <w:r w:rsidRPr="001A21E8">
        <w:rPr>
          <w:rFonts w:ascii="Tahoma" w:eastAsia="Tahoma" w:hAnsi="Tahoma" w:cs="Tahoma"/>
          <w:spacing w:val="1"/>
        </w:rPr>
        <w:t>u</w:t>
      </w:r>
      <w:r w:rsidRPr="001A21E8">
        <w:rPr>
          <w:rFonts w:ascii="Tahoma" w:eastAsia="Tahoma" w:hAnsi="Tahoma" w:cs="Tahoma"/>
        </w:rPr>
        <w:t>:</w:t>
      </w:r>
    </w:p>
    <w:p w14:paraId="687CEAE6" w14:textId="70DB0603" w:rsidR="003F6632" w:rsidRDefault="00280ADA" w:rsidP="000E63B7">
      <w:pPr>
        <w:pStyle w:val="Akapitzlist"/>
        <w:numPr>
          <w:ilvl w:val="0"/>
          <w:numId w:val="54"/>
        </w:numPr>
        <w:spacing w:line="276" w:lineRule="auto"/>
        <w:ind w:left="851" w:right="14" w:hanging="425"/>
        <w:jc w:val="both"/>
        <w:rPr>
          <w:rFonts w:ascii="Tahoma" w:eastAsia="Tahoma" w:hAnsi="Tahoma" w:cs="Tahoma"/>
        </w:rPr>
      </w:pP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p</w:t>
      </w:r>
      <w:r w:rsidRPr="003F6632">
        <w:rPr>
          <w:rFonts w:ascii="Tahoma" w:eastAsia="Tahoma" w:hAnsi="Tahoma" w:cs="Tahoma"/>
          <w:spacing w:val="-2"/>
        </w:rPr>
        <w:t>r</w:t>
      </w:r>
      <w:r w:rsidRPr="003F6632">
        <w:rPr>
          <w:rFonts w:ascii="Tahoma" w:eastAsia="Tahoma" w:hAnsi="Tahoma" w:cs="Tahoma"/>
          <w:spacing w:val="1"/>
        </w:rPr>
        <w:t>aw</w:t>
      </w:r>
      <w:r w:rsidRPr="003F6632">
        <w:rPr>
          <w:rFonts w:ascii="Tahoma" w:eastAsia="Tahoma" w:hAnsi="Tahoma" w:cs="Tahoma"/>
        </w:rPr>
        <w:t>id</w:t>
      </w:r>
      <w:r w:rsidRPr="003F6632">
        <w:rPr>
          <w:rFonts w:ascii="Tahoma" w:eastAsia="Tahoma" w:hAnsi="Tahoma" w:cs="Tahoma"/>
          <w:spacing w:val="1"/>
        </w:rPr>
        <w:t>ł</w:t>
      </w:r>
      <w:r w:rsidRPr="003F6632">
        <w:rPr>
          <w:rFonts w:ascii="Tahoma" w:eastAsia="Tahoma" w:hAnsi="Tahoma" w:cs="Tahoma"/>
        </w:rPr>
        <w:t>o</w:t>
      </w:r>
      <w:r w:rsidRPr="003F6632">
        <w:rPr>
          <w:rFonts w:ascii="Tahoma" w:eastAsia="Tahoma" w:hAnsi="Tahoma" w:cs="Tahoma"/>
          <w:spacing w:val="1"/>
        </w:rPr>
        <w:t>we</w:t>
      </w:r>
      <w:r w:rsidRPr="003F6632">
        <w:rPr>
          <w:rFonts w:ascii="Tahoma" w:eastAsia="Tahoma" w:hAnsi="Tahoma" w:cs="Tahoma"/>
        </w:rPr>
        <w:t>j</w:t>
      </w:r>
      <w:r w:rsidRPr="003F6632">
        <w:rPr>
          <w:rFonts w:ascii="Tahoma" w:eastAsia="Tahoma" w:hAnsi="Tahoma" w:cs="Tahoma"/>
          <w:spacing w:val="-9"/>
        </w:rPr>
        <w:t xml:space="preserve"> </w:t>
      </w:r>
      <w:r w:rsidRPr="003F6632">
        <w:rPr>
          <w:rFonts w:ascii="Tahoma" w:eastAsia="Tahoma" w:hAnsi="Tahoma" w:cs="Tahoma"/>
        </w:rPr>
        <w:t>r</w:t>
      </w:r>
      <w:r w:rsidRPr="003F6632">
        <w:rPr>
          <w:rFonts w:ascii="Tahoma" w:eastAsia="Tahoma" w:hAnsi="Tahoma" w:cs="Tahoma"/>
          <w:spacing w:val="1"/>
        </w:rPr>
        <w:t>ea</w:t>
      </w:r>
      <w:r w:rsidRPr="003F6632">
        <w:rPr>
          <w:rFonts w:ascii="Tahoma" w:eastAsia="Tahoma" w:hAnsi="Tahoma" w:cs="Tahoma"/>
        </w:rPr>
        <w:t>liz</w:t>
      </w:r>
      <w:r w:rsidRPr="003F6632">
        <w:rPr>
          <w:rFonts w:ascii="Tahoma" w:eastAsia="Tahoma" w:hAnsi="Tahoma" w:cs="Tahoma"/>
          <w:spacing w:val="1"/>
        </w:rPr>
        <w:t>a</w:t>
      </w:r>
      <w:r w:rsidRPr="003F6632">
        <w:rPr>
          <w:rFonts w:ascii="Tahoma" w:eastAsia="Tahoma" w:hAnsi="Tahoma" w:cs="Tahoma"/>
          <w:spacing w:val="-1"/>
        </w:rPr>
        <w:t>cj</w:t>
      </w:r>
      <w:r w:rsidRPr="003F6632">
        <w:rPr>
          <w:rFonts w:ascii="Tahoma" w:eastAsia="Tahoma" w:hAnsi="Tahoma" w:cs="Tahoma"/>
        </w:rPr>
        <w:t>i</w:t>
      </w:r>
      <w:r w:rsidRPr="003F6632">
        <w:rPr>
          <w:rFonts w:ascii="Tahoma" w:eastAsia="Tahoma" w:hAnsi="Tahoma" w:cs="Tahoma"/>
          <w:spacing w:val="-2"/>
        </w:rPr>
        <w:t xml:space="preserve"> </w:t>
      </w:r>
      <w:r w:rsidRPr="003F6632">
        <w:rPr>
          <w:rFonts w:ascii="Tahoma" w:eastAsia="Tahoma" w:hAnsi="Tahoma" w:cs="Tahoma"/>
          <w:spacing w:val="3"/>
        </w:rPr>
        <w:t>p</w:t>
      </w:r>
      <w:r w:rsidRPr="003F6632">
        <w:rPr>
          <w:rFonts w:ascii="Tahoma" w:eastAsia="Tahoma" w:hAnsi="Tahoma" w:cs="Tahoma"/>
          <w:spacing w:val="-2"/>
        </w:rPr>
        <w:t>r</w:t>
      </w:r>
      <w:r w:rsidRPr="003F6632">
        <w:rPr>
          <w:rFonts w:ascii="Tahoma" w:eastAsia="Tahoma" w:hAnsi="Tahoma" w:cs="Tahoma"/>
        </w:rPr>
        <w:t>o</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spacing w:val="-1"/>
        </w:rPr>
        <w:t>k</w:t>
      </w:r>
      <w:r w:rsidRPr="003F6632">
        <w:rPr>
          <w:rFonts w:ascii="Tahoma" w:eastAsia="Tahoma" w:hAnsi="Tahoma" w:cs="Tahoma"/>
        </w:rPr>
        <w:t>t</w:t>
      </w:r>
      <w:r w:rsidRPr="003F6632">
        <w:rPr>
          <w:rFonts w:ascii="Tahoma" w:eastAsia="Tahoma" w:hAnsi="Tahoma" w:cs="Tahoma"/>
          <w:spacing w:val="1"/>
        </w:rPr>
        <w:t>u</w:t>
      </w:r>
      <w:r w:rsidRPr="003F6632">
        <w:rPr>
          <w:rFonts w:ascii="Tahoma" w:eastAsia="Tahoma" w:hAnsi="Tahoma" w:cs="Tahoma"/>
        </w:rPr>
        <w:t>,</w:t>
      </w:r>
      <w:r w:rsidRPr="003F6632">
        <w:rPr>
          <w:rFonts w:ascii="Tahoma" w:eastAsia="Tahoma" w:hAnsi="Tahoma" w:cs="Tahoma"/>
          <w:spacing w:val="-4"/>
        </w:rPr>
        <w:t xml:space="preserve"> </w:t>
      </w:r>
      <w:r w:rsidRPr="003F6632">
        <w:rPr>
          <w:rFonts w:ascii="Tahoma" w:eastAsia="Tahoma" w:hAnsi="Tahoma" w:cs="Tahoma"/>
        </w:rPr>
        <w:t>w</w:t>
      </w:r>
      <w:r w:rsidRPr="003F6632">
        <w:rPr>
          <w:rFonts w:ascii="Tahoma" w:eastAsia="Tahoma" w:hAnsi="Tahoma" w:cs="Tahoma"/>
          <w:spacing w:val="1"/>
        </w:rPr>
        <w:t xml:space="preserve"> </w:t>
      </w:r>
      <w:r w:rsidRPr="003F6632">
        <w:rPr>
          <w:rFonts w:ascii="Tahoma" w:eastAsia="Tahoma" w:hAnsi="Tahoma" w:cs="Tahoma"/>
        </w:rPr>
        <w:t>szcz</w:t>
      </w:r>
      <w:r w:rsidRPr="003F6632">
        <w:rPr>
          <w:rFonts w:ascii="Tahoma" w:eastAsia="Tahoma" w:hAnsi="Tahoma" w:cs="Tahoma"/>
          <w:spacing w:val="1"/>
        </w:rPr>
        <w:t>e</w:t>
      </w:r>
      <w:r w:rsidRPr="003F6632">
        <w:rPr>
          <w:rFonts w:ascii="Tahoma" w:eastAsia="Tahoma" w:hAnsi="Tahoma" w:cs="Tahoma"/>
        </w:rPr>
        <w:t>gól</w:t>
      </w:r>
      <w:r w:rsidRPr="003F6632">
        <w:rPr>
          <w:rFonts w:ascii="Tahoma" w:eastAsia="Tahoma" w:hAnsi="Tahoma" w:cs="Tahoma"/>
          <w:spacing w:val="-1"/>
        </w:rPr>
        <w:t>n</w:t>
      </w:r>
      <w:r w:rsidRPr="003F6632">
        <w:rPr>
          <w:rFonts w:ascii="Tahoma" w:eastAsia="Tahoma" w:hAnsi="Tahoma" w:cs="Tahoma"/>
          <w:spacing w:val="2"/>
        </w:rPr>
        <w:t>o</w:t>
      </w:r>
      <w:r w:rsidRPr="003F6632">
        <w:rPr>
          <w:rFonts w:ascii="Tahoma" w:eastAsia="Tahoma" w:hAnsi="Tahoma" w:cs="Tahoma"/>
        </w:rPr>
        <w:t>ś</w:t>
      </w:r>
      <w:r w:rsidRPr="003F6632">
        <w:rPr>
          <w:rFonts w:ascii="Tahoma" w:eastAsia="Tahoma" w:hAnsi="Tahoma" w:cs="Tahoma"/>
          <w:spacing w:val="-1"/>
        </w:rPr>
        <w:t>c</w:t>
      </w:r>
      <w:r w:rsidRPr="003F6632">
        <w:rPr>
          <w:rFonts w:ascii="Tahoma" w:eastAsia="Tahoma" w:hAnsi="Tahoma" w:cs="Tahoma"/>
        </w:rPr>
        <w:t>i</w:t>
      </w:r>
      <w:r w:rsidRPr="003F6632">
        <w:rPr>
          <w:rFonts w:ascii="Tahoma" w:eastAsia="Tahoma" w:hAnsi="Tahoma" w:cs="Tahoma"/>
          <w:spacing w:val="-6"/>
        </w:rPr>
        <w:t xml:space="preserve"> </w:t>
      </w:r>
      <w:r w:rsidRPr="003F6632">
        <w:rPr>
          <w:rFonts w:ascii="Tahoma" w:eastAsia="Tahoma" w:hAnsi="Tahoma" w:cs="Tahoma"/>
        </w:rPr>
        <w:t>w</w:t>
      </w:r>
      <w:r w:rsidRPr="003F6632">
        <w:rPr>
          <w:rFonts w:ascii="Tahoma" w:eastAsia="Tahoma" w:hAnsi="Tahoma" w:cs="Tahoma"/>
          <w:spacing w:val="4"/>
        </w:rPr>
        <w:t xml:space="preserve"> </w:t>
      </w:r>
      <w:r w:rsidRPr="003F6632">
        <w:rPr>
          <w:rFonts w:ascii="Tahoma" w:eastAsia="Tahoma" w:hAnsi="Tahoma" w:cs="Tahoma"/>
          <w:spacing w:val="2"/>
        </w:rPr>
        <w:t>p</w:t>
      </w:r>
      <w:r w:rsidRPr="003F6632">
        <w:rPr>
          <w:rFonts w:ascii="Tahoma" w:eastAsia="Tahoma" w:hAnsi="Tahoma" w:cs="Tahoma"/>
        </w:rPr>
        <w:t>rz</w:t>
      </w:r>
      <w:r w:rsidRPr="003F6632">
        <w:rPr>
          <w:rFonts w:ascii="Tahoma" w:eastAsia="Tahoma" w:hAnsi="Tahoma" w:cs="Tahoma"/>
          <w:spacing w:val="-1"/>
        </w:rPr>
        <w:t>y</w:t>
      </w:r>
      <w:r w:rsidRPr="003F6632">
        <w:rPr>
          <w:rFonts w:ascii="Tahoma" w:eastAsia="Tahoma" w:hAnsi="Tahoma" w:cs="Tahoma"/>
        </w:rPr>
        <w:t>p</w:t>
      </w:r>
      <w:r w:rsidRPr="003F6632">
        <w:rPr>
          <w:rFonts w:ascii="Tahoma" w:eastAsia="Tahoma" w:hAnsi="Tahoma" w:cs="Tahoma"/>
          <w:spacing w:val="1"/>
        </w:rPr>
        <w:t>a</w:t>
      </w:r>
      <w:r w:rsidRPr="003F6632">
        <w:rPr>
          <w:rFonts w:ascii="Tahoma" w:eastAsia="Tahoma" w:hAnsi="Tahoma" w:cs="Tahoma"/>
        </w:rPr>
        <w:t>dku</w:t>
      </w:r>
      <w:r w:rsidRPr="003F6632">
        <w:rPr>
          <w:rFonts w:ascii="Tahoma" w:eastAsia="Tahoma" w:hAnsi="Tahoma" w:cs="Tahoma"/>
          <w:spacing w:val="-3"/>
        </w:rPr>
        <w:t xml:space="preserve"> </w:t>
      </w:r>
      <w:r w:rsidRPr="003F6632">
        <w:rPr>
          <w:rFonts w:ascii="Tahoma" w:eastAsia="Tahoma" w:hAnsi="Tahoma" w:cs="Tahoma"/>
        </w:rPr>
        <w:t>opóź</w:t>
      </w:r>
      <w:r w:rsidRPr="003F6632">
        <w:rPr>
          <w:rFonts w:ascii="Tahoma" w:eastAsia="Tahoma" w:hAnsi="Tahoma" w:cs="Tahoma"/>
          <w:spacing w:val="2"/>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rPr>
        <w:t>ia</w:t>
      </w:r>
      <w:r w:rsidRPr="003F6632">
        <w:rPr>
          <w:rFonts w:ascii="Tahoma" w:eastAsia="Tahoma" w:hAnsi="Tahoma" w:cs="Tahoma"/>
          <w:spacing w:val="-4"/>
        </w:rPr>
        <w:t xml:space="preserve"> </w:t>
      </w:r>
      <w:r w:rsidRPr="003F6632">
        <w:rPr>
          <w:rFonts w:ascii="Tahoma" w:eastAsia="Tahoma" w:hAnsi="Tahoma" w:cs="Tahoma"/>
        </w:rPr>
        <w:t>w</w:t>
      </w:r>
      <w:r w:rsidRPr="003F6632">
        <w:rPr>
          <w:rFonts w:ascii="Tahoma" w:eastAsia="Tahoma" w:hAnsi="Tahoma" w:cs="Tahoma"/>
          <w:spacing w:val="4"/>
        </w:rPr>
        <w:t xml:space="preserve"> </w:t>
      </w:r>
      <w:r w:rsidRPr="003F6632">
        <w:rPr>
          <w:rFonts w:ascii="Tahoma" w:eastAsia="Tahoma" w:hAnsi="Tahoma" w:cs="Tahoma"/>
        </w:rPr>
        <w:t>r</w:t>
      </w:r>
      <w:r w:rsidRPr="003F6632">
        <w:rPr>
          <w:rFonts w:ascii="Tahoma" w:eastAsia="Tahoma" w:hAnsi="Tahoma" w:cs="Tahoma"/>
          <w:spacing w:val="1"/>
        </w:rPr>
        <w:t>ea</w:t>
      </w:r>
      <w:r w:rsidRPr="003F6632">
        <w:rPr>
          <w:rFonts w:ascii="Tahoma" w:eastAsia="Tahoma" w:hAnsi="Tahoma" w:cs="Tahoma"/>
        </w:rPr>
        <w:t>liz</w:t>
      </w:r>
      <w:r w:rsidRPr="003F6632">
        <w:rPr>
          <w:rFonts w:ascii="Tahoma" w:eastAsia="Tahoma" w:hAnsi="Tahoma" w:cs="Tahoma"/>
          <w:spacing w:val="1"/>
        </w:rPr>
        <w:t>a</w:t>
      </w:r>
      <w:r w:rsidRPr="003F6632">
        <w:rPr>
          <w:rFonts w:ascii="Tahoma" w:eastAsia="Tahoma" w:hAnsi="Tahoma" w:cs="Tahoma"/>
          <w:spacing w:val="4"/>
        </w:rPr>
        <w:t>c</w:t>
      </w:r>
      <w:r w:rsidRPr="003F6632">
        <w:rPr>
          <w:rFonts w:ascii="Tahoma" w:eastAsia="Tahoma" w:hAnsi="Tahoma" w:cs="Tahoma"/>
          <w:spacing w:val="-1"/>
        </w:rPr>
        <w:t>j</w:t>
      </w:r>
      <w:r w:rsidRPr="003F6632">
        <w:rPr>
          <w:rFonts w:ascii="Tahoma" w:eastAsia="Tahoma" w:hAnsi="Tahoma" w:cs="Tahoma"/>
        </w:rPr>
        <w:t>i</w:t>
      </w:r>
      <w:r w:rsidRPr="003F6632">
        <w:rPr>
          <w:rFonts w:ascii="Tahoma" w:eastAsia="Tahoma" w:hAnsi="Tahoma" w:cs="Tahoma"/>
          <w:spacing w:val="-3"/>
        </w:rPr>
        <w:t xml:space="preserve"> </w:t>
      </w:r>
      <w:r w:rsidRPr="003F6632">
        <w:rPr>
          <w:rFonts w:ascii="Tahoma" w:eastAsia="Tahoma" w:hAnsi="Tahoma" w:cs="Tahoma"/>
          <w:spacing w:val="1"/>
        </w:rPr>
        <w:t>p</w:t>
      </w:r>
      <w:r w:rsidRPr="003F6632">
        <w:rPr>
          <w:rFonts w:ascii="Tahoma" w:eastAsia="Tahoma" w:hAnsi="Tahoma" w:cs="Tahoma"/>
        </w:rPr>
        <w:t>ro</w:t>
      </w:r>
      <w:r w:rsidRPr="003F6632">
        <w:rPr>
          <w:rFonts w:ascii="Tahoma" w:eastAsia="Tahoma" w:hAnsi="Tahoma" w:cs="Tahoma"/>
          <w:spacing w:val="-1"/>
        </w:rPr>
        <w:t>j</w:t>
      </w:r>
      <w:r w:rsidRPr="003F6632">
        <w:rPr>
          <w:rFonts w:ascii="Tahoma" w:eastAsia="Tahoma" w:hAnsi="Tahoma" w:cs="Tahoma"/>
          <w:spacing w:val="3"/>
        </w:rPr>
        <w:t>e</w:t>
      </w:r>
      <w:r w:rsidRPr="003F6632">
        <w:rPr>
          <w:rFonts w:ascii="Tahoma" w:eastAsia="Tahoma" w:hAnsi="Tahoma" w:cs="Tahoma"/>
          <w:spacing w:val="-1"/>
        </w:rPr>
        <w:t>k</w:t>
      </w:r>
      <w:r w:rsidRPr="003F6632">
        <w:rPr>
          <w:rFonts w:ascii="Tahoma" w:eastAsia="Tahoma" w:hAnsi="Tahoma" w:cs="Tahoma"/>
        </w:rPr>
        <w:t xml:space="preserve">tu </w:t>
      </w:r>
      <w:r w:rsidRPr="003F6632">
        <w:rPr>
          <w:rFonts w:ascii="Tahoma" w:eastAsia="Tahoma" w:hAnsi="Tahoma" w:cs="Tahoma"/>
          <w:spacing w:val="1"/>
        </w:rPr>
        <w:t>w</w:t>
      </w:r>
      <w:r w:rsidRPr="003F6632">
        <w:rPr>
          <w:rFonts w:ascii="Tahoma" w:eastAsia="Tahoma" w:hAnsi="Tahoma" w:cs="Tahoma"/>
          <w:spacing w:val="-1"/>
        </w:rPr>
        <w:t>yn</w:t>
      </w:r>
      <w:r w:rsidRPr="003F6632">
        <w:rPr>
          <w:rFonts w:ascii="Tahoma" w:eastAsia="Tahoma" w:hAnsi="Tahoma" w:cs="Tahoma"/>
        </w:rPr>
        <w:t>i</w:t>
      </w:r>
      <w:r w:rsidRPr="003F6632">
        <w:rPr>
          <w:rFonts w:ascii="Tahoma" w:eastAsia="Tahoma" w:hAnsi="Tahoma" w:cs="Tahoma"/>
          <w:spacing w:val="-1"/>
        </w:rPr>
        <w:t>k</w:t>
      </w:r>
      <w:r w:rsidRPr="003F6632">
        <w:rPr>
          <w:rFonts w:ascii="Tahoma" w:eastAsia="Tahoma" w:hAnsi="Tahoma" w:cs="Tahoma"/>
          <w:spacing w:val="3"/>
        </w:rPr>
        <w:t>a</w:t>
      </w:r>
      <w:r w:rsidRPr="003F6632">
        <w:rPr>
          <w:rFonts w:ascii="Tahoma" w:eastAsia="Tahoma" w:hAnsi="Tahoma" w:cs="Tahoma"/>
          <w:spacing w:val="-1"/>
        </w:rPr>
        <w:t>j</w:t>
      </w:r>
      <w:r w:rsidRPr="003F6632">
        <w:rPr>
          <w:rFonts w:ascii="Tahoma" w:eastAsia="Tahoma" w:hAnsi="Tahoma" w:cs="Tahoma"/>
          <w:spacing w:val="1"/>
        </w:rPr>
        <w:t>ą</w:t>
      </w:r>
      <w:r w:rsidRPr="003F6632">
        <w:rPr>
          <w:rFonts w:ascii="Tahoma" w:eastAsia="Tahoma" w:hAnsi="Tahoma" w:cs="Tahoma"/>
          <w:spacing w:val="-1"/>
        </w:rPr>
        <w:t>c</w:t>
      </w:r>
      <w:r w:rsidRPr="003F6632">
        <w:rPr>
          <w:rFonts w:ascii="Tahoma" w:eastAsia="Tahoma" w:hAnsi="Tahoma" w:cs="Tahoma"/>
          <w:spacing w:val="1"/>
        </w:rPr>
        <w:t>e</w:t>
      </w:r>
      <w:r w:rsidRPr="003F6632">
        <w:rPr>
          <w:rFonts w:ascii="Tahoma" w:eastAsia="Tahoma" w:hAnsi="Tahoma" w:cs="Tahoma"/>
        </w:rPr>
        <w:t xml:space="preserve">j z </w:t>
      </w:r>
      <w:r w:rsidRPr="003F6632">
        <w:rPr>
          <w:rFonts w:ascii="Tahoma" w:eastAsia="Tahoma" w:hAnsi="Tahoma" w:cs="Tahoma"/>
          <w:spacing w:val="1"/>
        </w:rPr>
        <w:t>w</w:t>
      </w:r>
      <w:r w:rsidRPr="003F6632">
        <w:rPr>
          <w:rFonts w:ascii="Tahoma" w:eastAsia="Tahoma" w:hAnsi="Tahoma" w:cs="Tahoma"/>
          <w:spacing w:val="2"/>
        </w:rPr>
        <w:t>i</w:t>
      </w:r>
      <w:r w:rsidRPr="003F6632">
        <w:rPr>
          <w:rFonts w:ascii="Tahoma" w:eastAsia="Tahoma" w:hAnsi="Tahoma" w:cs="Tahoma"/>
          <w:spacing w:val="-1"/>
        </w:rPr>
        <w:t>n</w:t>
      </w:r>
      <w:r w:rsidRPr="003F6632">
        <w:rPr>
          <w:rFonts w:ascii="Tahoma" w:eastAsia="Tahoma" w:hAnsi="Tahoma" w:cs="Tahoma"/>
        </w:rPr>
        <w:t>y B</w:t>
      </w:r>
      <w:r w:rsidRPr="003F6632">
        <w:rPr>
          <w:rFonts w:ascii="Tahoma" w:eastAsia="Tahoma" w:hAnsi="Tahoma" w:cs="Tahoma"/>
          <w:spacing w:val="1"/>
        </w:rPr>
        <w:t>ene</w:t>
      </w:r>
      <w:r w:rsidRPr="003F6632">
        <w:rPr>
          <w:rFonts w:ascii="Tahoma" w:eastAsia="Tahoma" w:hAnsi="Tahoma" w:cs="Tahoma"/>
          <w:spacing w:val="-1"/>
        </w:rPr>
        <w:t>f</w:t>
      </w:r>
      <w:r w:rsidRPr="003F6632">
        <w:rPr>
          <w:rFonts w:ascii="Tahoma" w:eastAsia="Tahoma" w:hAnsi="Tahoma" w:cs="Tahoma"/>
        </w:rPr>
        <w:t>i</w:t>
      </w:r>
      <w:r w:rsidRPr="003F6632">
        <w:rPr>
          <w:rFonts w:ascii="Tahoma" w:eastAsia="Tahoma" w:hAnsi="Tahoma" w:cs="Tahoma"/>
          <w:spacing w:val="-1"/>
        </w:rPr>
        <w:t>c</w:t>
      </w:r>
      <w:r w:rsidRPr="003F6632">
        <w:rPr>
          <w:rFonts w:ascii="Tahoma" w:eastAsia="Tahoma" w:hAnsi="Tahoma" w:cs="Tahoma"/>
        </w:rPr>
        <w:t>j</w:t>
      </w:r>
      <w:r w:rsidRPr="003F6632">
        <w:rPr>
          <w:rFonts w:ascii="Tahoma" w:eastAsia="Tahoma" w:hAnsi="Tahoma" w:cs="Tahoma"/>
          <w:spacing w:val="3"/>
        </w:rPr>
        <w:t>e</w:t>
      </w:r>
      <w:r w:rsidRPr="003F6632">
        <w:rPr>
          <w:rFonts w:ascii="Tahoma" w:eastAsia="Tahoma" w:hAnsi="Tahoma" w:cs="Tahoma"/>
          <w:spacing w:val="-1"/>
        </w:rPr>
        <w:t>n</w:t>
      </w:r>
      <w:r w:rsidRPr="003F6632">
        <w:rPr>
          <w:rFonts w:ascii="Tahoma" w:eastAsia="Tahoma" w:hAnsi="Tahoma" w:cs="Tahoma"/>
        </w:rPr>
        <w:t>t</w:t>
      </w:r>
      <w:r w:rsidRPr="003F6632">
        <w:rPr>
          <w:rFonts w:ascii="Tahoma" w:eastAsia="Tahoma" w:hAnsi="Tahoma" w:cs="Tahoma"/>
          <w:spacing w:val="1"/>
        </w:rPr>
        <w:t>a</w:t>
      </w:r>
      <w:r w:rsidRPr="003F6632">
        <w:rPr>
          <w:rFonts w:ascii="Tahoma" w:eastAsia="Tahoma" w:hAnsi="Tahoma" w:cs="Tahoma"/>
        </w:rPr>
        <w:t xml:space="preserve">, w </w:t>
      </w:r>
      <w:r w:rsidRPr="003F6632">
        <w:rPr>
          <w:rFonts w:ascii="Tahoma" w:eastAsia="Tahoma" w:hAnsi="Tahoma" w:cs="Tahoma"/>
          <w:spacing w:val="-2"/>
        </w:rPr>
        <w:t>t</w:t>
      </w:r>
      <w:r w:rsidRPr="003F6632">
        <w:rPr>
          <w:rFonts w:ascii="Tahoma" w:eastAsia="Tahoma" w:hAnsi="Tahoma" w:cs="Tahoma"/>
          <w:spacing w:val="-1"/>
        </w:rPr>
        <w:t>y</w:t>
      </w:r>
      <w:r w:rsidRPr="003F6632">
        <w:rPr>
          <w:rFonts w:ascii="Tahoma" w:eastAsia="Tahoma" w:hAnsi="Tahoma" w:cs="Tahoma"/>
        </w:rPr>
        <w:t>m opóźn</w:t>
      </w:r>
      <w:r w:rsidRPr="003F6632">
        <w:rPr>
          <w:rFonts w:ascii="Tahoma" w:eastAsia="Tahoma" w:hAnsi="Tahoma" w:cs="Tahoma"/>
          <w:spacing w:val="2"/>
        </w:rPr>
        <w:t>i</w:t>
      </w:r>
      <w:r w:rsidRPr="003F6632">
        <w:rPr>
          <w:rFonts w:ascii="Tahoma" w:eastAsia="Tahoma" w:hAnsi="Tahoma" w:cs="Tahoma"/>
          <w:spacing w:val="1"/>
        </w:rPr>
        <w:t>e</w:t>
      </w:r>
      <w:r w:rsidRPr="003F6632">
        <w:rPr>
          <w:rFonts w:ascii="Tahoma" w:eastAsia="Tahoma" w:hAnsi="Tahoma" w:cs="Tahoma"/>
        </w:rPr>
        <w:t>ń w s</w:t>
      </w:r>
      <w:r w:rsidRPr="003F6632">
        <w:rPr>
          <w:rFonts w:ascii="Tahoma" w:eastAsia="Tahoma" w:hAnsi="Tahoma" w:cs="Tahoma"/>
          <w:spacing w:val="-1"/>
        </w:rPr>
        <w:t>k</w:t>
      </w:r>
      <w:r w:rsidRPr="003F6632">
        <w:rPr>
          <w:rFonts w:ascii="Tahoma" w:eastAsia="Tahoma" w:hAnsi="Tahoma" w:cs="Tahoma"/>
        </w:rPr>
        <w:t>ł</w:t>
      </w:r>
      <w:r w:rsidRPr="003F6632">
        <w:rPr>
          <w:rFonts w:ascii="Tahoma" w:eastAsia="Tahoma" w:hAnsi="Tahoma" w:cs="Tahoma"/>
          <w:spacing w:val="1"/>
        </w:rPr>
        <w:t>a</w:t>
      </w:r>
      <w:r w:rsidRPr="003F6632">
        <w:rPr>
          <w:rFonts w:ascii="Tahoma" w:eastAsia="Tahoma" w:hAnsi="Tahoma" w:cs="Tahoma"/>
        </w:rPr>
        <w:t>d</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iu</w:t>
      </w:r>
      <w:r w:rsidRPr="003F6632">
        <w:rPr>
          <w:rFonts w:ascii="Tahoma" w:eastAsia="Tahoma" w:hAnsi="Tahoma" w:cs="Tahoma"/>
          <w:spacing w:val="38"/>
        </w:rPr>
        <w:t xml:space="preserve">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rPr>
        <w:t>io</w:t>
      </w:r>
      <w:r w:rsidRPr="003F6632">
        <w:rPr>
          <w:rFonts w:ascii="Tahoma" w:eastAsia="Tahoma" w:hAnsi="Tahoma" w:cs="Tahoma"/>
          <w:spacing w:val="2"/>
        </w:rPr>
        <w:t>s</w:t>
      </w:r>
      <w:r w:rsidRPr="003F6632">
        <w:rPr>
          <w:rFonts w:ascii="Tahoma" w:eastAsia="Tahoma" w:hAnsi="Tahoma" w:cs="Tahoma"/>
          <w:spacing w:val="-1"/>
        </w:rPr>
        <w:t>k</w:t>
      </w:r>
      <w:r w:rsidRPr="003F6632">
        <w:rPr>
          <w:rFonts w:ascii="Tahoma" w:eastAsia="Tahoma" w:hAnsi="Tahoma" w:cs="Tahoma"/>
          <w:spacing w:val="2"/>
        </w:rPr>
        <w:t>ó</w:t>
      </w:r>
      <w:r w:rsidRPr="003F6632">
        <w:rPr>
          <w:rFonts w:ascii="Tahoma" w:eastAsia="Tahoma" w:hAnsi="Tahoma" w:cs="Tahoma"/>
        </w:rPr>
        <w:t xml:space="preserve">w </w:t>
      </w:r>
      <w:r w:rsidR="007D5D6B">
        <w:rPr>
          <w:rFonts w:ascii="Tahoma" w:eastAsia="Tahoma" w:hAnsi="Tahoma" w:cs="Tahoma"/>
        </w:rPr>
        <w:br/>
      </w:r>
      <w:r w:rsidRPr="003F6632">
        <w:rPr>
          <w:rFonts w:ascii="Tahoma" w:eastAsia="Tahoma" w:hAnsi="Tahoma" w:cs="Tahoma"/>
        </w:rPr>
        <w:t>o p</w:t>
      </w:r>
      <w:r w:rsidRPr="003F6632">
        <w:rPr>
          <w:rFonts w:ascii="Tahoma" w:eastAsia="Tahoma" w:hAnsi="Tahoma" w:cs="Tahoma"/>
          <w:spacing w:val="1"/>
        </w:rPr>
        <w:t>ła</w:t>
      </w:r>
      <w:r w:rsidRPr="003F6632">
        <w:rPr>
          <w:rFonts w:ascii="Tahoma" w:eastAsia="Tahoma" w:hAnsi="Tahoma" w:cs="Tahoma"/>
        </w:rPr>
        <w:t>t</w:t>
      </w:r>
      <w:r w:rsidRPr="003F6632">
        <w:rPr>
          <w:rFonts w:ascii="Tahoma" w:eastAsia="Tahoma" w:hAnsi="Tahoma" w:cs="Tahoma"/>
          <w:spacing w:val="-1"/>
        </w:rPr>
        <w:t>n</w:t>
      </w:r>
      <w:r w:rsidRPr="003F6632">
        <w:rPr>
          <w:rFonts w:ascii="Tahoma" w:eastAsia="Tahoma" w:hAnsi="Tahoma" w:cs="Tahoma"/>
        </w:rPr>
        <w:t>o</w:t>
      </w:r>
      <w:r w:rsidRPr="003F6632">
        <w:rPr>
          <w:rFonts w:ascii="Tahoma" w:eastAsia="Tahoma" w:hAnsi="Tahoma" w:cs="Tahoma"/>
          <w:spacing w:val="2"/>
        </w:rPr>
        <w:t>ś</w:t>
      </w:r>
      <w:r w:rsidRPr="003F6632">
        <w:rPr>
          <w:rFonts w:ascii="Tahoma" w:eastAsia="Tahoma" w:hAnsi="Tahoma" w:cs="Tahoma"/>
        </w:rPr>
        <w:t>ć</w:t>
      </w:r>
      <w:r w:rsidR="00610491" w:rsidRPr="003F6632">
        <w:rPr>
          <w:rFonts w:ascii="Tahoma" w:eastAsia="Tahoma" w:hAnsi="Tahoma" w:cs="Tahoma"/>
        </w:rPr>
        <w:t xml:space="preserve"> </w:t>
      </w:r>
      <w:r w:rsidRPr="003F6632">
        <w:rPr>
          <w:rFonts w:ascii="Tahoma" w:eastAsia="Tahoma" w:hAnsi="Tahoma" w:cs="Tahoma"/>
        </w:rPr>
        <w:t>w stos</w:t>
      </w:r>
      <w:r w:rsidRPr="003F6632">
        <w:rPr>
          <w:rFonts w:ascii="Tahoma" w:eastAsia="Tahoma" w:hAnsi="Tahoma" w:cs="Tahoma"/>
          <w:spacing w:val="-1"/>
        </w:rPr>
        <w:t>u</w:t>
      </w:r>
      <w:r w:rsidRPr="003F6632">
        <w:rPr>
          <w:rFonts w:ascii="Tahoma" w:eastAsia="Tahoma" w:hAnsi="Tahoma" w:cs="Tahoma"/>
          <w:spacing w:val="1"/>
        </w:rPr>
        <w:t>n</w:t>
      </w:r>
      <w:r w:rsidRPr="003F6632">
        <w:rPr>
          <w:rFonts w:ascii="Tahoma" w:eastAsia="Tahoma" w:hAnsi="Tahoma" w:cs="Tahoma"/>
          <w:spacing w:val="-1"/>
        </w:rPr>
        <w:t>k</w:t>
      </w:r>
      <w:r w:rsidRPr="003F6632">
        <w:rPr>
          <w:rFonts w:ascii="Tahoma" w:eastAsia="Tahoma" w:hAnsi="Tahoma" w:cs="Tahoma"/>
        </w:rPr>
        <w:t>u</w:t>
      </w:r>
      <w:r w:rsidRPr="003F6632">
        <w:rPr>
          <w:rFonts w:ascii="Tahoma" w:eastAsia="Tahoma" w:hAnsi="Tahoma" w:cs="Tahoma"/>
          <w:spacing w:val="-9"/>
        </w:rPr>
        <w:t xml:space="preserve"> </w:t>
      </w:r>
      <w:r w:rsidRPr="003F6632">
        <w:rPr>
          <w:rFonts w:ascii="Tahoma" w:eastAsia="Tahoma" w:hAnsi="Tahoma" w:cs="Tahoma"/>
          <w:spacing w:val="3"/>
        </w:rPr>
        <w:t>d</w:t>
      </w:r>
      <w:r w:rsidRPr="003F6632">
        <w:rPr>
          <w:rFonts w:ascii="Tahoma" w:eastAsia="Tahoma" w:hAnsi="Tahoma" w:cs="Tahoma"/>
        </w:rPr>
        <w:t>o</w:t>
      </w:r>
      <w:r w:rsidRPr="003F6632">
        <w:rPr>
          <w:rFonts w:ascii="Tahoma" w:eastAsia="Tahoma" w:hAnsi="Tahoma" w:cs="Tahoma"/>
          <w:spacing w:val="-2"/>
        </w:rPr>
        <w:t xml:space="preserve"> </w:t>
      </w:r>
      <w:r w:rsidRPr="003F6632">
        <w:rPr>
          <w:rFonts w:ascii="Tahoma" w:eastAsia="Tahoma" w:hAnsi="Tahoma" w:cs="Tahoma"/>
          <w:spacing w:val="1"/>
        </w:rPr>
        <w:t>te</w:t>
      </w:r>
      <w:r w:rsidRPr="003F6632">
        <w:rPr>
          <w:rFonts w:ascii="Tahoma" w:eastAsia="Tahoma" w:hAnsi="Tahoma" w:cs="Tahoma"/>
        </w:rPr>
        <w:t>r</w:t>
      </w:r>
      <w:r w:rsidRPr="003F6632">
        <w:rPr>
          <w:rFonts w:ascii="Tahoma" w:eastAsia="Tahoma" w:hAnsi="Tahoma" w:cs="Tahoma"/>
          <w:spacing w:val="1"/>
        </w:rPr>
        <w:t>m</w:t>
      </w:r>
      <w:r w:rsidRPr="003F6632">
        <w:rPr>
          <w:rFonts w:ascii="Tahoma" w:eastAsia="Tahoma" w:hAnsi="Tahoma" w:cs="Tahoma"/>
        </w:rPr>
        <w:t>i</w:t>
      </w:r>
      <w:r w:rsidRPr="003F6632">
        <w:rPr>
          <w:rFonts w:ascii="Tahoma" w:eastAsia="Tahoma" w:hAnsi="Tahoma" w:cs="Tahoma"/>
          <w:spacing w:val="-1"/>
        </w:rPr>
        <w:t>n</w:t>
      </w:r>
      <w:r w:rsidRPr="003F6632">
        <w:rPr>
          <w:rFonts w:ascii="Tahoma" w:eastAsia="Tahoma" w:hAnsi="Tahoma" w:cs="Tahoma"/>
        </w:rPr>
        <w:t>ów</w:t>
      </w:r>
      <w:r w:rsidRPr="003F6632">
        <w:rPr>
          <w:rFonts w:ascii="Tahoma" w:eastAsia="Tahoma" w:hAnsi="Tahoma" w:cs="Tahoma"/>
          <w:spacing w:val="-8"/>
        </w:rPr>
        <w:t xml:space="preserve"> </w:t>
      </w:r>
      <w:r w:rsidRPr="003F6632">
        <w:rPr>
          <w:rFonts w:ascii="Tahoma" w:eastAsia="Tahoma" w:hAnsi="Tahoma" w:cs="Tahoma"/>
        </w:rPr>
        <w:t>p</w:t>
      </w:r>
      <w:r w:rsidRPr="003F6632">
        <w:rPr>
          <w:rFonts w:ascii="Tahoma" w:eastAsia="Tahoma" w:hAnsi="Tahoma" w:cs="Tahoma"/>
          <w:spacing w:val="3"/>
        </w:rPr>
        <w:t>r</w:t>
      </w:r>
      <w:r w:rsidRPr="003F6632">
        <w:rPr>
          <w:rFonts w:ascii="Tahoma" w:eastAsia="Tahoma" w:hAnsi="Tahoma" w:cs="Tahoma"/>
        </w:rPr>
        <w:t>z</w:t>
      </w:r>
      <w:r w:rsidRPr="003F6632">
        <w:rPr>
          <w:rFonts w:ascii="Tahoma" w:eastAsia="Tahoma" w:hAnsi="Tahoma" w:cs="Tahoma"/>
          <w:spacing w:val="1"/>
        </w:rPr>
        <w:t>ew</w:t>
      </w:r>
      <w:r w:rsidRPr="003F6632">
        <w:rPr>
          <w:rFonts w:ascii="Tahoma" w:eastAsia="Tahoma" w:hAnsi="Tahoma" w:cs="Tahoma"/>
        </w:rPr>
        <w:t>idzi</w:t>
      </w:r>
      <w:r w:rsidRPr="003F6632">
        <w:rPr>
          <w:rFonts w:ascii="Tahoma" w:eastAsia="Tahoma" w:hAnsi="Tahoma" w:cs="Tahoma"/>
          <w:spacing w:val="1"/>
        </w:rPr>
        <w:t>a</w:t>
      </w:r>
      <w:r w:rsidRPr="003F6632">
        <w:rPr>
          <w:rFonts w:ascii="Tahoma" w:eastAsia="Tahoma" w:hAnsi="Tahoma" w:cs="Tahoma"/>
          <w:spacing w:val="-3"/>
        </w:rPr>
        <w:t>ny</w:t>
      </w:r>
      <w:r w:rsidRPr="003F6632">
        <w:rPr>
          <w:rFonts w:ascii="Tahoma" w:eastAsia="Tahoma" w:hAnsi="Tahoma" w:cs="Tahoma"/>
          <w:spacing w:val="2"/>
        </w:rPr>
        <w:t>c</w:t>
      </w:r>
      <w:r w:rsidRPr="003F6632">
        <w:rPr>
          <w:rFonts w:ascii="Tahoma" w:eastAsia="Tahoma" w:hAnsi="Tahoma" w:cs="Tahoma"/>
        </w:rPr>
        <w:t>h</w:t>
      </w:r>
      <w:r w:rsidRPr="003F6632">
        <w:rPr>
          <w:rFonts w:ascii="Tahoma" w:eastAsia="Tahoma" w:hAnsi="Tahoma" w:cs="Tahoma"/>
          <w:spacing w:val="-14"/>
        </w:rPr>
        <w:t xml:space="preserve"> </w:t>
      </w:r>
      <w:r w:rsidR="00D15C17" w:rsidRPr="003F6632">
        <w:rPr>
          <w:rFonts w:ascii="Tahoma" w:eastAsia="Tahoma" w:hAnsi="Tahoma" w:cs="Tahoma"/>
          <w:spacing w:val="-1"/>
        </w:rPr>
        <w:t>D</w:t>
      </w:r>
      <w:r w:rsidR="004523A2" w:rsidRPr="003F6632">
        <w:rPr>
          <w:rFonts w:ascii="Tahoma" w:eastAsia="Tahoma" w:hAnsi="Tahoma" w:cs="Tahoma"/>
          <w:spacing w:val="-1"/>
        </w:rPr>
        <w:t>ecyzją</w:t>
      </w:r>
      <w:r w:rsidR="00FB6CAA" w:rsidRPr="003F6632">
        <w:rPr>
          <w:rFonts w:ascii="Tahoma" w:eastAsia="Tahoma" w:hAnsi="Tahoma" w:cs="Tahoma"/>
        </w:rPr>
        <w:t>;</w:t>
      </w:r>
    </w:p>
    <w:p w14:paraId="751CAC2D" w14:textId="77777777" w:rsidR="003F6632" w:rsidRDefault="00280ADA" w:rsidP="000E63B7">
      <w:pPr>
        <w:pStyle w:val="Akapitzlist"/>
        <w:numPr>
          <w:ilvl w:val="0"/>
          <w:numId w:val="54"/>
        </w:numPr>
        <w:spacing w:line="276" w:lineRule="auto"/>
        <w:ind w:left="851" w:right="14" w:hanging="425"/>
        <w:jc w:val="both"/>
        <w:rPr>
          <w:rFonts w:ascii="Tahoma" w:eastAsia="Tahoma" w:hAnsi="Tahoma" w:cs="Tahoma"/>
        </w:rPr>
      </w:pPr>
      <w:r w:rsidRPr="003F6632">
        <w:rPr>
          <w:rFonts w:ascii="Tahoma" w:eastAsia="Tahoma" w:hAnsi="Tahoma" w:cs="Tahoma"/>
          <w:spacing w:val="-1"/>
        </w:rPr>
        <w:t>u</w:t>
      </w:r>
      <w:r w:rsidRPr="003F6632">
        <w:rPr>
          <w:rFonts w:ascii="Tahoma" w:eastAsia="Tahoma" w:hAnsi="Tahoma" w:cs="Tahoma"/>
        </w:rPr>
        <w:t>trud</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3"/>
        </w:rPr>
        <w:t>a</w:t>
      </w:r>
      <w:r w:rsidRPr="003F6632">
        <w:rPr>
          <w:rFonts w:ascii="Tahoma" w:eastAsia="Tahoma" w:hAnsi="Tahoma" w:cs="Tahoma"/>
          <w:spacing w:val="-1"/>
        </w:rPr>
        <w:t>n</w:t>
      </w:r>
      <w:r w:rsidRPr="003F6632">
        <w:rPr>
          <w:rFonts w:ascii="Tahoma" w:eastAsia="Tahoma" w:hAnsi="Tahoma" w:cs="Tahoma"/>
        </w:rPr>
        <w:t>ia</w:t>
      </w:r>
      <w:r w:rsidRPr="003F6632">
        <w:rPr>
          <w:rFonts w:ascii="Tahoma" w:eastAsia="Tahoma" w:hAnsi="Tahoma" w:cs="Tahoma"/>
          <w:spacing w:val="-9"/>
        </w:rPr>
        <w:t xml:space="preserve"> </w:t>
      </w:r>
      <w:r w:rsidRPr="003F6632">
        <w:rPr>
          <w:rFonts w:ascii="Tahoma" w:eastAsia="Tahoma" w:hAnsi="Tahoma" w:cs="Tahoma"/>
          <w:spacing w:val="-1"/>
        </w:rPr>
        <w:t>k</w:t>
      </w:r>
      <w:r w:rsidRPr="003F6632">
        <w:rPr>
          <w:rFonts w:ascii="Tahoma" w:eastAsia="Tahoma" w:hAnsi="Tahoma" w:cs="Tahoma"/>
        </w:rPr>
        <w:t>o</w:t>
      </w:r>
      <w:r w:rsidRPr="003F6632">
        <w:rPr>
          <w:rFonts w:ascii="Tahoma" w:eastAsia="Tahoma" w:hAnsi="Tahoma" w:cs="Tahoma"/>
          <w:spacing w:val="-1"/>
        </w:rPr>
        <w:t>n</w:t>
      </w:r>
      <w:r w:rsidRPr="003F6632">
        <w:rPr>
          <w:rFonts w:ascii="Tahoma" w:eastAsia="Tahoma" w:hAnsi="Tahoma" w:cs="Tahoma"/>
        </w:rPr>
        <w:t>troli</w:t>
      </w:r>
      <w:r w:rsidRPr="003F6632">
        <w:rPr>
          <w:rFonts w:ascii="Tahoma" w:eastAsia="Tahoma" w:hAnsi="Tahoma" w:cs="Tahoma"/>
          <w:spacing w:val="-7"/>
        </w:rPr>
        <w:t xml:space="preserve"> </w:t>
      </w:r>
      <w:r w:rsidRPr="003F6632">
        <w:rPr>
          <w:rFonts w:ascii="Tahoma" w:eastAsia="Tahoma" w:hAnsi="Tahoma" w:cs="Tahoma"/>
        </w:rPr>
        <w:t>r</w:t>
      </w:r>
      <w:r w:rsidRPr="003F6632">
        <w:rPr>
          <w:rFonts w:ascii="Tahoma" w:eastAsia="Tahoma" w:hAnsi="Tahoma" w:cs="Tahoma"/>
          <w:spacing w:val="1"/>
        </w:rPr>
        <w:t>ea</w:t>
      </w:r>
      <w:r w:rsidRPr="003F6632">
        <w:rPr>
          <w:rFonts w:ascii="Tahoma" w:eastAsia="Tahoma" w:hAnsi="Tahoma" w:cs="Tahoma"/>
        </w:rPr>
        <w:t>liz</w:t>
      </w:r>
      <w:r w:rsidRPr="003F6632">
        <w:rPr>
          <w:rFonts w:ascii="Tahoma" w:eastAsia="Tahoma" w:hAnsi="Tahoma" w:cs="Tahoma"/>
          <w:spacing w:val="1"/>
        </w:rPr>
        <w:t>a</w:t>
      </w:r>
      <w:r w:rsidRPr="003F6632">
        <w:rPr>
          <w:rFonts w:ascii="Tahoma" w:eastAsia="Tahoma" w:hAnsi="Tahoma" w:cs="Tahoma"/>
          <w:spacing w:val="2"/>
        </w:rPr>
        <w:t>c</w:t>
      </w:r>
      <w:r w:rsidRPr="003F6632">
        <w:rPr>
          <w:rFonts w:ascii="Tahoma" w:eastAsia="Tahoma" w:hAnsi="Tahoma" w:cs="Tahoma"/>
          <w:spacing w:val="-1"/>
        </w:rPr>
        <w:t>j</w:t>
      </w:r>
      <w:r w:rsidRPr="003F6632">
        <w:rPr>
          <w:rFonts w:ascii="Tahoma" w:eastAsia="Tahoma" w:hAnsi="Tahoma" w:cs="Tahoma"/>
        </w:rPr>
        <w:t>i</w:t>
      </w:r>
      <w:r w:rsidRPr="003F6632">
        <w:rPr>
          <w:rFonts w:ascii="Tahoma" w:eastAsia="Tahoma" w:hAnsi="Tahoma" w:cs="Tahoma"/>
          <w:spacing w:val="-8"/>
        </w:rPr>
        <w:t xml:space="preserve"> </w:t>
      </w:r>
      <w:r w:rsidRPr="003F6632">
        <w:rPr>
          <w:rFonts w:ascii="Tahoma" w:eastAsia="Tahoma" w:hAnsi="Tahoma" w:cs="Tahoma"/>
          <w:spacing w:val="3"/>
        </w:rPr>
        <w:t>p</w:t>
      </w:r>
      <w:r w:rsidRPr="003F6632">
        <w:rPr>
          <w:rFonts w:ascii="Tahoma" w:eastAsia="Tahoma" w:hAnsi="Tahoma" w:cs="Tahoma"/>
        </w:rPr>
        <w:t>ro</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spacing w:val="-1"/>
        </w:rPr>
        <w:t>k</w:t>
      </w:r>
      <w:r w:rsidRPr="003F6632">
        <w:rPr>
          <w:rFonts w:ascii="Tahoma" w:eastAsia="Tahoma" w:hAnsi="Tahoma" w:cs="Tahoma"/>
          <w:spacing w:val="3"/>
        </w:rPr>
        <w:t>t</w:t>
      </w:r>
      <w:r w:rsidRPr="003F6632">
        <w:rPr>
          <w:rFonts w:ascii="Tahoma" w:eastAsia="Tahoma" w:hAnsi="Tahoma" w:cs="Tahoma"/>
          <w:spacing w:val="-1"/>
        </w:rPr>
        <w:t>u</w:t>
      </w:r>
      <w:r w:rsidR="00FB6CAA" w:rsidRPr="003F6632">
        <w:rPr>
          <w:rFonts w:ascii="Tahoma" w:eastAsia="Tahoma" w:hAnsi="Tahoma" w:cs="Tahoma"/>
        </w:rPr>
        <w:t>;</w:t>
      </w:r>
    </w:p>
    <w:p w14:paraId="300BC110" w14:textId="77777777" w:rsidR="003F6632" w:rsidRDefault="00280ADA" w:rsidP="000E63B7">
      <w:pPr>
        <w:pStyle w:val="Akapitzlist"/>
        <w:numPr>
          <w:ilvl w:val="0"/>
          <w:numId w:val="54"/>
        </w:numPr>
        <w:spacing w:line="276" w:lineRule="auto"/>
        <w:ind w:left="851" w:right="14" w:hanging="425"/>
        <w:jc w:val="both"/>
        <w:rPr>
          <w:rFonts w:ascii="Tahoma" w:eastAsia="Tahoma" w:hAnsi="Tahoma" w:cs="Tahoma"/>
        </w:rPr>
      </w:pPr>
      <w:r w:rsidRPr="003F6632">
        <w:rPr>
          <w:rFonts w:ascii="Tahoma" w:eastAsia="Tahoma" w:hAnsi="Tahoma" w:cs="Tahoma"/>
        </w:rPr>
        <w:t>do</w:t>
      </w:r>
      <w:r w:rsidRPr="003F6632">
        <w:rPr>
          <w:rFonts w:ascii="Tahoma" w:eastAsia="Tahoma" w:hAnsi="Tahoma" w:cs="Tahoma"/>
          <w:spacing w:val="-1"/>
        </w:rPr>
        <w:t>ku</w:t>
      </w:r>
      <w:r w:rsidRPr="003F6632">
        <w:rPr>
          <w:rFonts w:ascii="Tahoma" w:eastAsia="Tahoma" w:hAnsi="Tahoma" w:cs="Tahoma"/>
        </w:rPr>
        <w:t>m</w:t>
      </w:r>
      <w:r w:rsidRPr="003F6632">
        <w:rPr>
          <w:rFonts w:ascii="Tahoma" w:eastAsia="Tahoma" w:hAnsi="Tahoma" w:cs="Tahoma"/>
          <w:spacing w:val="3"/>
        </w:rPr>
        <w:t>e</w:t>
      </w:r>
      <w:r w:rsidRPr="003F6632">
        <w:rPr>
          <w:rFonts w:ascii="Tahoma" w:eastAsia="Tahoma" w:hAnsi="Tahoma" w:cs="Tahoma"/>
          <w:spacing w:val="-1"/>
        </w:rPr>
        <w:t>n</w:t>
      </w:r>
      <w:r w:rsidRPr="003F6632">
        <w:rPr>
          <w:rFonts w:ascii="Tahoma" w:eastAsia="Tahoma" w:hAnsi="Tahoma" w:cs="Tahoma"/>
        </w:rPr>
        <w:t>to</w:t>
      </w:r>
      <w:r w:rsidRPr="003F6632">
        <w:rPr>
          <w:rFonts w:ascii="Tahoma" w:eastAsia="Tahoma" w:hAnsi="Tahoma" w:cs="Tahoma"/>
          <w:spacing w:val="-2"/>
        </w:rPr>
        <w:t>w</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ia</w:t>
      </w:r>
      <w:r w:rsidRPr="003F6632">
        <w:rPr>
          <w:rFonts w:ascii="Tahoma" w:eastAsia="Tahoma" w:hAnsi="Tahoma" w:cs="Tahoma"/>
          <w:spacing w:val="-14"/>
        </w:rPr>
        <w:t xml:space="preserve"> </w:t>
      </w:r>
      <w:r w:rsidRPr="003F6632">
        <w:rPr>
          <w:rFonts w:ascii="Tahoma" w:eastAsia="Tahoma" w:hAnsi="Tahoma" w:cs="Tahoma"/>
        </w:rPr>
        <w:t>r</w:t>
      </w:r>
      <w:r w:rsidRPr="003F6632">
        <w:rPr>
          <w:rFonts w:ascii="Tahoma" w:eastAsia="Tahoma" w:hAnsi="Tahoma" w:cs="Tahoma"/>
          <w:spacing w:val="1"/>
        </w:rPr>
        <w:t>ea</w:t>
      </w:r>
      <w:r w:rsidRPr="003F6632">
        <w:rPr>
          <w:rFonts w:ascii="Tahoma" w:eastAsia="Tahoma" w:hAnsi="Tahoma" w:cs="Tahoma"/>
        </w:rPr>
        <w:t>liz</w:t>
      </w:r>
      <w:r w:rsidRPr="003F6632">
        <w:rPr>
          <w:rFonts w:ascii="Tahoma" w:eastAsia="Tahoma" w:hAnsi="Tahoma" w:cs="Tahoma"/>
          <w:spacing w:val="1"/>
        </w:rPr>
        <w:t>a</w:t>
      </w:r>
      <w:r w:rsidRPr="003F6632">
        <w:rPr>
          <w:rFonts w:ascii="Tahoma" w:eastAsia="Tahoma" w:hAnsi="Tahoma" w:cs="Tahoma"/>
          <w:spacing w:val="-1"/>
        </w:rPr>
        <w:t>cj</w:t>
      </w:r>
      <w:r w:rsidRPr="003F6632">
        <w:rPr>
          <w:rFonts w:ascii="Tahoma" w:eastAsia="Tahoma" w:hAnsi="Tahoma" w:cs="Tahoma"/>
        </w:rPr>
        <w:t>i</w:t>
      </w:r>
      <w:r w:rsidRPr="003F6632">
        <w:rPr>
          <w:rFonts w:ascii="Tahoma" w:eastAsia="Tahoma" w:hAnsi="Tahoma" w:cs="Tahoma"/>
          <w:spacing w:val="-6"/>
        </w:rPr>
        <w:t xml:space="preserve"> </w:t>
      </w:r>
      <w:r w:rsidRPr="003F6632">
        <w:rPr>
          <w:rFonts w:ascii="Tahoma" w:eastAsia="Tahoma" w:hAnsi="Tahoma" w:cs="Tahoma"/>
          <w:spacing w:val="3"/>
        </w:rPr>
        <w:t>p</w:t>
      </w:r>
      <w:r w:rsidRPr="003F6632">
        <w:rPr>
          <w:rFonts w:ascii="Tahoma" w:eastAsia="Tahoma" w:hAnsi="Tahoma" w:cs="Tahoma"/>
        </w:rPr>
        <w:t>ro</w:t>
      </w:r>
      <w:r w:rsidRPr="003F6632">
        <w:rPr>
          <w:rFonts w:ascii="Tahoma" w:eastAsia="Tahoma" w:hAnsi="Tahoma" w:cs="Tahoma"/>
          <w:spacing w:val="-1"/>
        </w:rPr>
        <w:t>j</w:t>
      </w:r>
      <w:r w:rsidRPr="003F6632">
        <w:rPr>
          <w:rFonts w:ascii="Tahoma" w:eastAsia="Tahoma" w:hAnsi="Tahoma" w:cs="Tahoma"/>
          <w:spacing w:val="1"/>
        </w:rPr>
        <w:t>e</w:t>
      </w:r>
      <w:r w:rsidRPr="003F6632">
        <w:rPr>
          <w:rFonts w:ascii="Tahoma" w:eastAsia="Tahoma" w:hAnsi="Tahoma" w:cs="Tahoma"/>
          <w:spacing w:val="-1"/>
        </w:rPr>
        <w:t>k</w:t>
      </w:r>
      <w:r w:rsidRPr="003F6632">
        <w:rPr>
          <w:rFonts w:ascii="Tahoma" w:eastAsia="Tahoma" w:hAnsi="Tahoma" w:cs="Tahoma"/>
        </w:rPr>
        <w:t>tu</w:t>
      </w:r>
      <w:r w:rsidRPr="003F6632">
        <w:rPr>
          <w:rFonts w:ascii="Tahoma" w:eastAsia="Tahoma" w:hAnsi="Tahoma" w:cs="Tahoma"/>
          <w:spacing w:val="-6"/>
        </w:rPr>
        <w:t xml:space="preserve"> </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zgodnie</w:t>
      </w:r>
      <w:r w:rsidRPr="003F6632">
        <w:rPr>
          <w:rFonts w:ascii="Tahoma" w:eastAsia="Tahoma" w:hAnsi="Tahoma" w:cs="Tahoma"/>
          <w:spacing w:val="-9"/>
        </w:rPr>
        <w:t xml:space="preserve"> </w:t>
      </w:r>
      <w:r w:rsidRPr="003F6632">
        <w:rPr>
          <w:rFonts w:ascii="Tahoma" w:eastAsia="Tahoma" w:hAnsi="Tahoma" w:cs="Tahoma"/>
        </w:rPr>
        <w:t>z</w:t>
      </w:r>
      <w:r w:rsidRPr="003F6632">
        <w:rPr>
          <w:rFonts w:ascii="Tahoma" w:eastAsia="Tahoma" w:hAnsi="Tahoma" w:cs="Tahoma"/>
          <w:spacing w:val="1"/>
        </w:rPr>
        <w:t xml:space="preserve"> </w:t>
      </w:r>
      <w:r w:rsidRPr="003F6632">
        <w:rPr>
          <w:rFonts w:ascii="Tahoma" w:eastAsia="Tahoma" w:hAnsi="Tahoma" w:cs="Tahoma"/>
        </w:rPr>
        <w:t>p</w:t>
      </w:r>
      <w:r w:rsidRPr="003F6632">
        <w:rPr>
          <w:rFonts w:ascii="Tahoma" w:eastAsia="Tahoma" w:hAnsi="Tahoma" w:cs="Tahoma"/>
          <w:spacing w:val="2"/>
        </w:rPr>
        <w:t>o</w:t>
      </w:r>
      <w:r w:rsidRPr="003F6632">
        <w:rPr>
          <w:rFonts w:ascii="Tahoma" w:eastAsia="Tahoma" w:hAnsi="Tahoma" w:cs="Tahoma"/>
        </w:rPr>
        <w:t>st</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o</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a</w:t>
      </w:r>
      <w:r w:rsidRPr="003F6632">
        <w:rPr>
          <w:rFonts w:ascii="Tahoma" w:eastAsia="Tahoma" w:hAnsi="Tahoma" w:cs="Tahoma"/>
        </w:rPr>
        <w:t>mi</w:t>
      </w:r>
      <w:r w:rsidRPr="003F6632">
        <w:rPr>
          <w:rFonts w:ascii="Tahoma" w:eastAsia="Tahoma" w:hAnsi="Tahoma" w:cs="Tahoma"/>
          <w:spacing w:val="-15"/>
        </w:rPr>
        <w:t xml:space="preserve"> </w:t>
      </w:r>
      <w:r w:rsidRPr="003F6632">
        <w:rPr>
          <w:rFonts w:ascii="Tahoma" w:eastAsia="Tahoma" w:hAnsi="Tahoma" w:cs="Tahoma"/>
          <w:spacing w:val="-1"/>
        </w:rPr>
        <w:t>n</w:t>
      </w:r>
      <w:r w:rsidRPr="003F6632">
        <w:rPr>
          <w:rFonts w:ascii="Tahoma" w:eastAsia="Tahoma" w:hAnsi="Tahoma" w:cs="Tahoma"/>
          <w:spacing w:val="2"/>
        </w:rPr>
        <w:t>i</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spacing w:val="-1"/>
        </w:rPr>
        <w:t>j</w:t>
      </w:r>
      <w:r w:rsidRPr="003F6632">
        <w:rPr>
          <w:rFonts w:ascii="Tahoma" w:eastAsia="Tahoma" w:hAnsi="Tahoma" w:cs="Tahoma"/>
        </w:rPr>
        <w:t>sz</w:t>
      </w:r>
      <w:r w:rsidRPr="003F6632">
        <w:rPr>
          <w:rFonts w:ascii="Tahoma" w:eastAsia="Tahoma" w:hAnsi="Tahoma" w:cs="Tahoma"/>
          <w:spacing w:val="1"/>
        </w:rPr>
        <w:t>e</w:t>
      </w:r>
      <w:r w:rsidRPr="003F6632">
        <w:rPr>
          <w:rFonts w:ascii="Tahoma" w:eastAsia="Tahoma" w:hAnsi="Tahoma" w:cs="Tahoma"/>
        </w:rPr>
        <w:t>j</w:t>
      </w:r>
      <w:r w:rsidRPr="003F6632">
        <w:rPr>
          <w:rFonts w:ascii="Tahoma" w:eastAsia="Tahoma" w:hAnsi="Tahoma" w:cs="Tahoma"/>
          <w:spacing w:val="-7"/>
        </w:rPr>
        <w:t xml:space="preserve"> </w:t>
      </w:r>
      <w:r w:rsidR="00D15C17" w:rsidRPr="003F6632">
        <w:rPr>
          <w:rFonts w:ascii="Tahoma" w:eastAsia="Tahoma" w:hAnsi="Tahoma" w:cs="Tahoma"/>
          <w:spacing w:val="-1"/>
        </w:rPr>
        <w:t>D</w:t>
      </w:r>
      <w:r w:rsidR="004523A2" w:rsidRPr="003F6632">
        <w:rPr>
          <w:rFonts w:ascii="Tahoma" w:eastAsia="Tahoma" w:hAnsi="Tahoma" w:cs="Tahoma"/>
          <w:spacing w:val="-1"/>
        </w:rPr>
        <w:t>ecyzji</w:t>
      </w:r>
      <w:r w:rsidR="00FB6CAA" w:rsidRPr="003F6632">
        <w:rPr>
          <w:rFonts w:ascii="Tahoma" w:eastAsia="Tahoma" w:hAnsi="Tahoma" w:cs="Tahoma"/>
        </w:rPr>
        <w:t>;</w:t>
      </w:r>
    </w:p>
    <w:p w14:paraId="76208783" w14:textId="77777777" w:rsidR="003F6632" w:rsidRDefault="00280ADA" w:rsidP="000E63B7">
      <w:pPr>
        <w:pStyle w:val="Akapitzlist"/>
        <w:numPr>
          <w:ilvl w:val="0"/>
          <w:numId w:val="54"/>
        </w:numPr>
        <w:spacing w:line="276" w:lineRule="auto"/>
        <w:ind w:left="851" w:right="14" w:hanging="425"/>
        <w:jc w:val="both"/>
        <w:rPr>
          <w:rFonts w:ascii="Tahoma" w:eastAsia="Tahoma" w:hAnsi="Tahoma" w:cs="Tahoma"/>
        </w:rPr>
      </w:pPr>
      <w:r w:rsidRPr="003F6632">
        <w:rPr>
          <w:rFonts w:ascii="Tahoma" w:eastAsia="Tahoma" w:hAnsi="Tahoma" w:cs="Tahoma"/>
          <w:spacing w:val="-1"/>
        </w:rPr>
        <w:t>n</w:t>
      </w:r>
      <w:r w:rsidRPr="003F6632">
        <w:rPr>
          <w:rFonts w:ascii="Tahoma" w:eastAsia="Tahoma" w:hAnsi="Tahoma" w:cs="Tahoma"/>
        </w:rPr>
        <w:t>a</w:t>
      </w:r>
      <w:r w:rsidRPr="003F6632">
        <w:rPr>
          <w:rFonts w:ascii="Tahoma" w:eastAsia="Tahoma" w:hAnsi="Tahoma" w:cs="Tahoma"/>
          <w:spacing w:val="-1"/>
        </w:rPr>
        <w:t xml:space="preserve"> </w:t>
      </w:r>
      <w:r w:rsidRPr="003F6632">
        <w:rPr>
          <w:rFonts w:ascii="Tahoma" w:eastAsia="Tahoma" w:hAnsi="Tahoma" w:cs="Tahoma"/>
          <w:spacing w:val="1"/>
        </w:rPr>
        <w:t>w</w:t>
      </w:r>
      <w:r w:rsidRPr="003F6632">
        <w:rPr>
          <w:rFonts w:ascii="Tahoma" w:eastAsia="Tahoma" w:hAnsi="Tahoma" w:cs="Tahoma"/>
          <w:spacing w:val="-1"/>
        </w:rPr>
        <w:t>n</w:t>
      </w:r>
      <w:r w:rsidRPr="003F6632">
        <w:rPr>
          <w:rFonts w:ascii="Tahoma" w:eastAsia="Tahoma" w:hAnsi="Tahoma" w:cs="Tahoma"/>
        </w:rPr>
        <w:t>iosek</w:t>
      </w:r>
      <w:r w:rsidRPr="003F6632">
        <w:rPr>
          <w:rFonts w:ascii="Tahoma" w:eastAsia="Tahoma" w:hAnsi="Tahoma" w:cs="Tahoma"/>
          <w:spacing w:val="-5"/>
        </w:rPr>
        <w:t xml:space="preserve"> </w:t>
      </w:r>
      <w:r w:rsidRPr="003F6632">
        <w:rPr>
          <w:rFonts w:ascii="Tahoma" w:eastAsia="Tahoma" w:hAnsi="Tahoma" w:cs="Tahoma"/>
        </w:rPr>
        <w:t>i</w:t>
      </w:r>
      <w:r w:rsidRPr="003F6632">
        <w:rPr>
          <w:rFonts w:ascii="Tahoma" w:eastAsia="Tahoma" w:hAnsi="Tahoma" w:cs="Tahoma"/>
          <w:spacing w:val="-1"/>
        </w:rPr>
        <w:t>n</w:t>
      </w:r>
      <w:r w:rsidRPr="003F6632">
        <w:rPr>
          <w:rFonts w:ascii="Tahoma" w:eastAsia="Tahoma" w:hAnsi="Tahoma" w:cs="Tahoma"/>
        </w:rPr>
        <w:t>st</w:t>
      </w:r>
      <w:r w:rsidRPr="003F6632">
        <w:rPr>
          <w:rFonts w:ascii="Tahoma" w:eastAsia="Tahoma" w:hAnsi="Tahoma" w:cs="Tahoma"/>
          <w:spacing w:val="-1"/>
        </w:rPr>
        <w:t>y</w:t>
      </w:r>
      <w:r w:rsidRPr="003F6632">
        <w:rPr>
          <w:rFonts w:ascii="Tahoma" w:eastAsia="Tahoma" w:hAnsi="Tahoma" w:cs="Tahoma"/>
        </w:rPr>
        <w:t>t</w:t>
      </w:r>
      <w:r w:rsidRPr="003F6632">
        <w:rPr>
          <w:rFonts w:ascii="Tahoma" w:eastAsia="Tahoma" w:hAnsi="Tahoma" w:cs="Tahoma"/>
          <w:spacing w:val="1"/>
        </w:rPr>
        <w:t>u</w:t>
      </w:r>
      <w:r w:rsidRPr="003F6632">
        <w:rPr>
          <w:rFonts w:ascii="Tahoma" w:eastAsia="Tahoma" w:hAnsi="Tahoma" w:cs="Tahoma"/>
          <w:spacing w:val="-1"/>
        </w:rPr>
        <w:t>cj</w:t>
      </w:r>
      <w:r w:rsidRPr="003F6632">
        <w:rPr>
          <w:rFonts w:ascii="Tahoma" w:eastAsia="Tahoma" w:hAnsi="Tahoma" w:cs="Tahoma"/>
        </w:rPr>
        <w:t>i</w:t>
      </w:r>
      <w:r w:rsidRPr="003F6632">
        <w:rPr>
          <w:rFonts w:ascii="Tahoma" w:eastAsia="Tahoma" w:hAnsi="Tahoma" w:cs="Tahoma"/>
          <w:spacing w:val="-6"/>
        </w:rPr>
        <w:t xml:space="preserve"> </w:t>
      </w:r>
      <w:r w:rsidRPr="003F6632">
        <w:rPr>
          <w:rFonts w:ascii="Tahoma" w:eastAsia="Tahoma" w:hAnsi="Tahoma" w:cs="Tahoma"/>
          <w:spacing w:val="-3"/>
        </w:rPr>
        <w:t>k</w:t>
      </w:r>
      <w:r w:rsidRPr="003F6632">
        <w:rPr>
          <w:rFonts w:ascii="Tahoma" w:eastAsia="Tahoma" w:hAnsi="Tahoma" w:cs="Tahoma"/>
          <w:spacing w:val="2"/>
        </w:rPr>
        <w:t>o</w:t>
      </w:r>
      <w:r w:rsidRPr="003F6632">
        <w:rPr>
          <w:rFonts w:ascii="Tahoma" w:eastAsia="Tahoma" w:hAnsi="Tahoma" w:cs="Tahoma"/>
          <w:spacing w:val="-1"/>
        </w:rPr>
        <w:t>n</w:t>
      </w:r>
      <w:r w:rsidRPr="003F6632">
        <w:rPr>
          <w:rFonts w:ascii="Tahoma" w:eastAsia="Tahoma" w:hAnsi="Tahoma" w:cs="Tahoma"/>
        </w:rPr>
        <w:t>troln</w:t>
      </w:r>
      <w:r w:rsidRPr="003F6632">
        <w:rPr>
          <w:rFonts w:ascii="Tahoma" w:eastAsia="Tahoma" w:hAnsi="Tahoma" w:cs="Tahoma"/>
          <w:spacing w:val="-3"/>
        </w:rPr>
        <w:t>y</w:t>
      </w:r>
      <w:r w:rsidRPr="003F6632">
        <w:rPr>
          <w:rFonts w:ascii="Tahoma" w:eastAsia="Tahoma" w:hAnsi="Tahoma" w:cs="Tahoma"/>
          <w:spacing w:val="2"/>
        </w:rPr>
        <w:t>c</w:t>
      </w:r>
      <w:r w:rsidRPr="003F6632">
        <w:rPr>
          <w:rFonts w:ascii="Tahoma" w:eastAsia="Tahoma" w:hAnsi="Tahoma" w:cs="Tahoma"/>
          <w:spacing w:val="-1"/>
        </w:rPr>
        <w:t>h</w:t>
      </w:r>
      <w:r w:rsidR="00FB6CAA" w:rsidRPr="003F6632">
        <w:rPr>
          <w:rFonts w:ascii="Tahoma" w:eastAsia="Tahoma" w:hAnsi="Tahoma" w:cs="Tahoma"/>
        </w:rPr>
        <w:t>;</w:t>
      </w:r>
    </w:p>
    <w:p w14:paraId="482183F6" w14:textId="58FB9124" w:rsidR="00942F4E" w:rsidRPr="003F6632" w:rsidRDefault="00280ADA" w:rsidP="000E63B7">
      <w:pPr>
        <w:pStyle w:val="Akapitzlist"/>
        <w:numPr>
          <w:ilvl w:val="0"/>
          <w:numId w:val="54"/>
        </w:numPr>
        <w:spacing w:line="276" w:lineRule="auto"/>
        <w:ind w:left="851" w:right="14" w:hanging="425"/>
        <w:jc w:val="both"/>
        <w:rPr>
          <w:rFonts w:ascii="Tahoma" w:eastAsia="Tahoma" w:hAnsi="Tahoma" w:cs="Tahoma"/>
        </w:rPr>
      </w:pPr>
      <w:r w:rsidRPr="003F6632">
        <w:rPr>
          <w:rFonts w:ascii="Tahoma" w:eastAsia="Tahoma" w:hAnsi="Tahoma" w:cs="Tahoma"/>
        </w:rPr>
        <w:t>st</w:t>
      </w:r>
      <w:r w:rsidRPr="003F6632">
        <w:rPr>
          <w:rFonts w:ascii="Tahoma" w:eastAsia="Tahoma" w:hAnsi="Tahoma" w:cs="Tahoma"/>
          <w:spacing w:val="1"/>
        </w:rPr>
        <w:t>w</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rd</w:t>
      </w:r>
      <w:r w:rsidRPr="003F6632">
        <w:rPr>
          <w:rFonts w:ascii="Tahoma" w:eastAsia="Tahoma" w:hAnsi="Tahoma" w:cs="Tahoma"/>
          <w:spacing w:val="1"/>
        </w:rPr>
        <w:t>ze</w:t>
      </w:r>
      <w:r w:rsidRPr="003F6632">
        <w:rPr>
          <w:rFonts w:ascii="Tahoma" w:eastAsia="Tahoma" w:hAnsi="Tahoma" w:cs="Tahoma"/>
          <w:spacing w:val="-1"/>
        </w:rPr>
        <w:t>n</w:t>
      </w:r>
      <w:r w:rsidRPr="003F6632">
        <w:rPr>
          <w:rFonts w:ascii="Tahoma" w:eastAsia="Tahoma" w:hAnsi="Tahoma" w:cs="Tahoma"/>
        </w:rPr>
        <w:t>ia</w:t>
      </w:r>
      <w:r w:rsidRPr="003F6632">
        <w:rPr>
          <w:rFonts w:ascii="Tahoma" w:eastAsia="Tahoma" w:hAnsi="Tahoma" w:cs="Tahoma"/>
          <w:spacing w:val="-10"/>
        </w:rPr>
        <w:t xml:space="preserve"> </w:t>
      </w:r>
      <w:r w:rsidR="00187603" w:rsidRPr="003F6632">
        <w:rPr>
          <w:rFonts w:ascii="Tahoma" w:eastAsia="Tahoma" w:hAnsi="Tahoma" w:cs="Tahoma"/>
        </w:rPr>
        <w:t>wszelkich</w:t>
      </w:r>
      <w:r w:rsidR="00187603" w:rsidRPr="003F6632">
        <w:rPr>
          <w:rFonts w:ascii="Tahoma" w:eastAsia="Tahoma" w:hAnsi="Tahoma" w:cs="Tahoma"/>
          <w:spacing w:val="-10"/>
        </w:rPr>
        <w:t xml:space="preserve"> </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p</w:t>
      </w:r>
      <w:r w:rsidRPr="003F6632">
        <w:rPr>
          <w:rFonts w:ascii="Tahoma" w:eastAsia="Tahoma" w:hAnsi="Tahoma" w:cs="Tahoma"/>
          <w:spacing w:val="-2"/>
        </w:rPr>
        <w:t>r</w:t>
      </w:r>
      <w:r w:rsidRPr="003F6632">
        <w:rPr>
          <w:rFonts w:ascii="Tahoma" w:eastAsia="Tahoma" w:hAnsi="Tahoma" w:cs="Tahoma"/>
          <w:spacing w:val="1"/>
        </w:rPr>
        <w:t>aw</w:t>
      </w:r>
      <w:r w:rsidRPr="003F6632">
        <w:rPr>
          <w:rFonts w:ascii="Tahoma" w:eastAsia="Tahoma" w:hAnsi="Tahoma" w:cs="Tahoma"/>
        </w:rPr>
        <w:t>id</w:t>
      </w:r>
      <w:r w:rsidRPr="003F6632">
        <w:rPr>
          <w:rFonts w:ascii="Tahoma" w:eastAsia="Tahoma" w:hAnsi="Tahoma" w:cs="Tahoma"/>
          <w:spacing w:val="1"/>
        </w:rPr>
        <w:t>ł</w:t>
      </w:r>
      <w:r w:rsidRPr="003F6632">
        <w:rPr>
          <w:rFonts w:ascii="Tahoma" w:eastAsia="Tahoma" w:hAnsi="Tahoma" w:cs="Tahoma"/>
        </w:rPr>
        <w:t>o</w:t>
      </w:r>
      <w:r w:rsidRPr="003F6632">
        <w:rPr>
          <w:rFonts w:ascii="Tahoma" w:eastAsia="Tahoma" w:hAnsi="Tahoma" w:cs="Tahoma"/>
          <w:spacing w:val="1"/>
        </w:rPr>
        <w:t>w</w:t>
      </w:r>
      <w:r w:rsidRPr="003F6632">
        <w:rPr>
          <w:rFonts w:ascii="Tahoma" w:eastAsia="Tahoma" w:hAnsi="Tahoma" w:cs="Tahoma"/>
          <w:spacing w:val="-3"/>
        </w:rPr>
        <w:t>o</w:t>
      </w:r>
      <w:r w:rsidRPr="003F6632">
        <w:rPr>
          <w:rFonts w:ascii="Tahoma" w:eastAsia="Tahoma" w:hAnsi="Tahoma" w:cs="Tahoma"/>
        </w:rPr>
        <w:t>ś</w:t>
      </w:r>
      <w:r w:rsidRPr="003F6632">
        <w:rPr>
          <w:rFonts w:ascii="Tahoma" w:eastAsia="Tahoma" w:hAnsi="Tahoma" w:cs="Tahoma"/>
          <w:spacing w:val="-1"/>
        </w:rPr>
        <w:t>c</w:t>
      </w:r>
      <w:r w:rsidRPr="003F6632">
        <w:rPr>
          <w:rFonts w:ascii="Tahoma" w:eastAsia="Tahoma" w:hAnsi="Tahoma" w:cs="Tahoma"/>
        </w:rPr>
        <w:t>i</w:t>
      </w:r>
      <w:r w:rsidRPr="003F6632">
        <w:rPr>
          <w:rFonts w:ascii="Tahoma" w:eastAsia="Tahoma" w:hAnsi="Tahoma" w:cs="Tahoma"/>
          <w:spacing w:val="-15"/>
        </w:rPr>
        <w:t xml:space="preserve"> </w:t>
      </w:r>
      <w:r w:rsidRPr="003F6632">
        <w:rPr>
          <w:rFonts w:ascii="Tahoma" w:eastAsia="Tahoma" w:hAnsi="Tahoma" w:cs="Tahoma"/>
        </w:rPr>
        <w:t xml:space="preserve">w </w:t>
      </w:r>
      <w:r w:rsidRPr="003F6632">
        <w:rPr>
          <w:rFonts w:ascii="Tahoma" w:eastAsia="Tahoma" w:hAnsi="Tahoma" w:cs="Tahoma"/>
          <w:spacing w:val="1"/>
        </w:rPr>
        <w:t>t</w:t>
      </w:r>
      <w:r w:rsidRPr="003F6632">
        <w:rPr>
          <w:rFonts w:ascii="Tahoma" w:eastAsia="Tahoma" w:hAnsi="Tahoma" w:cs="Tahoma"/>
          <w:spacing w:val="-2"/>
        </w:rPr>
        <w:t>r</w:t>
      </w:r>
      <w:r w:rsidRPr="003F6632">
        <w:rPr>
          <w:rFonts w:ascii="Tahoma" w:eastAsia="Tahoma" w:hAnsi="Tahoma" w:cs="Tahoma"/>
          <w:spacing w:val="1"/>
        </w:rPr>
        <w:t>a</w:t>
      </w:r>
      <w:r w:rsidRPr="003F6632">
        <w:rPr>
          <w:rFonts w:ascii="Tahoma" w:eastAsia="Tahoma" w:hAnsi="Tahoma" w:cs="Tahoma"/>
          <w:spacing w:val="-1"/>
        </w:rPr>
        <w:t>kc</w:t>
      </w:r>
      <w:r w:rsidRPr="003F6632">
        <w:rPr>
          <w:rFonts w:ascii="Tahoma" w:eastAsia="Tahoma" w:hAnsi="Tahoma" w:cs="Tahoma"/>
        </w:rPr>
        <w:t>ie</w:t>
      </w:r>
      <w:r w:rsidRPr="003F6632">
        <w:rPr>
          <w:rFonts w:ascii="Tahoma" w:eastAsia="Tahoma" w:hAnsi="Tahoma" w:cs="Tahoma"/>
          <w:spacing w:val="-3"/>
        </w:rPr>
        <w:t xml:space="preserve"> </w:t>
      </w:r>
      <w:r w:rsidRPr="003F6632">
        <w:rPr>
          <w:rFonts w:ascii="Tahoma" w:eastAsia="Tahoma" w:hAnsi="Tahoma" w:cs="Tahoma"/>
        </w:rPr>
        <w:t>r</w:t>
      </w:r>
      <w:r w:rsidRPr="003F6632">
        <w:rPr>
          <w:rFonts w:ascii="Tahoma" w:eastAsia="Tahoma" w:hAnsi="Tahoma" w:cs="Tahoma"/>
          <w:spacing w:val="1"/>
        </w:rPr>
        <w:t>ea</w:t>
      </w:r>
      <w:r w:rsidRPr="003F6632">
        <w:rPr>
          <w:rFonts w:ascii="Tahoma" w:eastAsia="Tahoma" w:hAnsi="Tahoma" w:cs="Tahoma"/>
        </w:rPr>
        <w:t>liz</w:t>
      </w:r>
      <w:r w:rsidRPr="003F6632">
        <w:rPr>
          <w:rFonts w:ascii="Tahoma" w:eastAsia="Tahoma" w:hAnsi="Tahoma" w:cs="Tahoma"/>
          <w:spacing w:val="1"/>
        </w:rPr>
        <w:t>a</w:t>
      </w:r>
      <w:r w:rsidRPr="003F6632">
        <w:rPr>
          <w:rFonts w:ascii="Tahoma" w:eastAsia="Tahoma" w:hAnsi="Tahoma" w:cs="Tahoma"/>
          <w:spacing w:val="-1"/>
        </w:rPr>
        <w:t>cj</w:t>
      </w:r>
      <w:r w:rsidRPr="003F6632">
        <w:rPr>
          <w:rFonts w:ascii="Tahoma" w:eastAsia="Tahoma" w:hAnsi="Tahoma" w:cs="Tahoma"/>
        </w:rPr>
        <w:t>i</w:t>
      </w:r>
      <w:r w:rsidRPr="003F6632">
        <w:rPr>
          <w:rFonts w:ascii="Tahoma" w:eastAsia="Tahoma" w:hAnsi="Tahoma" w:cs="Tahoma"/>
          <w:spacing w:val="-1"/>
        </w:rPr>
        <w:t xml:space="preserve"> </w:t>
      </w:r>
      <w:r w:rsidRPr="003F6632">
        <w:rPr>
          <w:rFonts w:ascii="Tahoma" w:eastAsia="Tahoma" w:hAnsi="Tahoma" w:cs="Tahoma"/>
        </w:rPr>
        <w:t>pro</w:t>
      </w:r>
      <w:r w:rsidRPr="003F6632">
        <w:rPr>
          <w:rFonts w:ascii="Tahoma" w:eastAsia="Tahoma" w:hAnsi="Tahoma" w:cs="Tahoma"/>
          <w:spacing w:val="-1"/>
        </w:rPr>
        <w:t>j</w:t>
      </w:r>
      <w:r w:rsidRPr="003F6632">
        <w:rPr>
          <w:rFonts w:ascii="Tahoma" w:eastAsia="Tahoma" w:hAnsi="Tahoma" w:cs="Tahoma"/>
          <w:spacing w:val="3"/>
        </w:rPr>
        <w:t>e</w:t>
      </w:r>
      <w:r w:rsidRPr="003F6632">
        <w:rPr>
          <w:rFonts w:ascii="Tahoma" w:eastAsia="Tahoma" w:hAnsi="Tahoma" w:cs="Tahoma"/>
          <w:spacing w:val="-1"/>
        </w:rPr>
        <w:t>k</w:t>
      </w:r>
      <w:r w:rsidRPr="003F6632">
        <w:rPr>
          <w:rFonts w:ascii="Tahoma" w:eastAsia="Tahoma" w:hAnsi="Tahoma" w:cs="Tahoma"/>
        </w:rPr>
        <w:t>tu.</w:t>
      </w:r>
    </w:p>
    <w:p w14:paraId="7CD8FBF4" w14:textId="56C6D02A" w:rsidR="00942F4E" w:rsidRPr="00120C0B" w:rsidRDefault="00280ADA" w:rsidP="005100BA">
      <w:pPr>
        <w:pStyle w:val="Akapitzlist"/>
        <w:numPr>
          <w:ilvl w:val="6"/>
          <w:numId w:val="20"/>
        </w:numPr>
        <w:tabs>
          <w:tab w:val="clear" w:pos="4680"/>
        </w:tabs>
        <w:spacing w:line="276" w:lineRule="auto"/>
        <w:ind w:left="426" w:right="14" w:hanging="426"/>
        <w:jc w:val="both"/>
        <w:rPr>
          <w:rFonts w:ascii="Tahoma" w:eastAsia="Tahoma" w:hAnsi="Tahoma" w:cs="Tahoma"/>
        </w:rPr>
      </w:pPr>
      <w:r w:rsidRPr="00120C0B">
        <w:rPr>
          <w:rFonts w:ascii="Tahoma" w:eastAsia="Tahoma" w:hAnsi="Tahoma" w:cs="Tahoma"/>
          <w:spacing w:val="-6"/>
        </w:rPr>
        <w:t>Z</w:t>
      </w:r>
      <w:r w:rsidRPr="00120C0B">
        <w:rPr>
          <w:rFonts w:ascii="Tahoma" w:eastAsia="Tahoma" w:hAnsi="Tahoma" w:cs="Tahoma"/>
          <w:spacing w:val="1"/>
        </w:rPr>
        <w:t>aw</w:t>
      </w:r>
      <w:r w:rsidRPr="00120C0B">
        <w:rPr>
          <w:rFonts w:ascii="Tahoma" w:eastAsia="Tahoma" w:hAnsi="Tahoma" w:cs="Tahoma"/>
        </w:rPr>
        <w:t>i</w:t>
      </w:r>
      <w:r w:rsidRPr="00120C0B">
        <w:rPr>
          <w:rFonts w:ascii="Tahoma" w:eastAsia="Tahoma" w:hAnsi="Tahoma" w:cs="Tahoma"/>
          <w:spacing w:val="1"/>
        </w:rPr>
        <w:t>e</w:t>
      </w:r>
      <w:r w:rsidRPr="00120C0B">
        <w:rPr>
          <w:rFonts w:ascii="Tahoma" w:eastAsia="Tahoma" w:hAnsi="Tahoma" w:cs="Tahoma"/>
        </w:rPr>
        <w:t>sz</w:t>
      </w:r>
      <w:r w:rsidRPr="00120C0B">
        <w:rPr>
          <w:rFonts w:ascii="Tahoma" w:eastAsia="Tahoma" w:hAnsi="Tahoma" w:cs="Tahoma"/>
          <w:spacing w:val="1"/>
        </w:rPr>
        <w:t>e</w:t>
      </w:r>
      <w:r w:rsidRPr="00120C0B">
        <w:rPr>
          <w:rFonts w:ascii="Tahoma" w:eastAsia="Tahoma" w:hAnsi="Tahoma" w:cs="Tahoma"/>
          <w:spacing w:val="-1"/>
        </w:rPr>
        <w:t>n</w:t>
      </w:r>
      <w:r w:rsidRPr="00120C0B">
        <w:rPr>
          <w:rFonts w:ascii="Tahoma" w:eastAsia="Tahoma" w:hAnsi="Tahoma" w:cs="Tahoma"/>
        </w:rPr>
        <w:t>ie</w:t>
      </w:r>
      <w:r w:rsidRPr="00120C0B">
        <w:rPr>
          <w:rFonts w:ascii="Tahoma" w:eastAsia="Tahoma" w:hAnsi="Tahoma" w:cs="Tahoma"/>
          <w:spacing w:val="34"/>
        </w:rPr>
        <w:t xml:space="preserve"> </w:t>
      </w:r>
      <w:r w:rsidRPr="00120C0B">
        <w:rPr>
          <w:rFonts w:ascii="Tahoma" w:eastAsia="Tahoma" w:hAnsi="Tahoma" w:cs="Tahoma"/>
        </w:rPr>
        <w:t>t</w:t>
      </w:r>
      <w:r w:rsidRPr="00120C0B">
        <w:rPr>
          <w:rFonts w:ascii="Tahoma" w:eastAsia="Tahoma" w:hAnsi="Tahoma" w:cs="Tahoma"/>
          <w:spacing w:val="-2"/>
        </w:rPr>
        <w:t>r</w:t>
      </w:r>
      <w:r w:rsidRPr="00120C0B">
        <w:rPr>
          <w:rFonts w:ascii="Tahoma" w:eastAsia="Tahoma" w:hAnsi="Tahoma" w:cs="Tahoma"/>
          <w:spacing w:val="1"/>
        </w:rPr>
        <w:t>a</w:t>
      </w:r>
      <w:r w:rsidRPr="00120C0B">
        <w:rPr>
          <w:rFonts w:ascii="Tahoma" w:eastAsia="Tahoma" w:hAnsi="Tahoma" w:cs="Tahoma"/>
          <w:spacing w:val="-1"/>
        </w:rPr>
        <w:t>n</w:t>
      </w:r>
      <w:r w:rsidRPr="00120C0B">
        <w:rPr>
          <w:rFonts w:ascii="Tahoma" w:eastAsia="Tahoma" w:hAnsi="Tahoma" w:cs="Tahoma"/>
        </w:rPr>
        <w:t>sz</w:t>
      </w:r>
      <w:r w:rsidRPr="00120C0B">
        <w:rPr>
          <w:rFonts w:ascii="Tahoma" w:eastAsia="Tahoma" w:hAnsi="Tahoma" w:cs="Tahoma"/>
          <w:spacing w:val="38"/>
        </w:rPr>
        <w:t xml:space="preserve"> </w:t>
      </w:r>
      <w:r w:rsidRPr="00120C0B">
        <w:rPr>
          <w:rFonts w:ascii="Tahoma" w:eastAsia="Tahoma" w:hAnsi="Tahoma" w:cs="Tahoma"/>
        </w:rPr>
        <w:t>do</w:t>
      </w:r>
      <w:r w:rsidRPr="00120C0B">
        <w:rPr>
          <w:rFonts w:ascii="Tahoma" w:eastAsia="Tahoma" w:hAnsi="Tahoma" w:cs="Tahoma"/>
          <w:spacing w:val="-1"/>
        </w:rPr>
        <w:t>f</w:t>
      </w:r>
      <w:r w:rsidRPr="00120C0B">
        <w:rPr>
          <w:rFonts w:ascii="Tahoma" w:eastAsia="Tahoma" w:hAnsi="Tahoma" w:cs="Tahoma"/>
        </w:rPr>
        <w:t>i</w:t>
      </w:r>
      <w:r w:rsidRPr="00120C0B">
        <w:rPr>
          <w:rFonts w:ascii="Tahoma" w:eastAsia="Tahoma" w:hAnsi="Tahoma" w:cs="Tahoma"/>
          <w:spacing w:val="-1"/>
        </w:rPr>
        <w:t>n</w:t>
      </w:r>
      <w:r w:rsidRPr="00120C0B">
        <w:rPr>
          <w:rFonts w:ascii="Tahoma" w:eastAsia="Tahoma" w:hAnsi="Tahoma" w:cs="Tahoma"/>
          <w:spacing w:val="1"/>
        </w:rPr>
        <w:t>an</w:t>
      </w:r>
      <w:r w:rsidRPr="00120C0B">
        <w:rPr>
          <w:rFonts w:ascii="Tahoma" w:eastAsia="Tahoma" w:hAnsi="Tahoma" w:cs="Tahoma"/>
        </w:rPr>
        <w:t>so</w:t>
      </w:r>
      <w:r w:rsidRPr="00120C0B">
        <w:rPr>
          <w:rFonts w:ascii="Tahoma" w:eastAsia="Tahoma" w:hAnsi="Tahoma" w:cs="Tahoma"/>
          <w:spacing w:val="-2"/>
        </w:rPr>
        <w:t>w</w:t>
      </w:r>
      <w:r w:rsidRPr="00120C0B">
        <w:rPr>
          <w:rFonts w:ascii="Tahoma" w:eastAsia="Tahoma" w:hAnsi="Tahoma" w:cs="Tahoma"/>
          <w:spacing w:val="1"/>
        </w:rPr>
        <w:t>a</w:t>
      </w:r>
      <w:r w:rsidRPr="00120C0B">
        <w:rPr>
          <w:rFonts w:ascii="Tahoma" w:eastAsia="Tahoma" w:hAnsi="Tahoma" w:cs="Tahoma"/>
          <w:spacing w:val="-1"/>
        </w:rPr>
        <w:t>n</w:t>
      </w:r>
      <w:r w:rsidRPr="00120C0B">
        <w:rPr>
          <w:rFonts w:ascii="Tahoma" w:eastAsia="Tahoma" w:hAnsi="Tahoma" w:cs="Tahoma"/>
        </w:rPr>
        <w:t>i</w:t>
      </w:r>
      <w:r w:rsidRPr="00120C0B">
        <w:rPr>
          <w:rFonts w:ascii="Tahoma" w:eastAsia="Tahoma" w:hAnsi="Tahoma" w:cs="Tahoma"/>
          <w:spacing w:val="3"/>
        </w:rPr>
        <w:t>a</w:t>
      </w:r>
      <w:r w:rsidRPr="00120C0B">
        <w:rPr>
          <w:rFonts w:ascii="Tahoma" w:eastAsia="Tahoma" w:hAnsi="Tahoma" w:cs="Tahoma"/>
        </w:rPr>
        <w:t>,</w:t>
      </w:r>
      <w:r w:rsidRPr="00120C0B">
        <w:rPr>
          <w:rFonts w:ascii="Tahoma" w:eastAsia="Tahoma" w:hAnsi="Tahoma" w:cs="Tahoma"/>
          <w:spacing w:val="28"/>
        </w:rPr>
        <w:t xml:space="preserve"> </w:t>
      </w:r>
      <w:r w:rsidRPr="00120C0B">
        <w:rPr>
          <w:rFonts w:ascii="Tahoma" w:eastAsia="Tahoma" w:hAnsi="Tahoma" w:cs="Tahoma"/>
        </w:rPr>
        <w:t>o</w:t>
      </w:r>
      <w:r w:rsidRPr="00120C0B">
        <w:rPr>
          <w:rFonts w:ascii="Tahoma" w:eastAsia="Tahoma" w:hAnsi="Tahoma" w:cs="Tahoma"/>
          <w:spacing w:val="41"/>
        </w:rPr>
        <w:t xml:space="preserve"> </w:t>
      </w:r>
      <w:r w:rsidRPr="00120C0B">
        <w:rPr>
          <w:rFonts w:ascii="Tahoma" w:eastAsia="Tahoma" w:hAnsi="Tahoma" w:cs="Tahoma"/>
          <w:spacing w:val="-1"/>
        </w:rPr>
        <w:t>k</w:t>
      </w:r>
      <w:r w:rsidRPr="00120C0B">
        <w:rPr>
          <w:rFonts w:ascii="Tahoma" w:eastAsia="Tahoma" w:hAnsi="Tahoma" w:cs="Tahoma"/>
        </w:rPr>
        <w:t>tó</w:t>
      </w:r>
      <w:r w:rsidRPr="00120C0B">
        <w:rPr>
          <w:rFonts w:ascii="Tahoma" w:eastAsia="Tahoma" w:hAnsi="Tahoma" w:cs="Tahoma"/>
          <w:spacing w:val="2"/>
        </w:rPr>
        <w:t>r</w:t>
      </w:r>
      <w:r w:rsidRPr="00120C0B">
        <w:rPr>
          <w:rFonts w:ascii="Tahoma" w:eastAsia="Tahoma" w:hAnsi="Tahoma" w:cs="Tahoma"/>
          <w:spacing w:val="-2"/>
        </w:rPr>
        <w:t>y</w:t>
      </w:r>
      <w:r w:rsidRPr="00120C0B">
        <w:rPr>
          <w:rFonts w:ascii="Tahoma" w:eastAsia="Tahoma" w:hAnsi="Tahoma" w:cs="Tahoma"/>
          <w:spacing w:val="2"/>
        </w:rPr>
        <w:t>c</w:t>
      </w:r>
      <w:r w:rsidRPr="00120C0B">
        <w:rPr>
          <w:rFonts w:ascii="Tahoma" w:eastAsia="Tahoma" w:hAnsi="Tahoma" w:cs="Tahoma"/>
        </w:rPr>
        <w:t>h</w:t>
      </w:r>
      <w:r w:rsidRPr="00120C0B">
        <w:rPr>
          <w:rFonts w:ascii="Tahoma" w:eastAsia="Tahoma" w:hAnsi="Tahoma" w:cs="Tahoma"/>
          <w:spacing w:val="36"/>
        </w:rPr>
        <w:t xml:space="preserve"> </w:t>
      </w:r>
      <w:r w:rsidRPr="00120C0B">
        <w:rPr>
          <w:rFonts w:ascii="Tahoma" w:eastAsia="Tahoma" w:hAnsi="Tahoma" w:cs="Tahoma"/>
        </w:rPr>
        <w:t>mo</w:t>
      </w:r>
      <w:r w:rsidRPr="00120C0B">
        <w:rPr>
          <w:rFonts w:ascii="Tahoma" w:eastAsia="Tahoma" w:hAnsi="Tahoma" w:cs="Tahoma"/>
          <w:spacing w:val="-2"/>
        </w:rPr>
        <w:t>w</w:t>
      </w:r>
      <w:r w:rsidRPr="00120C0B">
        <w:rPr>
          <w:rFonts w:ascii="Tahoma" w:eastAsia="Tahoma" w:hAnsi="Tahoma" w:cs="Tahoma"/>
        </w:rPr>
        <w:t>a</w:t>
      </w:r>
      <w:r w:rsidRPr="00120C0B">
        <w:rPr>
          <w:rFonts w:ascii="Tahoma" w:eastAsia="Tahoma" w:hAnsi="Tahoma" w:cs="Tahoma"/>
          <w:spacing w:val="41"/>
        </w:rPr>
        <w:t xml:space="preserve"> </w:t>
      </w:r>
      <w:r w:rsidRPr="00120C0B">
        <w:rPr>
          <w:rFonts w:ascii="Tahoma" w:eastAsia="Tahoma" w:hAnsi="Tahoma" w:cs="Tahoma"/>
        </w:rPr>
        <w:t>w</w:t>
      </w:r>
      <w:r w:rsidRPr="00120C0B">
        <w:rPr>
          <w:rFonts w:ascii="Tahoma" w:eastAsia="Tahoma" w:hAnsi="Tahoma" w:cs="Tahoma"/>
          <w:spacing w:val="42"/>
        </w:rPr>
        <w:t xml:space="preserve"> </w:t>
      </w:r>
      <w:r w:rsidRPr="00120C0B">
        <w:rPr>
          <w:rFonts w:ascii="Tahoma" w:eastAsia="Tahoma" w:hAnsi="Tahoma" w:cs="Tahoma"/>
          <w:spacing w:val="-1"/>
        </w:rPr>
        <w:t>u</w:t>
      </w:r>
      <w:r w:rsidRPr="00120C0B">
        <w:rPr>
          <w:rFonts w:ascii="Tahoma" w:eastAsia="Tahoma" w:hAnsi="Tahoma" w:cs="Tahoma"/>
        </w:rPr>
        <w:t>st.</w:t>
      </w:r>
      <w:r w:rsidRPr="00120C0B">
        <w:rPr>
          <w:rFonts w:ascii="Tahoma" w:eastAsia="Tahoma" w:hAnsi="Tahoma" w:cs="Tahoma"/>
          <w:spacing w:val="39"/>
        </w:rPr>
        <w:t xml:space="preserve"> </w:t>
      </w:r>
      <w:r w:rsidRPr="00120C0B">
        <w:rPr>
          <w:rFonts w:ascii="Tahoma" w:eastAsia="Tahoma" w:hAnsi="Tahoma" w:cs="Tahoma"/>
        </w:rPr>
        <w:t>1</w:t>
      </w:r>
      <w:r w:rsidRPr="00120C0B">
        <w:rPr>
          <w:rFonts w:ascii="Tahoma" w:eastAsia="Tahoma" w:hAnsi="Tahoma" w:cs="Tahoma"/>
          <w:spacing w:val="41"/>
        </w:rPr>
        <w:t xml:space="preserve"> </w:t>
      </w:r>
      <w:r w:rsidRPr="00120C0B">
        <w:rPr>
          <w:rFonts w:ascii="Tahoma" w:eastAsia="Tahoma" w:hAnsi="Tahoma" w:cs="Tahoma"/>
          <w:spacing w:val="-1"/>
        </w:rPr>
        <w:t>n</w:t>
      </w:r>
      <w:r w:rsidRPr="00120C0B">
        <w:rPr>
          <w:rFonts w:ascii="Tahoma" w:eastAsia="Tahoma" w:hAnsi="Tahoma" w:cs="Tahoma"/>
        </w:rPr>
        <w:t>i</w:t>
      </w:r>
      <w:r w:rsidRPr="00120C0B">
        <w:rPr>
          <w:rFonts w:ascii="Tahoma" w:eastAsia="Tahoma" w:hAnsi="Tahoma" w:cs="Tahoma"/>
          <w:spacing w:val="-1"/>
        </w:rPr>
        <w:t>n</w:t>
      </w:r>
      <w:r w:rsidRPr="00120C0B">
        <w:rPr>
          <w:rFonts w:ascii="Tahoma" w:eastAsia="Tahoma" w:hAnsi="Tahoma" w:cs="Tahoma"/>
        </w:rPr>
        <w:t>i</w:t>
      </w:r>
      <w:r w:rsidRPr="00120C0B">
        <w:rPr>
          <w:rFonts w:ascii="Tahoma" w:eastAsia="Tahoma" w:hAnsi="Tahoma" w:cs="Tahoma"/>
          <w:spacing w:val="1"/>
        </w:rPr>
        <w:t>e</w:t>
      </w:r>
      <w:r w:rsidRPr="00120C0B">
        <w:rPr>
          <w:rFonts w:ascii="Tahoma" w:eastAsia="Tahoma" w:hAnsi="Tahoma" w:cs="Tahoma"/>
          <w:spacing w:val="-1"/>
        </w:rPr>
        <w:t>j</w:t>
      </w:r>
      <w:r w:rsidRPr="00120C0B">
        <w:rPr>
          <w:rFonts w:ascii="Tahoma" w:eastAsia="Tahoma" w:hAnsi="Tahoma" w:cs="Tahoma"/>
        </w:rPr>
        <w:t>sz</w:t>
      </w:r>
      <w:r w:rsidRPr="00120C0B">
        <w:rPr>
          <w:rFonts w:ascii="Tahoma" w:eastAsia="Tahoma" w:hAnsi="Tahoma" w:cs="Tahoma"/>
          <w:spacing w:val="1"/>
        </w:rPr>
        <w:t>e</w:t>
      </w:r>
      <w:r w:rsidRPr="00120C0B">
        <w:rPr>
          <w:rFonts w:ascii="Tahoma" w:eastAsia="Tahoma" w:hAnsi="Tahoma" w:cs="Tahoma"/>
        </w:rPr>
        <w:t>go</w:t>
      </w:r>
      <w:r w:rsidRPr="00120C0B">
        <w:rPr>
          <w:rFonts w:ascii="Tahoma" w:eastAsia="Tahoma" w:hAnsi="Tahoma" w:cs="Tahoma"/>
          <w:spacing w:val="34"/>
        </w:rPr>
        <w:t xml:space="preserve"> </w:t>
      </w:r>
      <w:r w:rsidRPr="00120C0B">
        <w:rPr>
          <w:rFonts w:ascii="Tahoma" w:eastAsia="Tahoma" w:hAnsi="Tahoma" w:cs="Tahoma"/>
        </w:rPr>
        <w:t>p</w:t>
      </w:r>
      <w:r w:rsidRPr="00120C0B">
        <w:rPr>
          <w:rFonts w:ascii="Tahoma" w:eastAsia="Tahoma" w:hAnsi="Tahoma" w:cs="Tahoma"/>
          <w:spacing w:val="1"/>
        </w:rPr>
        <w:t>a</w:t>
      </w:r>
      <w:r w:rsidRPr="00120C0B">
        <w:rPr>
          <w:rFonts w:ascii="Tahoma" w:eastAsia="Tahoma" w:hAnsi="Tahoma" w:cs="Tahoma"/>
          <w:spacing w:val="-2"/>
        </w:rPr>
        <w:t>r</w:t>
      </w:r>
      <w:r w:rsidRPr="00120C0B">
        <w:rPr>
          <w:rFonts w:ascii="Tahoma" w:eastAsia="Tahoma" w:hAnsi="Tahoma" w:cs="Tahoma"/>
          <w:spacing w:val="1"/>
        </w:rPr>
        <w:t>a</w:t>
      </w:r>
      <w:r w:rsidRPr="00120C0B">
        <w:rPr>
          <w:rFonts w:ascii="Tahoma" w:eastAsia="Tahoma" w:hAnsi="Tahoma" w:cs="Tahoma"/>
        </w:rPr>
        <w:t>g</w:t>
      </w:r>
      <w:r w:rsidRPr="00120C0B">
        <w:rPr>
          <w:rFonts w:ascii="Tahoma" w:eastAsia="Tahoma" w:hAnsi="Tahoma" w:cs="Tahoma"/>
          <w:spacing w:val="-2"/>
        </w:rPr>
        <w:t>r</w:t>
      </w:r>
      <w:r w:rsidRPr="00120C0B">
        <w:rPr>
          <w:rFonts w:ascii="Tahoma" w:eastAsia="Tahoma" w:hAnsi="Tahoma" w:cs="Tahoma"/>
          <w:spacing w:val="1"/>
        </w:rPr>
        <w:t>a</w:t>
      </w:r>
      <w:r w:rsidRPr="00120C0B">
        <w:rPr>
          <w:rFonts w:ascii="Tahoma" w:eastAsia="Tahoma" w:hAnsi="Tahoma" w:cs="Tahoma"/>
          <w:spacing w:val="-3"/>
        </w:rPr>
        <w:t>f</w:t>
      </w:r>
      <w:r w:rsidRPr="00120C0B">
        <w:rPr>
          <w:rFonts w:ascii="Tahoma" w:eastAsia="Tahoma" w:hAnsi="Tahoma" w:cs="Tahoma"/>
          <w:spacing w:val="-1"/>
        </w:rPr>
        <w:t>u</w:t>
      </w:r>
      <w:r w:rsidRPr="00120C0B">
        <w:rPr>
          <w:rFonts w:ascii="Tahoma" w:eastAsia="Tahoma" w:hAnsi="Tahoma" w:cs="Tahoma"/>
        </w:rPr>
        <w:t>,</w:t>
      </w:r>
      <w:r w:rsidRPr="00120C0B">
        <w:rPr>
          <w:rFonts w:ascii="Tahoma" w:eastAsia="Tahoma" w:hAnsi="Tahoma" w:cs="Tahoma"/>
          <w:spacing w:val="33"/>
        </w:rPr>
        <w:t xml:space="preserve"> </w:t>
      </w:r>
      <w:r w:rsidRPr="00120C0B">
        <w:rPr>
          <w:rFonts w:ascii="Tahoma" w:eastAsia="Tahoma" w:hAnsi="Tahoma" w:cs="Tahoma"/>
        </w:rPr>
        <w:t>następuje</w:t>
      </w:r>
      <w:r w:rsidR="00120C0B">
        <w:rPr>
          <w:rFonts w:ascii="Tahoma" w:eastAsia="Tahoma" w:hAnsi="Tahoma" w:cs="Tahoma"/>
        </w:rPr>
        <w:t xml:space="preserve"> </w:t>
      </w:r>
      <w:r w:rsidRPr="00120C0B">
        <w:rPr>
          <w:rFonts w:ascii="Tahoma" w:eastAsia="Tahoma" w:hAnsi="Tahoma" w:cs="Tahoma"/>
          <w:spacing w:val="1"/>
        </w:rPr>
        <w:t>w</w:t>
      </w:r>
      <w:r w:rsidRPr="00120C0B">
        <w:rPr>
          <w:rFonts w:ascii="Tahoma" w:eastAsia="Tahoma" w:hAnsi="Tahoma" w:cs="Tahoma"/>
          <w:spacing w:val="-2"/>
        </w:rPr>
        <w:t>r</w:t>
      </w:r>
      <w:r w:rsidRPr="00120C0B">
        <w:rPr>
          <w:rFonts w:ascii="Tahoma" w:eastAsia="Tahoma" w:hAnsi="Tahoma" w:cs="Tahoma"/>
          <w:spacing w:val="1"/>
        </w:rPr>
        <w:t>a</w:t>
      </w:r>
      <w:r w:rsidRPr="00120C0B">
        <w:rPr>
          <w:rFonts w:ascii="Tahoma" w:eastAsia="Tahoma" w:hAnsi="Tahoma" w:cs="Tahoma"/>
        </w:rPr>
        <w:t>z</w:t>
      </w:r>
      <w:r w:rsidRPr="00120C0B">
        <w:rPr>
          <w:rFonts w:ascii="Tahoma" w:eastAsia="Tahoma" w:hAnsi="Tahoma" w:cs="Tahoma"/>
          <w:spacing w:val="-3"/>
        </w:rPr>
        <w:t xml:space="preserve"> </w:t>
      </w:r>
      <w:r w:rsidRPr="00120C0B">
        <w:rPr>
          <w:rFonts w:ascii="Tahoma" w:eastAsia="Tahoma" w:hAnsi="Tahoma" w:cs="Tahoma"/>
        </w:rPr>
        <w:t>z</w:t>
      </w:r>
      <w:r w:rsidRPr="00120C0B">
        <w:rPr>
          <w:rFonts w:ascii="Tahoma" w:eastAsia="Tahoma" w:hAnsi="Tahoma" w:cs="Tahoma"/>
          <w:spacing w:val="-1"/>
        </w:rPr>
        <w:t xml:space="preserve"> </w:t>
      </w:r>
      <w:r w:rsidRPr="00120C0B">
        <w:rPr>
          <w:rFonts w:ascii="Tahoma" w:eastAsia="Tahoma" w:hAnsi="Tahoma" w:cs="Tahoma"/>
        </w:rPr>
        <w:t>pis</w:t>
      </w:r>
      <w:r w:rsidRPr="00120C0B">
        <w:rPr>
          <w:rFonts w:ascii="Tahoma" w:eastAsia="Tahoma" w:hAnsi="Tahoma" w:cs="Tahoma"/>
          <w:spacing w:val="1"/>
        </w:rPr>
        <w:t>e</w:t>
      </w:r>
      <w:r w:rsidRPr="00120C0B">
        <w:rPr>
          <w:rFonts w:ascii="Tahoma" w:eastAsia="Tahoma" w:hAnsi="Tahoma" w:cs="Tahoma"/>
        </w:rPr>
        <w:t>m</w:t>
      </w:r>
      <w:r w:rsidRPr="00120C0B">
        <w:rPr>
          <w:rFonts w:ascii="Tahoma" w:eastAsia="Tahoma" w:hAnsi="Tahoma" w:cs="Tahoma"/>
          <w:spacing w:val="-3"/>
        </w:rPr>
        <w:t>n</w:t>
      </w:r>
      <w:r w:rsidRPr="00120C0B">
        <w:rPr>
          <w:rFonts w:ascii="Tahoma" w:eastAsia="Tahoma" w:hAnsi="Tahoma" w:cs="Tahoma"/>
          <w:spacing w:val="-1"/>
        </w:rPr>
        <w:t>y</w:t>
      </w:r>
      <w:r w:rsidRPr="00120C0B">
        <w:rPr>
          <w:rFonts w:ascii="Tahoma" w:eastAsia="Tahoma" w:hAnsi="Tahoma" w:cs="Tahoma"/>
        </w:rPr>
        <w:t>m</w:t>
      </w:r>
      <w:r w:rsidRPr="00120C0B">
        <w:rPr>
          <w:rFonts w:ascii="Tahoma" w:eastAsia="Tahoma" w:hAnsi="Tahoma" w:cs="Tahoma"/>
          <w:spacing w:val="-9"/>
        </w:rPr>
        <w:t xml:space="preserve"> </w:t>
      </w:r>
      <w:r w:rsidRPr="00120C0B">
        <w:rPr>
          <w:rFonts w:ascii="Tahoma" w:eastAsia="Tahoma" w:hAnsi="Tahoma" w:cs="Tahoma"/>
        </w:rPr>
        <w:t>po</w:t>
      </w:r>
      <w:r w:rsidRPr="00120C0B">
        <w:rPr>
          <w:rFonts w:ascii="Tahoma" w:eastAsia="Tahoma" w:hAnsi="Tahoma" w:cs="Tahoma"/>
          <w:spacing w:val="3"/>
        </w:rPr>
        <w:t>i</w:t>
      </w:r>
      <w:r w:rsidRPr="00120C0B">
        <w:rPr>
          <w:rFonts w:ascii="Tahoma" w:eastAsia="Tahoma" w:hAnsi="Tahoma" w:cs="Tahoma"/>
          <w:spacing w:val="-1"/>
        </w:rPr>
        <w:t>nf</w:t>
      </w:r>
      <w:r w:rsidRPr="00120C0B">
        <w:rPr>
          <w:rFonts w:ascii="Tahoma" w:eastAsia="Tahoma" w:hAnsi="Tahoma" w:cs="Tahoma"/>
        </w:rPr>
        <w:t>or</w:t>
      </w:r>
      <w:r w:rsidRPr="00120C0B">
        <w:rPr>
          <w:rFonts w:ascii="Tahoma" w:eastAsia="Tahoma" w:hAnsi="Tahoma" w:cs="Tahoma"/>
          <w:spacing w:val="3"/>
        </w:rPr>
        <w:t>m</w:t>
      </w:r>
      <w:r w:rsidRPr="00120C0B">
        <w:rPr>
          <w:rFonts w:ascii="Tahoma" w:eastAsia="Tahoma" w:hAnsi="Tahoma" w:cs="Tahoma"/>
        </w:rPr>
        <w:t>o</w:t>
      </w:r>
      <w:r w:rsidRPr="00120C0B">
        <w:rPr>
          <w:rFonts w:ascii="Tahoma" w:eastAsia="Tahoma" w:hAnsi="Tahoma" w:cs="Tahoma"/>
          <w:spacing w:val="-2"/>
        </w:rPr>
        <w:t>w</w:t>
      </w:r>
      <w:r w:rsidRPr="00120C0B">
        <w:rPr>
          <w:rFonts w:ascii="Tahoma" w:eastAsia="Tahoma" w:hAnsi="Tahoma" w:cs="Tahoma"/>
          <w:spacing w:val="1"/>
        </w:rPr>
        <w:t>a</w:t>
      </w:r>
      <w:r w:rsidRPr="00120C0B">
        <w:rPr>
          <w:rFonts w:ascii="Tahoma" w:eastAsia="Tahoma" w:hAnsi="Tahoma" w:cs="Tahoma"/>
          <w:spacing w:val="-1"/>
        </w:rPr>
        <w:t>n</w:t>
      </w:r>
      <w:r w:rsidRPr="00120C0B">
        <w:rPr>
          <w:rFonts w:ascii="Tahoma" w:eastAsia="Tahoma" w:hAnsi="Tahoma" w:cs="Tahoma"/>
        </w:rPr>
        <w:t>i</w:t>
      </w:r>
      <w:r w:rsidRPr="00120C0B">
        <w:rPr>
          <w:rFonts w:ascii="Tahoma" w:eastAsia="Tahoma" w:hAnsi="Tahoma" w:cs="Tahoma"/>
          <w:spacing w:val="1"/>
        </w:rPr>
        <w:t>e</w:t>
      </w:r>
      <w:r w:rsidRPr="00120C0B">
        <w:rPr>
          <w:rFonts w:ascii="Tahoma" w:eastAsia="Tahoma" w:hAnsi="Tahoma" w:cs="Tahoma"/>
        </w:rPr>
        <w:t>m</w:t>
      </w:r>
      <w:r w:rsidRPr="00120C0B">
        <w:rPr>
          <w:rFonts w:ascii="Tahoma" w:eastAsia="Tahoma" w:hAnsi="Tahoma" w:cs="Tahoma"/>
          <w:spacing w:val="-13"/>
        </w:rPr>
        <w:t xml:space="preserve"> </w:t>
      </w:r>
      <w:r w:rsidRPr="00120C0B">
        <w:rPr>
          <w:rFonts w:ascii="Tahoma" w:eastAsia="Tahoma" w:hAnsi="Tahoma" w:cs="Tahoma"/>
        </w:rPr>
        <w:t>B</w:t>
      </w:r>
      <w:r w:rsidRPr="00120C0B">
        <w:rPr>
          <w:rFonts w:ascii="Tahoma" w:eastAsia="Tahoma" w:hAnsi="Tahoma" w:cs="Tahoma"/>
          <w:spacing w:val="1"/>
        </w:rPr>
        <w:t>e</w:t>
      </w:r>
      <w:r w:rsidRPr="00120C0B">
        <w:rPr>
          <w:rFonts w:ascii="Tahoma" w:eastAsia="Tahoma" w:hAnsi="Tahoma" w:cs="Tahoma"/>
          <w:spacing w:val="-1"/>
        </w:rPr>
        <w:t>n</w:t>
      </w:r>
      <w:r w:rsidRPr="00120C0B">
        <w:rPr>
          <w:rFonts w:ascii="Tahoma" w:eastAsia="Tahoma" w:hAnsi="Tahoma" w:cs="Tahoma"/>
          <w:spacing w:val="3"/>
        </w:rPr>
        <w:t>e</w:t>
      </w:r>
      <w:r w:rsidRPr="00120C0B">
        <w:rPr>
          <w:rFonts w:ascii="Tahoma" w:eastAsia="Tahoma" w:hAnsi="Tahoma" w:cs="Tahoma"/>
          <w:spacing w:val="-1"/>
        </w:rPr>
        <w:t>f</w:t>
      </w:r>
      <w:r w:rsidRPr="00120C0B">
        <w:rPr>
          <w:rFonts w:ascii="Tahoma" w:eastAsia="Tahoma" w:hAnsi="Tahoma" w:cs="Tahoma"/>
        </w:rPr>
        <w:t>i</w:t>
      </w:r>
      <w:r w:rsidRPr="00120C0B">
        <w:rPr>
          <w:rFonts w:ascii="Tahoma" w:eastAsia="Tahoma" w:hAnsi="Tahoma" w:cs="Tahoma"/>
          <w:spacing w:val="2"/>
        </w:rPr>
        <w:t>c</w:t>
      </w:r>
      <w:r w:rsidRPr="00120C0B">
        <w:rPr>
          <w:rFonts w:ascii="Tahoma" w:eastAsia="Tahoma" w:hAnsi="Tahoma" w:cs="Tahoma"/>
        </w:rPr>
        <w:t>j</w:t>
      </w:r>
      <w:r w:rsidRPr="00120C0B">
        <w:rPr>
          <w:rFonts w:ascii="Tahoma" w:eastAsia="Tahoma" w:hAnsi="Tahoma" w:cs="Tahoma"/>
          <w:spacing w:val="1"/>
        </w:rPr>
        <w:t>e</w:t>
      </w:r>
      <w:r w:rsidRPr="00120C0B">
        <w:rPr>
          <w:rFonts w:ascii="Tahoma" w:eastAsia="Tahoma" w:hAnsi="Tahoma" w:cs="Tahoma"/>
          <w:spacing w:val="-1"/>
        </w:rPr>
        <w:t>n</w:t>
      </w:r>
      <w:r w:rsidRPr="00120C0B">
        <w:rPr>
          <w:rFonts w:ascii="Tahoma" w:eastAsia="Tahoma" w:hAnsi="Tahoma" w:cs="Tahoma"/>
        </w:rPr>
        <w:t>ta</w:t>
      </w:r>
      <w:r w:rsidRPr="00120C0B">
        <w:rPr>
          <w:rFonts w:ascii="Tahoma" w:eastAsia="Tahoma" w:hAnsi="Tahoma" w:cs="Tahoma"/>
          <w:spacing w:val="-10"/>
        </w:rPr>
        <w:t xml:space="preserve"> </w:t>
      </w:r>
      <w:r w:rsidRPr="00120C0B">
        <w:rPr>
          <w:rFonts w:ascii="Tahoma" w:eastAsia="Tahoma" w:hAnsi="Tahoma" w:cs="Tahoma"/>
        </w:rPr>
        <w:t>o</w:t>
      </w:r>
      <w:r w:rsidRPr="00120C0B">
        <w:rPr>
          <w:rFonts w:ascii="Tahoma" w:eastAsia="Tahoma" w:hAnsi="Tahoma" w:cs="Tahoma"/>
          <w:spacing w:val="-1"/>
        </w:rPr>
        <w:t xml:space="preserve"> </w:t>
      </w:r>
      <w:r w:rsidRPr="00120C0B">
        <w:rPr>
          <w:rFonts w:ascii="Tahoma" w:eastAsia="Tahoma" w:hAnsi="Tahoma" w:cs="Tahoma"/>
        </w:rPr>
        <w:t>pr</w:t>
      </w:r>
      <w:r w:rsidRPr="00120C0B">
        <w:rPr>
          <w:rFonts w:ascii="Tahoma" w:eastAsia="Tahoma" w:hAnsi="Tahoma" w:cs="Tahoma"/>
          <w:spacing w:val="3"/>
        </w:rPr>
        <w:t>z</w:t>
      </w:r>
      <w:r w:rsidRPr="00120C0B">
        <w:rPr>
          <w:rFonts w:ascii="Tahoma" w:eastAsia="Tahoma" w:hAnsi="Tahoma" w:cs="Tahoma"/>
          <w:spacing w:val="-3"/>
        </w:rPr>
        <w:t>y</w:t>
      </w:r>
      <w:r w:rsidRPr="00120C0B">
        <w:rPr>
          <w:rFonts w:ascii="Tahoma" w:eastAsia="Tahoma" w:hAnsi="Tahoma" w:cs="Tahoma"/>
          <w:spacing w:val="-1"/>
        </w:rPr>
        <w:t>c</w:t>
      </w:r>
      <w:r w:rsidRPr="00120C0B">
        <w:rPr>
          <w:rFonts w:ascii="Tahoma" w:eastAsia="Tahoma" w:hAnsi="Tahoma" w:cs="Tahoma"/>
          <w:spacing w:val="3"/>
        </w:rPr>
        <w:t>z</w:t>
      </w:r>
      <w:r w:rsidRPr="00120C0B">
        <w:rPr>
          <w:rFonts w:ascii="Tahoma" w:eastAsia="Tahoma" w:hAnsi="Tahoma" w:cs="Tahoma"/>
          <w:spacing w:val="-1"/>
        </w:rPr>
        <w:t>yn</w:t>
      </w:r>
      <w:r w:rsidRPr="00120C0B">
        <w:rPr>
          <w:rFonts w:ascii="Tahoma" w:eastAsia="Tahoma" w:hAnsi="Tahoma" w:cs="Tahoma"/>
          <w:spacing w:val="3"/>
        </w:rPr>
        <w:t>a</w:t>
      </w:r>
      <w:r w:rsidRPr="00120C0B">
        <w:rPr>
          <w:rFonts w:ascii="Tahoma" w:eastAsia="Tahoma" w:hAnsi="Tahoma" w:cs="Tahoma"/>
          <w:spacing w:val="-1"/>
        </w:rPr>
        <w:t>c</w:t>
      </w:r>
      <w:r w:rsidRPr="00120C0B">
        <w:rPr>
          <w:rFonts w:ascii="Tahoma" w:eastAsia="Tahoma" w:hAnsi="Tahoma" w:cs="Tahoma"/>
        </w:rPr>
        <w:t>h</w:t>
      </w:r>
      <w:r w:rsidRPr="00120C0B">
        <w:rPr>
          <w:rFonts w:ascii="Tahoma" w:eastAsia="Tahoma" w:hAnsi="Tahoma" w:cs="Tahoma"/>
          <w:spacing w:val="-12"/>
        </w:rPr>
        <w:t xml:space="preserve"> </w:t>
      </w:r>
      <w:r w:rsidRPr="00120C0B">
        <w:rPr>
          <w:rFonts w:ascii="Tahoma" w:eastAsia="Tahoma" w:hAnsi="Tahoma" w:cs="Tahoma"/>
        </w:rPr>
        <w:t>z</w:t>
      </w:r>
      <w:r w:rsidRPr="00120C0B">
        <w:rPr>
          <w:rFonts w:ascii="Tahoma" w:eastAsia="Tahoma" w:hAnsi="Tahoma" w:cs="Tahoma"/>
          <w:spacing w:val="1"/>
        </w:rPr>
        <w:t>aw</w:t>
      </w:r>
      <w:r w:rsidRPr="00120C0B">
        <w:rPr>
          <w:rFonts w:ascii="Tahoma" w:eastAsia="Tahoma" w:hAnsi="Tahoma" w:cs="Tahoma"/>
        </w:rPr>
        <w:t>i</w:t>
      </w:r>
      <w:r w:rsidRPr="00120C0B">
        <w:rPr>
          <w:rFonts w:ascii="Tahoma" w:eastAsia="Tahoma" w:hAnsi="Tahoma" w:cs="Tahoma"/>
          <w:spacing w:val="1"/>
        </w:rPr>
        <w:t>e</w:t>
      </w:r>
      <w:r w:rsidRPr="00120C0B">
        <w:rPr>
          <w:rFonts w:ascii="Tahoma" w:eastAsia="Tahoma" w:hAnsi="Tahoma" w:cs="Tahoma"/>
        </w:rPr>
        <w:t>sz</w:t>
      </w:r>
      <w:r w:rsidRPr="00120C0B">
        <w:rPr>
          <w:rFonts w:ascii="Tahoma" w:eastAsia="Tahoma" w:hAnsi="Tahoma" w:cs="Tahoma"/>
          <w:spacing w:val="1"/>
        </w:rPr>
        <w:t>e</w:t>
      </w:r>
      <w:r w:rsidRPr="00120C0B">
        <w:rPr>
          <w:rFonts w:ascii="Tahoma" w:eastAsia="Tahoma" w:hAnsi="Tahoma" w:cs="Tahoma"/>
          <w:spacing w:val="-1"/>
        </w:rPr>
        <w:t>n</w:t>
      </w:r>
      <w:r w:rsidRPr="00120C0B">
        <w:rPr>
          <w:rFonts w:ascii="Tahoma" w:eastAsia="Tahoma" w:hAnsi="Tahoma" w:cs="Tahoma"/>
        </w:rPr>
        <w:t>i</w:t>
      </w:r>
      <w:r w:rsidRPr="00120C0B">
        <w:rPr>
          <w:rFonts w:ascii="Tahoma" w:eastAsia="Tahoma" w:hAnsi="Tahoma" w:cs="Tahoma"/>
          <w:spacing w:val="1"/>
        </w:rPr>
        <w:t>a</w:t>
      </w:r>
      <w:r w:rsidRPr="00120C0B">
        <w:rPr>
          <w:rFonts w:ascii="Tahoma" w:eastAsia="Tahoma" w:hAnsi="Tahoma" w:cs="Tahoma"/>
        </w:rPr>
        <w:t>.</w:t>
      </w:r>
    </w:p>
    <w:p w14:paraId="2B46BCFF" w14:textId="77777777" w:rsidR="00942F4E" w:rsidRPr="001A21E8" w:rsidRDefault="00280ADA" w:rsidP="005100BA">
      <w:pPr>
        <w:pStyle w:val="Akapitzlist"/>
        <w:numPr>
          <w:ilvl w:val="6"/>
          <w:numId w:val="20"/>
        </w:numPr>
        <w:tabs>
          <w:tab w:val="clear" w:pos="4680"/>
          <w:tab w:val="num" w:pos="3828"/>
        </w:tabs>
        <w:spacing w:line="276" w:lineRule="auto"/>
        <w:ind w:left="426" w:right="14" w:hanging="426"/>
        <w:jc w:val="both"/>
        <w:rPr>
          <w:rFonts w:ascii="Tahoma" w:eastAsia="Tahoma" w:hAnsi="Tahoma" w:cs="Tahoma"/>
        </w:rPr>
      </w:pPr>
      <w:r w:rsidRPr="001A21E8">
        <w:rPr>
          <w:rFonts w:ascii="Tahoma" w:eastAsia="Tahoma" w:hAnsi="Tahoma" w:cs="Tahoma"/>
          <w:spacing w:val="-1"/>
        </w:rPr>
        <w:t>U</w:t>
      </w:r>
      <w:r w:rsidRPr="001A21E8">
        <w:rPr>
          <w:rFonts w:ascii="Tahoma" w:eastAsia="Tahoma" w:hAnsi="Tahoma" w:cs="Tahoma"/>
        </w:rPr>
        <w:t>r</w:t>
      </w:r>
      <w:r w:rsidRPr="001A21E8">
        <w:rPr>
          <w:rFonts w:ascii="Tahoma" w:eastAsia="Tahoma" w:hAnsi="Tahoma" w:cs="Tahoma"/>
          <w:spacing w:val="2"/>
        </w:rPr>
        <w:t>u</w:t>
      </w:r>
      <w:r w:rsidRPr="001A21E8">
        <w:rPr>
          <w:rFonts w:ascii="Tahoma" w:eastAsia="Tahoma" w:hAnsi="Tahoma" w:cs="Tahoma"/>
          <w:spacing w:val="-1"/>
        </w:rPr>
        <w:t>ch</w:t>
      </w:r>
      <w:r w:rsidRPr="001A21E8">
        <w:rPr>
          <w:rFonts w:ascii="Tahoma" w:eastAsia="Tahoma" w:hAnsi="Tahoma" w:cs="Tahoma"/>
        </w:rPr>
        <w:t>omi</w:t>
      </w:r>
      <w:r w:rsidRPr="001A21E8">
        <w:rPr>
          <w:rFonts w:ascii="Tahoma" w:eastAsia="Tahoma" w:hAnsi="Tahoma" w:cs="Tahoma"/>
          <w:spacing w:val="4"/>
        </w:rPr>
        <w:t>e</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0"/>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7"/>
        </w:rPr>
        <w:t xml:space="preserve"> </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rPr>
        <w:t>st</w:t>
      </w:r>
      <w:r w:rsidRPr="001A21E8">
        <w:rPr>
          <w:rFonts w:ascii="Tahoma" w:eastAsia="Tahoma" w:hAnsi="Tahoma" w:cs="Tahoma"/>
          <w:spacing w:val="1"/>
        </w:rPr>
        <w:t>ę</w:t>
      </w:r>
      <w:r w:rsidRPr="001A21E8">
        <w:rPr>
          <w:rFonts w:ascii="Tahoma" w:eastAsia="Tahoma" w:hAnsi="Tahoma" w:cs="Tahoma"/>
        </w:rPr>
        <w:t>pu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3"/>
        </w:rPr>
        <w:t xml:space="preserve"> </w:t>
      </w:r>
      <w:r w:rsidRPr="001A21E8">
        <w:rPr>
          <w:rFonts w:ascii="Tahoma" w:eastAsia="Tahoma" w:hAnsi="Tahoma" w:cs="Tahoma"/>
          <w:spacing w:val="2"/>
        </w:rPr>
        <w:t>p</w:t>
      </w:r>
      <w:r w:rsidRPr="001A21E8">
        <w:rPr>
          <w:rFonts w:ascii="Tahoma" w:eastAsia="Tahoma" w:hAnsi="Tahoma" w:cs="Tahoma"/>
        </w:rPr>
        <w:t>o</w:t>
      </w:r>
      <w:r w:rsidRPr="001A21E8">
        <w:rPr>
          <w:rFonts w:ascii="Tahoma" w:eastAsia="Tahoma" w:hAnsi="Tahoma" w:cs="Tahoma"/>
          <w:spacing w:val="22"/>
        </w:rPr>
        <w:t xml:space="preserve"> </w:t>
      </w:r>
      <w:r w:rsidRPr="001A21E8">
        <w:rPr>
          <w:rFonts w:ascii="Tahoma" w:eastAsia="Tahoma" w:hAnsi="Tahoma" w:cs="Tahoma"/>
          <w:spacing w:val="-1"/>
        </w:rPr>
        <w:t>u</w:t>
      </w:r>
      <w:r w:rsidRPr="001A21E8">
        <w:rPr>
          <w:rFonts w:ascii="Tahoma" w:eastAsia="Tahoma" w:hAnsi="Tahoma" w:cs="Tahoma"/>
        </w:rPr>
        <w:t>s</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13"/>
        </w:rPr>
        <w:t xml:space="preserve">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20"/>
        </w:rPr>
        <w:t xml:space="preserve"> </w:t>
      </w:r>
      <w:r w:rsidR="00C8380C" w:rsidRPr="001A21E8">
        <w:rPr>
          <w:rFonts w:ascii="Tahoma" w:eastAsia="Tahoma" w:hAnsi="Tahoma" w:cs="Tahoma"/>
          <w:spacing w:val="3"/>
        </w:rPr>
        <w:t>przyjęciu wyjaśnień</w:t>
      </w:r>
      <w:r w:rsidRPr="001A21E8">
        <w:rPr>
          <w:rFonts w:ascii="Tahoma" w:eastAsia="Tahoma" w:hAnsi="Tahoma" w:cs="Tahoma"/>
          <w:spacing w:val="13"/>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n</w:t>
      </w:r>
      <w:r w:rsidRPr="001A21E8">
        <w:rPr>
          <w:rFonts w:ascii="Tahoma" w:eastAsia="Tahoma" w:hAnsi="Tahoma" w:cs="Tahoma"/>
          <w:spacing w:val="15"/>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mi</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1"/>
        </w:rPr>
        <w:t xml:space="preserve"> </w:t>
      </w:r>
      <w:r w:rsidR="00C8380C" w:rsidRPr="001A21E8">
        <w:rPr>
          <w:rFonts w:ascii="Tahoma" w:eastAsia="Tahoma" w:hAnsi="Tahoma" w:cs="Tahoma"/>
          <w:spacing w:val="11"/>
        </w:rPr>
        <w:br/>
      </w:r>
      <w:r w:rsidRPr="001A21E8">
        <w:rPr>
          <w:rFonts w:ascii="Tahoma" w:eastAsia="Tahoma" w:hAnsi="Tahoma" w:cs="Tahoma"/>
        </w:rPr>
        <w:t>w</w:t>
      </w:r>
      <w:r w:rsidRPr="001A21E8">
        <w:rPr>
          <w:rFonts w:ascii="Tahoma" w:eastAsia="Tahoma" w:hAnsi="Tahoma" w:cs="Tahoma"/>
          <w:spacing w:val="24"/>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0"/>
        </w:rPr>
        <w:t xml:space="preserve"> </w:t>
      </w:r>
      <w:r w:rsidRPr="001A21E8">
        <w:rPr>
          <w:rFonts w:ascii="Tahoma" w:eastAsia="Tahoma" w:hAnsi="Tahoma" w:cs="Tahoma"/>
          <w:spacing w:val="-1"/>
          <w:w w:val="99"/>
        </w:rPr>
        <w:t>1</w:t>
      </w:r>
      <w:r w:rsidRPr="001A21E8">
        <w:rPr>
          <w:rFonts w:ascii="Tahoma" w:eastAsia="Tahoma" w:hAnsi="Tahoma" w:cs="Tahoma"/>
          <w:w w:val="99"/>
        </w:rPr>
        <w:t>,</w:t>
      </w:r>
      <w:r w:rsidR="00C8380C" w:rsidRPr="001A21E8">
        <w:rPr>
          <w:rFonts w:ascii="Tahoma" w:eastAsia="Tahoma" w:hAnsi="Tahoma" w:cs="Tahoma"/>
          <w:w w:val="99"/>
        </w:rPr>
        <w:t xml:space="preserve"> </w:t>
      </w:r>
      <w:r w:rsidRPr="001A21E8">
        <w:rPr>
          <w:rFonts w:ascii="Tahoma" w:eastAsia="Tahoma" w:hAnsi="Tahoma" w:cs="Tahoma"/>
        </w:rPr>
        <w:t xml:space="preserve">w </w:t>
      </w:r>
      <w:r w:rsidRPr="001A21E8">
        <w:rPr>
          <w:rFonts w:ascii="Tahoma" w:eastAsia="Tahoma" w:hAnsi="Tahoma" w:cs="Tahoma"/>
          <w:spacing w:val="1"/>
        </w:rPr>
        <w:t>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3"/>
        </w:rPr>
        <w:t>e</w:t>
      </w:r>
      <w:r w:rsidRPr="001A21E8">
        <w:rPr>
          <w:rFonts w:ascii="Tahoma" w:eastAsia="Tahoma" w:hAnsi="Tahoma" w:cs="Tahoma"/>
        </w:rPr>
        <w:t>z</w:t>
      </w:r>
      <w:r w:rsidRPr="001A21E8">
        <w:rPr>
          <w:rFonts w:ascii="Tahoma" w:eastAsia="Tahoma" w:hAnsi="Tahoma" w:cs="Tahoma"/>
          <w:spacing w:val="-5"/>
        </w:rPr>
        <w:t xml:space="preserve"> </w:t>
      </w:r>
      <w:r w:rsidRPr="001A21E8">
        <w:rPr>
          <w:rFonts w:ascii="Tahoma" w:eastAsia="Tahoma" w:hAnsi="Tahoma" w:cs="Tahoma"/>
        </w:rPr>
        <w:t>IZ.</w:t>
      </w:r>
    </w:p>
    <w:p w14:paraId="68025135" w14:textId="77777777" w:rsidR="00BC1E79" w:rsidRDefault="00BC1E79" w:rsidP="00F10027">
      <w:pPr>
        <w:spacing w:line="276" w:lineRule="auto"/>
        <w:ind w:left="426" w:right="14" w:hanging="426"/>
        <w:jc w:val="both"/>
        <w:rPr>
          <w:rFonts w:ascii="Tahoma" w:eastAsia="Tahoma" w:hAnsi="Tahoma" w:cs="Tahoma"/>
        </w:rPr>
      </w:pPr>
    </w:p>
    <w:p w14:paraId="53CD5821" w14:textId="6A98F68D" w:rsidR="00942F4E" w:rsidRPr="001A21E8" w:rsidRDefault="00280ADA" w:rsidP="00820FBB">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1</w:t>
      </w:r>
      <w:r w:rsidR="009B73C7" w:rsidRPr="00B60F60">
        <w:rPr>
          <w:rFonts w:ascii="Tahoma" w:eastAsia="Tahoma" w:hAnsi="Tahoma" w:cs="Tahoma"/>
        </w:rPr>
        <w:t>6</w:t>
      </w:r>
      <w:r w:rsidRPr="001A21E8">
        <w:rPr>
          <w:rFonts w:ascii="Tahoma" w:eastAsia="Tahoma" w:hAnsi="Tahoma" w:cs="Tahoma"/>
          <w:w w:val="99"/>
        </w:rPr>
        <w:t>.</w:t>
      </w:r>
    </w:p>
    <w:p w14:paraId="7D080F7D" w14:textId="77777777" w:rsidR="003F6632" w:rsidRDefault="00280ADA" w:rsidP="005100BA">
      <w:pPr>
        <w:pStyle w:val="Akapitzlist"/>
        <w:numPr>
          <w:ilvl w:val="0"/>
          <w:numId w:val="41"/>
        </w:numPr>
        <w:tabs>
          <w:tab w:val="left" w:pos="426"/>
        </w:tabs>
        <w:spacing w:line="276" w:lineRule="auto"/>
        <w:ind w:left="426" w:right="14" w:hanging="426"/>
        <w:jc w:val="both"/>
        <w:rPr>
          <w:rFonts w:ascii="Tahoma" w:eastAsia="Tahoma" w:hAnsi="Tahoma" w:cs="Tahoma"/>
        </w:rPr>
      </w:pPr>
      <w:r w:rsidRPr="001A21E8">
        <w:rPr>
          <w:rFonts w:ascii="Tahoma" w:eastAsia="Tahoma" w:hAnsi="Tahoma" w:cs="Tahoma"/>
          <w:spacing w:val="1"/>
        </w:rPr>
        <w:t>Je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rPr>
        <w:t xml:space="preserve">li </w:t>
      </w:r>
      <w:r w:rsidRPr="001A21E8">
        <w:rPr>
          <w:rFonts w:ascii="Tahoma" w:eastAsia="Tahoma" w:hAnsi="Tahoma" w:cs="Tahoma"/>
          <w:spacing w:val="-1"/>
        </w:rPr>
        <w:t>n</w:t>
      </w:r>
      <w:r w:rsidRPr="001A21E8">
        <w:rPr>
          <w:rFonts w:ascii="Tahoma" w:eastAsia="Tahoma" w:hAnsi="Tahoma" w:cs="Tahoma"/>
        </w:rPr>
        <w:t>a pods</w:t>
      </w:r>
      <w:r w:rsidRPr="001A21E8">
        <w:rPr>
          <w:rFonts w:ascii="Tahoma" w:eastAsia="Tahoma" w:hAnsi="Tahoma" w:cs="Tahoma"/>
          <w:spacing w:val="1"/>
        </w:rPr>
        <w:t>taw</w:t>
      </w:r>
      <w:r w:rsidRPr="001A21E8">
        <w:rPr>
          <w:rFonts w:ascii="Tahoma" w:eastAsia="Tahoma" w:hAnsi="Tahoma" w:cs="Tahoma"/>
        </w:rPr>
        <w:t xml:space="preserve">ie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ów 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 xml:space="preserve">ość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 xml:space="preserve">b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2"/>
        </w:rPr>
        <w:t>y</w:t>
      </w:r>
      <w:r w:rsidRPr="001A21E8">
        <w:rPr>
          <w:rFonts w:ascii="Tahoma" w:eastAsia="Tahoma" w:hAnsi="Tahoma" w:cs="Tahoma"/>
          <w:spacing w:val="-1"/>
        </w:rPr>
        <w:t>nn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k</w:t>
      </w:r>
      <w:r w:rsidRPr="001A21E8">
        <w:rPr>
          <w:rFonts w:ascii="Tahoma" w:eastAsia="Tahoma" w:hAnsi="Tahoma" w:cs="Tahoma"/>
          <w:spacing w:val="5"/>
        </w:rPr>
        <w:t>o</w:t>
      </w:r>
      <w:r w:rsidRPr="001A21E8">
        <w:rPr>
          <w:rFonts w:ascii="Tahoma" w:eastAsia="Tahoma" w:hAnsi="Tahoma" w:cs="Tahoma"/>
          <w:spacing w:val="-1"/>
        </w:rPr>
        <w:t>n</w:t>
      </w:r>
      <w:r w:rsidRPr="001A21E8">
        <w:rPr>
          <w:rFonts w:ascii="Tahoma" w:eastAsia="Tahoma" w:hAnsi="Tahoma" w:cs="Tahoma"/>
        </w:rPr>
        <w:t>tro</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5"/>
        </w:rPr>
        <w:t xml:space="preserve"> </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 org</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ó</w:t>
      </w:r>
      <w:r w:rsidR="000F0D0D" w:rsidRPr="001A21E8">
        <w:rPr>
          <w:rFonts w:ascii="Tahoma" w:eastAsia="Tahoma" w:hAnsi="Tahoma" w:cs="Tahoma"/>
        </w:rPr>
        <w:t xml:space="preserve">w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e</w:t>
      </w:r>
      <w:r w:rsidR="0005333E" w:rsidRPr="001A21E8">
        <w:rPr>
          <w:rFonts w:ascii="Tahoma" w:eastAsia="Tahoma" w:hAnsi="Tahoma" w:cs="Tahoma"/>
          <w:spacing w:val="1"/>
        </w:rPr>
        <w:t xml:space="preserve"> podwójne finansowanie lub</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4"/>
        </w:rPr>
        <w:t xml:space="preserve"> </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3"/>
        </w:rPr>
        <w:t xml:space="preserve"> </w:t>
      </w:r>
      <w:r w:rsidRPr="001A21E8">
        <w:rPr>
          <w:rFonts w:ascii="Tahoma" w:eastAsia="Tahoma" w:hAnsi="Tahoma" w:cs="Tahoma"/>
        </w:rPr>
        <w:t>B</w:t>
      </w:r>
      <w:r w:rsidRPr="001A21E8">
        <w:rPr>
          <w:rFonts w:ascii="Tahoma" w:eastAsia="Tahoma" w:hAnsi="Tahoma" w:cs="Tahoma"/>
          <w:spacing w:val="1"/>
        </w:rPr>
        <w:t>ene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w:t>
      </w:r>
    </w:p>
    <w:p w14:paraId="5597F367" w14:textId="77777777" w:rsidR="008E5DAD" w:rsidRDefault="00280ADA" w:rsidP="000E63B7">
      <w:pPr>
        <w:pStyle w:val="Akapitzlist"/>
        <w:numPr>
          <w:ilvl w:val="0"/>
          <w:numId w:val="55"/>
        </w:numPr>
        <w:spacing w:line="276" w:lineRule="auto"/>
        <w:ind w:left="851" w:right="14" w:hanging="425"/>
        <w:jc w:val="both"/>
        <w:rPr>
          <w:rFonts w:ascii="Tahoma" w:eastAsia="Tahoma" w:hAnsi="Tahoma" w:cs="Tahoma"/>
        </w:rPr>
      </w:pPr>
      <w:r w:rsidRPr="003F6632">
        <w:rPr>
          <w:rFonts w:ascii="Tahoma" w:eastAsia="Tahoma" w:hAnsi="Tahoma" w:cs="Tahoma"/>
          <w:spacing w:val="1"/>
        </w:rPr>
        <w:t>w</w:t>
      </w:r>
      <w:r w:rsidRPr="003F6632">
        <w:rPr>
          <w:rFonts w:ascii="Tahoma" w:eastAsia="Tahoma" w:hAnsi="Tahoma" w:cs="Tahoma"/>
          <w:spacing w:val="-1"/>
        </w:rPr>
        <w:t>y</w:t>
      </w:r>
      <w:r w:rsidRPr="003F6632">
        <w:rPr>
          <w:rFonts w:ascii="Tahoma" w:eastAsia="Tahoma" w:hAnsi="Tahoma" w:cs="Tahoma"/>
          <w:spacing w:val="-3"/>
        </w:rPr>
        <w:t>k</w:t>
      </w:r>
      <w:r w:rsidRPr="003F6632">
        <w:rPr>
          <w:rFonts w:ascii="Tahoma" w:eastAsia="Tahoma" w:hAnsi="Tahoma" w:cs="Tahoma"/>
        </w:rPr>
        <w:t>or</w:t>
      </w:r>
      <w:r w:rsidRPr="003F6632">
        <w:rPr>
          <w:rFonts w:ascii="Tahoma" w:eastAsia="Tahoma" w:hAnsi="Tahoma" w:cs="Tahoma"/>
          <w:spacing w:val="2"/>
        </w:rPr>
        <w:t>z</w:t>
      </w:r>
      <w:r w:rsidRPr="003F6632">
        <w:rPr>
          <w:rFonts w:ascii="Tahoma" w:eastAsia="Tahoma" w:hAnsi="Tahoma" w:cs="Tahoma"/>
          <w:spacing w:val="-1"/>
        </w:rPr>
        <w:t>y</w:t>
      </w:r>
      <w:r w:rsidRPr="003F6632">
        <w:rPr>
          <w:rFonts w:ascii="Tahoma" w:eastAsia="Tahoma" w:hAnsi="Tahoma" w:cs="Tahoma"/>
        </w:rPr>
        <w:t>st</w:t>
      </w:r>
      <w:r w:rsidRPr="003F6632">
        <w:rPr>
          <w:rFonts w:ascii="Tahoma" w:eastAsia="Tahoma" w:hAnsi="Tahoma" w:cs="Tahoma"/>
          <w:spacing w:val="1"/>
        </w:rPr>
        <w:t>a</w:t>
      </w:r>
      <w:r w:rsidRPr="003F6632">
        <w:rPr>
          <w:rFonts w:ascii="Tahoma" w:eastAsia="Tahoma" w:hAnsi="Tahoma" w:cs="Tahoma"/>
          <w:spacing w:val="-1"/>
        </w:rPr>
        <w:t>n</w:t>
      </w:r>
      <w:r w:rsidRPr="003F6632">
        <w:rPr>
          <w:rFonts w:ascii="Tahoma" w:eastAsia="Tahoma" w:hAnsi="Tahoma" w:cs="Tahoma"/>
        </w:rPr>
        <w:t>e</w:t>
      </w:r>
      <w:r w:rsidRPr="003F6632">
        <w:rPr>
          <w:rFonts w:ascii="Tahoma" w:eastAsia="Tahoma" w:hAnsi="Tahoma" w:cs="Tahoma"/>
          <w:spacing w:val="-9"/>
        </w:rPr>
        <w:t xml:space="preserve"> </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zgodnie</w:t>
      </w:r>
      <w:r w:rsidRPr="003F6632">
        <w:rPr>
          <w:rFonts w:ascii="Tahoma" w:eastAsia="Tahoma" w:hAnsi="Tahoma" w:cs="Tahoma"/>
          <w:spacing w:val="-9"/>
        </w:rPr>
        <w:t xml:space="preserve"> </w:t>
      </w:r>
      <w:r w:rsidRPr="003F6632">
        <w:rPr>
          <w:rFonts w:ascii="Tahoma" w:eastAsia="Tahoma" w:hAnsi="Tahoma" w:cs="Tahoma"/>
        </w:rPr>
        <w:t>z</w:t>
      </w:r>
      <w:r w:rsidRPr="003F6632">
        <w:rPr>
          <w:rFonts w:ascii="Tahoma" w:eastAsia="Tahoma" w:hAnsi="Tahoma" w:cs="Tahoma"/>
          <w:spacing w:val="1"/>
        </w:rPr>
        <w:t xml:space="preserve"> </w:t>
      </w:r>
      <w:r w:rsidRPr="003F6632">
        <w:rPr>
          <w:rFonts w:ascii="Tahoma" w:eastAsia="Tahoma" w:hAnsi="Tahoma" w:cs="Tahoma"/>
        </w:rPr>
        <w:t>pr</w:t>
      </w:r>
      <w:r w:rsidRPr="003F6632">
        <w:rPr>
          <w:rFonts w:ascii="Tahoma" w:eastAsia="Tahoma" w:hAnsi="Tahoma" w:cs="Tahoma"/>
          <w:spacing w:val="1"/>
        </w:rPr>
        <w:t>ze</w:t>
      </w:r>
      <w:r w:rsidRPr="003F6632">
        <w:rPr>
          <w:rFonts w:ascii="Tahoma" w:eastAsia="Tahoma" w:hAnsi="Tahoma" w:cs="Tahoma"/>
        </w:rPr>
        <w:t>zna</w:t>
      </w:r>
      <w:r w:rsidRPr="003F6632">
        <w:rPr>
          <w:rFonts w:ascii="Tahoma" w:eastAsia="Tahoma" w:hAnsi="Tahoma" w:cs="Tahoma"/>
          <w:spacing w:val="-1"/>
        </w:rPr>
        <w:t>c</w:t>
      </w:r>
      <w:r w:rsidRPr="003F6632">
        <w:rPr>
          <w:rFonts w:ascii="Tahoma" w:eastAsia="Tahoma" w:hAnsi="Tahoma" w:cs="Tahoma"/>
        </w:rPr>
        <w:t>z</w:t>
      </w:r>
      <w:r w:rsidRPr="003F6632">
        <w:rPr>
          <w:rFonts w:ascii="Tahoma" w:eastAsia="Tahoma" w:hAnsi="Tahoma" w:cs="Tahoma"/>
          <w:spacing w:val="1"/>
        </w:rPr>
        <w:t>e</w:t>
      </w:r>
      <w:r w:rsidRPr="003F6632">
        <w:rPr>
          <w:rFonts w:ascii="Tahoma" w:eastAsia="Tahoma" w:hAnsi="Tahoma" w:cs="Tahoma"/>
          <w:spacing w:val="-1"/>
        </w:rPr>
        <w:t>n</w:t>
      </w:r>
      <w:r w:rsidRPr="003F6632">
        <w:rPr>
          <w:rFonts w:ascii="Tahoma" w:eastAsia="Tahoma" w:hAnsi="Tahoma" w:cs="Tahoma"/>
        </w:rPr>
        <w:t>i</w:t>
      </w:r>
      <w:r w:rsidRPr="003F6632">
        <w:rPr>
          <w:rFonts w:ascii="Tahoma" w:eastAsia="Tahoma" w:hAnsi="Tahoma" w:cs="Tahoma"/>
          <w:spacing w:val="1"/>
        </w:rPr>
        <w:t>e</w:t>
      </w:r>
      <w:r w:rsidRPr="003F6632">
        <w:rPr>
          <w:rFonts w:ascii="Tahoma" w:eastAsia="Tahoma" w:hAnsi="Tahoma" w:cs="Tahoma"/>
        </w:rPr>
        <w:t>m</w:t>
      </w:r>
      <w:r w:rsidR="00FB6CAA" w:rsidRPr="003F6632">
        <w:rPr>
          <w:rFonts w:ascii="Tahoma" w:eastAsia="Tahoma" w:hAnsi="Tahoma" w:cs="Tahoma"/>
        </w:rPr>
        <w:t>;</w:t>
      </w:r>
    </w:p>
    <w:p w14:paraId="086CA046" w14:textId="77777777" w:rsidR="008E5DAD" w:rsidRDefault="00280ADA" w:rsidP="000E63B7">
      <w:pPr>
        <w:pStyle w:val="Akapitzlist"/>
        <w:numPr>
          <w:ilvl w:val="0"/>
          <w:numId w:val="55"/>
        </w:numPr>
        <w:spacing w:line="276" w:lineRule="auto"/>
        <w:ind w:left="851" w:right="14" w:hanging="425"/>
        <w:jc w:val="both"/>
        <w:rPr>
          <w:rFonts w:ascii="Tahoma" w:eastAsia="Tahoma" w:hAnsi="Tahoma" w:cs="Tahoma"/>
        </w:rPr>
      </w:pPr>
      <w:r w:rsidRPr="008E5DAD">
        <w:rPr>
          <w:rFonts w:ascii="Tahoma" w:eastAsia="Tahoma" w:hAnsi="Tahoma" w:cs="Tahoma"/>
          <w:spacing w:val="1"/>
        </w:rPr>
        <w:t>w</w:t>
      </w:r>
      <w:r w:rsidRPr="008E5DAD">
        <w:rPr>
          <w:rFonts w:ascii="Tahoma" w:eastAsia="Tahoma" w:hAnsi="Tahoma" w:cs="Tahoma"/>
          <w:spacing w:val="-1"/>
        </w:rPr>
        <w:t>y</w:t>
      </w:r>
      <w:r w:rsidRPr="008E5DAD">
        <w:rPr>
          <w:rFonts w:ascii="Tahoma" w:eastAsia="Tahoma" w:hAnsi="Tahoma" w:cs="Tahoma"/>
          <w:spacing w:val="-3"/>
        </w:rPr>
        <w:t>k</w:t>
      </w:r>
      <w:r w:rsidRPr="008E5DAD">
        <w:rPr>
          <w:rFonts w:ascii="Tahoma" w:eastAsia="Tahoma" w:hAnsi="Tahoma" w:cs="Tahoma"/>
        </w:rPr>
        <w:t>or</w:t>
      </w:r>
      <w:r w:rsidRPr="008E5DAD">
        <w:rPr>
          <w:rFonts w:ascii="Tahoma" w:eastAsia="Tahoma" w:hAnsi="Tahoma" w:cs="Tahoma"/>
          <w:spacing w:val="2"/>
        </w:rPr>
        <w:t>z</w:t>
      </w:r>
      <w:r w:rsidRPr="008E5DAD">
        <w:rPr>
          <w:rFonts w:ascii="Tahoma" w:eastAsia="Tahoma" w:hAnsi="Tahoma" w:cs="Tahoma"/>
          <w:spacing w:val="-1"/>
        </w:rPr>
        <w:t>y</w:t>
      </w:r>
      <w:r w:rsidRPr="008E5DAD">
        <w:rPr>
          <w:rFonts w:ascii="Tahoma" w:eastAsia="Tahoma" w:hAnsi="Tahoma" w:cs="Tahoma"/>
        </w:rPr>
        <w:t>st</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e</w:t>
      </w:r>
      <w:r w:rsidRPr="008E5DAD">
        <w:rPr>
          <w:rFonts w:ascii="Tahoma" w:eastAsia="Tahoma" w:hAnsi="Tahoma" w:cs="Tahoma"/>
          <w:spacing w:val="-12"/>
        </w:rPr>
        <w:t xml:space="preserve"> </w:t>
      </w:r>
      <w:r w:rsidRPr="008E5DAD">
        <w:rPr>
          <w:rFonts w:ascii="Tahoma" w:eastAsia="Tahoma" w:hAnsi="Tahoma" w:cs="Tahoma"/>
        </w:rPr>
        <w:t>z</w:t>
      </w:r>
      <w:r w:rsidRPr="008E5DAD">
        <w:rPr>
          <w:rFonts w:ascii="Tahoma" w:eastAsia="Tahoma" w:hAnsi="Tahoma" w:cs="Tahoma"/>
          <w:spacing w:val="1"/>
        </w:rPr>
        <w:t xml:space="preserve"> </w:t>
      </w:r>
      <w:r w:rsidRPr="008E5DAD">
        <w:rPr>
          <w:rFonts w:ascii="Tahoma" w:eastAsia="Tahoma" w:hAnsi="Tahoma" w:cs="Tahoma"/>
          <w:spacing w:val="-1"/>
        </w:rPr>
        <w:t>n</w:t>
      </w:r>
      <w:r w:rsidRPr="008E5DAD">
        <w:rPr>
          <w:rFonts w:ascii="Tahoma" w:eastAsia="Tahoma" w:hAnsi="Tahoma" w:cs="Tahoma"/>
          <w:spacing w:val="1"/>
        </w:rPr>
        <w:t>a</w:t>
      </w:r>
      <w:r w:rsidRPr="008E5DAD">
        <w:rPr>
          <w:rFonts w:ascii="Tahoma" w:eastAsia="Tahoma" w:hAnsi="Tahoma" w:cs="Tahoma"/>
        </w:rPr>
        <w:t>rusze</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3"/>
        </w:rPr>
        <w:t>e</w:t>
      </w:r>
      <w:r w:rsidRPr="008E5DAD">
        <w:rPr>
          <w:rFonts w:ascii="Tahoma" w:eastAsia="Tahoma" w:hAnsi="Tahoma" w:cs="Tahoma"/>
        </w:rPr>
        <w:t>m</w:t>
      </w:r>
      <w:r w:rsidRPr="008E5DAD">
        <w:rPr>
          <w:rFonts w:ascii="Tahoma" w:eastAsia="Tahoma" w:hAnsi="Tahoma" w:cs="Tahoma"/>
          <w:spacing w:val="-11"/>
        </w:rPr>
        <w:t xml:space="preserve"> </w:t>
      </w:r>
      <w:r w:rsidRPr="008E5DAD">
        <w:rPr>
          <w:rFonts w:ascii="Tahoma" w:eastAsia="Tahoma" w:hAnsi="Tahoma" w:cs="Tahoma"/>
        </w:rPr>
        <w:t>procedu</w:t>
      </w:r>
      <w:r w:rsidRPr="008E5DAD">
        <w:rPr>
          <w:rFonts w:ascii="Tahoma" w:eastAsia="Tahoma" w:hAnsi="Tahoma" w:cs="Tahoma"/>
          <w:spacing w:val="-27"/>
        </w:rPr>
        <w:t>r</w:t>
      </w:r>
      <w:r w:rsidRPr="008E5DAD">
        <w:rPr>
          <w:rFonts w:ascii="Tahoma" w:eastAsia="Tahoma" w:hAnsi="Tahoma" w:cs="Tahoma"/>
        </w:rPr>
        <w:t>,</w:t>
      </w:r>
      <w:r w:rsidRPr="008E5DAD">
        <w:rPr>
          <w:rFonts w:ascii="Tahoma" w:eastAsia="Tahoma" w:hAnsi="Tahoma" w:cs="Tahoma"/>
          <w:spacing w:val="-5"/>
        </w:rPr>
        <w:t xml:space="preserve"> </w:t>
      </w:r>
      <w:r w:rsidRPr="008E5DAD">
        <w:rPr>
          <w:rFonts w:ascii="Tahoma" w:eastAsia="Tahoma" w:hAnsi="Tahoma" w:cs="Tahoma"/>
        </w:rPr>
        <w:t>o</w:t>
      </w:r>
      <w:r w:rsidRPr="008E5DAD">
        <w:rPr>
          <w:rFonts w:ascii="Tahoma" w:eastAsia="Tahoma" w:hAnsi="Tahoma" w:cs="Tahoma"/>
          <w:spacing w:val="1"/>
        </w:rPr>
        <w:t xml:space="preserve"> </w:t>
      </w:r>
      <w:r w:rsidRPr="008E5DAD">
        <w:rPr>
          <w:rFonts w:ascii="Tahoma" w:eastAsia="Tahoma" w:hAnsi="Tahoma" w:cs="Tahoma"/>
          <w:spacing w:val="-1"/>
        </w:rPr>
        <w:t>k</w:t>
      </w:r>
      <w:r w:rsidRPr="008E5DAD">
        <w:rPr>
          <w:rFonts w:ascii="Tahoma" w:eastAsia="Tahoma" w:hAnsi="Tahoma" w:cs="Tahoma"/>
        </w:rPr>
        <w:t>tó</w:t>
      </w:r>
      <w:r w:rsidRPr="008E5DAD">
        <w:rPr>
          <w:rFonts w:ascii="Tahoma" w:eastAsia="Tahoma" w:hAnsi="Tahoma" w:cs="Tahoma"/>
          <w:spacing w:val="2"/>
        </w:rPr>
        <w:t>r</w:t>
      </w:r>
      <w:r w:rsidRPr="008E5DAD">
        <w:rPr>
          <w:rFonts w:ascii="Tahoma" w:eastAsia="Tahoma" w:hAnsi="Tahoma" w:cs="Tahoma"/>
          <w:spacing w:val="-3"/>
        </w:rPr>
        <w:t>y</w:t>
      </w:r>
      <w:r w:rsidRPr="008E5DAD">
        <w:rPr>
          <w:rFonts w:ascii="Tahoma" w:eastAsia="Tahoma" w:hAnsi="Tahoma" w:cs="Tahoma"/>
          <w:spacing w:val="2"/>
        </w:rPr>
        <w:t>c</w:t>
      </w:r>
      <w:r w:rsidRPr="008E5DAD">
        <w:rPr>
          <w:rFonts w:ascii="Tahoma" w:eastAsia="Tahoma" w:hAnsi="Tahoma" w:cs="Tahoma"/>
        </w:rPr>
        <w:t>h</w:t>
      </w:r>
      <w:r w:rsidRPr="008E5DAD">
        <w:rPr>
          <w:rFonts w:ascii="Tahoma" w:eastAsia="Tahoma" w:hAnsi="Tahoma" w:cs="Tahoma"/>
          <w:spacing w:val="-7"/>
        </w:rPr>
        <w:t xml:space="preserve"> </w:t>
      </w:r>
      <w:r w:rsidRPr="008E5DAD">
        <w:rPr>
          <w:rFonts w:ascii="Tahoma" w:eastAsia="Tahoma" w:hAnsi="Tahoma" w:cs="Tahoma"/>
          <w:spacing w:val="1"/>
        </w:rPr>
        <w:t>m</w:t>
      </w:r>
      <w:r w:rsidRPr="008E5DAD">
        <w:rPr>
          <w:rFonts w:ascii="Tahoma" w:eastAsia="Tahoma" w:hAnsi="Tahoma" w:cs="Tahoma"/>
        </w:rPr>
        <w:t>o</w:t>
      </w:r>
      <w:r w:rsidRPr="008E5DAD">
        <w:rPr>
          <w:rFonts w:ascii="Tahoma" w:eastAsia="Tahoma" w:hAnsi="Tahoma" w:cs="Tahoma"/>
          <w:spacing w:val="1"/>
        </w:rPr>
        <w:t>w</w:t>
      </w:r>
      <w:r w:rsidRPr="008E5DAD">
        <w:rPr>
          <w:rFonts w:ascii="Tahoma" w:eastAsia="Tahoma" w:hAnsi="Tahoma" w:cs="Tahoma"/>
        </w:rPr>
        <w:t>a</w:t>
      </w:r>
      <w:r w:rsidRPr="008E5DAD">
        <w:rPr>
          <w:rFonts w:ascii="Tahoma" w:eastAsia="Tahoma" w:hAnsi="Tahoma" w:cs="Tahoma"/>
          <w:spacing w:val="-4"/>
        </w:rPr>
        <w:t xml:space="preserve"> </w:t>
      </w:r>
      <w:r w:rsidRPr="008E5DAD">
        <w:rPr>
          <w:rFonts w:ascii="Tahoma" w:eastAsia="Tahoma" w:hAnsi="Tahoma" w:cs="Tahoma"/>
        </w:rPr>
        <w:t xml:space="preserve">w </w:t>
      </w:r>
      <w:r w:rsidRPr="008E5DAD">
        <w:rPr>
          <w:rFonts w:ascii="Tahoma" w:eastAsia="Tahoma" w:hAnsi="Tahoma" w:cs="Tahoma"/>
          <w:spacing w:val="1"/>
        </w:rPr>
        <w:t>a</w:t>
      </w:r>
      <w:r w:rsidRPr="008E5DAD">
        <w:rPr>
          <w:rFonts w:ascii="Tahoma" w:eastAsia="Tahoma" w:hAnsi="Tahoma" w:cs="Tahoma"/>
        </w:rPr>
        <w:t>r</w:t>
      </w:r>
      <w:r w:rsidRPr="008E5DAD">
        <w:rPr>
          <w:rFonts w:ascii="Tahoma" w:eastAsia="Tahoma" w:hAnsi="Tahoma" w:cs="Tahoma"/>
          <w:spacing w:val="1"/>
        </w:rPr>
        <w:t>t</w:t>
      </w:r>
      <w:r w:rsidRPr="008E5DAD">
        <w:rPr>
          <w:rFonts w:ascii="Tahoma" w:eastAsia="Tahoma" w:hAnsi="Tahoma" w:cs="Tahoma"/>
        </w:rPr>
        <w:t>.</w:t>
      </w:r>
      <w:r w:rsidRPr="008E5DAD">
        <w:rPr>
          <w:rFonts w:ascii="Tahoma" w:eastAsia="Tahoma" w:hAnsi="Tahoma" w:cs="Tahoma"/>
          <w:spacing w:val="-3"/>
        </w:rPr>
        <w:t xml:space="preserve"> </w:t>
      </w:r>
      <w:r w:rsidRPr="008E5DAD">
        <w:rPr>
          <w:rFonts w:ascii="Tahoma" w:eastAsia="Tahoma" w:hAnsi="Tahoma" w:cs="Tahoma"/>
          <w:spacing w:val="-1"/>
        </w:rPr>
        <w:t>18</w:t>
      </w:r>
      <w:r w:rsidRPr="008E5DAD">
        <w:rPr>
          <w:rFonts w:ascii="Tahoma" w:eastAsia="Tahoma" w:hAnsi="Tahoma" w:cs="Tahoma"/>
        </w:rPr>
        <w:t>4</w:t>
      </w:r>
      <w:r w:rsidRPr="008E5DAD">
        <w:rPr>
          <w:rFonts w:ascii="Tahoma" w:eastAsia="Tahoma" w:hAnsi="Tahoma" w:cs="Tahoma"/>
          <w:spacing w:val="-2"/>
        </w:rPr>
        <w:t xml:space="preserve"> </w:t>
      </w:r>
      <w:r w:rsidRPr="008E5DAD">
        <w:rPr>
          <w:rFonts w:ascii="Tahoma" w:eastAsia="Tahoma" w:hAnsi="Tahoma" w:cs="Tahoma"/>
          <w:spacing w:val="-1"/>
        </w:rPr>
        <w:t>U</w:t>
      </w:r>
      <w:r w:rsidRPr="008E5DAD">
        <w:rPr>
          <w:rFonts w:ascii="Tahoma" w:eastAsia="Tahoma" w:hAnsi="Tahoma" w:cs="Tahoma"/>
          <w:spacing w:val="2"/>
        </w:rPr>
        <w:t>F</w:t>
      </w:r>
      <w:r w:rsidRPr="008E5DAD">
        <w:rPr>
          <w:rFonts w:ascii="Tahoma" w:eastAsia="Tahoma" w:hAnsi="Tahoma" w:cs="Tahoma"/>
          <w:spacing w:val="-25"/>
        </w:rPr>
        <w:t>P</w:t>
      </w:r>
      <w:r w:rsidR="00FB6CAA" w:rsidRPr="008E5DAD">
        <w:rPr>
          <w:rFonts w:ascii="Tahoma" w:eastAsia="Tahoma" w:hAnsi="Tahoma" w:cs="Tahoma"/>
        </w:rPr>
        <w:t>;</w:t>
      </w:r>
    </w:p>
    <w:p w14:paraId="30250161" w14:textId="4A4D563A" w:rsidR="00942F4E" w:rsidRPr="008E5DAD" w:rsidRDefault="00280ADA" w:rsidP="000E63B7">
      <w:pPr>
        <w:pStyle w:val="Akapitzlist"/>
        <w:numPr>
          <w:ilvl w:val="0"/>
          <w:numId w:val="55"/>
        </w:numPr>
        <w:spacing w:line="276" w:lineRule="auto"/>
        <w:ind w:left="851" w:right="14" w:hanging="425"/>
        <w:jc w:val="both"/>
        <w:rPr>
          <w:rFonts w:ascii="Tahoma" w:eastAsia="Tahoma" w:hAnsi="Tahoma" w:cs="Tahoma"/>
        </w:rPr>
      </w:pPr>
      <w:r w:rsidRPr="008E5DAD">
        <w:rPr>
          <w:rFonts w:ascii="Tahoma" w:eastAsia="Tahoma" w:hAnsi="Tahoma" w:cs="Tahoma"/>
        </w:rPr>
        <w:t>pob</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e</w:t>
      </w:r>
      <w:r w:rsidRPr="008E5DAD">
        <w:rPr>
          <w:rFonts w:ascii="Tahoma" w:eastAsia="Tahoma" w:hAnsi="Tahoma" w:cs="Tahoma"/>
          <w:spacing w:val="-7"/>
        </w:rPr>
        <w:t xml:space="preserve"> </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spacing w:val="1"/>
        </w:rPr>
        <w:t>a</w:t>
      </w:r>
      <w:r w:rsidRPr="008E5DAD">
        <w:rPr>
          <w:rFonts w:ascii="Tahoma" w:eastAsia="Tahoma" w:hAnsi="Tahoma" w:cs="Tahoma"/>
        </w:rPr>
        <w:t>l</w:t>
      </w:r>
      <w:r w:rsidRPr="008E5DAD">
        <w:rPr>
          <w:rFonts w:ascii="Tahoma" w:eastAsia="Tahoma" w:hAnsi="Tahoma" w:cs="Tahoma"/>
          <w:spacing w:val="2"/>
        </w:rPr>
        <w:t>e</w:t>
      </w:r>
      <w:r w:rsidRPr="008E5DAD">
        <w:rPr>
          <w:rFonts w:ascii="Tahoma" w:eastAsia="Tahoma" w:hAnsi="Tahoma" w:cs="Tahoma"/>
        </w:rPr>
        <w:t>żnie</w:t>
      </w:r>
      <w:r w:rsidRPr="008E5DAD">
        <w:rPr>
          <w:rFonts w:ascii="Tahoma" w:eastAsia="Tahoma" w:hAnsi="Tahoma" w:cs="Tahoma"/>
          <w:spacing w:val="-10"/>
        </w:rPr>
        <w:t xml:space="preserve"> </w:t>
      </w:r>
      <w:r w:rsidRPr="008E5DAD">
        <w:rPr>
          <w:rFonts w:ascii="Tahoma" w:eastAsia="Tahoma" w:hAnsi="Tahoma" w:cs="Tahoma"/>
          <w:spacing w:val="3"/>
        </w:rPr>
        <w:t>l</w:t>
      </w:r>
      <w:r w:rsidRPr="008E5DAD">
        <w:rPr>
          <w:rFonts w:ascii="Tahoma" w:eastAsia="Tahoma" w:hAnsi="Tahoma" w:cs="Tahoma"/>
          <w:spacing w:val="-1"/>
        </w:rPr>
        <w:t>u</w:t>
      </w:r>
      <w:r w:rsidRPr="008E5DAD">
        <w:rPr>
          <w:rFonts w:ascii="Tahoma" w:eastAsia="Tahoma" w:hAnsi="Tahoma" w:cs="Tahoma"/>
        </w:rPr>
        <w:t>b</w:t>
      </w:r>
      <w:r w:rsidRPr="008E5DAD">
        <w:rPr>
          <w:rFonts w:ascii="Tahoma" w:eastAsia="Tahoma" w:hAnsi="Tahoma" w:cs="Tahoma"/>
          <w:spacing w:val="-2"/>
        </w:rPr>
        <w:t xml:space="preserve"> </w:t>
      </w:r>
      <w:r w:rsidRPr="008E5DAD">
        <w:rPr>
          <w:rFonts w:ascii="Tahoma" w:eastAsia="Tahoma" w:hAnsi="Tahoma" w:cs="Tahoma"/>
        </w:rPr>
        <w:t>w</w:t>
      </w:r>
      <w:r w:rsidRPr="008E5DAD">
        <w:rPr>
          <w:rFonts w:ascii="Tahoma" w:eastAsia="Tahoma" w:hAnsi="Tahoma" w:cs="Tahoma"/>
          <w:spacing w:val="2"/>
        </w:rPr>
        <w:t xml:space="preserve"> </w:t>
      </w:r>
      <w:r w:rsidRPr="008E5DAD">
        <w:rPr>
          <w:rFonts w:ascii="Tahoma" w:eastAsia="Tahoma" w:hAnsi="Tahoma" w:cs="Tahoma"/>
          <w:spacing w:val="-1"/>
        </w:rPr>
        <w:t>n</w:t>
      </w:r>
      <w:r w:rsidRPr="008E5DAD">
        <w:rPr>
          <w:rFonts w:ascii="Tahoma" w:eastAsia="Tahoma" w:hAnsi="Tahoma" w:cs="Tahoma"/>
          <w:spacing w:val="1"/>
        </w:rPr>
        <w:t>a</w:t>
      </w:r>
      <w:r w:rsidRPr="008E5DAD">
        <w:rPr>
          <w:rFonts w:ascii="Tahoma" w:eastAsia="Tahoma" w:hAnsi="Tahoma" w:cs="Tahoma"/>
        </w:rPr>
        <w:t>d</w:t>
      </w:r>
      <w:r w:rsidRPr="008E5DAD">
        <w:rPr>
          <w:rFonts w:ascii="Tahoma" w:eastAsia="Tahoma" w:hAnsi="Tahoma" w:cs="Tahoma"/>
          <w:spacing w:val="1"/>
        </w:rPr>
        <w:t>m</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rnej</w:t>
      </w:r>
      <w:r w:rsidRPr="008E5DAD">
        <w:rPr>
          <w:rFonts w:ascii="Tahoma" w:eastAsia="Tahoma" w:hAnsi="Tahoma" w:cs="Tahoma"/>
          <w:spacing w:val="-11"/>
        </w:rPr>
        <w:t xml:space="preserve"> </w:t>
      </w:r>
      <w:r w:rsidRPr="008E5DAD">
        <w:rPr>
          <w:rFonts w:ascii="Tahoma" w:eastAsia="Tahoma" w:hAnsi="Tahoma" w:cs="Tahoma"/>
          <w:spacing w:val="1"/>
        </w:rPr>
        <w:t>wy</w:t>
      </w:r>
      <w:r w:rsidRPr="008E5DAD">
        <w:rPr>
          <w:rFonts w:ascii="Tahoma" w:eastAsia="Tahoma" w:hAnsi="Tahoma" w:cs="Tahoma"/>
        </w:rPr>
        <w:t>s</w:t>
      </w:r>
      <w:r w:rsidRPr="008E5DAD">
        <w:rPr>
          <w:rFonts w:ascii="Tahoma" w:eastAsia="Tahoma" w:hAnsi="Tahoma" w:cs="Tahoma"/>
          <w:spacing w:val="2"/>
        </w:rPr>
        <w:t>o</w:t>
      </w:r>
      <w:r w:rsidRPr="008E5DAD">
        <w:rPr>
          <w:rFonts w:ascii="Tahoma" w:eastAsia="Tahoma" w:hAnsi="Tahoma" w:cs="Tahoma"/>
          <w:spacing w:val="-3"/>
        </w:rPr>
        <w:t>k</w:t>
      </w:r>
      <w:r w:rsidRPr="008E5DAD">
        <w:rPr>
          <w:rFonts w:ascii="Tahoma" w:eastAsia="Tahoma" w:hAnsi="Tahoma" w:cs="Tahoma"/>
        </w:rPr>
        <w:t>o</w:t>
      </w:r>
      <w:r w:rsidRPr="008E5DAD">
        <w:rPr>
          <w:rFonts w:ascii="Tahoma" w:eastAsia="Tahoma" w:hAnsi="Tahoma" w:cs="Tahoma"/>
          <w:spacing w:val="2"/>
        </w:rPr>
        <w:t>ś</w:t>
      </w:r>
      <w:r w:rsidRPr="008E5DAD">
        <w:rPr>
          <w:rFonts w:ascii="Tahoma" w:eastAsia="Tahoma" w:hAnsi="Tahoma" w:cs="Tahoma"/>
          <w:spacing w:val="-1"/>
        </w:rPr>
        <w:t>c</w:t>
      </w:r>
      <w:r w:rsidRPr="008E5DAD">
        <w:rPr>
          <w:rFonts w:ascii="Tahoma" w:eastAsia="Tahoma" w:hAnsi="Tahoma" w:cs="Tahoma"/>
        </w:rPr>
        <w:t>i</w:t>
      </w:r>
    </w:p>
    <w:p w14:paraId="16B2A734" w14:textId="67A91FDB" w:rsidR="000F0D0D" w:rsidRPr="001A21E8" w:rsidRDefault="00280ADA" w:rsidP="00820FBB">
      <w:pPr>
        <w:tabs>
          <w:tab w:val="left" w:pos="426"/>
        </w:tabs>
        <w:spacing w:line="276" w:lineRule="auto"/>
        <w:ind w:left="426" w:right="14"/>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00FF4AAE">
        <w:rPr>
          <w:rFonts w:ascii="Tahoma" w:eastAsia="Tahoma" w:hAnsi="Tahoma" w:cs="Tahoma"/>
        </w:rPr>
        <w:t>any jest</w:t>
      </w:r>
      <w:r w:rsidRPr="001A21E8">
        <w:rPr>
          <w:rFonts w:ascii="Tahoma" w:eastAsia="Tahoma" w:hAnsi="Tahoma" w:cs="Tahoma"/>
          <w:spacing w:val="13"/>
        </w:rPr>
        <w:t xml:space="preserve"> </w:t>
      </w:r>
      <w:r w:rsidRPr="001A21E8">
        <w:rPr>
          <w:rFonts w:ascii="Tahoma" w:eastAsia="Tahoma" w:hAnsi="Tahoma" w:cs="Tahoma"/>
        </w:rPr>
        <w:t>do 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rPr>
        <w:t>ło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 xml:space="preserve">b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3"/>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 z ods</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mi</w:t>
      </w:r>
      <w:r w:rsidR="00EC22C1">
        <w:rPr>
          <w:rFonts w:ascii="Tahoma" w:eastAsia="Tahoma" w:hAnsi="Tahoma" w:cs="Tahoma"/>
        </w:rPr>
        <w:br/>
      </w:r>
      <w:r w:rsidRPr="001A21E8">
        <w:rPr>
          <w:rFonts w:ascii="Tahoma" w:eastAsia="Tahoma" w:hAnsi="Tahoma" w:cs="Tahoma"/>
        </w:rPr>
        <w:t xml:space="preserve">w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so</w:t>
      </w:r>
      <w:r w:rsidRPr="001A21E8">
        <w:rPr>
          <w:rFonts w:ascii="Tahoma" w:eastAsia="Tahoma" w:hAnsi="Tahoma" w:cs="Tahoma"/>
          <w:spacing w:val="-1"/>
        </w:rPr>
        <w:t>k</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2"/>
        </w:rPr>
        <w:t xml:space="preserve"> </w:t>
      </w:r>
      <w:r w:rsidRPr="001A21E8">
        <w:rPr>
          <w:rFonts w:ascii="Tahoma" w:eastAsia="Tahoma" w:hAnsi="Tahoma" w:cs="Tahoma"/>
        </w:rPr>
        <w:t>dla</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1"/>
        </w:rPr>
        <w:t>ł</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rPr>
        <w:t>pod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ych</w:t>
      </w:r>
      <w:r w:rsidR="003C3332">
        <w:rPr>
          <w:rFonts w:ascii="Tahoma" w:eastAsia="Tahoma" w:hAnsi="Tahoma" w:cs="Tahoma"/>
          <w:spacing w:val="-1"/>
        </w:rPr>
        <w:t>,</w:t>
      </w:r>
      <w:r w:rsidR="0064318F" w:rsidRPr="001A21E8">
        <w:rPr>
          <w:rFonts w:ascii="Tahoma" w:eastAsia="Tahoma" w:hAnsi="Tahoma" w:cs="Tahoma"/>
        </w:rPr>
        <w:t xml:space="preserve"> liczonymi od dnia przekazania środków</w:t>
      </w:r>
      <w:r w:rsidR="00FF4AAE">
        <w:rPr>
          <w:rFonts w:ascii="Tahoma" w:eastAsia="Tahoma" w:hAnsi="Tahoma" w:cs="Tahoma"/>
        </w:rPr>
        <w:t xml:space="preserve"> lub wyrażenia zgody na pomniejszenie wypłaty kolejnej należnej mu transzy dofinansowania</w:t>
      </w:r>
      <w:r w:rsidR="00965337">
        <w:rPr>
          <w:rFonts w:ascii="Tahoma" w:eastAsia="Tahoma" w:hAnsi="Tahoma" w:cs="Tahoma"/>
        </w:rPr>
        <w:t>.</w:t>
      </w:r>
      <w:r w:rsidR="0064318F" w:rsidRPr="001A21E8">
        <w:rPr>
          <w:rFonts w:ascii="Tahoma" w:eastAsia="Tahoma" w:hAnsi="Tahoma" w:cs="Tahoma"/>
        </w:rPr>
        <w:t xml:space="preserve"> </w:t>
      </w:r>
    </w:p>
    <w:p w14:paraId="5EC53BDF" w14:textId="58361562" w:rsidR="000F0D0D" w:rsidRPr="001A21E8" w:rsidRDefault="00280ADA" w:rsidP="005100BA">
      <w:pPr>
        <w:pStyle w:val="Akapitzlist"/>
        <w:numPr>
          <w:ilvl w:val="0"/>
          <w:numId w:val="21"/>
        </w:numPr>
        <w:tabs>
          <w:tab w:val="clear" w:pos="360"/>
          <w:tab w:val="num" w:pos="426"/>
        </w:tabs>
        <w:spacing w:line="276" w:lineRule="auto"/>
        <w:ind w:left="426" w:right="14" w:hanging="426"/>
        <w:jc w:val="both"/>
        <w:rPr>
          <w:rFonts w:ascii="Tahoma" w:eastAsia="Tahoma" w:hAnsi="Tahoma" w:cs="Tahoma"/>
          <w:strike/>
        </w:rPr>
      </w:pPr>
      <w:r w:rsidRPr="001A21E8">
        <w:rPr>
          <w:rFonts w:ascii="Tahoma" w:eastAsia="Tahoma" w:hAnsi="Tahoma" w:cs="Tahoma"/>
        </w:rPr>
        <w:lastRenderedPageBreak/>
        <w:t>O</w:t>
      </w:r>
      <w:r w:rsidRPr="001A21E8">
        <w:rPr>
          <w:rFonts w:ascii="Tahoma" w:eastAsia="Tahoma" w:hAnsi="Tahoma" w:cs="Tahoma"/>
          <w:spacing w:val="1"/>
        </w:rPr>
        <w:t>d</w:t>
      </w:r>
      <w:r w:rsidRPr="001A21E8">
        <w:rPr>
          <w:rFonts w:ascii="Tahoma" w:eastAsia="Tahoma" w:hAnsi="Tahoma" w:cs="Tahoma"/>
        </w:rPr>
        <w:t>s</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1,</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rPr>
        <w:t>są</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1"/>
        </w:rPr>
        <w:t xml:space="preserve"> </w:t>
      </w:r>
      <w:r w:rsidRPr="001A21E8">
        <w:rPr>
          <w:rFonts w:ascii="Tahoma" w:eastAsia="Tahoma" w:hAnsi="Tahoma" w:cs="Tahoma"/>
        </w:rPr>
        <w:t xml:space="preserve">dnia </w:t>
      </w:r>
      <w:r w:rsidR="00965337">
        <w:rPr>
          <w:rFonts w:ascii="Tahoma" w:eastAsia="Tahoma" w:hAnsi="Tahoma" w:cs="Tahoma"/>
        </w:rPr>
        <w:t>zwrotu środków (</w:t>
      </w:r>
      <w:r w:rsidRPr="001A21E8">
        <w:rPr>
          <w:rFonts w:ascii="Tahoma" w:eastAsia="Tahoma" w:hAnsi="Tahoma" w:cs="Tahoma"/>
        </w:rPr>
        <w:t>obcią</w:t>
      </w:r>
      <w:r w:rsidRPr="00993C85">
        <w:rPr>
          <w:rFonts w:ascii="Tahoma" w:eastAsia="Tahoma" w:hAnsi="Tahoma" w:cs="Tahoma"/>
        </w:rPr>
        <w:t>żen</w:t>
      </w:r>
      <w:r w:rsidRPr="001A21E8">
        <w:rPr>
          <w:rFonts w:ascii="Tahoma" w:eastAsia="Tahoma" w:hAnsi="Tahoma" w:cs="Tahoma"/>
        </w:rPr>
        <w:t>ia</w:t>
      </w:r>
      <w:r w:rsidR="00965337" w:rsidRPr="00993C85">
        <w:rPr>
          <w:rFonts w:ascii="Tahoma" w:eastAsia="Tahoma" w:hAnsi="Tahoma" w:cs="Tahoma"/>
        </w:rPr>
        <w:t xml:space="preserve"> kwotą zwrotu </w:t>
      </w:r>
      <w:r w:rsidR="00A963CC" w:rsidRPr="001A21E8">
        <w:rPr>
          <w:rFonts w:ascii="Tahoma" w:eastAsia="Tahoma" w:hAnsi="Tahoma" w:cs="Tahoma"/>
        </w:rPr>
        <w:t>r</w:t>
      </w:r>
      <w:r w:rsidRPr="001A21E8">
        <w:rPr>
          <w:rFonts w:ascii="Tahoma" w:eastAsia="Tahoma" w:hAnsi="Tahoma" w:cs="Tahoma"/>
        </w:rPr>
        <w:t>achunku</w:t>
      </w:r>
      <w:r w:rsidRPr="001A21E8">
        <w:rPr>
          <w:rFonts w:ascii="Tahoma" w:eastAsia="Tahoma" w:hAnsi="Tahoma" w:cs="Tahoma"/>
          <w:spacing w:val="55"/>
        </w:rPr>
        <w:t xml:space="preserve"> </w:t>
      </w:r>
      <w:r w:rsidRPr="001A21E8">
        <w:rPr>
          <w:rFonts w:ascii="Tahoma" w:eastAsia="Tahoma" w:hAnsi="Tahoma" w:cs="Tahoma"/>
        </w:rPr>
        <w:t>b</w:t>
      </w:r>
      <w:r w:rsidRPr="001A21E8">
        <w:rPr>
          <w:rFonts w:ascii="Tahoma" w:eastAsia="Tahoma" w:hAnsi="Tahoma" w:cs="Tahoma"/>
          <w:spacing w:val="1"/>
        </w:rPr>
        <w:t>an</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go</w:t>
      </w:r>
      <w:r w:rsidRPr="001A21E8">
        <w:rPr>
          <w:rFonts w:ascii="Tahoma" w:eastAsia="Tahoma" w:hAnsi="Tahoma" w:cs="Tahoma"/>
          <w:spacing w:val="58"/>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ta</w:t>
      </w:r>
      <w:r w:rsidR="00965337">
        <w:rPr>
          <w:rFonts w:ascii="Tahoma" w:eastAsia="Tahoma" w:hAnsi="Tahoma" w:cs="Tahoma"/>
        </w:rPr>
        <w:t xml:space="preserve">) </w:t>
      </w:r>
      <w:r w:rsidR="00965337" w:rsidRPr="001A21E8">
        <w:rPr>
          <w:rFonts w:ascii="Tahoma" w:eastAsia="Tahoma" w:hAnsi="Tahoma" w:cs="Tahoma"/>
        </w:rPr>
        <w:t xml:space="preserve">lub do </w:t>
      </w:r>
      <w:r w:rsidR="00965337">
        <w:rPr>
          <w:rFonts w:ascii="Tahoma" w:eastAsia="Tahoma" w:hAnsi="Tahoma" w:cs="Tahoma"/>
        </w:rPr>
        <w:t>dnia wpływu do IZ</w:t>
      </w:r>
      <w:r w:rsidR="00965337" w:rsidRPr="001A21E8">
        <w:rPr>
          <w:rFonts w:ascii="Tahoma" w:eastAsia="Tahoma" w:hAnsi="Tahoma" w:cs="Tahoma"/>
        </w:rPr>
        <w:t xml:space="preserve"> zgody</w:t>
      </w:r>
      <w:r w:rsidR="00965337">
        <w:rPr>
          <w:rFonts w:ascii="Tahoma" w:eastAsia="Tahoma" w:hAnsi="Tahoma" w:cs="Tahoma"/>
        </w:rPr>
        <w:t xml:space="preserve"> Beneficjenta</w:t>
      </w:r>
      <w:r w:rsidR="00965337" w:rsidRPr="001A21E8">
        <w:rPr>
          <w:rFonts w:ascii="Tahoma" w:eastAsia="Tahoma" w:hAnsi="Tahoma" w:cs="Tahoma"/>
        </w:rPr>
        <w:t xml:space="preserve"> na pomniejszenie wypłaty kolejnej należnej mu transzy dofinansowania.</w:t>
      </w:r>
      <w:r w:rsidRPr="001A21E8">
        <w:rPr>
          <w:rFonts w:ascii="Tahoma" w:eastAsia="Tahoma" w:hAnsi="Tahoma" w:cs="Tahoma"/>
          <w:spacing w:val="54"/>
        </w:rPr>
        <w:t xml:space="preserve"> </w:t>
      </w:r>
    </w:p>
    <w:p w14:paraId="4F96CCE0" w14:textId="23262C34" w:rsidR="000F0D0D" w:rsidRPr="001A21E8" w:rsidRDefault="0024136F" w:rsidP="005100BA">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Beneficjent zwraca środki, o których mowa w ust. 1, wraz z</w:t>
      </w:r>
      <w:r w:rsidR="00EC22C1">
        <w:rPr>
          <w:rFonts w:ascii="Tahoma" w:eastAsia="Tahoma" w:hAnsi="Tahoma" w:cs="Tahoma"/>
        </w:rPr>
        <w:t xml:space="preserve"> </w:t>
      </w:r>
      <w:r w:rsidRPr="001A21E8">
        <w:rPr>
          <w:rFonts w:ascii="Tahoma" w:eastAsia="Tahoma" w:hAnsi="Tahoma" w:cs="Tahoma"/>
        </w:rPr>
        <w:t>odsetkami, na pisemne wezwanie</w:t>
      </w:r>
      <w:r w:rsidR="00EC22C1">
        <w:rPr>
          <w:rFonts w:ascii="Tahoma" w:eastAsia="Tahoma" w:hAnsi="Tahoma" w:cs="Tahoma"/>
        </w:rPr>
        <w:t xml:space="preserve"> </w:t>
      </w:r>
      <w:r w:rsidRPr="001A21E8">
        <w:rPr>
          <w:rFonts w:ascii="Tahoma" w:eastAsia="Tahoma" w:hAnsi="Tahoma" w:cs="Tahoma"/>
        </w:rPr>
        <w:t>I</w:t>
      </w:r>
      <w:r w:rsidR="005746C8" w:rsidRPr="001A21E8">
        <w:rPr>
          <w:rFonts w:ascii="Tahoma" w:eastAsia="Tahoma" w:hAnsi="Tahoma" w:cs="Tahoma"/>
        </w:rPr>
        <w:t>Z</w:t>
      </w:r>
      <w:r w:rsidRPr="001A21E8">
        <w:rPr>
          <w:rFonts w:ascii="Tahoma" w:eastAsia="Tahoma" w:hAnsi="Tahoma" w:cs="Tahoma"/>
        </w:rPr>
        <w:t>, w</w:t>
      </w:r>
      <w:r w:rsidR="00EC22C1">
        <w:rPr>
          <w:rFonts w:ascii="Tahoma" w:eastAsia="Tahoma" w:hAnsi="Tahoma" w:cs="Tahoma"/>
        </w:rPr>
        <w:t xml:space="preserve"> </w:t>
      </w:r>
      <w:r w:rsidRPr="001A21E8">
        <w:rPr>
          <w:rFonts w:ascii="Tahoma" w:eastAsia="Tahoma" w:hAnsi="Tahoma" w:cs="Tahoma"/>
        </w:rPr>
        <w:t>terminie 14 dni kalendarzowych</w:t>
      </w:r>
      <w:r w:rsidR="00BB5A67" w:rsidRPr="001A21E8">
        <w:rPr>
          <w:rFonts w:ascii="Tahoma" w:eastAsia="Tahoma" w:hAnsi="Tahoma" w:cs="Tahoma"/>
        </w:rPr>
        <w:t xml:space="preserve"> od dnia doręczenia wezwania do </w:t>
      </w:r>
      <w:r w:rsidRPr="001A21E8">
        <w:rPr>
          <w:rFonts w:ascii="Tahoma" w:eastAsia="Tahoma" w:hAnsi="Tahoma" w:cs="Tahoma"/>
        </w:rPr>
        <w:t>zapłaty</w:t>
      </w:r>
      <w:r w:rsidR="00CA7347" w:rsidRPr="001A21E8">
        <w:rPr>
          <w:rFonts w:ascii="Tahoma" w:eastAsia="Tahoma" w:hAnsi="Tahoma" w:cs="Tahoma"/>
        </w:rPr>
        <w:t xml:space="preserve"> </w:t>
      </w:r>
      <w:r w:rsidRPr="001A21E8">
        <w:rPr>
          <w:rFonts w:ascii="Tahoma" w:eastAsia="Tahoma" w:hAnsi="Tahoma" w:cs="Tahoma"/>
        </w:rPr>
        <w:t>na rachunek ba</w:t>
      </w:r>
      <w:r w:rsidR="005746C8" w:rsidRPr="001A21E8">
        <w:rPr>
          <w:rFonts w:ascii="Tahoma" w:eastAsia="Tahoma" w:hAnsi="Tahoma" w:cs="Tahoma"/>
        </w:rPr>
        <w:t xml:space="preserve">nkowy wskazany przez IZ </w:t>
      </w:r>
      <w:r w:rsidRPr="001A21E8">
        <w:rPr>
          <w:rFonts w:ascii="Tahoma" w:eastAsia="Tahoma" w:hAnsi="Tahoma" w:cs="Tahoma"/>
        </w:rPr>
        <w:t>w tym wezwaniu, albo</w:t>
      </w:r>
      <w:r w:rsidR="000F0D0D" w:rsidRPr="001A21E8">
        <w:rPr>
          <w:rFonts w:ascii="Tahoma" w:eastAsia="Tahoma" w:hAnsi="Tahoma" w:cs="Tahoma"/>
        </w:rPr>
        <w:t xml:space="preserve"> wyraża z wykorzystaniem SL2014, </w:t>
      </w:r>
      <w:r w:rsidRPr="001A21E8">
        <w:rPr>
          <w:rFonts w:ascii="Tahoma" w:eastAsia="Tahoma" w:hAnsi="Tahoma" w:cs="Tahoma"/>
        </w:rPr>
        <w:t>zgodę na pomniejszenie wypłaty kolejnej nale</w:t>
      </w:r>
      <w:r w:rsidR="000F0D0D" w:rsidRPr="001A21E8">
        <w:rPr>
          <w:rFonts w:ascii="Tahoma" w:eastAsia="Tahoma" w:hAnsi="Tahoma" w:cs="Tahoma"/>
        </w:rPr>
        <w:t>żnej mu transzy dofinansowania.</w:t>
      </w:r>
    </w:p>
    <w:p w14:paraId="673E98AC" w14:textId="04A66BE4" w:rsidR="000F0D0D" w:rsidRPr="001A21E8" w:rsidRDefault="0024136F" w:rsidP="005100BA">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Beneficjent dokonuje również zwrotu na rachunek bankowy wskazany przez I</w:t>
      </w:r>
      <w:r w:rsidR="005746C8" w:rsidRPr="001A21E8">
        <w:rPr>
          <w:rFonts w:ascii="Tahoma" w:eastAsia="Tahoma" w:hAnsi="Tahoma" w:cs="Tahoma"/>
        </w:rPr>
        <w:t xml:space="preserve">Z </w:t>
      </w:r>
      <w:r w:rsidRPr="001A21E8">
        <w:rPr>
          <w:rFonts w:ascii="Tahoma" w:eastAsia="Tahoma" w:hAnsi="Tahoma" w:cs="Tahoma"/>
        </w:rPr>
        <w:t>kwot korekt wydatków kwalifikowalnych</w:t>
      </w:r>
      <w:r w:rsidR="00965337">
        <w:rPr>
          <w:rFonts w:ascii="Tahoma" w:eastAsia="Tahoma" w:hAnsi="Tahoma" w:cs="Tahoma"/>
        </w:rPr>
        <w:t xml:space="preserve"> (z uwzględnieniem ust. 7)</w:t>
      </w:r>
      <w:r w:rsidRPr="001A21E8">
        <w:rPr>
          <w:rFonts w:ascii="Tahoma" w:eastAsia="Tahoma" w:hAnsi="Tahoma" w:cs="Tahoma"/>
        </w:rPr>
        <w:t xml:space="preserve"> oraz </w:t>
      </w:r>
      <w:r w:rsidR="005746C8" w:rsidRPr="001A21E8">
        <w:rPr>
          <w:rFonts w:ascii="Tahoma" w:eastAsia="Tahoma" w:hAnsi="Tahoma" w:cs="Tahoma"/>
        </w:rPr>
        <w:t>kwot wynikających z ustaleń IZ lub innych podmiotów uprawnionych do kontroli w zakresie prawidłowości realizacji projektu</w:t>
      </w:r>
      <w:r w:rsidR="0055736F" w:rsidRPr="001A21E8">
        <w:rPr>
          <w:rFonts w:ascii="Tahoma" w:eastAsia="Tahoma" w:hAnsi="Tahoma" w:cs="Tahoma"/>
        </w:rPr>
        <w:t>.</w:t>
      </w:r>
    </w:p>
    <w:p w14:paraId="3AD2D6EB" w14:textId="0BA8A245" w:rsidR="000F0D0D" w:rsidRPr="008D670E" w:rsidRDefault="0024136F" w:rsidP="005100BA">
      <w:pPr>
        <w:pStyle w:val="Tekstprzypisudolnego"/>
        <w:numPr>
          <w:ilvl w:val="0"/>
          <w:numId w:val="21"/>
        </w:numPr>
        <w:tabs>
          <w:tab w:val="clear" w:pos="360"/>
          <w:tab w:val="num" w:pos="426"/>
        </w:tabs>
        <w:spacing w:line="276" w:lineRule="auto"/>
        <w:ind w:left="426" w:right="14" w:hanging="426"/>
        <w:jc w:val="both"/>
        <w:rPr>
          <w:rFonts w:ascii="Tahoma" w:hAnsi="Tahoma" w:cs="Tahoma"/>
          <w:sz w:val="16"/>
          <w:szCs w:val="16"/>
        </w:rPr>
      </w:pPr>
      <w:r w:rsidRPr="001A21E8">
        <w:rPr>
          <w:rFonts w:ascii="Tahoma" w:eastAsia="Tahoma" w:hAnsi="Tahoma" w:cs="Tahoma"/>
        </w:rPr>
        <w:t xml:space="preserve">W przypadku niedokonania przez Beneficjenta zwrotu środków zgodnie z ust. </w:t>
      </w:r>
      <w:r w:rsidR="00BB129F" w:rsidRPr="001A21E8">
        <w:rPr>
          <w:rFonts w:ascii="Tahoma" w:eastAsia="Tahoma" w:hAnsi="Tahoma" w:cs="Tahoma"/>
        </w:rPr>
        <w:t>3</w:t>
      </w:r>
      <w:r w:rsidRPr="001A21E8">
        <w:rPr>
          <w:rFonts w:ascii="Tahoma" w:eastAsia="Tahoma" w:hAnsi="Tahoma" w:cs="Tahoma"/>
        </w:rPr>
        <w:t xml:space="preserve"> I</w:t>
      </w:r>
      <w:r w:rsidR="008E1A68" w:rsidRPr="001A21E8">
        <w:rPr>
          <w:rFonts w:ascii="Tahoma" w:eastAsia="Tahoma" w:hAnsi="Tahoma" w:cs="Tahoma"/>
        </w:rPr>
        <w:t>Z</w:t>
      </w:r>
      <w:r w:rsidRPr="001A21E8">
        <w:rPr>
          <w:rFonts w:ascii="Tahoma" w:eastAsia="Tahoma" w:hAnsi="Tahoma" w:cs="Tahoma"/>
        </w:rPr>
        <w:t xml:space="preserve">, po przeprowadzeniu postępowania określonego przepisami ustawy z dnia 14 czerwca 1960 r. Kodeks postępowania administracyjnego (Dz. U. z </w:t>
      </w:r>
      <w:r w:rsidR="00BC450A" w:rsidRPr="001A21E8">
        <w:rPr>
          <w:rFonts w:ascii="Tahoma" w:eastAsia="Tahoma" w:hAnsi="Tahoma" w:cs="Tahoma"/>
        </w:rPr>
        <w:t>201</w:t>
      </w:r>
      <w:r w:rsidR="00A81592">
        <w:rPr>
          <w:rFonts w:ascii="Tahoma" w:eastAsia="Tahoma" w:hAnsi="Tahoma" w:cs="Tahoma"/>
        </w:rPr>
        <w:t>8</w:t>
      </w:r>
      <w:r w:rsidR="00BC450A" w:rsidRPr="001A21E8">
        <w:rPr>
          <w:rFonts w:ascii="Tahoma" w:eastAsia="Tahoma" w:hAnsi="Tahoma" w:cs="Tahoma"/>
        </w:rPr>
        <w:t xml:space="preserve"> </w:t>
      </w:r>
      <w:r w:rsidRPr="001A21E8">
        <w:rPr>
          <w:rFonts w:ascii="Tahoma" w:eastAsia="Tahoma" w:hAnsi="Tahoma" w:cs="Tahoma"/>
        </w:rPr>
        <w:t xml:space="preserve">r. poz. </w:t>
      </w:r>
      <w:r w:rsidR="00A81592">
        <w:rPr>
          <w:rFonts w:ascii="Tahoma" w:eastAsia="Tahoma" w:hAnsi="Tahoma" w:cs="Tahoma"/>
        </w:rPr>
        <w:t xml:space="preserve">2096 </w:t>
      </w:r>
      <w:r w:rsidR="008065B2">
        <w:rPr>
          <w:rFonts w:ascii="Tahoma" w:eastAsia="Tahoma" w:hAnsi="Tahoma" w:cs="Tahoma"/>
        </w:rPr>
        <w:t>t. j.</w:t>
      </w:r>
      <w:r w:rsidR="00CF1D3F">
        <w:rPr>
          <w:rFonts w:ascii="Tahoma" w:eastAsia="Tahoma" w:hAnsi="Tahoma" w:cs="Tahoma"/>
        </w:rPr>
        <w:t xml:space="preserve"> z </w:t>
      </w:r>
      <w:proofErr w:type="spellStart"/>
      <w:r w:rsidR="00CF1D3F">
        <w:rPr>
          <w:rFonts w:ascii="Tahoma" w:eastAsia="Tahoma" w:hAnsi="Tahoma" w:cs="Tahoma"/>
        </w:rPr>
        <w:t>późn</w:t>
      </w:r>
      <w:proofErr w:type="spellEnd"/>
      <w:r w:rsidR="00CF1D3F">
        <w:rPr>
          <w:rFonts w:ascii="Tahoma" w:eastAsia="Tahoma" w:hAnsi="Tahoma" w:cs="Tahoma"/>
        </w:rPr>
        <w:t>. zm.</w:t>
      </w:r>
      <w:r w:rsidRPr="008D670E">
        <w:rPr>
          <w:rFonts w:ascii="Tahoma" w:eastAsia="Tahoma" w:hAnsi="Tahoma" w:cs="Tahoma"/>
        </w:rPr>
        <w:t xml:space="preserve">), wydaje decyzję, </w:t>
      </w:r>
      <w:r w:rsidR="00952101">
        <w:rPr>
          <w:rFonts w:ascii="Tahoma" w:eastAsia="Tahoma" w:hAnsi="Tahoma" w:cs="Tahoma"/>
        </w:rPr>
        <w:br/>
      </w:r>
      <w:r w:rsidRPr="008D670E">
        <w:rPr>
          <w:rFonts w:ascii="Tahoma" w:eastAsia="Tahoma" w:hAnsi="Tahoma" w:cs="Tahoma"/>
        </w:rPr>
        <w:t xml:space="preserve">o której mowa w art. 207 ust. 9 ustawy z dnia 27 sierpnia 2009 r. o finansach publicznych. Od ww. decyzji Beneficjentowi </w:t>
      </w:r>
      <w:r w:rsidR="00A963CC" w:rsidRPr="008D670E">
        <w:rPr>
          <w:rFonts w:ascii="Tahoma" w:hAnsi="Tahoma" w:cs="Tahoma"/>
        </w:rPr>
        <w:t>przysługuje wniosek o ponowne rozpatrzenie</w:t>
      </w:r>
      <w:r w:rsidR="00015697" w:rsidRPr="008D670E">
        <w:rPr>
          <w:rFonts w:ascii="Tahoma" w:hAnsi="Tahoma" w:cs="Tahoma"/>
        </w:rPr>
        <w:t xml:space="preserve"> </w:t>
      </w:r>
      <w:r w:rsidR="00A963CC" w:rsidRPr="008D670E">
        <w:rPr>
          <w:rFonts w:ascii="Tahoma" w:hAnsi="Tahoma" w:cs="Tahoma"/>
        </w:rPr>
        <w:t>sprawy</w:t>
      </w:r>
      <w:r w:rsidR="00A963CC" w:rsidRPr="008D670E">
        <w:rPr>
          <w:rFonts w:ascii="Tahoma" w:hAnsi="Tahoma" w:cs="Tahoma"/>
          <w:sz w:val="16"/>
          <w:szCs w:val="16"/>
        </w:rPr>
        <w:t>.</w:t>
      </w:r>
    </w:p>
    <w:p w14:paraId="458BD893" w14:textId="060DBB10" w:rsidR="000F0D0D" w:rsidRPr="001A21E8" w:rsidRDefault="0024136F" w:rsidP="005100BA">
      <w:pPr>
        <w:pStyle w:val="Tekstprzypisudolnego"/>
        <w:numPr>
          <w:ilvl w:val="0"/>
          <w:numId w:val="21"/>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 xml:space="preserve">Decyzji, o której mowa w ust. </w:t>
      </w:r>
      <w:r w:rsidR="00965337">
        <w:rPr>
          <w:rFonts w:ascii="Tahoma" w:eastAsia="Tahoma" w:hAnsi="Tahoma" w:cs="Tahoma"/>
        </w:rPr>
        <w:t>5</w:t>
      </w:r>
      <w:r w:rsidRPr="001A21E8">
        <w:rPr>
          <w:rFonts w:ascii="Tahoma" w:eastAsia="Tahoma" w:hAnsi="Tahoma" w:cs="Tahoma"/>
        </w:rPr>
        <w:t>, nie wydaje się, jeżeli Beneficjent dokonał zwrotu środków przed</w:t>
      </w:r>
      <w:r w:rsidR="00110B02" w:rsidRPr="001A21E8">
        <w:rPr>
          <w:rFonts w:ascii="Tahoma" w:eastAsia="Tahoma" w:hAnsi="Tahoma" w:cs="Tahoma"/>
        </w:rPr>
        <w:t xml:space="preserve"> </w:t>
      </w:r>
      <w:r w:rsidRPr="001A21E8">
        <w:rPr>
          <w:rFonts w:ascii="Tahoma" w:eastAsia="Tahoma" w:hAnsi="Tahoma" w:cs="Tahoma"/>
        </w:rPr>
        <w:t>jej</w:t>
      </w:r>
      <w:r w:rsidR="00B9402C">
        <w:rPr>
          <w:rFonts w:ascii="Tahoma" w:eastAsia="Tahoma" w:hAnsi="Tahoma" w:cs="Tahoma"/>
        </w:rPr>
        <w:t xml:space="preserve"> </w:t>
      </w:r>
      <w:r w:rsidRPr="001A21E8">
        <w:rPr>
          <w:rFonts w:ascii="Tahoma" w:eastAsia="Tahoma" w:hAnsi="Tahoma" w:cs="Tahoma"/>
        </w:rPr>
        <w:t>wydaniem.</w:t>
      </w:r>
    </w:p>
    <w:p w14:paraId="21006C20" w14:textId="76251902" w:rsidR="00942F4E" w:rsidRPr="00112BCA" w:rsidRDefault="00280ADA" w:rsidP="005100BA">
      <w:pPr>
        <w:pStyle w:val="Tekstprzypisudolnego"/>
        <w:numPr>
          <w:ilvl w:val="0"/>
          <w:numId w:val="21"/>
        </w:numPr>
        <w:tabs>
          <w:tab w:val="clear" w:pos="360"/>
          <w:tab w:val="num" w:pos="426"/>
        </w:tabs>
        <w:spacing w:line="276" w:lineRule="auto"/>
        <w:ind w:left="426" w:right="14" w:hanging="426"/>
        <w:jc w:val="both"/>
        <w:rPr>
          <w:rFonts w:ascii="Tahoma" w:eastAsia="Tahoma" w:hAnsi="Tahoma" w:cs="Tahoma"/>
        </w:rPr>
      </w:pPr>
      <w:r w:rsidRPr="00112BCA">
        <w:rPr>
          <w:rFonts w:ascii="Tahoma" w:eastAsia="Tahoma" w:hAnsi="Tahoma" w:cs="Tahoma"/>
        </w:rPr>
        <w:t>B</w:t>
      </w:r>
      <w:r w:rsidRPr="00112BCA">
        <w:rPr>
          <w:rFonts w:ascii="Tahoma" w:eastAsia="Tahoma" w:hAnsi="Tahoma" w:cs="Tahoma"/>
          <w:spacing w:val="1"/>
        </w:rPr>
        <w:t>e</w:t>
      </w:r>
      <w:r w:rsidRPr="00112BCA">
        <w:rPr>
          <w:rFonts w:ascii="Tahoma" w:eastAsia="Tahoma" w:hAnsi="Tahoma" w:cs="Tahoma"/>
          <w:spacing w:val="-1"/>
        </w:rPr>
        <w:t>n</w:t>
      </w:r>
      <w:r w:rsidRPr="00112BCA">
        <w:rPr>
          <w:rFonts w:ascii="Tahoma" w:eastAsia="Tahoma" w:hAnsi="Tahoma" w:cs="Tahoma"/>
          <w:spacing w:val="1"/>
        </w:rPr>
        <w:t>e</w:t>
      </w:r>
      <w:r w:rsidRPr="00112BCA">
        <w:rPr>
          <w:rFonts w:ascii="Tahoma" w:eastAsia="Tahoma" w:hAnsi="Tahoma" w:cs="Tahoma"/>
          <w:spacing w:val="-1"/>
        </w:rPr>
        <w:t>f</w:t>
      </w:r>
      <w:r w:rsidRPr="00112BCA">
        <w:rPr>
          <w:rFonts w:ascii="Tahoma" w:eastAsia="Tahoma" w:hAnsi="Tahoma" w:cs="Tahoma"/>
          <w:spacing w:val="2"/>
        </w:rPr>
        <w:t>i</w:t>
      </w:r>
      <w:r w:rsidRPr="00112BCA">
        <w:rPr>
          <w:rFonts w:ascii="Tahoma" w:eastAsia="Tahoma" w:hAnsi="Tahoma" w:cs="Tahoma"/>
          <w:spacing w:val="-1"/>
        </w:rPr>
        <w:t>cj</w:t>
      </w:r>
      <w:r w:rsidRPr="00112BCA">
        <w:rPr>
          <w:rFonts w:ascii="Tahoma" w:eastAsia="Tahoma" w:hAnsi="Tahoma" w:cs="Tahoma"/>
          <w:spacing w:val="3"/>
        </w:rPr>
        <w:t>e</w:t>
      </w:r>
      <w:r w:rsidRPr="00112BCA">
        <w:rPr>
          <w:rFonts w:ascii="Tahoma" w:eastAsia="Tahoma" w:hAnsi="Tahoma" w:cs="Tahoma"/>
          <w:spacing w:val="-1"/>
        </w:rPr>
        <w:t>n</w:t>
      </w:r>
      <w:r w:rsidRPr="00112BCA">
        <w:rPr>
          <w:rFonts w:ascii="Tahoma" w:eastAsia="Tahoma" w:hAnsi="Tahoma" w:cs="Tahoma"/>
        </w:rPr>
        <w:t>t d</w:t>
      </w:r>
      <w:r w:rsidRPr="00112BCA">
        <w:rPr>
          <w:rFonts w:ascii="Tahoma" w:eastAsia="Tahoma" w:hAnsi="Tahoma" w:cs="Tahoma"/>
          <w:spacing w:val="2"/>
        </w:rPr>
        <w:t>o</w:t>
      </w:r>
      <w:r w:rsidRPr="00112BCA">
        <w:rPr>
          <w:rFonts w:ascii="Tahoma" w:eastAsia="Tahoma" w:hAnsi="Tahoma" w:cs="Tahoma"/>
          <w:spacing w:val="-3"/>
        </w:rPr>
        <w:t>k</w:t>
      </w:r>
      <w:r w:rsidRPr="00112BCA">
        <w:rPr>
          <w:rFonts w:ascii="Tahoma" w:eastAsia="Tahoma" w:hAnsi="Tahoma" w:cs="Tahoma"/>
          <w:spacing w:val="2"/>
        </w:rPr>
        <w:t>o</w:t>
      </w:r>
      <w:r w:rsidRPr="00112BCA">
        <w:rPr>
          <w:rFonts w:ascii="Tahoma" w:eastAsia="Tahoma" w:hAnsi="Tahoma" w:cs="Tahoma"/>
          <w:spacing w:val="-1"/>
        </w:rPr>
        <w:t>n</w:t>
      </w:r>
      <w:r w:rsidRPr="00112BCA">
        <w:rPr>
          <w:rFonts w:ascii="Tahoma" w:eastAsia="Tahoma" w:hAnsi="Tahoma" w:cs="Tahoma"/>
          <w:spacing w:val="1"/>
        </w:rPr>
        <w:t>u</w:t>
      </w:r>
      <w:r w:rsidRPr="00112BCA">
        <w:rPr>
          <w:rFonts w:ascii="Tahoma" w:eastAsia="Tahoma" w:hAnsi="Tahoma" w:cs="Tahoma"/>
          <w:spacing w:val="-1"/>
        </w:rPr>
        <w:t>j</w:t>
      </w:r>
      <w:r w:rsidRPr="00112BCA">
        <w:rPr>
          <w:rFonts w:ascii="Tahoma" w:eastAsia="Tahoma" w:hAnsi="Tahoma" w:cs="Tahoma"/>
        </w:rPr>
        <w:t>e z</w:t>
      </w:r>
      <w:r w:rsidRPr="00112BCA">
        <w:rPr>
          <w:rFonts w:ascii="Tahoma" w:eastAsia="Tahoma" w:hAnsi="Tahoma" w:cs="Tahoma"/>
          <w:spacing w:val="1"/>
        </w:rPr>
        <w:t>w</w:t>
      </w:r>
      <w:r w:rsidRPr="00112BCA">
        <w:rPr>
          <w:rFonts w:ascii="Tahoma" w:eastAsia="Tahoma" w:hAnsi="Tahoma" w:cs="Tahoma"/>
        </w:rPr>
        <w:t>ro</w:t>
      </w:r>
      <w:r w:rsidRPr="00112BCA">
        <w:rPr>
          <w:rFonts w:ascii="Tahoma" w:eastAsia="Tahoma" w:hAnsi="Tahoma" w:cs="Tahoma"/>
          <w:spacing w:val="1"/>
        </w:rPr>
        <w:t>t</w:t>
      </w:r>
      <w:r w:rsidRPr="00112BCA">
        <w:rPr>
          <w:rFonts w:ascii="Tahoma" w:eastAsia="Tahoma" w:hAnsi="Tahoma" w:cs="Tahoma"/>
        </w:rPr>
        <w:t>u</w:t>
      </w:r>
      <w:r w:rsidRPr="00112BCA">
        <w:rPr>
          <w:rFonts w:ascii="Tahoma" w:eastAsia="Tahoma" w:hAnsi="Tahoma" w:cs="Tahoma"/>
          <w:spacing w:val="13"/>
        </w:rPr>
        <w:t xml:space="preserve"> </w:t>
      </w:r>
      <w:r w:rsidRPr="00112BCA">
        <w:rPr>
          <w:rFonts w:ascii="Tahoma" w:eastAsia="Tahoma" w:hAnsi="Tahoma" w:cs="Tahoma"/>
          <w:spacing w:val="1"/>
        </w:rPr>
        <w:t>w</w:t>
      </w:r>
      <w:r w:rsidRPr="00112BCA">
        <w:rPr>
          <w:rFonts w:ascii="Tahoma" w:eastAsia="Tahoma" w:hAnsi="Tahoma" w:cs="Tahoma"/>
          <w:spacing w:val="-1"/>
        </w:rPr>
        <w:t>y</w:t>
      </w:r>
      <w:r w:rsidRPr="00112BCA">
        <w:rPr>
          <w:rFonts w:ascii="Tahoma" w:eastAsia="Tahoma" w:hAnsi="Tahoma" w:cs="Tahoma"/>
        </w:rPr>
        <w:t>d</w:t>
      </w:r>
      <w:r w:rsidRPr="00112BCA">
        <w:rPr>
          <w:rFonts w:ascii="Tahoma" w:eastAsia="Tahoma" w:hAnsi="Tahoma" w:cs="Tahoma"/>
          <w:spacing w:val="1"/>
        </w:rPr>
        <w:t>a</w:t>
      </w:r>
      <w:r w:rsidRPr="00112BCA">
        <w:rPr>
          <w:rFonts w:ascii="Tahoma" w:eastAsia="Tahoma" w:hAnsi="Tahoma" w:cs="Tahoma"/>
        </w:rPr>
        <w:t>t</w:t>
      </w:r>
      <w:r w:rsidRPr="00112BCA">
        <w:rPr>
          <w:rFonts w:ascii="Tahoma" w:eastAsia="Tahoma" w:hAnsi="Tahoma" w:cs="Tahoma"/>
          <w:spacing w:val="1"/>
        </w:rPr>
        <w:t>k</w:t>
      </w:r>
      <w:r w:rsidRPr="00112BCA">
        <w:rPr>
          <w:rFonts w:ascii="Tahoma" w:eastAsia="Tahoma" w:hAnsi="Tahoma" w:cs="Tahoma"/>
        </w:rPr>
        <w:t>ów</w:t>
      </w:r>
      <w:r w:rsidRPr="00112BCA">
        <w:rPr>
          <w:rFonts w:ascii="Tahoma" w:eastAsia="Tahoma" w:hAnsi="Tahoma" w:cs="Tahoma"/>
          <w:spacing w:val="7"/>
        </w:rPr>
        <w:t xml:space="preserve"> </w:t>
      </w:r>
      <w:r w:rsidRPr="00112BCA">
        <w:rPr>
          <w:rFonts w:ascii="Tahoma" w:eastAsia="Tahoma" w:hAnsi="Tahoma" w:cs="Tahoma"/>
          <w:spacing w:val="-1"/>
        </w:rPr>
        <w:t>n</w:t>
      </w:r>
      <w:r w:rsidRPr="00112BCA">
        <w:rPr>
          <w:rFonts w:ascii="Tahoma" w:eastAsia="Tahoma" w:hAnsi="Tahoma" w:cs="Tahoma"/>
        </w:rPr>
        <w:t>i</w:t>
      </w:r>
      <w:r w:rsidRPr="00112BCA">
        <w:rPr>
          <w:rFonts w:ascii="Tahoma" w:eastAsia="Tahoma" w:hAnsi="Tahoma" w:cs="Tahoma"/>
          <w:spacing w:val="3"/>
        </w:rPr>
        <w:t>e</w:t>
      </w:r>
      <w:r w:rsidRPr="00112BCA">
        <w:rPr>
          <w:rFonts w:ascii="Tahoma" w:eastAsia="Tahoma" w:hAnsi="Tahoma" w:cs="Tahoma"/>
          <w:spacing w:val="-1"/>
        </w:rPr>
        <w:t>kw</w:t>
      </w:r>
      <w:r w:rsidRPr="00112BCA">
        <w:rPr>
          <w:rFonts w:ascii="Tahoma" w:eastAsia="Tahoma" w:hAnsi="Tahoma" w:cs="Tahoma"/>
          <w:spacing w:val="1"/>
        </w:rPr>
        <w:t>a</w:t>
      </w:r>
      <w:r w:rsidRPr="00112BCA">
        <w:rPr>
          <w:rFonts w:ascii="Tahoma" w:eastAsia="Tahoma" w:hAnsi="Tahoma" w:cs="Tahoma"/>
        </w:rPr>
        <w:t>li</w:t>
      </w:r>
      <w:r w:rsidRPr="00112BCA">
        <w:rPr>
          <w:rFonts w:ascii="Tahoma" w:eastAsia="Tahoma" w:hAnsi="Tahoma" w:cs="Tahoma"/>
          <w:spacing w:val="-1"/>
        </w:rPr>
        <w:t>f</w:t>
      </w:r>
      <w:r w:rsidRPr="00112BCA">
        <w:rPr>
          <w:rFonts w:ascii="Tahoma" w:eastAsia="Tahoma" w:hAnsi="Tahoma" w:cs="Tahoma"/>
          <w:spacing w:val="2"/>
        </w:rPr>
        <w:t>i</w:t>
      </w:r>
      <w:r w:rsidRPr="00112BCA">
        <w:rPr>
          <w:rFonts w:ascii="Tahoma" w:eastAsia="Tahoma" w:hAnsi="Tahoma" w:cs="Tahoma"/>
          <w:spacing w:val="-3"/>
        </w:rPr>
        <w:t>k</w:t>
      </w:r>
      <w:r w:rsidRPr="00112BCA">
        <w:rPr>
          <w:rFonts w:ascii="Tahoma" w:eastAsia="Tahoma" w:hAnsi="Tahoma" w:cs="Tahoma"/>
        </w:rPr>
        <w:t>o</w:t>
      </w:r>
      <w:r w:rsidRPr="00112BCA">
        <w:rPr>
          <w:rFonts w:ascii="Tahoma" w:eastAsia="Tahoma" w:hAnsi="Tahoma" w:cs="Tahoma"/>
          <w:spacing w:val="-2"/>
        </w:rPr>
        <w:t>w</w:t>
      </w:r>
      <w:r w:rsidRPr="00112BCA">
        <w:rPr>
          <w:rFonts w:ascii="Tahoma" w:eastAsia="Tahoma" w:hAnsi="Tahoma" w:cs="Tahoma"/>
          <w:spacing w:val="1"/>
        </w:rPr>
        <w:t>a</w:t>
      </w:r>
      <w:r w:rsidRPr="00112BCA">
        <w:rPr>
          <w:rFonts w:ascii="Tahoma" w:eastAsia="Tahoma" w:hAnsi="Tahoma" w:cs="Tahoma"/>
          <w:spacing w:val="2"/>
        </w:rPr>
        <w:t>l</w:t>
      </w:r>
      <w:r w:rsidRPr="00112BCA">
        <w:rPr>
          <w:rFonts w:ascii="Tahoma" w:eastAsia="Tahoma" w:hAnsi="Tahoma" w:cs="Tahoma"/>
          <w:spacing w:val="-1"/>
        </w:rPr>
        <w:t>n</w:t>
      </w:r>
      <w:r w:rsidRPr="00112BCA">
        <w:rPr>
          <w:rFonts w:ascii="Tahoma" w:eastAsia="Tahoma" w:hAnsi="Tahoma" w:cs="Tahoma"/>
          <w:spacing w:val="-3"/>
        </w:rPr>
        <w:t>y</w:t>
      </w:r>
      <w:r w:rsidRPr="00112BCA">
        <w:rPr>
          <w:rFonts w:ascii="Tahoma" w:eastAsia="Tahoma" w:hAnsi="Tahoma" w:cs="Tahoma"/>
          <w:spacing w:val="2"/>
        </w:rPr>
        <w:t>c</w:t>
      </w:r>
      <w:r w:rsidRPr="00112BCA">
        <w:rPr>
          <w:rFonts w:ascii="Tahoma" w:eastAsia="Tahoma" w:hAnsi="Tahoma" w:cs="Tahoma"/>
        </w:rPr>
        <w:t xml:space="preserve">h </w:t>
      </w:r>
      <w:r w:rsidRPr="00112BCA">
        <w:rPr>
          <w:rFonts w:ascii="Tahoma" w:eastAsia="Tahoma" w:hAnsi="Tahoma" w:cs="Tahoma"/>
          <w:spacing w:val="-1"/>
        </w:rPr>
        <w:t>n</w:t>
      </w:r>
      <w:r w:rsidRPr="00112BCA">
        <w:rPr>
          <w:rFonts w:ascii="Tahoma" w:eastAsia="Tahoma" w:hAnsi="Tahoma" w:cs="Tahoma"/>
        </w:rPr>
        <w:t>i</w:t>
      </w:r>
      <w:r w:rsidRPr="00112BCA">
        <w:rPr>
          <w:rFonts w:ascii="Tahoma" w:eastAsia="Tahoma" w:hAnsi="Tahoma" w:cs="Tahoma"/>
          <w:spacing w:val="5"/>
        </w:rPr>
        <w:t>e</w:t>
      </w:r>
      <w:r w:rsidRPr="00112BCA">
        <w:rPr>
          <w:rFonts w:ascii="Tahoma" w:eastAsia="Tahoma" w:hAnsi="Tahoma" w:cs="Tahoma"/>
        </w:rPr>
        <w:t>st</w:t>
      </w:r>
      <w:r w:rsidRPr="00112BCA">
        <w:rPr>
          <w:rFonts w:ascii="Tahoma" w:eastAsia="Tahoma" w:hAnsi="Tahoma" w:cs="Tahoma"/>
          <w:spacing w:val="1"/>
        </w:rPr>
        <w:t>a</w:t>
      </w:r>
      <w:r w:rsidRPr="00112BCA">
        <w:rPr>
          <w:rFonts w:ascii="Tahoma" w:eastAsia="Tahoma" w:hAnsi="Tahoma" w:cs="Tahoma"/>
          <w:spacing w:val="-1"/>
        </w:rPr>
        <w:t>n</w:t>
      </w:r>
      <w:r w:rsidRPr="00112BCA">
        <w:rPr>
          <w:rFonts w:ascii="Tahoma" w:eastAsia="Tahoma" w:hAnsi="Tahoma" w:cs="Tahoma"/>
        </w:rPr>
        <w:t>o</w:t>
      </w:r>
      <w:r w:rsidRPr="00112BCA">
        <w:rPr>
          <w:rFonts w:ascii="Tahoma" w:eastAsia="Tahoma" w:hAnsi="Tahoma" w:cs="Tahoma"/>
          <w:spacing w:val="1"/>
        </w:rPr>
        <w:t>w</w:t>
      </w:r>
      <w:r w:rsidRPr="00112BCA">
        <w:rPr>
          <w:rFonts w:ascii="Tahoma" w:eastAsia="Tahoma" w:hAnsi="Tahoma" w:cs="Tahoma"/>
        </w:rPr>
        <w:t>i</w:t>
      </w:r>
      <w:r w:rsidRPr="00112BCA">
        <w:rPr>
          <w:rFonts w:ascii="Tahoma" w:eastAsia="Tahoma" w:hAnsi="Tahoma" w:cs="Tahoma"/>
          <w:spacing w:val="3"/>
        </w:rPr>
        <w:t>ą</w:t>
      </w:r>
      <w:r w:rsidRPr="00112BCA">
        <w:rPr>
          <w:rFonts w:ascii="Tahoma" w:eastAsia="Tahoma" w:hAnsi="Tahoma" w:cs="Tahoma"/>
          <w:spacing w:val="-1"/>
        </w:rPr>
        <w:t>cyc</w:t>
      </w:r>
      <w:r w:rsidRPr="00112BCA">
        <w:rPr>
          <w:rFonts w:ascii="Tahoma" w:eastAsia="Tahoma" w:hAnsi="Tahoma" w:cs="Tahoma"/>
        </w:rPr>
        <w:t>h</w:t>
      </w:r>
      <w:r w:rsidR="008D670E" w:rsidRPr="00112BCA">
        <w:rPr>
          <w:rFonts w:ascii="Tahoma" w:eastAsia="Tahoma" w:hAnsi="Tahoma" w:cs="Tahoma"/>
        </w:rPr>
        <w:t xml:space="preserve"> </w:t>
      </w:r>
      <w:r w:rsidRPr="00112BCA">
        <w:rPr>
          <w:rFonts w:ascii="Tahoma" w:eastAsia="Tahoma" w:hAnsi="Tahoma" w:cs="Tahoma"/>
          <w:spacing w:val="-1"/>
        </w:rPr>
        <w:t>n</w:t>
      </w:r>
      <w:r w:rsidRPr="00112BCA">
        <w:rPr>
          <w:rFonts w:ascii="Tahoma" w:eastAsia="Tahoma" w:hAnsi="Tahoma" w:cs="Tahoma"/>
        </w:rPr>
        <w:t>i</w:t>
      </w:r>
      <w:r w:rsidRPr="00112BCA">
        <w:rPr>
          <w:rFonts w:ascii="Tahoma" w:eastAsia="Tahoma" w:hAnsi="Tahoma" w:cs="Tahoma"/>
          <w:spacing w:val="1"/>
        </w:rPr>
        <w:t>e</w:t>
      </w:r>
      <w:r w:rsidRPr="00112BCA">
        <w:rPr>
          <w:rFonts w:ascii="Tahoma" w:eastAsia="Tahoma" w:hAnsi="Tahoma" w:cs="Tahoma"/>
        </w:rPr>
        <w:t>p</w:t>
      </w:r>
      <w:r w:rsidRPr="00112BCA">
        <w:rPr>
          <w:rFonts w:ascii="Tahoma" w:eastAsia="Tahoma" w:hAnsi="Tahoma" w:cs="Tahoma"/>
          <w:spacing w:val="-2"/>
        </w:rPr>
        <w:t>r</w:t>
      </w:r>
      <w:r w:rsidRPr="00112BCA">
        <w:rPr>
          <w:rFonts w:ascii="Tahoma" w:eastAsia="Tahoma" w:hAnsi="Tahoma" w:cs="Tahoma"/>
          <w:spacing w:val="1"/>
        </w:rPr>
        <w:t>aw</w:t>
      </w:r>
      <w:r w:rsidRPr="00112BCA">
        <w:rPr>
          <w:rFonts w:ascii="Tahoma" w:eastAsia="Tahoma" w:hAnsi="Tahoma" w:cs="Tahoma"/>
        </w:rPr>
        <w:t>id</w:t>
      </w:r>
      <w:r w:rsidRPr="00112BCA">
        <w:rPr>
          <w:rFonts w:ascii="Tahoma" w:eastAsia="Tahoma" w:hAnsi="Tahoma" w:cs="Tahoma"/>
          <w:spacing w:val="1"/>
        </w:rPr>
        <w:t>ł</w:t>
      </w:r>
      <w:r w:rsidRPr="00112BCA">
        <w:rPr>
          <w:rFonts w:ascii="Tahoma" w:eastAsia="Tahoma" w:hAnsi="Tahoma" w:cs="Tahoma"/>
        </w:rPr>
        <w:t>o</w:t>
      </w:r>
      <w:r w:rsidRPr="00112BCA">
        <w:rPr>
          <w:rFonts w:ascii="Tahoma" w:eastAsia="Tahoma" w:hAnsi="Tahoma" w:cs="Tahoma"/>
          <w:spacing w:val="1"/>
        </w:rPr>
        <w:t>w</w:t>
      </w:r>
      <w:r w:rsidRPr="00112BCA">
        <w:rPr>
          <w:rFonts w:ascii="Tahoma" w:eastAsia="Tahoma" w:hAnsi="Tahoma" w:cs="Tahoma"/>
        </w:rPr>
        <w:t>oś</w:t>
      </w:r>
      <w:r w:rsidRPr="00112BCA">
        <w:rPr>
          <w:rFonts w:ascii="Tahoma" w:eastAsia="Tahoma" w:hAnsi="Tahoma" w:cs="Tahoma"/>
          <w:spacing w:val="-1"/>
        </w:rPr>
        <w:t>c</w:t>
      </w:r>
      <w:r w:rsidRPr="00112BCA">
        <w:rPr>
          <w:rFonts w:ascii="Tahoma" w:eastAsia="Tahoma" w:hAnsi="Tahoma" w:cs="Tahoma"/>
          <w:spacing w:val="1"/>
        </w:rPr>
        <w:t>i</w:t>
      </w:r>
      <w:r w:rsidR="00037115" w:rsidRPr="00112BCA">
        <w:t xml:space="preserve"> </w:t>
      </w:r>
      <w:r w:rsidR="00993C85">
        <w:br/>
      </w:r>
      <w:r w:rsidR="00037115" w:rsidRPr="00112BCA">
        <w:rPr>
          <w:rFonts w:ascii="Tahoma" w:eastAsia="Tahoma" w:hAnsi="Tahoma" w:cs="Tahoma"/>
          <w:spacing w:val="1"/>
        </w:rPr>
        <w:t>w tym korekt we wnioskach o płatność</w:t>
      </w:r>
      <w:r w:rsidRPr="00112BCA">
        <w:rPr>
          <w:rFonts w:ascii="Tahoma" w:eastAsia="Tahoma" w:hAnsi="Tahoma" w:cs="Tahoma"/>
        </w:rPr>
        <w:t>:</w:t>
      </w:r>
    </w:p>
    <w:p w14:paraId="7555AC51" w14:textId="77777777" w:rsidR="008E5DAD" w:rsidRDefault="00280ADA" w:rsidP="000E63B7">
      <w:pPr>
        <w:pStyle w:val="Akapitzlist"/>
        <w:numPr>
          <w:ilvl w:val="0"/>
          <w:numId w:val="56"/>
        </w:numPr>
        <w:spacing w:line="276" w:lineRule="auto"/>
        <w:ind w:left="851" w:right="14" w:hanging="425"/>
        <w:jc w:val="both"/>
        <w:rPr>
          <w:rFonts w:ascii="Tahoma" w:eastAsia="Tahoma" w:hAnsi="Tahoma" w:cs="Tahoma"/>
        </w:rPr>
      </w:pPr>
      <w:r w:rsidRPr="008E5DAD">
        <w:rPr>
          <w:rFonts w:ascii="Tahoma" w:eastAsia="Tahoma" w:hAnsi="Tahoma" w:cs="Tahoma"/>
        </w:rPr>
        <w:t>w t</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spacing w:val="-1"/>
        </w:rPr>
        <w:t>kc</w:t>
      </w:r>
      <w:r w:rsidRPr="008E5DAD">
        <w:rPr>
          <w:rFonts w:ascii="Tahoma" w:eastAsia="Tahoma" w:hAnsi="Tahoma" w:cs="Tahoma"/>
        </w:rPr>
        <w:t>ie</w:t>
      </w:r>
      <w:r w:rsidRPr="008E5DAD">
        <w:rPr>
          <w:rFonts w:ascii="Tahoma" w:eastAsia="Tahoma" w:hAnsi="Tahoma" w:cs="Tahoma"/>
          <w:spacing w:val="29"/>
        </w:rPr>
        <w:t xml:space="preserve"> </w:t>
      </w:r>
      <w:r w:rsidRPr="008E5DAD">
        <w:rPr>
          <w:rFonts w:ascii="Tahoma" w:eastAsia="Tahoma" w:hAnsi="Tahoma" w:cs="Tahoma"/>
        </w:rPr>
        <w:t>r</w:t>
      </w:r>
      <w:r w:rsidRPr="008E5DAD">
        <w:rPr>
          <w:rFonts w:ascii="Tahoma" w:eastAsia="Tahoma" w:hAnsi="Tahoma" w:cs="Tahoma"/>
          <w:spacing w:val="-1"/>
        </w:rPr>
        <w:t>e</w:t>
      </w:r>
      <w:r w:rsidRPr="008E5DAD">
        <w:rPr>
          <w:rFonts w:ascii="Tahoma" w:eastAsia="Tahoma" w:hAnsi="Tahoma" w:cs="Tahoma"/>
          <w:spacing w:val="1"/>
        </w:rPr>
        <w:t>a</w:t>
      </w:r>
      <w:r w:rsidRPr="008E5DAD">
        <w:rPr>
          <w:rFonts w:ascii="Tahoma" w:eastAsia="Tahoma" w:hAnsi="Tahoma" w:cs="Tahoma"/>
        </w:rPr>
        <w:t>liz</w:t>
      </w:r>
      <w:r w:rsidRPr="008E5DAD">
        <w:rPr>
          <w:rFonts w:ascii="Tahoma" w:eastAsia="Tahoma" w:hAnsi="Tahoma" w:cs="Tahoma"/>
          <w:spacing w:val="1"/>
        </w:rPr>
        <w:t>a</w:t>
      </w:r>
      <w:r w:rsidRPr="008E5DAD">
        <w:rPr>
          <w:rFonts w:ascii="Tahoma" w:eastAsia="Tahoma" w:hAnsi="Tahoma" w:cs="Tahoma"/>
          <w:spacing w:val="-1"/>
        </w:rPr>
        <w:t>cj</w:t>
      </w:r>
      <w:r w:rsidRPr="008E5DAD">
        <w:rPr>
          <w:rFonts w:ascii="Tahoma" w:eastAsia="Tahoma" w:hAnsi="Tahoma" w:cs="Tahoma"/>
        </w:rPr>
        <w:t xml:space="preserve">i </w:t>
      </w:r>
      <w:r w:rsidRPr="008E5DAD">
        <w:rPr>
          <w:rFonts w:ascii="Tahoma" w:eastAsia="Tahoma" w:hAnsi="Tahoma" w:cs="Tahoma"/>
          <w:spacing w:val="3"/>
        </w:rPr>
        <w:t>p</w:t>
      </w:r>
      <w:r w:rsidRPr="008E5DAD">
        <w:rPr>
          <w:rFonts w:ascii="Tahoma" w:eastAsia="Tahoma" w:hAnsi="Tahoma" w:cs="Tahoma"/>
        </w:rPr>
        <w:t>ro</w:t>
      </w:r>
      <w:r w:rsidRPr="008E5DAD">
        <w:rPr>
          <w:rFonts w:ascii="Tahoma" w:eastAsia="Tahoma" w:hAnsi="Tahoma" w:cs="Tahoma"/>
          <w:spacing w:val="-1"/>
        </w:rPr>
        <w:t>j</w:t>
      </w:r>
      <w:r w:rsidRPr="008E5DAD">
        <w:rPr>
          <w:rFonts w:ascii="Tahoma" w:eastAsia="Tahoma" w:hAnsi="Tahoma" w:cs="Tahoma"/>
          <w:spacing w:val="1"/>
        </w:rPr>
        <w:t>e</w:t>
      </w:r>
      <w:r w:rsidRPr="008E5DAD">
        <w:rPr>
          <w:rFonts w:ascii="Tahoma" w:eastAsia="Tahoma" w:hAnsi="Tahoma" w:cs="Tahoma"/>
          <w:spacing w:val="-1"/>
        </w:rPr>
        <w:t>k</w:t>
      </w:r>
      <w:r w:rsidRPr="008E5DAD">
        <w:rPr>
          <w:rFonts w:ascii="Tahoma" w:eastAsia="Tahoma" w:hAnsi="Tahoma" w:cs="Tahoma"/>
        </w:rPr>
        <w:t>t</w:t>
      </w:r>
      <w:r w:rsidRPr="008E5DAD">
        <w:rPr>
          <w:rFonts w:ascii="Tahoma" w:eastAsia="Tahoma" w:hAnsi="Tahoma" w:cs="Tahoma"/>
          <w:spacing w:val="-1"/>
        </w:rPr>
        <w:t>u</w:t>
      </w:r>
      <w:r w:rsidRPr="008E5DAD">
        <w:rPr>
          <w:rFonts w:ascii="Tahoma" w:eastAsia="Tahoma" w:hAnsi="Tahoma" w:cs="Tahoma"/>
        </w:rPr>
        <w:t>, z</w:t>
      </w:r>
      <w:r w:rsidRPr="008E5DAD">
        <w:rPr>
          <w:rFonts w:ascii="Tahoma" w:eastAsia="Tahoma" w:hAnsi="Tahoma" w:cs="Tahoma"/>
          <w:spacing w:val="1"/>
        </w:rPr>
        <w:t>w</w:t>
      </w:r>
      <w:r w:rsidRPr="008E5DAD">
        <w:rPr>
          <w:rFonts w:ascii="Tahoma" w:eastAsia="Tahoma" w:hAnsi="Tahoma" w:cs="Tahoma"/>
        </w:rPr>
        <w:t xml:space="preserve">rot </w:t>
      </w:r>
      <w:r w:rsidRPr="008E5DAD">
        <w:rPr>
          <w:rFonts w:ascii="Tahoma" w:eastAsia="Tahoma" w:hAnsi="Tahoma" w:cs="Tahoma"/>
          <w:spacing w:val="-1"/>
        </w:rPr>
        <w:t>k</w:t>
      </w:r>
      <w:r w:rsidRPr="008E5DAD">
        <w:rPr>
          <w:rFonts w:ascii="Tahoma" w:eastAsia="Tahoma" w:hAnsi="Tahoma" w:cs="Tahoma"/>
          <w:spacing w:val="1"/>
        </w:rPr>
        <w:t>w</w:t>
      </w:r>
      <w:r w:rsidRPr="008E5DAD">
        <w:rPr>
          <w:rFonts w:ascii="Tahoma" w:eastAsia="Tahoma" w:hAnsi="Tahoma" w:cs="Tahoma"/>
        </w:rPr>
        <w:t>o</w:t>
      </w:r>
      <w:r w:rsidRPr="008E5DAD">
        <w:rPr>
          <w:rFonts w:ascii="Tahoma" w:eastAsia="Tahoma" w:hAnsi="Tahoma" w:cs="Tahoma"/>
          <w:spacing w:val="-2"/>
        </w:rPr>
        <w:t>t</w:t>
      </w:r>
      <w:r w:rsidRPr="008E5DAD">
        <w:rPr>
          <w:rFonts w:ascii="Tahoma" w:eastAsia="Tahoma" w:hAnsi="Tahoma" w:cs="Tahoma"/>
        </w:rPr>
        <w:t xml:space="preserve">y </w:t>
      </w:r>
      <w:r w:rsidRPr="008E5DAD">
        <w:rPr>
          <w:rFonts w:ascii="Tahoma" w:eastAsia="Tahoma" w:hAnsi="Tahoma" w:cs="Tahoma"/>
          <w:spacing w:val="1"/>
        </w:rPr>
        <w:t>w</w:t>
      </w:r>
      <w:r w:rsidRPr="008E5DAD">
        <w:rPr>
          <w:rFonts w:ascii="Tahoma" w:eastAsia="Tahoma" w:hAnsi="Tahoma" w:cs="Tahoma"/>
          <w:spacing w:val="-1"/>
        </w:rPr>
        <w:t>y</w:t>
      </w:r>
      <w:r w:rsidRPr="008E5DAD">
        <w:rPr>
          <w:rFonts w:ascii="Tahoma" w:eastAsia="Tahoma" w:hAnsi="Tahoma" w:cs="Tahoma"/>
        </w:rPr>
        <w:t>d</w:t>
      </w:r>
      <w:r w:rsidRPr="008E5DAD">
        <w:rPr>
          <w:rFonts w:ascii="Tahoma" w:eastAsia="Tahoma" w:hAnsi="Tahoma" w:cs="Tahoma"/>
          <w:spacing w:val="1"/>
        </w:rPr>
        <w:t>a</w:t>
      </w:r>
      <w:r w:rsidRPr="008E5DAD">
        <w:rPr>
          <w:rFonts w:ascii="Tahoma" w:eastAsia="Tahoma" w:hAnsi="Tahoma" w:cs="Tahoma"/>
        </w:rPr>
        <w:t>t</w:t>
      </w:r>
      <w:r w:rsidRPr="008E5DAD">
        <w:rPr>
          <w:rFonts w:ascii="Tahoma" w:eastAsia="Tahoma" w:hAnsi="Tahoma" w:cs="Tahoma"/>
          <w:spacing w:val="1"/>
        </w:rPr>
        <w:t>k</w:t>
      </w:r>
      <w:r w:rsidRPr="008E5DAD">
        <w:rPr>
          <w:rFonts w:ascii="Tahoma" w:eastAsia="Tahoma" w:hAnsi="Tahoma" w:cs="Tahoma"/>
        </w:rPr>
        <w:t xml:space="preserve">u </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spacing w:val="-1"/>
        </w:rPr>
        <w:t>kw</w:t>
      </w:r>
      <w:r w:rsidRPr="008E5DAD">
        <w:rPr>
          <w:rFonts w:ascii="Tahoma" w:eastAsia="Tahoma" w:hAnsi="Tahoma" w:cs="Tahoma"/>
          <w:spacing w:val="1"/>
        </w:rPr>
        <w:t>a</w:t>
      </w:r>
      <w:r w:rsidRPr="008E5DAD">
        <w:rPr>
          <w:rFonts w:ascii="Tahoma" w:eastAsia="Tahoma" w:hAnsi="Tahoma" w:cs="Tahoma"/>
        </w:rPr>
        <w:t>l</w:t>
      </w:r>
      <w:r w:rsidRPr="008E5DAD">
        <w:rPr>
          <w:rFonts w:ascii="Tahoma" w:eastAsia="Tahoma" w:hAnsi="Tahoma" w:cs="Tahoma"/>
          <w:spacing w:val="2"/>
        </w:rPr>
        <w:t>i</w:t>
      </w:r>
      <w:r w:rsidRPr="008E5DAD">
        <w:rPr>
          <w:rFonts w:ascii="Tahoma" w:eastAsia="Tahoma" w:hAnsi="Tahoma" w:cs="Tahoma"/>
          <w:spacing w:val="-1"/>
        </w:rPr>
        <w:t>f</w:t>
      </w:r>
      <w:r w:rsidRPr="008E5DAD">
        <w:rPr>
          <w:rFonts w:ascii="Tahoma" w:eastAsia="Tahoma" w:hAnsi="Tahoma" w:cs="Tahoma"/>
          <w:spacing w:val="2"/>
        </w:rPr>
        <w:t>i</w:t>
      </w:r>
      <w:r w:rsidRPr="008E5DAD">
        <w:rPr>
          <w:rFonts w:ascii="Tahoma" w:eastAsia="Tahoma" w:hAnsi="Tahoma" w:cs="Tahoma"/>
          <w:spacing w:val="-3"/>
        </w:rPr>
        <w:t>k</w:t>
      </w:r>
      <w:r w:rsidRPr="008E5DAD">
        <w:rPr>
          <w:rFonts w:ascii="Tahoma" w:eastAsia="Tahoma" w:hAnsi="Tahoma" w:cs="Tahoma"/>
        </w:rPr>
        <w:t>o</w:t>
      </w:r>
      <w:r w:rsidRPr="008E5DAD">
        <w:rPr>
          <w:rFonts w:ascii="Tahoma" w:eastAsia="Tahoma" w:hAnsi="Tahoma" w:cs="Tahoma"/>
          <w:spacing w:val="-2"/>
        </w:rPr>
        <w:t>w</w:t>
      </w:r>
      <w:r w:rsidRPr="008E5DAD">
        <w:rPr>
          <w:rFonts w:ascii="Tahoma" w:eastAsia="Tahoma" w:hAnsi="Tahoma" w:cs="Tahoma"/>
          <w:spacing w:val="1"/>
        </w:rPr>
        <w:t>a</w:t>
      </w:r>
      <w:r w:rsidRPr="008E5DAD">
        <w:rPr>
          <w:rFonts w:ascii="Tahoma" w:eastAsia="Tahoma" w:hAnsi="Tahoma" w:cs="Tahoma"/>
        </w:rPr>
        <w:t>l</w:t>
      </w:r>
      <w:r w:rsidRPr="008E5DAD">
        <w:rPr>
          <w:rFonts w:ascii="Tahoma" w:eastAsia="Tahoma" w:hAnsi="Tahoma" w:cs="Tahoma"/>
          <w:spacing w:val="-1"/>
        </w:rPr>
        <w:t>n</w:t>
      </w:r>
      <w:r w:rsidRPr="008E5DAD">
        <w:rPr>
          <w:rFonts w:ascii="Tahoma" w:eastAsia="Tahoma" w:hAnsi="Tahoma" w:cs="Tahoma"/>
          <w:spacing w:val="1"/>
        </w:rPr>
        <w:t>e</w:t>
      </w:r>
      <w:r w:rsidRPr="008E5DAD">
        <w:rPr>
          <w:rFonts w:ascii="Tahoma" w:eastAsia="Tahoma" w:hAnsi="Tahoma" w:cs="Tahoma"/>
        </w:rPr>
        <w:t xml:space="preserve">go </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5"/>
        </w:rPr>
        <w:t>e</w:t>
      </w:r>
      <w:r w:rsidRPr="008E5DAD">
        <w:rPr>
          <w:rFonts w:ascii="Tahoma" w:eastAsia="Tahoma" w:hAnsi="Tahoma" w:cs="Tahoma"/>
        </w:rPr>
        <w:t>st</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o</w:t>
      </w:r>
      <w:r w:rsidRPr="008E5DAD">
        <w:rPr>
          <w:rFonts w:ascii="Tahoma" w:eastAsia="Tahoma" w:hAnsi="Tahoma" w:cs="Tahoma"/>
          <w:spacing w:val="1"/>
        </w:rPr>
        <w:t>w</w:t>
      </w:r>
      <w:r w:rsidRPr="008E5DAD">
        <w:rPr>
          <w:rFonts w:ascii="Tahoma" w:eastAsia="Tahoma" w:hAnsi="Tahoma" w:cs="Tahoma"/>
        </w:rPr>
        <w:t>i</w:t>
      </w:r>
      <w:r w:rsidRPr="008E5DAD">
        <w:rPr>
          <w:rFonts w:ascii="Tahoma" w:eastAsia="Tahoma" w:hAnsi="Tahoma" w:cs="Tahoma"/>
          <w:spacing w:val="1"/>
        </w:rPr>
        <w:t>ą</w:t>
      </w:r>
      <w:r w:rsidRPr="008E5DAD">
        <w:rPr>
          <w:rFonts w:ascii="Tahoma" w:eastAsia="Tahoma" w:hAnsi="Tahoma" w:cs="Tahoma"/>
          <w:spacing w:val="-1"/>
        </w:rPr>
        <w:t>c</w:t>
      </w:r>
      <w:r w:rsidRPr="008E5DAD">
        <w:rPr>
          <w:rFonts w:ascii="Tahoma" w:eastAsia="Tahoma" w:hAnsi="Tahoma" w:cs="Tahoma"/>
          <w:spacing w:val="1"/>
        </w:rPr>
        <w:t>e</w:t>
      </w:r>
      <w:r w:rsidRPr="008E5DAD">
        <w:rPr>
          <w:rFonts w:ascii="Tahoma" w:eastAsia="Tahoma" w:hAnsi="Tahoma" w:cs="Tahoma"/>
        </w:rPr>
        <w:t xml:space="preserve">go </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p</w:t>
      </w:r>
      <w:r w:rsidRPr="008E5DAD">
        <w:rPr>
          <w:rFonts w:ascii="Tahoma" w:eastAsia="Tahoma" w:hAnsi="Tahoma" w:cs="Tahoma"/>
          <w:spacing w:val="-2"/>
        </w:rPr>
        <w:t>r</w:t>
      </w:r>
      <w:r w:rsidRPr="008E5DAD">
        <w:rPr>
          <w:rFonts w:ascii="Tahoma" w:eastAsia="Tahoma" w:hAnsi="Tahoma" w:cs="Tahoma"/>
          <w:spacing w:val="1"/>
        </w:rPr>
        <w:t>aw</w:t>
      </w:r>
      <w:r w:rsidRPr="008E5DAD">
        <w:rPr>
          <w:rFonts w:ascii="Tahoma" w:eastAsia="Tahoma" w:hAnsi="Tahoma" w:cs="Tahoma"/>
        </w:rPr>
        <w:t>id</w:t>
      </w:r>
      <w:r w:rsidRPr="008E5DAD">
        <w:rPr>
          <w:rFonts w:ascii="Tahoma" w:eastAsia="Tahoma" w:hAnsi="Tahoma" w:cs="Tahoma"/>
          <w:spacing w:val="1"/>
        </w:rPr>
        <w:t>ł</w:t>
      </w:r>
      <w:r w:rsidRPr="008E5DAD">
        <w:rPr>
          <w:rFonts w:ascii="Tahoma" w:eastAsia="Tahoma" w:hAnsi="Tahoma" w:cs="Tahoma"/>
        </w:rPr>
        <w:t>o</w:t>
      </w:r>
      <w:r w:rsidRPr="008E5DAD">
        <w:rPr>
          <w:rFonts w:ascii="Tahoma" w:eastAsia="Tahoma" w:hAnsi="Tahoma" w:cs="Tahoma"/>
          <w:spacing w:val="1"/>
        </w:rPr>
        <w:t>w</w:t>
      </w:r>
      <w:r w:rsidRPr="008E5DAD">
        <w:rPr>
          <w:rFonts w:ascii="Tahoma" w:eastAsia="Tahoma" w:hAnsi="Tahoma" w:cs="Tahoma"/>
        </w:rPr>
        <w:t>oś</w:t>
      </w:r>
      <w:r w:rsidRPr="008E5DAD">
        <w:rPr>
          <w:rFonts w:ascii="Tahoma" w:eastAsia="Tahoma" w:hAnsi="Tahoma" w:cs="Tahoma"/>
          <w:spacing w:val="-1"/>
        </w:rPr>
        <w:t>c</w:t>
      </w:r>
      <w:r w:rsidRPr="008E5DAD">
        <w:rPr>
          <w:rFonts w:ascii="Tahoma" w:eastAsia="Tahoma" w:hAnsi="Tahoma" w:cs="Tahoma"/>
        </w:rPr>
        <w:t>i</w:t>
      </w:r>
      <w:r w:rsidRPr="008E5DAD">
        <w:rPr>
          <w:rFonts w:ascii="Tahoma" w:eastAsia="Tahoma" w:hAnsi="Tahoma" w:cs="Tahoma"/>
          <w:spacing w:val="-14"/>
        </w:rPr>
        <w:t xml:space="preserve"> </w:t>
      </w:r>
      <w:r w:rsidRPr="008E5DAD">
        <w:rPr>
          <w:rFonts w:ascii="Tahoma" w:eastAsia="Tahoma" w:hAnsi="Tahoma" w:cs="Tahoma"/>
          <w:spacing w:val="-1"/>
        </w:rPr>
        <w:t>n</w:t>
      </w:r>
      <w:r w:rsidRPr="008E5DAD">
        <w:rPr>
          <w:rFonts w:ascii="Tahoma" w:eastAsia="Tahoma" w:hAnsi="Tahoma" w:cs="Tahoma"/>
          <w:spacing w:val="1"/>
        </w:rPr>
        <w:t>a</w:t>
      </w:r>
      <w:r w:rsidRPr="008E5DAD">
        <w:rPr>
          <w:rFonts w:ascii="Tahoma" w:eastAsia="Tahoma" w:hAnsi="Tahoma" w:cs="Tahoma"/>
        </w:rPr>
        <w:t>st</w:t>
      </w:r>
      <w:r w:rsidRPr="008E5DAD">
        <w:rPr>
          <w:rFonts w:ascii="Tahoma" w:eastAsia="Tahoma" w:hAnsi="Tahoma" w:cs="Tahoma"/>
          <w:spacing w:val="1"/>
        </w:rPr>
        <w:t>ę</w:t>
      </w:r>
      <w:r w:rsidRPr="008E5DAD">
        <w:rPr>
          <w:rFonts w:ascii="Tahoma" w:eastAsia="Tahoma" w:hAnsi="Tahoma" w:cs="Tahoma"/>
        </w:rPr>
        <w:t>pu</w:t>
      </w:r>
      <w:r w:rsidRPr="008E5DAD">
        <w:rPr>
          <w:rFonts w:ascii="Tahoma" w:eastAsia="Tahoma" w:hAnsi="Tahoma" w:cs="Tahoma"/>
          <w:spacing w:val="-1"/>
        </w:rPr>
        <w:t>j</w:t>
      </w:r>
      <w:r w:rsidRPr="008E5DAD">
        <w:rPr>
          <w:rFonts w:ascii="Tahoma" w:eastAsia="Tahoma" w:hAnsi="Tahoma" w:cs="Tahoma"/>
        </w:rPr>
        <w:t>e</w:t>
      </w:r>
      <w:r w:rsidRPr="008E5DAD">
        <w:rPr>
          <w:rFonts w:ascii="Tahoma" w:eastAsia="Tahoma" w:hAnsi="Tahoma" w:cs="Tahoma"/>
          <w:spacing w:val="-6"/>
        </w:rPr>
        <w:t xml:space="preserve"> </w:t>
      </w:r>
      <w:r w:rsidRPr="008E5DAD">
        <w:rPr>
          <w:rFonts w:ascii="Tahoma" w:eastAsia="Tahoma" w:hAnsi="Tahoma" w:cs="Tahoma"/>
          <w:spacing w:val="-1"/>
        </w:rPr>
        <w:t>n</w:t>
      </w:r>
      <w:r w:rsidRPr="008E5DAD">
        <w:rPr>
          <w:rFonts w:ascii="Tahoma" w:eastAsia="Tahoma" w:hAnsi="Tahoma" w:cs="Tahoma"/>
        </w:rPr>
        <w:t>a</w:t>
      </w:r>
      <w:r w:rsidRPr="008E5DAD">
        <w:rPr>
          <w:rFonts w:ascii="Tahoma" w:eastAsia="Tahoma" w:hAnsi="Tahoma" w:cs="Tahoma"/>
          <w:spacing w:val="-1"/>
        </w:rPr>
        <w:t xml:space="preserve"> </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spacing w:val="-1"/>
        </w:rPr>
        <w:t>ch</w:t>
      </w:r>
      <w:r w:rsidRPr="008E5DAD">
        <w:rPr>
          <w:rFonts w:ascii="Tahoma" w:eastAsia="Tahoma" w:hAnsi="Tahoma" w:cs="Tahoma"/>
          <w:spacing w:val="1"/>
        </w:rPr>
        <w:t>u</w:t>
      </w:r>
      <w:r w:rsidRPr="008E5DAD">
        <w:rPr>
          <w:rFonts w:ascii="Tahoma" w:eastAsia="Tahoma" w:hAnsi="Tahoma" w:cs="Tahoma"/>
          <w:spacing w:val="-1"/>
        </w:rPr>
        <w:t>n</w:t>
      </w:r>
      <w:r w:rsidRPr="008E5DAD">
        <w:rPr>
          <w:rFonts w:ascii="Tahoma" w:eastAsia="Tahoma" w:hAnsi="Tahoma" w:cs="Tahoma"/>
          <w:spacing w:val="1"/>
        </w:rPr>
        <w:t>e</w:t>
      </w:r>
      <w:r w:rsidRPr="008E5DAD">
        <w:rPr>
          <w:rFonts w:ascii="Tahoma" w:eastAsia="Tahoma" w:hAnsi="Tahoma" w:cs="Tahoma"/>
        </w:rPr>
        <w:t>k</w:t>
      </w:r>
      <w:r w:rsidRPr="008E5DAD">
        <w:rPr>
          <w:rFonts w:ascii="Tahoma" w:eastAsia="Tahoma" w:hAnsi="Tahoma" w:cs="Tahoma"/>
          <w:spacing w:val="-9"/>
        </w:rPr>
        <w:t xml:space="preserve"> </w:t>
      </w:r>
      <w:r w:rsidRPr="008E5DAD">
        <w:rPr>
          <w:rFonts w:ascii="Tahoma" w:eastAsia="Tahoma" w:hAnsi="Tahoma" w:cs="Tahoma"/>
        </w:rPr>
        <w:t>b</w:t>
      </w:r>
      <w:r w:rsidRPr="008E5DAD">
        <w:rPr>
          <w:rFonts w:ascii="Tahoma" w:eastAsia="Tahoma" w:hAnsi="Tahoma" w:cs="Tahoma"/>
          <w:spacing w:val="1"/>
        </w:rPr>
        <w:t>an</w:t>
      </w:r>
      <w:r w:rsidRPr="008E5DAD">
        <w:rPr>
          <w:rFonts w:ascii="Tahoma" w:eastAsia="Tahoma" w:hAnsi="Tahoma" w:cs="Tahoma"/>
          <w:spacing w:val="-3"/>
        </w:rPr>
        <w:t>k</w:t>
      </w:r>
      <w:r w:rsidRPr="008E5DAD">
        <w:rPr>
          <w:rFonts w:ascii="Tahoma" w:eastAsia="Tahoma" w:hAnsi="Tahoma" w:cs="Tahoma"/>
        </w:rPr>
        <w:t>o</w:t>
      </w:r>
      <w:r w:rsidRPr="008E5DAD">
        <w:rPr>
          <w:rFonts w:ascii="Tahoma" w:eastAsia="Tahoma" w:hAnsi="Tahoma" w:cs="Tahoma"/>
          <w:spacing w:val="3"/>
        </w:rPr>
        <w:t>w</w:t>
      </w:r>
      <w:r w:rsidRPr="008E5DAD">
        <w:rPr>
          <w:rFonts w:ascii="Tahoma" w:eastAsia="Tahoma" w:hAnsi="Tahoma" w:cs="Tahoma"/>
        </w:rPr>
        <w:t>y</w:t>
      </w:r>
      <w:r w:rsidRPr="008E5DAD">
        <w:rPr>
          <w:rFonts w:ascii="Tahoma" w:eastAsia="Tahoma" w:hAnsi="Tahoma" w:cs="Tahoma"/>
          <w:spacing w:val="-9"/>
        </w:rPr>
        <w:t xml:space="preserve"> </w:t>
      </w:r>
      <w:r w:rsidRPr="008E5DAD">
        <w:rPr>
          <w:rFonts w:ascii="Tahoma" w:eastAsia="Tahoma" w:hAnsi="Tahoma" w:cs="Tahoma"/>
          <w:spacing w:val="4"/>
        </w:rPr>
        <w:t>p</w:t>
      </w:r>
      <w:r w:rsidRPr="008E5DAD">
        <w:rPr>
          <w:rFonts w:ascii="Tahoma" w:eastAsia="Tahoma" w:hAnsi="Tahoma" w:cs="Tahoma"/>
        </w:rPr>
        <w:t>ro</w:t>
      </w:r>
      <w:r w:rsidRPr="008E5DAD">
        <w:rPr>
          <w:rFonts w:ascii="Tahoma" w:eastAsia="Tahoma" w:hAnsi="Tahoma" w:cs="Tahoma"/>
          <w:spacing w:val="1"/>
        </w:rPr>
        <w:t>je</w:t>
      </w:r>
      <w:r w:rsidRPr="008E5DAD">
        <w:rPr>
          <w:rFonts w:ascii="Tahoma" w:eastAsia="Tahoma" w:hAnsi="Tahoma" w:cs="Tahoma"/>
          <w:spacing w:val="-1"/>
        </w:rPr>
        <w:t>k</w:t>
      </w:r>
      <w:r w:rsidRPr="008E5DAD">
        <w:rPr>
          <w:rFonts w:ascii="Tahoma" w:eastAsia="Tahoma" w:hAnsi="Tahoma" w:cs="Tahoma"/>
        </w:rPr>
        <w:t>t</w:t>
      </w:r>
      <w:r w:rsidRPr="008E5DAD">
        <w:rPr>
          <w:rFonts w:ascii="Tahoma" w:eastAsia="Tahoma" w:hAnsi="Tahoma" w:cs="Tahoma"/>
          <w:spacing w:val="-1"/>
        </w:rPr>
        <w:t>u</w:t>
      </w:r>
      <w:r w:rsidRPr="008E5DAD">
        <w:rPr>
          <w:rFonts w:ascii="Tahoma" w:eastAsia="Tahoma" w:hAnsi="Tahoma" w:cs="Tahoma"/>
        </w:rPr>
        <w:t>;</w:t>
      </w:r>
    </w:p>
    <w:p w14:paraId="598FA100" w14:textId="72C08A92" w:rsidR="000F0D0D" w:rsidRPr="008E5DAD" w:rsidRDefault="00280ADA" w:rsidP="000E63B7">
      <w:pPr>
        <w:pStyle w:val="Akapitzlist"/>
        <w:numPr>
          <w:ilvl w:val="0"/>
          <w:numId w:val="56"/>
        </w:numPr>
        <w:spacing w:line="276" w:lineRule="auto"/>
        <w:ind w:left="851" w:right="14" w:hanging="425"/>
        <w:jc w:val="both"/>
        <w:rPr>
          <w:rFonts w:ascii="Tahoma" w:eastAsia="Tahoma" w:hAnsi="Tahoma" w:cs="Tahoma"/>
        </w:rPr>
      </w:pPr>
      <w:r w:rsidRPr="008E5DAD">
        <w:rPr>
          <w:rFonts w:ascii="Tahoma" w:eastAsia="Tahoma" w:hAnsi="Tahoma" w:cs="Tahoma"/>
          <w:spacing w:val="-1"/>
        </w:rPr>
        <w:t>n</w:t>
      </w:r>
      <w:r w:rsidRPr="008E5DAD">
        <w:rPr>
          <w:rFonts w:ascii="Tahoma" w:eastAsia="Tahoma" w:hAnsi="Tahoma" w:cs="Tahoma"/>
        </w:rPr>
        <w:t xml:space="preserve">a </w:t>
      </w:r>
      <w:r w:rsidRPr="008E5DAD">
        <w:rPr>
          <w:rFonts w:ascii="Tahoma" w:eastAsia="Tahoma" w:hAnsi="Tahoma" w:cs="Tahoma"/>
          <w:spacing w:val="-3"/>
        </w:rPr>
        <w:t>k</w:t>
      </w:r>
      <w:r w:rsidRPr="008E5DAD">
        <w:rPr>
          <w:rFonts w:ascii="Tahoma" w:eastAsia="Tahoma" w:hAnsi="Tahoma" w:cs="Tahoma"/>
          <w:spacing w:val="2"/>
        </w:rPr>
        <w:t>o</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c</w:t>
      </w:r>
      <w:r w:rsidRPr="008E5DAD">
        <w:rPr>
          <w:rFonts w:ascii="Tahoma" w:eastAsia="Tahoma" w:hAnsi="Tahoma" w:cs="Tahoma"/>
          <w:spacing w:val="22"/>
        </w:rPr>
        <w:t xml:space="preserve"> </w:t>
      </w:r>
      <w:r w:rsidRPr="008E5DAD">
        <w:rPr>
          <w:rFonts w:ascii="Tahoma" w:eastAsia="Tahoma" w:hAnsi="Tahoma" w:cs="Tahoma"/>
        </w:rPr>
        <w:t>r</w:t>
      </w:r>
      <w:r w:rsidRPr="008E5DAD">
        <w:rPr>
          <w:rFonts w:ascii="Tahoma" w:eastAsia="Tahoma" w:hAnsi="Tahoma" w:cs="Tahoma"/>
          <w:spacing w:val="1"/>
        </w:rPr>
        <w:t>ea</w:t>
      </w:r>
      <w:r w:rsidRPr="008E5DAD">
        <w:rPr>
          <w:rFonts w:ascii="Tahoma" w:eastAsia="Tahoma" w:hAnsi="Tahoma" w:cs="Tahoma"/>
        </w:rPr>
        <w:t>liz</w:t>
      </w:r>
      <w:r w:rsidRPr="008E5DAD">
        <w:rPr>
          <w:rFonts w:ascii="Tahoma" w:eastAsia="Tahoma" w:hAnsi="Tahoma" w:cs="Tahoma"/>
          <w:spacing w:val="1"/>
        </w:rPr>
        <w:t>a</w:t>
      </w:r>
      <w:r w:rsidRPr="008E5DAD">
        <w:rPr>
          <w:rFonts w:ascii="Tahoma" w:eastAsia="Tahoma" w:hAnsi="Tahoma" w:cs="Tahoma"/>
          <w:spacing w:val="-1"/>
        </w:rPr>
        <w:t>c</w:t>
      </w:r>
      <w:r w:rsidRPr="008E5DAD">
        <w:rPr>
          <w:rFonts w:ascii="Tahoma" w:eastAsia="Tahoma" w:hAnsi="Tahoma" w:cs="Tahoma"/>
          <w:spacing w:val="1"/>
        </w:rPr>
        <w:t>j</w:t>
      </w:r>
      <w:r w:rsidRPr="008E5DAD">
        <w:rPr>
          <w:rFonts w:ascii="Tahoma" w:eastAsia="Tahoma" w:hAnsi="Tahoma" w:cs="Tahoma"/>
        </w:rPr>
        <w:t xml:space="preserve">i </w:t>
      </w:r>
      <w:r w:rsidRPr="008E5DAD">
        <w:rPr>
          <w:rFonts w:ascii="Tahoma" w:eastAsia="Tahoma" w:hAnsi="Tahoma" w:cs="Tahoma"/>
          <w:spacing w:val="1"/>
        </w:rPr>
        <w:t>p</w:t>
      </w:r>
      <w:r w:rsidRPr="008E5DAD">
        <w:rPr>
          <w:rFonts w:ascii="Tahoma" w:eastAsia="Tahoma" w:hAnsi="Tahoma" w:cs="Tahoma"/>
        </w:rPr>
        <w:t>ro</w:t>
      </w:r>
      <w:r w:rsidRPr="008E5DAD">
        <w:rPr>
          <w:rFonts w:ascii="Tahoma" w:eastAsia="Tahoma" w:hAnsi="Tahoma" w:cs="Tahoma"/>
          <w:spacing w:val="-1"/>
        </w:rPr>
        <w:t>j</w:t>
      </w:r>
      <w:r w:rsidRPr="008E5DAD">
        <w:rPr>
          <w:rFonts w:ascii="Tahoma" w:eastAsia="Tahoma" w:hAnsi="Tahoma" w:cs="Tahoma"/>
          <w:spacing w:val="3"/>
        </w:rPr>
        <w:t>e</w:t>
      </w:r>
      <w:r w:rsidRPr="008E5DAD">
        <w:rPr>
          <w:rFonts w:ascii="Tahoma" w:eastAsia="Tahoma" w:hAnsi="Tahoma" w:cs="Tahoma"/>
          <w:spacing w:val="-1"/>
        </w:rPr>
        <w:t>k</w:t>
      </w:r>
      <w:r w:rsidRPr="008E5DAD">
        <w:rPr>
          <w:rFonts w:ascii="Tahoma" w:eastAsia="Tahoma" w:hAnsi="Tahoma" w:cs="Tahoma"/>
        </w:rPr>
        <w:t>t</w:t>
      </w:r>
      <w:r w:rsidRPr="008E5DAD">
        <w:rPr>
          <w:rFonts w:ascii="Tahoma" w:eastAsia="Tahoma" w:hAnsi="Tahoma" w:cs="Tahoma"/>
          <w:spacing w:val="-1"/>
        </w:rPr>
        <w:t>u</w:t>
      </w:r>
      <w:r w:rsidRPr="008E5DAD">
        <w:rPr>
          <w:rFonts w:ascii="Tahoma" w:eastAsia="Tahoma" w:hAnsi="Tahoma" w:cs="Tahoma"/>
        </w:rPr>
        <w:t>, z</w:t>
      </w:r>
      <w:r w:rsidRPr="008E5DAD">
        <w:rPr>
          <w:rFonts w:ascii="Tahoma" w:eastAsia="Tahoma" w:hAnsi="Tahoma" w:cs="Tahoma"/>
          <w:spacing w:val="1"/>
        </w:rPr>
        <w:t>w</w:t>
      </w:r>
      <w:r w:rsidRPr="008E5DAD">
        <w:rPr>
          <w:rFonts w:ascii="Tahoma" w:eastAsia="Tahoma" w:hAnsi="Tahoma" w:cs="Tahoma"/>
        </w:rPr>
        <w:t xml:space="preserve">rot </w:t>
      </w:r>
      <w:r w:rsidRPr="008E5DAD">
        <w:rPr>
          <w:rFonts w:ascii="Tahoma" w:eastAsia="Tahoma" w:hAnsi="Tahoma" w:cs="Tahoma"/>
          <w:spacing w:val="-1"/>
        </w:rPr>
        <w:t>k</w:t>
      </w:r>
      <w:r w:rsidRPr="008E5DAD">
        <w:rPr>
          <w:rFonts w:ascii="Tahoma" w:eastAsia="Tahoma" w:hAnsi="Tahoma" w:cs="Tahoma"/>
          <w:spacing w:val="1"/>
        </w:rPr>
        <w:t>w</w:t>
      </w:r>
      <w:r w:rsidRPr="008E5DAD">
        <w:rPr>
          <w:rFonts w:ascii="Tahoma" w:eastAsia="Tahoma" w:hAnsi="Tahoma" w:cs="Tahoma"/>
        </w:rPr>
        <w:t>o</w:t>
      </w:r>
      <w:r w:rsidRPr="008E5DAD">
        <w:rPr>
          <w:rFonts w:ascii="Tahoma" w:eastAsia="Tahoma" w:hAnsi="Tahoma" w:cs="Tahoma"/>
          <w:spacing w:val="-2"/>
        </w:rPr>
        <w:t>t</w:t>
      </w:r>
      <w:r w:rsidRPr="008E5DAD">
        <w:rPr>
          <w:rFonts w:ascii="Tahoma" w:eastAsia="Tahoma" w:hAnsi="Tahoma" w:cs="Tahoma"/>
        </w:rPr>
        <w:t xml:space="preserve">y </w:t>
      </w:r>
      <w:r w:rsidRPr="008E5DAD">
        <w:rPr>
          <w:rFonts w:ascii="Tahoma" w:eastAsia="Tahoma" w:hAnsi="Tahoma" w:cs="Tahoma"/>
          <w:spacing w:val="1"/>
        </w:rPr>
        <w:t>w</w:t>
      </w:r>
      <w:r w:rsidRPr="008E5DAD">
        <w:rPr>
          <w:rFonts w:ascii="Tahoma" w:eastAsia="Tahoma" w:hAnsi="Tahoma" w:cs="Tahoma"/>
          <w:spacing w:val="-1"/>
        </w:rPr>
        <w:t>y</w:t>
      </w:r>
      <w:r w:rsidRPr="008E5DAD">
        <w:rPr>
          <w:rFonts w:ascii="Tahoma" w:eastAsia="Tahoma" w:hAnsi="Tahoma" w:cs="Tahoma"/>
        </w:rPr>
        <w:t>d</w:t>
      </w:r>
      <w:r w:rsidRPr="008E5DAD">
        <w:rPr>
          <w:rFonts w:ascii="Tahoma" w:eastAsia="Tahoma" w:hAnsi="Tahoma" w:cs="Tahoma"/>
          <w:spacing w:val="1"/>
        </w:rPr>
        <w:t>a</w:t>
      </w:r>
      <w:r w:rsidRPr="008E5DAD">
        <w:rPr>
          <w:rFonts w:ascii="Tahoma" w:eastAsia="Tahoma" w:hAnsi="Tahoma" w:cs="Tahoma"/>
        </w:rPr>
        <w:t>t</w:t>
      </w:r>
      <w:r w:rsidRPr="008E5DAD">
        <w:rPr>
          <w:rFonts w:ascii="Tahoma" w:eastAsia="Tahoma" w:hAnsi="Tahoma" w:cs="Tahoma"/>
          <w:spacing w:val="1"/>
        </w:rPr>
        <w:t>k</w:t>
      </w:r>
      <w:r w:rsidRPr="008E5DAD">
        <w:rPr>
          <w:rFonts w:ascii="Tahoma" w:eastAsia="Tahoma" w:hAnsi="Tahoma" w:cs="Tahoma"/>
        </w:rPr>
        <w:t xml:space="preserve">u </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3"/>
        </w:rPr>
        <w:t>e</w:t>
      </w:r>
      <w:r w:rsidRPr="008E5DAD">
        <w:rPr>
          <w:rFonts w:ascii="Tahoma" w:eastAsia="Tahoma" w:hAnsi="Tahoma" w:cs="Tahoma"/>
          <w:spacing w:val="-1"/>
        </w:rPr>
        <w:t>kw</w:t>
      </w:r>
      <w:r w:rsidRPr="008E5DAD">
        <w:rPr>
          <w:rFonts w:ascii="Tahoma" w:eastAsia="Tahoma" w:hAnsi="Tahoma" w:cs="Tahoma"/>
          <w:spacing w:val="1"/>
        </w:rPr>
        <w:t>a</w:t>
      </w:r>
      <w:r w:rsidRPr="008E5DAD">
        <w:rPr>
          <w:rFonts w:ascii="Tahoma" w:eastAsia="Tahoma" w:hAnsi="Tahoma" w:cs="Tahoma"/>
        </w:rPr>
        <w:t>li</w:t>
      </w:r>
      <w:r w:rsidRPr="008E5DAD">
        <w:rPr>
          <w:rFonts w:ascii="Tahoma" w:eastAsia="Tahoma" w:hAnsi="Tahoma" w:cs="Tahoma"/>
          <w:spacing w:val="-1"/>
        </w:rPr>
        <w:t>f</w:t>
      </w:r>
      <w:r w:rsidRPr="008E5DAD">
        <w:rPr>
          <w:rFonts w:ascii="Tahoma" w:eastAsia="Tahoma" w:hAnsi="Tahoma" w:cs="Tahoma"/>
          <w:spacing w:val="2"/>
        </w:rPr>
        <w:t>i</w:t>
      </w:r>
      <w:r w:rsidRPr="008E5DAD">
        <w:rPr>
          <w:rFonts w:ascii="Tahoma" w:eastAsia="Tahoma" w:hAnsi="Tahoma" w:cs="Tahoma"/>
          <w:spacing w:val="-3"/>
        </w:rPr>
        <w:t>k</w:t>
      </w:r>
      <w:r w:rsidRPr="008E5DAD">
        <w:rPr>
          <w:rFonts w:ascii="Tahoma" w:eastAsia="Tahoma" w:hAnsi="Tahoma" w:cs="Tahoma"/>
        </w:rPr>
        <w:t>o</w:t>
      </w:r>
      <w:r w:rsidRPr="008E5DAD">
        <w:rPr>
          <w:rFonts w:ascii="Tahoma" w:eastAsia="Tahoma" w:hAnsi="Tahoma" w:cs="Tahoma"/>
          <w:spacing w:val="-2"/>
        </w:rPr>
        <w:t>w</w:t>
      </w:r>
      <w:r w:rsidRPr="008E5DAD">
        <w:rPr>
          <w:rFonts w:ascii="Tahoma" w:eastAsia="Tahoma" w:hAnsi="Tahoma" w:cs="Tahoma"/>
          <w:spacing w:val="1"/>
        </w:rPr>
        <w:t>a</w:t>
      </w:r>
      <w:r w:rsidRPr="008E5DAD">
        <w:rPr>
          <w:rFonts w:ascii="Tahoma" w:eastAsia="Tahoma" w:hAnsi="Tahoma" w:cs="Tahoma"/>
          <w:spacing w:val="2"/>
        </w:rPr>
        <w:t>l</w:t>
      </w:r>
      <w:r w:rsidRPr="008E5DAD">
        <w:rPr>
          <w:rFonts w:ascii="Tahoma" w:eastAsia="Tahoma" w:hAnsi="Tahoma" w:cs="Tahoma"/>
          <w:spacing w:val="-1"/>
        </w:rPr>
        <w:t>n</w:t>
      </w:r>
      <w:r w:rsidRPr="008E5DAD">
        <w:rPr>
          <w:rFonts w:ascii="Tahoma" w:eastAsia="Tahoma" w:hAnsi="Tahoma" w:cs="Tahoma"/>
          <w:spacing w:val="1"/>
        </w:rPr>
        <w:t>e</w:t>
      </w:r>
      <w:r w:rsidRPr="008E5DAD">
        <w:rPr>
          <w:rFonts w:ascii="Tahoma" w:eastAsia="Tahoma" w:hAnsi="Tahoma" w:cs="Tahoma"/>
        </w:rPr>
        <w:t xml:space="preserve">go </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7"/>
        </w:rPr>
        <w:t>e</w:t>
      </w:r>
      <w:r w:rsidRPr="008E5DAD">
        <w:rPr>
          <w:rFonts w:ascii="Tahoma" w:eastAsia="Tahoma" w:hAnsi="Tahoma" w:cs="Tahoma"/>
        </w:rPr>
        <w:t>st</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o</w:t>
      </w:r>
      <w:r w:rsidRPr="008E5DAD">
        <w:rPr>
          <w:rFonts w:ascii="Tahoma" w:eastAsia="Tahoma" w:hAnsi="Tahoma" w:cs="Tahoma"/>
          <w:spacing w:val="1"/>
        </w:rPr>
        <w:t>w</w:t>
      </w:r>
      <w:r w:rsidRPr="008E5DAD">
        <w:rPr>
          <w:rFonts w:ascii="Tahoma" w:eastAsia="Tahoma" w:hAnsi="Tahoma" w:cs="Tahoma"/>
        </w:rPr>
        <w:t>i</w:t>
      </w:r>
      <w:r w:rsidRPr="008E5DAD">
        <w:rPr>
          <w:rFonts w:ascii="Tahoma" w:eastAsia="Tahoma" w:hAnsi="Tahoma" w:cs="Tahoma"/>
          <w:spacing w:val="1"/>
        </w:rPr>
        <w:t>ą</w:t>
      </w:r>
      <w:r w:rsidRPr="008E5DAD">
        <w:rPr>
          <w:rFonts w:ascii="Tahoma" w:eastAsia="Tahoma" w:hAnsi="Tahoma" w:cs="Tahoma"/>
          <w:spacing w:val="-1"/>
        </w:rPr>
        <w:t>c</w:t>
      </w:r>
      <w:r w:rsidRPr="008E5DAD">
        <w:rPr>
          <w:rFonts w:ascii="Tahoma" w:eastAsia="Tahoma" w:hAnsi="Tahoma" w:cs="Tahoma"/>
          <w:spacing w:val="1"/>
        </w:rPr>
        <w:t>e</w:t>
      </w:r>
      <w:r w:rsidRPr="008E5DAD">
        <w:rPr>
          <w:rFonts w:ascii="Tahoma" w:eastAsia="Tahoma" w:hAnsi="Tahoma" w:cs="Tahoma"/>
        </w:rPr>
        <w:t xml:space="preserve">go </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p</w:t>
      </w:r>
      <w:r w:rsidRPr="008E5DAD">
        <w:rPr>
          <w:rFonts w:ascii="Tahoma" w:eastAsia="Tahoma" w:hAnsi="Tahoma" w:cs="Tahoma"/>
          <w:spacing w:val="-2"/>
        </w:rPr>
        <w:t>r</w:t>
      </w:r>
      <w:r w:rsidRPr="008E5DAD">
        <w:rPr>
          <w:rFonts w:ascii="Tahoma" w:eastAsia="Tahoma" w:hAnsi="Tahoma" w:cs="Tahoma"/>
          <w:spacing w:val="1"/>
        </w:rPr>
        <w:t>aw</w:t>
      </w:r>
      <w:r w:rsidRPr="008E5DAD">
        <w:rPr>
          <w:rFonts w:ascii="Tahoma" w:eastAsia="Tahoma" w:hAnsi="Tahoma" w:cs="Tahoma"/>
        </w:rPr>
        <w:t>id</w:t>
      </w:r>
      <w:r w:rsidRPr="008E5DAD">
        <w:rPr>
          <w:rFonts w:ascii="Tahoma" w:eastAsia="Tahoma" w:hAnsi="Tahoma" w:cs="Tahoma"/>
          <w:spacing w:val="1"/>
        </w:rPr>
        <w:t>ł</w:t>
      </w:r>
      <w:r w:rsidRPr="008E5DAD">
        <w:rPr>
          <w:rFonts w:ascii="Tahoma" w:eastAsia="Tahoma" w:hAnsi="Tahoma" w:cs="Tahoma"/>
        </w:rPr>
        <w:t>o</w:t>
      </w:r>
      <w:r w:rsidRPr="008E5DAD">
        <w:rPr>
          <w:rFonts w:ascii="Tahoma" w:eastAsia="Tahoma" w:hAnsi="Tahoma" w:cs="Tahoma"/>
          <w:spacing w:val="1"/>
        </w:rPr>
        <w:t>w</w:t>
      </w:r>
      <w:r w:rsidRPr="008E5DAD">
        <w:rPr>
          <w:rFonts w:ascii="Tahoma" w:eastAsia="Tahoma" w:hAnsi="Tahoma" w:cs="Tahoma"/>
        </w:rPr>
        <w:t>oś</w:t>
      </w:r>
      <w:r w:rsidRPr="008E5DAD">
        <w:rPr>
          <w:rFonts w:ascii="Tahoma" w:eastAsia="Tahoma" w:hAnsi="Tahoma" w:cs="Tahoma"/>
          <w:spacing w:val="-1"/>
        </w:rPr>
        <w:t>c</w:t>
      </w:r>
      <w:r w:rsidRPr="008E5DAD">
        <w:rPr>
          <w:rFonts w:ascii="Tahoma" w:eastAsia="Tahoma" w:hAnsi="Tahoma" w:cs="Tahoma"/>
        </w:rPr>
        <w:t>i</w:t>
      </w:r>
      <w:r w:rsidRPr="008E5DAD">
        <w:rPr>
          <w:rFonts w:ascii="Tahoma" w:eastAsia="Tahoma" w:hAnsi="Tahoma" w:cs="Tahoma"/>
          <w:spacing w:val="-14"/>
        </w:rPr>
        <w:t xml:space="preserve"> </w:t>
      </w:r>
      <w:r w:rsidRPr="008E5DAD">
        <w:rPr>
          <w:rFonts w:ascii="Tahoma" w:eastAsia="Tahoma" w:hAnsi="Tahoma" w:cs="Tahoma"/>
          <w:spacing w:val="-1"/>
        </w:rPr>
        <w:t>n</w:t>
      </w:r>
      <w:r w:rsidRPr="008E5DAD">
        <w:rPr>
          <w:rFonts w:ascii="Tahoma" w:eastAsia="Tahoma" w:hAnsi="Tahoma" w:cs="Tahoma"/>
          <w:spacing w:val="1"/>
        </w:rPr>
        <w:t>a</w:t>
      </w:r>
      <w:r w:rsidRPr="008E5DAD">
        <w:rPr>
          <w:rFonts w:ascii="Tahoma" w:eastAsia="Tahoma" w:hAnsi="Tahoma" w:cs="Tahoma"/>
        </w:rPr>
        <w:t>st</w:t>
      </w:r>
      <w:r w:rsidRPr="008E5DAD">
        <w:rPr>
          <w:rFonts w:ascii="Tahoma" w:eastAsia="Tahoma" w:hAnsi="Tahoma" w:cs="Tahoma"/>
          <w:spacing w:val="1"/>
        </w:rPr>
        <w:t>ę</w:t>
      </w:r>
      <w:r w:rsidRPr="008E5DAD">
        <w:rPr>
          <w:rFonts w:ascii="Tahoma" w:eastAsia="Tahoma" w:hAnsi="Tahoma" w:cs="Tahoma"/>
        </w:rPr>
        <w:t>pu</w:t>
      </w:r>
      <w:r w:rsidRPr="008E5DAD">
        <w:rPr>
          <w:rFonts w:ascii="Tahoma" w:eastAsia="Tahoma" w:hAnsi="Tahoma" w:cs="Tahoma"/>
          <w:spacing w:val="-1"/>
        </w:rPr>
        <w:t>j</w:t>
      </w:r>
      <w:r w:rsidRPr="008E5DAD">
        <w:rPr>
          <w:rFonts w:ascii="Tahoma" w:eastAsia="Tahoma" w:hAnsi="Tahoma" w:cs="Tahoma"/>
        </w:rPr>
        <w:t>e</w:t>
      </w:r>
      <w:r w:rsidRPr="008E5DAD">
        <w:rPr>
          <w:rFonts w:ascii="Tahoma" w:eastAsia="Tahoma" w:hAnsi="Tahoma" w:cs="Tahoma"/>
          <w:spacing w:val="-6"/>
        </w:rPr>
        <w:t xml:space="preserve"> </w:t>
      </w:r>
      <w:r w:rsidRPr="008E5DAD">
        <w:rPr>
          <w:rFonts w:ascii="Tahoma" w:eastAsia="Tahoma" w:hAnsi="Tahoma" w:cs="Tahoma"/>
          <w:spacing w:val="-1"/>
        </w:rPr>
        <w:t>n</w:t>
      </w:r>
      <w:r w:rsidRPr="008E5DAD">
        <w:rPr>
          <w:rFonts w:ascii="Tahoma" w:eastAsia="Tahoma" w:hAnsi="Tahoma" w:cs="Tahoma"/>
        </w:rPr>
        <w:t>a</w:t>
      </w:r>
      <w:r w:rsidRPr="008E5DAD">
        <w:rPr>
          <w:rFonts w:ascii="Tahoma" w:eastAsia="Tahoma" w:hAnsi="Tahoma" w:cs="Tahoma"/>
          <w:spacing w:val="-1"/>
        </w:rPr>
        <w:t xml:space="preserve"> </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spacing w:val="-1"/>
        </w:rPr>
        <w:t>ch</w:t>
      </w:r>
      <w:r w:rsidRPr="008E5DAD">
        <w:rPr>
          <w:rFonts w:ascii="Tahoma" w:eastAsia="Tahoma" w:hAnsi="Tahoma" w:cs="Tahoma"/>
          <w:spacing w:val="1"/>
        </w:rPr>
        <w:t>u</w:t>
      </w:r>
      <w:r w:rsidRPr="008E5DAD">
        <w:rPr>
          <w:rFonts w:ascii="Tahoma" w:eastAsia="Tahoma" w:hAnsi="Tahoma" w:cs="Tahoma"/>
          <w:spacing w:val="-1"/>
        </w:rPr>
        <w:t>n</w:t>
      </w:r>
      <w:r w:rsidRPr="008E5DAD">
        <w:rPr>
          <w:rFonts w:ascii="Tahoma" w:eastAsia="Tahoma" w:hAnsi="Tahoma" w:cs="Tahoma"/>
          <w:spacing w:val="1"/>
        </w:rPr>
        <w:t>e</w:t>
      </w:r>
      <w:r w:rsidRPr="008E5DAD">
        <w:rPr>
          <w:rFonts w:ascii="Tahoma" w:eastAsia="Tahoma" w:hAnsi="Tahoma" w:cs="Tahoma"/>
        </w:rPr>
        <w:t>k</w:t>
      </w:r>
      <w:r w:rsidRPr="008E5DAD">
        <w:rPr>
          <w:rFonts w:ascii="Tahoma" w:eastAsia="Tahoma" w:hAnsi="Tahoma" w:cs="Tahoma"/>
          <w:spacing w:val="-6"/>
        </w:rPr>
        <w:t xml:space="preserve"> </w:t>
      </w:r>
      <w:r w:rsidRPr="008E5DAD">
        <w:rPr>
          <w:rFonts w:ascii="Tahoma" w:eastAsia="Tahoma" w:hAnsi="Tahoma" w:cs="Tahoma"/>
          <w:spacing w:val="2"/>
        </w:rPr>
        <w:t>I</w:t>
      </w:r>
      <w:r w:rsidRPr="008E5DAD">
        <w:rPr>
          <w:rFonts w:ascii="Tahoma" w:eastAsia="Tahoma" w:hAnsi="Tahoma" w:cs="Tahoma"/>
          <w:spacing w:val="-1"/>
        </w:rPr>
        <w:t>Z</w:t>
      </w:r>
      <w:r w:rsidRPr="008E5DAD">
        <w:rPr>
          <w:rFonts w:ascii="Tahoma" w:eastAsia="Tahoma" w:hAnsi="Tahoma" w:cs="Tahoma"/>
        </w:rPr>
        <w:t>.</w:t>
      </w:r>
    </w:p>
    <w:p w14:paraId="76205CE8" w14:textId="6B740FF6" w:rsidR="000F0D0D" w:rsidRPr="001A21E8" w:rsidRDefault="00965337" w:rsidP="00F10027">
      <w:pPr>
        <w:tabs>
          <w:tab w:val="num" w:pos="426"/>
        </w:tabs>
        <w:spacing w:line="276" w:lineRule="auto"/>
        <w:ind w:left="426" w:right="14" w:hanging="426"/>
        <w:jc w:val="both"/>
        <w:rPr>
          <w:rFonts w:ascii="Tahoma" w:eastAsia="Tahoma" w:hAnsi="Tahoma" w:cs="Tahoma"/>
        </w:rPr>
      </w:pPr>
      <w:r>
        <w:rPr>
          <w:rFonts w:ascii="Tahoma" w:eastAsia="Tahoma" w:hAnsi="Tahoma" w:cs="Tahoma"/>
        </w:rPr>
        <w:t>8</w:t>
      </w:r>
      <w:r w:rsidR="00120C0B">
        <w:rPr>
          <w:rFonts w:ascii="Tahoma" w:eastAsia="Tahoma" w:hAnsi="Tahoma" w:cs="Tahoma"/>
        </w:rPr>
        <w:t>.</w:t>
      </w:r>
      <w:r w:rsidR="00120C0B">
        <w:rPr>
          <w:rFonts w:ascii="Tahoma" w:eastAsia="Tahoma" w:hAnsi="Tahoma" w:cs="Tahoma"/>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3"/>
        </w:rPr>
        <w:t>e</w:t>
      </w:r>
      <w:r w:rsidR="00280ADA" w:rsidRPr="001A21E8">
        <w:rPr>
          <w:rFonts w:ascii="Tahoma" w:eastAsia="Tahoma" w:hAnsi="Tahoma" w:cs="Tahoma"/>
          <w:spacing w:val="-1"/>
        </w:rPr>
        <w:t>f</w:t>
      </w:r>
      <w:r w:rsidR="00280ADA" w:rsidRPr="001A21E8">
        <w:rPr>
          <w:rFonts w:ascii="Tahoma" w:eastAsia="Tahoma" w:hAnsi="Tahoma" w:cs="Tahoma"/>
        </w:rPr>
        <w:t>i</w:t>
      </w:r>
      <w:r w:rsidR="00280ADA" w:rsidRPr="001A21E8">
        <w:rPr>
          <w:rFonts w:ascii="Tahoma" w:eastAsia="Tahoma" w:hAnsi="Tahoma" w:cs="Tahoma"/>
          <w:spacing w:val="2"/>
        </w:rPr>
        <w:t>c</w:t>
      </w:r>
      <w:r w:rsidR="00280ADA" w:rsidRPr="001A21E8">
        <w:rPr>
          <w:rFonts w:ascii="Tahoma" w:eastAsia="Tahoma" w:hAnsi="Tahoma" w:cs="Tahoma"/>
          <w:spacing w:val="-1"/>
        </w:rPr>
        <w:t>j</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15"/>
        </w:rPr>
        <w:t xml:space="preserve"> </w:t>
      </w:r>
      <w:r w:rsidR="00280ADA" w:rsidRPr="001A21E8">
        <w:rPr>
          <w:rFonts w:ascii="Tahoma" w:eastAsia="Tahoma" w:hAnsi="Tahoma" w:cs="Tahoma"/>
          <w:spacing w:val="2"/>
        </w:rPr>
        <w:t>d</w:t>
      </w:r>
      <w:r w:rsidR="00280ADA" w:rsidRPr="001A21E8">
        <w:rPr>
          <w:rFonts w:ascii="Tahoma" w:eastAsia="Tahoma" w:hAnsi="Tahoma" w:cs="Tahoma"/>
        </w:rPr>
        <w:t>o</w:t>
      </w:r>
      <w:r w:rsidR="00280ADA" w:rsidRPr="001A21E8">
        <w:rPr>
          <w:rFonts w:ascii="Tahoma" w:eastAsia="Tahoma" w:hAnsi="Tahoma" w:cs="Tahoma"/>
          <w:spacing w:val="-1"/>
        </w:rPr>
        <w:t>k</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spacing w:val="1"/>
        </w:rPr>
        <w:t>u</w:t>
      </w:r>
      <w:r w:rsidR="00280ADA" w:rsidRPr="001A21E8">
        <w:rPr>
          <w:rFonts w:ascii="Tahoma" w:eastAsia="Tahoma" w:hAnsi="Tahoma" w:cs="Tahoma"/>
          <w:spacing w:val="-1"/>
        </w:rPr>
        <w:t>j</w:t>
      </w:r>
      <w:r w:rsidR="00280ADA" w:rsidRPr="001A21E8">
        <w:rPr>
          <w:rFonts w:ascii="Tahoma" w:eastAsia="Tahoma" w:hAnsi="Tahoma" w:cs="Tahoma"/>
        </w:rPr>
        <w:t>e</w:t>
      </w:r>
      <w:r w:rsidR="00280ADA" w:rsidRPr="001A21E8">
        <w:rPr>
          <w:rFonts w:ascii="Tahoma" w:eastAsia="Tahoma" w:hAnsi="Tahoma" w:cs="Tahoma"/>
          <w:spacing w:val="20"/>
        </w:rPr>
        <w:t xml:space="preserve"> </w:t>
      </w:r>
      <w:r w:rsidR="00280ADA" w:rsidRPr="001A21E8">
        <w:rPr>
          <w:rFonts w:ascii="Tahoma" w:eastAsia="Tahoma" w:hAnsi="Tahoma" w:cs="Tahoma"/>
        </w:rPr>
        <w:t>opisu</w:t>
      </w:r>
      <w:r w:rsidR="00280ADA" w:rsidRPr="001A21E8">
        <w:rPr>
          <w:rFonts w:ascii="Tahoma" w:eastAsia="Tahoma" w:hAnsi="Tahoma" w:cs="Tahoma"/>
          <w:spacing w:val="21"/>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l</w:t>
      </w:r>
      <w:r w:rsidR="00280ADA" w:rsidRPr="001A21E8">
        <w:rPr>
          <w:rFonts w:ascii="Tahoma" w:eastAsia="Tahoma" w:hAnsi="Tahoma" w:cs="Tahoma"/>
          <w:spacing w:val="1"/>
        </w:rPr>
        <w:t>ew</w:t>
      </w:r>
      <w:r w:rsidR="00280ADA" w:rsidRPr="001A21E8">
        <w:rPr>
          <w:rFonts w:ascii="Tahoma" w:eastAsia="Tahoma" w:hAnsi="Tahoma" w:cs="Tahoma"/>
        </w:rPr>
        <w:t>u</w:t>
      </w:r>
      <w:r w:rsidR="00280ADA" w:rsidRPr="001A21E8">
        <w:rPr>
          <w:rFonts w:ascii="Tahoma" w:eastAsia="Tahoma" w:hAnsi="Tahoma" w:cs="Tahoma"/>
          <w:spacing w:val="16"/>
        </w:rPr>
        <w:t xml:space="preserve"> </w:t>
      </w:r>
      <w:r w:rsidR="00280ADA" w:rsidRPr="001A21E8">
        <w:rPr>
          <w:rFonts w:ascii="Tahoma" w:eastAsia="Tahoma" w:hAnsi="Tahoma" w:cs="Tahoma"/>
        </w:rPr>
        <w:t>z</w:t>
      </w:r>
      <w:r w:rsidR="00280ADA" w:rsidRPr="001A21E8">
        <w:rPr>
          <w:rFonts w:ascii="Tahoma" w:eastAsia="Tahoma" w:hAnsi="Tahoma" w:cs="Tahoma"/>
          <w:spacing w:val="1"/>
        </w:rPr>
        <w:t>w</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spacing w:val="-1"/>
        </w:rPr>
        <w:t>c</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h</w:t>
      </w:r>
      <w:r w:rsidR="00280ADA" w:rsidRPr="001A21E8">
        <w:rPr>
          <w:rFonts w:ascii="Tahoma" w:eastAsia="Tahoma" w:hAnsi="Tahoma" w:cs="Tahoma"/>
          <w:spacing w:val="13"/>
        </w:rPr>
        <w:t xml:space="preserve"> </w:t>
      </w:r>
      <w:r w:rsidR="00280ADA" w:rsidRPr="001A21E8">
        <w:rPr>
          <w:rFonts w:ascii="Tahoma" w:eastAsia="Tahoma" w:hAnsi="Tahoma" w:cs="Tahoma"/>
        </w:rPr>
        <w:t>śro</w:t>
      </w:r>
      <w:r w:rsidR="00280ADA" w:rsidRPr="001A21E8">
        <w:rPr>
          <w:rFonts w:ascii="Tahoma" w:eastAsia="Tahoma" w:hAnsi="Tahoma" w:cs="Tahoma"/>
          <w:spacing w:val="3"/>
        </w:rPr>
        <w:t>d</w:t>
      </w:r>
      <w:r w:rsidR="00280ADA" w:rsidRPr="001A21E8">
        <w:rPr>
          <w:rFonts w:ascii="Tahoma" w:eastAsia="Tahoma" w:hAnsi="Tahoma" w:cs="Tahoma"/>
          <w:spacing w:val="-1"/>
        </w:rPr>
        <w:t>k</w:t>
      </w:r>
      <w:r w:rsidR="00280ADA" w:rsidRPr="001A21E8">
        <w:rPr>
          <w:rFonts w:ascii="Tahoma" w:eastAsia="Tahoma" w:hAnsi="Tahoma" w:cs="Tahoma"/>
        </w:rPr>
        <w:t>ó</w:t>
      </w:r>
      <w:r w:rsidR="00280ADA" w:rsidRPr="001A21E8">
        <w:rPr>
          <w:rFonts w:ascii="Tahoma" w:eastAsia="Tahoma" w:hAnsi="Tahoma" w:cs="Tahoma"/>
          <w:spacing w:val="-6"/>
        </w:rPr>
        <w:t>w</w:t>
      </w:r>
      <w:r w:rsidR="00280ADA" w:rsidRPr="001A21E8">
        <w:rPr>
          <w:rFonts w:ascii="Tahoma" w:eastAsia="Tahoma" w:hAnsi="Tahoma" w:cs="Tahoma"/>
        </w:rPr>
        <w:t>,</w:t>
      </w:r>
      <w:r w:rsidR="00280ADA" w:rsidRPr="001A21E8">
        <w:rPr>
          <w:rFonts w:ascii="Tahoma" w:eastAsia="Tahoma" w:hAnsi="Tahoma" w:cs="Tahoma"/>
          <w:spacing w:val="18"/>
        </w:rPr>
        <w:t xml:space="preserve"> </w:t>
      </w:r>
      <w:r w:rsidR="00280ADA" w:rsidRPr="001A21E8">
        <w:rPr>
          <w:rFonts w:ascii="Tahoma" w:eastAsia="Tahoma" w:hAnsi="Tahoma" w:cs="Tahoma"/>
        </w:rPr>
        <w:t>o</w:t>
      </w:r>
      <w:r w:rsidR="00280ADA" w:rsidRPr="001A21E8">
        <w:rPr>
          <w:rFonts w:ascii="Tahoma" w:eastAsia="Tahoma" w:hAnsi="Tahoma" w:cs="Tahoma"/>
          <w:spacing w:val="26"/>
        </w:rPr>
        <w:t xml:space="preserve"> </w:t>
      </w:r>
      <w:r w:rsidR="00280ADA" w:rsidRPr="001A21E8">
        <w:rPr>
          <w:rFonts w:ascii="Tahoma" w:eastAsia="Tahoma" w:hAnsi="Tahoma" w:cs="Tahoma"/>
          <w:spacing w:val="-1"/>
        </w:rPr>
        <w:t>k</w:t>
      </w:r>
      <w:r w:rsidR="00280ADA" w:rsidRPr="001A21E8">
        <w:rPr>
          <w:rFonts w:ascii="Tahoma" w:eastAsia="Tahoma" w:hAnsi="Tahoma" w:cs="Tahoma"/>
        </w:rPr>
        <w:t>tó</w:t>
      </w:r>
      <w:r w:rsidR="00280ADA" w:rsidRPr="001A21E8">
        <w:rPr>
          <w:rFonts w:ascii="Tahoma" w:eastAsia="Tahoma" w:hAnsi="Tahoma" w:cs="Tahoma"/>
          <w:spacing w:val="2"/>
        </w:rPr>
        <w:t>r</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h</w:t>
      </w:r>
      <w:r w:rsidR="00280ADA" w:rsidRPr="001A21E8">
        <w:rPr>
          <w:rFonts w:ascii="Tahoma" w:eastAsia="Tahoma" w:hAnsi="Tahoma" w:cs="Tahoma"/>
          <w:spacing w:val="17"/>
        </w:rPr>
        <w:t xml:space="preserve"> </w:t>
      </w:r>
      <w:r w:rsidR="00280ADA" w:rsidRPr="001A21E8">
        <w:rPr>
          <w:rFonts w:ascii="Tahoma" w:eastAsia="Tahoma" w:hAnsi="Tahoma" w:cs="Tahoma"/>
        </w:rPr>
        <w:t>m</w:t>
      </w:r>
      <w:r w:rsidR="00280ADA" w:rsidRPr="001A21E8">
        <w:rPr>
          <w:rFonts w:ascii="Tahoma" w:eastAsia="Tahoma" w:hAnsi="Tahoma" w:cs="Tahoma"/>
          <w:spacing w:val="2"/>
        </w:rPr>
        <w:t>o</w:t>
      </w:r>
      <w:r w:rsidR="00280ADA" w:rsidRPr="001A21E8">
        <w:rPr>
          <w:rFonts w:ascii="Tahoma" w:eastAsia="Tahoma" w:hAnsi="Tahoma" w:cs="Tahoma"/>
          <w:spacing w:val="-1"/>
        </w:rPr>
        <w:t>w</w:t>
      </w:r>
      <w:r w:rsidR="00280ADA" w:rsidRPr="001A21E8">
        <w:rPr>
          <w:rFonts w:ascii="Tahoma" w:eastAsia="Tahoma" w:hAnsi="Tahoma" w:cs="Tahoma"/>
        </w:rPr>
        <w:t>a w</w:t>
      </w:r>
      <w:r w:rsidR="00280ADA" w:rsidRPr="001A21E8">
        <w:rPr>
          <w:rFonts w:ascii="Tahoma" w:eastAsia="Tahoma" w:hAnsi="Tahoma" w:cs="Tahoma"/>
          <w:spacing w:val="23"/>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23"/>
        </w:rPr>
        <w:t xml:space="preserve"> </w:t>
      </w:r>
      <w:r w:rsidR="00280ADA" w:rsidRPr="001A21E8">
        <w:rPr>
          <w:rFonts w:ascii="Tahoma" w:eastAsia="Tahoma" w:hAnsi="Tahoma" w:cs="Tahoma"/>
        </w:rPr>
        <w:t>1</w:t>
      </w:r>
      <w:r w:rsidR="00DB5725" w:rsidRPr="001A21E8">
        <w:rPr>
          <w:rFonts w:ascii="Tahoma" w:eastAsia="Tahoma" w:hAnsi="Tahoma" w:cs="Tahoma"/>
        </w:rPr>
        <w:t xml:space="preserve">, </w:t>
      </w:r>
      <w:r w:rsidR="000F0D0D" w:rsidRPr="001A21E8">
        <w:rPr>
          <w:rFonts w:ascii="Tahoma" w:eastAsia="Tahoma" w:hAnsi="Tahoma" w:cs="Tahoma"/>
        </w:rPr>
        <w:t>4</w:t>
      </w:r>
      <w:r w:rsidR="00280ADA" w:rsidRPr="001A21E8">
        <w:rPr>
          <w:rFonts w:ascii="Tahoma" w:eastAsia="Tahoma" w:hAnsi="Tahoma" w:cs="Tahoma"/>
          <w:spacing w:val="23"/>
        </w:rPr>
        <w:t xml:space="preserve"> </w:t>
      </w:r>
      <w:r w:rsidR="00280ADA" w:rsidRPr="001A21E8">
        <w:rPr>
          <w:rFonts w:ascii="Tahoma" w:eastAsia="Tahoma" w:hAnsi="Tahoma" w:cs="Tahoma"/>
        </w:rPr>
        <w:t>i</w:t>
      </w:r>
      <w:r w:rsidR="00280ADA" w:rsidRPr="001A21E8">
        <w:rPr>
          <w:rFonts w:ascii="Tahoma" w:eastAsia="Tahoma" w:hAnsi="Tahoma" w:cs="Tahoma"/>
          <w:spacing w:val="27"/>
        </w:rPr>
        <w:t xml:space="preserve"> </w:t>
      </w:r>
      <w:r>
        <w:rPr>
          <w:rFonts w:ascii="Tahoma" w:eastAsia="Tahoma" w:hAnsi="Tahoma" w:cs="Tahoma"/>
          <w:spacing w:val="27"/>
        </w:rPr>
        <w:t>7</w:t>
      </w:r>
      <w:r w:rsidR="00280ADA" w:rsidRPr="001A21E8">
        <w:rPr>
          <w:rFonts w:ascii="Tahoma" w:eastAsia="Tahoma" w:hAnsi="Tahoma" w:cs="Tahoma"/>
        </w:rPr>
        <w:t>, zgodnie</w:t>
      </w:r>
      <w:r w:rsidR="00280ADA" w:rsidRPr="001A21E8">
        <w:rPr>
          <w:rFonts w:ascii="Tahoma" w:eastAsia="Tahoma" w:hAnsi="Tahoma" w:cs="Tahoma"/>
          <w:spacing w:val="-7"/>
        </w:rPr>
        <w:t xml:space="preserve"> </w:t>
      </w:r>
      <w:r w:rsidR="00280ADA" w:rsidRPr="001A21E8">
        <w:rPr>
          <w:rFonts w:ascii="Tahoma" w:eastAsia="Tahoma" w:hAnsi="Tahoma" w:cs="Tahoma"/>
        </w:rPr>
        <w:t>z</w:t>
      </w:r>
      <w:r w:rsidR="00280ADA" w:rsidRPr="001A21E8">
        <w:rPr>
          <w:rFonts w:ascii="Tahoma" w:eastAsia="Tahoma" w:hAnsi="Tahoma" w:cs="Tahoma"/>
          <w:spacing w:val="-1"/>
        </w:rPr>
        <w:t xml:space="preserve"> </w:t>
      </w:r>
      <w:r w:rsidR="00280ADA" w:rsidRPr="001A21E8">
        <w:rPr>
          <w:rFonts w:ascii="Tahoma" w:eastAsia="Tahoma" w:hAnsi="Tahoma" w:cs="Tahoma"/>
          <w:spacing w:val="1"/>
        </w:rPr>
        <w:t>za</w:t>
      </w:r>
      <w:r w:rsidR="00280ADA" w:rsidRPr="001A21E8">
        <w:rPr>
          <w:rFonts w:ascii="Tahoma" w:eastAsia="Tahoma" w:hAnsi="Tahoma" w:cs="Tahoma"/>
        </w:rPr>
        <w:t>l</w:t>
      </w:r>
      <w:r w:rsidR="00280ADA" w:rsidRPr="001A21E8">
        <w:rPr>
          <w:rFonts w:ascii="Tahoma" w:eastAsia="Tahoma" w:hAnsi="Tahoma" w:cs="Tahoma"/>
          <w:spacing w:val="1"/>
        </w:rPr>
        <w:t>e</w:t>
      </w:r>
      <w:r w:rsidR="00280ADA" w:rsidRPr="001A21E8">
        <w:rPr>
          <w:rFonts w:ascii="Tahoma" w:eastAsia="Tahoma" w:hAnsi="Tahoma" w:cs="Tahoma"/>
          <w:spacing w:val="-1"/>
        </w:rPr>
        <w:t>c</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rPr>
        <w:t>mi</w:t>
      </w:r>
      <w:r w:rsidR="00280ADA" w:rsidRPr="001A21E8">
        <w:rPr>
          <w:rFonts w:ascii="Tahoma" w:eastAsia="Tahoma" w:hAnsi="Tahoma" w:cs="Tahoma"/>
          <w:spacing w:val="54"/>
        </w:rPr>
        <w:t xml:space="preserve"> </w:t>
      </w:r>
      <w:r w:rsidR="00280ADA" w:rsidRPr="001A21E8">
        <w:rPr>
          <w:rFonts w:ascii="Tahoma" w:eastAsia="Tahoma" w:hAnsi="Tahoma" w:cs="Tahoma"/>
          <w:spacing w:val="3"/>
        </w:rPr>
        <w:t>I</w:t>
      </w:r>
      <w:r w:rsidR="00280ADA" w:rsidRPr="001A21E8">
        <w:rPr>
          <w:rFonts w:ascii="Tahoma" w:eastAsia="Tahoma" w:hAnsi="Tahoma" w:cs="Tahoma"/>
        </w:rPr>
        <w:t>Z,</w:t>
      </w:r>
      <w:r w:rsidR="00280ADA" w:rsidRPr="001A21E8">
        <w:rPr>
          <w:rFonts w:ascii="Tahoma" w:eastAsia="Tahoma" w:hAnsi="Tahoma" w:cs="Tahoma"/>
          <w:spacing w:val="-2"/>
        </w:rPr>
        <w:t xml:space="preserve"> </w:t>
      </w:r>
      <w:r w:rsidR="00280ADA" w:rsidRPr="001A21E8">
        <w:rPr>
          <w:rFonts w:ascii="Tahoma" w:eastAsia="Tahoma" w:hAnsi="Tahoma" w:cs="Tahoma"/>
        </w:rPr>
        <w:t>o</w:t>
      </w:r>
      <w:r w:rsidR="00280ADA" w:rsidRPr="001A21E8">
        <w:rPr>
          <w:rFonts w:ascii="Tahoma" w:eastAsia="Tahoma" w:hAnsi="Tahoma" w:cs="Tahoma"/>
          <w:spacing w:val="1"/>
        </w:rPr>
        <w:t xml:space="preserve"> </w:t>
      </w:r>
      <w:r w:rsidR="00280ADA" w:rsidRPr="001A21E8">
        <w:rPr>
          <w:rFonts w:ascii="Tahoma" w:eastAsia="Tahoma" w:hAnsi="Tahoma" w:cs="Tahoma"/>
          <w:spacing w:val="-1"/>
        </w:rPr>
        <w:t>k</w:t>
      </w:r>
      <w:r w:rsidR="00280ADA" w:rsidRPr="001A21E8">
        <w:rPr>
          <w:rFonts w:ascii="Tahoma" w:eastAsia="Tahoma" w:hAnsi="Tahoma" w:cs="Tahoma"/>
        </w:rPr>
        <w:t>tó</w:t>
      </w:r>
      <w:r w:rsidR="00280ADA" w:rsidRPr="001A21E8">
        <w:rPr>
          <w:rFonts w:ascii="Tahoma" w:eastAsia="Tahoma" w:hAnsi="Tahoma" w:cs="Tahoma"/>
          <w:spacing w:val="2"/>
        </w:rPr>
        <w:t>r</w:t>
      </w:r>
      <w:r w:rsidR="00280ADA" w:rsidRPr="001A21E8">
        <w:rPr>
          <w:rFonts w:ascii="Tahoma" w:eastAsia="Tahoma" w:hAnsi="Tahoma" w:cs="Tahoma"/>
          <w:spacing w:val="-3"/>
        </w:rPr>
        <w:t>y</w:t>
      </w:r>
      <w:r w:rsidR="00280ADA" w:rsidRPr="001A21E8">
        <w:rPr>
          <w:rFonts w:ascii="Tahoma" w:eastAsia="Tahoma" w:hAnsi="Tahoma" w:cs="Tahoma"/>
          <w:spacing w:val="-1"/>
        </w:rPr>
        <w:t>c</w:t>
      </w:r>
      <w:r w:rsidR="00280ADA" w:rsidRPr="001A21E8">
        <w:rPr>
          <w:rFonts w:ascii="Tahoma" w:eastAsia="Tahoma" w:hAnsi="Tahoma" w:cs="Tahoma"/>
        </w:rPr>
        <w:t>h</w:t>
      </w:r>
      <w:r w:rsidR="00280ADA" w:rsidRPr="001A21E8">
        <w:rPr>
          <w:rFonts w:ascii="Tahoma" w:eastAsia="Tahoma" w:hAnsi="Tahoma" w:cs="Tahoma"/>
          <w:spacing w:val="-5"/>
        </w:rPr>
        <w:t xml:space="preserve"> </w:t>
      </w:r>
      <w:r w:rsidR="00280ADA" w:rsidRPr="001A21E8">
        <w:rPr>
          <w:rFonts w:ascii="Tahoma" w:eastAsia="Tahoma" w:hAnsi="Tahoma" w:cs="Tahoma"/>
          <w:spacing w:val="1"/>
        </w:rPr>
        <w:t>m</w:t>
      </w:r>
      <w:r w:rsidR="00280ADA" w:rsidRPr="001A21E8">
        <w:rPr>
          <w:rFonts w:ascii="Tahoma" w:eastAsia="Tahoma" w:hAnsi="Tahoma" w:cs="Tahoma"/>
        </w:rPr>
        <w:t>o</w:t>
      </w:r>
      <w:r w:rsidR="00280ADA" w:rsidRPr="001A21E8">
        <w:rPr>
          <w:rFonts w:ascii="Tahoma" w:eastAsia="Tahoma" w:hAnsi="Tahoma" w:cs="Tahoma"/>
          <w:spacing w:val="-2"/>
        </w:rPr>
        <w:t>w</w:t>
      </w:r>
      <w:r w:rsidR="00280ADA" w:rsidRPr="001A21E8">
        <w:rPr>
          <w:rFonts w:ascii="Tahoma" w:eastAsia="Tahoma" w:hAnsi="Tahoma" w:cs="Tahoma"/>
        </w:rPr>
        <w:t>a</w:t>
      </w:r>
      <w:r w:rsidR="00280ADA" w:rsidRPr="001A21E8">
        <w:rPr>
          <w:rFonts w:ascii="Tahoma" w:eastAsia="Tahoma" w:hAnsi="Tahoma" w:cs="Tahoma"/>
          <w:spacing w:val="-4"/>
        </w:rPr>
        <w:t xml:space="preserve"> </w:t>
      </w:r>
      <w:r w:rsidR="00280ADA" w:rsidRPr="001A21E8">
        <w:rPr>
          <w:rFonts w:ascii="Tahoma" w:eastAsia="Tahoma" w:hAnsi="Tahoma" w:cs="Tahoma"/>
        </w:rPr>
        <w:t xml:space="preserve">w § </w:t>
      </w:r>
      <w:r w:rsidR="00280ADA" w:rsidRPr="001A21E8">
        <w:rPr>
          <w:rFonts w:ascii="Tahoma" w:eastAsia="Tahoma" w:hAnsi="Tahoma" w:cs="Tahoma"/>
          <w:spacing w:val="-1"/>
        </w:rPr>
        <w:t>1</w:t>
      </w:r>
      <w:r w:rsidR="009B73C7">
        <w:rPr>
          <w:rFonts w:ascii="Tahoma" w:eastAsia="Tahoma" w:hAnsi="Tahoma" w:cs="Tahoma"/>
          <w:spacing w:val="-1"/>
        </w:rPr>
        <w:t>1</w:t>
      </w:r>
      <w:r w:rsidR="00280ADA" w:rsidRPr="001A21E8">
        <w:rPr>
          <w:rFonts w:ascii="Tahoma" w:eastAsia="Tahoma" w:hAnsi="Tahoma" w:cs="Tahoma"/>
          <w:spacing w:val="-1"/>
        </w:rPr>
        <w:t xml:space="preserve"> u</w:t>
      </w:r>
      <w:r w:rsidR="00280ADA" w:rsidRPr="001A21E8">
        <w:rPr>
          <w:rFonts w:ascii="Tahoma" w:eastAsia="Tahoma" w:hAnsi="Tahoma" w:cs="Tahoma"/>
        </w:rPr>
        <w:t>st.</w:t>
      </w:r>
      <w:r w:rsidR="00280ADA" w:rsidRPr="001A21E8">
        <w:rPr>
          <w:rFonts w:ascii="Tahoma" w:eastAsia="Tahoma" w:hAnsi="Tahoma" w:cs="Tahoma"/>
          <w:spacing w:val="-1"/>
        </w:rPr>
        <w:t xml:space="preserve"> </w:t>
      </w:r>
      <w:r w:rsidR="00057C2D">
        <w:rPr>
          <w:rFonts w:ascii="Tahoma" w:eastAsia="Tahoma" w:hAnsi="Tahoma" w:cs="Tahoma"/>
          <w:spacing w:val="2"/>
        </w:rPr>
        <w:t>1</w:t>
      </w:r>
      <w:r w:rsidR="00FF4AAE">
        <w:rPr>
          <w:rFonts w:ascii="Tahoma" w:eastAsia="Tahoma" w:hAnsi="Tahoma" w:cs="Tahoma"/>
          <w:spacing w:val="2"/>
        </w:rPr>
        <w:t>7</w:t>
      </w:r>
      <w:r w:rsidR="00280ADA" w:rsidRPr="001A21E8">
        <w:rPr>
          <w:rFonts w:ascii="Tahoma" w:eastAsia="Tahoma" w:hAnsi="Tahoma" w:cs="Tahoma"/>
        </w:rPr>
        <w:t>.</w:t>
      </w:r>
    </w:p>
    <w:p w14:paraId="52991D4D" w14:textId="4743148B" w:rsidR="00942F4E" w:rsidRDefault="00965337" w:rsidP="00F10027">
      <w:pPr>
        <w:tabs>
          <w:tab w:val="num" w:pos="426"/>
        </w:tabs>
        <w:spacing w:line="276" w:lineRule="auto"/>
        <w:ind w:left="426" w:right="14" w:hanging="426"/>
        <w:jc w:val="both"/>
        <w:rPr>
          <w:rFonts w:ascii="Tahoma" w:eastAsia="Tahoma" w:hAnsi="Tahoma" w:cs="Tahoma"/>
        </w:rPr>
      </w:pPr>
      <w:r>
        <w:rPr>
          <w:rFonts w:ascii="Tahoma" w:eastAsia="Tahoma" w:hAnsi="Tahoma" w:cs="Tahoma"/>
        </w:rPr>
        <w:t>9</w:t>
      </w:r>
      <w:r w:rsidR="00120C0B">
        <w:rPr>
          <w:rFonts w:ascii="Tahoma" w:eastAsia="Tahoma" w:hAnsi="Tahoma" w:cs="Tahoma"/>
        </w:rPr>
        <w:t>.</w:t>
      </w:r>
      <w:r w:rsidR="00120C0B">
        <w:rPr>
          <w:rFonts w:ascii="Tahoma" w:eastAsia="Tahoma" w:hAnsi="Tahoma" w:cs="Tahoma"/>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10"/>
        </w:rPr>
        <w:t xml:space="preserve"> </w:t>
      </w:r>
      <w:r w:rsidR="00280ADA" w:rsidRPr="001A21E8">
        <w:rPr>
          <w:rFonts w:ascii="Tahoma" w:eastAsia="Tahoma" w:hAnsi="Tahoma" w:cs="Tahoma"/>
          <w:spacing w:val="-1"/>
        </w:rPr>
        <w:t>j</w:t>
      </w:r>
      <w:r w:rsidR="00280ADA" w:rsidRPr="001A21E8">
        <w:rPr>
          <w:rFonts w:ascii="Tahoma" w:eastAsia="Tahoma" w:hAnsi="Tahoma" w:cs="Tahoma"/>
          <w:spacing w:val="1"/>
        </w:rPr>
        <w:t>e</w:t>
      </w:r>
      <w:r w:rsidR="00280ADA" w:rsidRPr="001A21E8">
        <w:rPr>
          <w:rFonts w:ascii="Tahoma" w:eastAsia="Tahoma" w:hAnsi="Tahoma" w:cs="Tahoma"/>
        </w:rPr>
        <w:t>st</w:t>
      </w:r>
      <w:r w:rsidR="00280ADA" w:rsidRPr="001A21E8">
        <w:rPr>
          <w:rFonts w:ascii="Tahoma" w:eastAsia="Tahoma" w:hAnsi="Tahoma" w:cs="Tahoma"/>
          <w:spacing w:val="14"/>
        </w:rPr>
        <w:t xml:space="preserve"> </w:t>
      </w:r>
      <w:r w:rsidR="00280ADA" w:rsidRPr="001A21E8">
        <w:rPr>
          <w:rFonts w:ascii="Tahoma" w:eastAsia="Tahoma" w:hAnsi="Tahoma" w:cs="Tahoma"/>
        </w:rPr>
        <w:t>zobo</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3"/>
        </w:rPr>
        <w:t>ą</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3"/>
        </w:rPr>
        <w:t>n</w:t>
      </w:r>
      <w:r w:rsidR="00280ADA" w:rsidRPr="001A21E8">
        <w:rPr>
          <w:rFonts w:ascii="Tahoma" w:eastAsia="Tahoma" w:hAnsi="Tahoma" w:cs="Tahoma"/>
        </w:rPr>
        <w:t>y</w:t>
      </w:r>
      <w:r w:rsidR="00280ADA" w:rsidRPr="001A21E8">
        <w:rPr>
          <w:rFonts w:ascii="Tahoma" w:eastAsia="Tahoma" w:hAnsi="Tahoma" w:cs="Tahoma"/>
          <w:spacing w:val="8"/>
        </w:rPr>
        <w:t xml:space="preserve"> </w:t>
      </w:r>
      <w:r w:rsidR="00280ADA" w:rsidRPr="001A21E8">
        <w:rPr>
          <w:rFonts w:ascii="Tahoma" w:eastAsia="Tahoma" w:hAnsi="Tahoma" w:cs="Tahoma"/>
        </w:rPr>
        <w:t>do</w:t>
      </w:r>
      <w:r w:rsidR="00280ADA" w:rsidRPr="001A21E8">
        <w:rPr>
          <w:rFonts w:ascii="Tahoma" w:eastAsia="Tahoma" w:hAnsi="Tahoma" w:cs="Tahoma"/>
          <w:spacing w:val="13"/>
        </w:rPr>
        <w:t xml:space="preserve"> </w:t>
      </w:r>
      <w:r w:rsidR="00280ADA" w:rsidRPr="001A21E8">
        <w:rPr>
          <w:rFonts w:ascii="Tahoma" w:eastAsia="Tahoma" w:hAnsi="Tahoma" w:cs="Tahoma"/>
          <w:spacing w:val="2"/>
        </w:rPr>
        <w:t>p</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osz</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ia</w:t>
      </w:r>
      <w:r w:rsidR="00280ADA" w:rsidRPr="001A21E8">
        <w:rPr>
          <w:rFonts w:ascii="Tahoma" w:eastAsia="Tahoma" w:hAnsi="Tahoma" w:cs="Tahoma"/>
          <w:spacing w:val="9"/>
        </w:rPr>
        <w:t xml:space="preserve"> </w:t>
      </w:r>
      <w:r w:rsidR="00280ADA" w:rsidRPr="001A21E8">
        <w:rPr>
          <w:rFonts w:ascii="Tahoma" w:eastAsia="Tahoma" w:hAnsi="Tahoma" w:cs="Tahoma"/>
          <w:spacing w:val="-1"/>
        </w:rPr>
        <w:t>u</w:t>
      </w:r>
      <w:r w:rsidR="00280ADA" w:rsidRPr="001A21E8">
        <w:rPr>
          <w:rFonts w:ascii="Tahoma" w:eastAsia="Tahoma" w:hAnsi="Tahoma" w:cs="Tahoma"/>
        </w:rPr>
        <w:t>d</w:t>
      </w:r>
      <w:r w:rsidR="00280ADA" w:rsidRPr="001A21E8">
        <w:rPr>
          <w:rFonts w:ascii="Tahoma" w:eastAsia="Tahoma" w:hAnsi="Tahoma" w:cs="Tahoma"/>
          <w:spacing w:val="2"/>
        </w:rPr>
        <w:t>o</w:t>
      </w:r>
      <w:r w:rsidR="00280ADA" w:rsidRPr="001A21E8">
        <w:rPr>
          <w:rFonts w:ascii="Tahoma" w:eastAsia="Tahoma" w:hAnsi="Tahoma" w:cs="Tahoma"/>
          <w:spacing w:val="-1"/>
        </w:rPr>
        <w:t>k</w:t>
      </w:r>
      <w:r w:rsidR="00280ADA" w:rsidRPr="001A21E8">
        <w:rPr>
          <w:rFonts w:ascii="Tahoma" w:eastAsia="Tahoma" w:hAnsi="Tahoma" w:cs="Tahoma"/>
          <w:spacing w:val="1"/>
        </w:rPr>
        <w:t>u</w:t>
      </w:r>
      <w:r w:rsidR="00280ADA" w:rsidRPr="001A21E8">
        <w:rPr>
          <w:rFonts w:ascii="Tahoma" w:eastAsia="Tahoma" w:hAnsi="Tahoma" w:cs="Tahoma"/>
        </w:rPr>
        <w:t>m</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to</w:t>
      </w:r>
      <w:r w:rsidR="00280ADA" w:rsidRPr="001A21E8">
        <w:rPr>
          <w:rFonts w:ascii="Tahoma" w:eastAsia="Tahoma" w:hAnsi="Tahoma" w:cs="Tahoma"/>
          <w:spacing w:val="-2"/>
        </w:rPr>
        <w:t>w</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 xml:space="preserve">h </w:t>
      </w:r>
      <w:r w:rsidR="00280ADA" w:rsidRPr="001A21E8">
        <w:rPr>
          <w:rFonts w:ascii="Tahoma" w:eastAsia="Tahoma" w:hAnsi="Tahoma" w:cs="Tahoma"/>
          <w:spacing w:val="-3"/>
        </w:rPr>
        <w:t>k</w:t>
      </w:r>
      <w:r w:rsidR="00280ADA" w:rsidRPr="001A21E8">
        <w:rPr>
          <w:rFonts w:ascii="Tahoma" w:eastAsia="Tahoma" w:hAnsi="Tahoma" w:cs="Tahoma"/>
          <w:spacing w:val="2"/>
        </w:rPr>
        <w:t>o</w:t>
      </w:r>
      <w:r w:rsidR="00280ADA" w:rsidRPr="001A21E8">
        <w:rPr>
          <w:rFonts w:ascii="Tahoma" w:eastAsia="Tahoma" w:hAnsi="Tahoma" w:cs="Tahoma"/>
        </w:rPr>
        <w:t>sz</w:t>
      </w:r>
      <w:r w:rsidR="00280ADA" w:rsidRPr="001A21E8">
        <w:rPr>
          <w:rFonts w:ascii="Tahoma" w:eastAsia="Tahoma" w:hAnsi="Tahoma" w:cs="Tahoma"/>
          <w:spacing w:val="1"/>
        </w:rPr>
        <w:t>t</w:t>
      </w:r>
      <w:r w:rsidR="00280ADA" w:rsidRPr="001A21E8">
        <w:rPr>
          <w:rFonts w:ascii="Tahoma" w:eastAsia="Tahoma" w:hAnsi="Tahoma" w:cs="Tahoma"/>
        </w:rPr>
        <w:t>ów</w:t>
      </w:r>
      <w:r w:rsidR="00280ADA" w:rsidRPr="001A21E8">
        <w:rPr>
          <w:rFonts w:ascii="Tahoma" w:eastAsia="Tahoma" w:hAnsi="Tahoma" w:cs="Tahoma"/>
          <w:spacing w:val="10"/>
        </w:rPr>
        <w:t xml:space="preserve"> </w:t>
      </w:r>
      <w:r w:rsidR="00280ADA" w:rsidRPr="001A21E8">
        <w:rPr>
          <w:rFonts w:ascii="Tahoma" w:eastAsia="Tahoma" w:hAnsi="Tahoma" w:cs="Tahoma"/>
        </w:rPr>
        <w:t>po</w:t>
      </w:r>
      <w:r w:rsidR="00280ADA" w:rsidRPr="001A21E8">
        <w:rPr>
          <w:rFonts w:ascii="Tahoma" w:eastAsia="Tahoma" w:hAnsi="Tahoma" w:cs="Tahoma"/>
          <w:spacing w:val="3"/>
        </w:rPr>
        <w:t>d</w:t>
      </w:r>
      <w:r w:rsidR="00280ADA" w:rsidRPr="001A21E8">
        <w:rPr>
          <w:rFonts w:ascii="Tahoma" w:eastAsia="Tahoma" w:hAnsi="Tahoma" w:cs="Tahoma"/>
          <w:spacing w:val="1"/>
        </w:rPr>
        <w:t>e</w:t>
      </w:r>
      <w:r w:rsidR="00280ADA" w:rsidRPr="001A21E8">
        <w:rPr>
          <w:rFonts w:ascii="Tahoma" w:eastAsia="Tahoma" w:hAnsi="Tahoma" w:cs="Tahoma"/>
          <w:spacing w:val="-1"/>
        </w:rPr>
        <w:t>j</w:t>
      </w:r>
      <w:r w:rsidR="00280ADA" w:rsidRPr="001A21E8">
        <w:rPr>
          <w:rFonts w:ascii="Tahoma" w:eastAsia="Tahoma" w:hAnsi="Tahoma" w:cs="Tahoma"/>
        </w:rPr>
        <w:t>mo</w:t>
      </w:r>
      <w:r w:rsidR="00280ADA" w:rsidRPr="001A21E8">
        <w:rPr>
          <w:rFonts w:ascii="Tahoma" w:eastAsia="Tahoma" w:hAnsi="Tahoma" w:cs="Tahoma"/>
          <w:spacing w:val="-2"/>
        </w:rPr>
        <w:t>w</w:t>
      </w:r>
      <w:r w:rsidR="00280ADA" w:rsidRPr="001A21E8">
        <w:rPr>
          <w:rFonts w:ascii="Tahoma" w:eastAsia="Tahoma" w:hAnsi="Tahoma" w:cs="Tahoma"/>
          <w:spacing w:val="1"/>
        </w:rPr>
        <w:t>a</w:t>
      </w:r>
      <w:r w:rsidR="00280ADA" w:rsidRPr="001A21E8">
        <w:rPr>
          <w:rFonts w:ascii="Tahoma" w:eastAsia="Tahoma" w:hAnsi="Tahoma" w:cs="Tahoma"/>
          <w:spacing w:val="-1"/>
        </w:rPr>
        <w:t>nyc</w:t>
      </w:r>
      <w:r w:rsidR="00280ADA" w:rsidRPr="001A21E8">
        <w:rPr>
          <w:rFonts w:ascii="Tahoma" w:eastAsia="Tahoma" w:hAnsi="Tahoma" w:cs="Tahoma"/>
        </w:rPr>
        <w:t xml:space="preserve">h </w:t>
      </w:r>
      <w:r w:rsidR="00280ADA" w:rsidRPr="001A21E8">
        <w:rPr>
          <w:rFonts w:ascii="Tahoma" w:eastAsia="Tahoma" w:hAnsi="Tahoma" w:cs="Tahoma"/>
          <w:spacing w:val="3"/>
        </w:rPr>
        <w:t>w</w:t>
      </w:r>
      <w:r w:rsidR="00280ADA" w:rsidRPr="001A21E8">
        <w:rPr>
          <w:rFonts w:ascii="Tahoma" w:eastAsia="Tahoma" w:hAnsi="Tahoma" w:cs="Tahoma"/>
        </w:rPr>
        <w:t>ob</w:t>
      </w:r>
      <w:r w:rsidR="00280ADA" w:rsidRPr="001A21E8">
        <w:rPr>
          <w:rFonts w:ascii="Tahoma" w:eastAsia="Tahoma" w:hAnsi="Tahoma" w:cs="Tahoma"/>
          <w:spacing w:val="1"/>
        </w:rPr>
        <w:t>e</w:t>
      </w:r>
      <w:r w:rsidR="00280ADA" w:rsidRPr="001A21E8">
        <w:rPr>
          <w:rFonts w:ascii="Tahoma" w:eastAsia="Tahoma" w:hAnsi="Tahoma" w:cs="Tahoma"/>
        </w:rPr>
        <w:t xml:space="preserve">c </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go</w:t>
      </w:r>
      <w:r w:rsidR="00280ADA" w:rsidRPr="001A21E8">
        <w:rPr>
          <w:rFonts w:ascii="Tahoma" w:eastAsia="Tahoma" w:hAnsi="Tahoma" w:cs="Tahoma"/>
          <w:spacing w:val="-5"/>
        </w:rPr>
        <w:t xml:space="preserve"> </w:t>
      </w:r>
      <w:r w:rsidR="00280ADA" w:rsidRPr="001A21E8">
        <w:rPr>
          <w:rFonts w:ascii="Tahoma" w:eastAsia="Tahoma" w:hAnsi="Tahoma" w:cs="Tahoma"/>
        </w:rPr>
        <w:t>d</w:t>
      </w:r>
      <w:r w:rsidR="00280ADA" w:rsidRPr="001A21E8">
        <w:rPr>
          <w:rFonts w:ascii="Tahoma" w:eastAsia="Tahoma" w:hAnsi="Tahoma" w:cs="Tahoma"/>
          <w:spacing w:val="1"/>
        </w:rPr>
        <w:t>z</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rPr>
        <w:t>ł</w:t>
      </w:r>
      <w:r w:rsidR="00280ADA" w:rsidRPr="001A21E8">
        <w:rPr>
          <w:rFonts w:ascii="Tahoma" w:eastAsia="Tahoma" w:hAnsi="Tahoma" w:cs="Tahoma"/>
          <w:spacing w:val="1"/>
        </w:rPr>
        <w:t>a</w:t>
      </w:r>
      <w:r w:rsidR="00280ADA" w:rsidRPr="001A21E8">
        <w:rPr>
          <w:rFonts w:ascii="Tahoma" w:eastAsia="Tahoma" w:hAnsi="Tahoma" w:cs="Tahoma"/>
        </w:rPr>
        <w:t>ń</w:t>
      </w:r>
      <w:r w:rsidR="00280ADA" w:rsidRPr="001A21E8">
        <w:rPr>
          <w:rFonts w:ascii="Tahoma" w:eastAsia="Tahoma" w:hAnsi="Tahoma" w:cs="Tahoma"/>
          <w:spacing w:val="-7"/>
        </w:rPr>
        <w:t xml:space="preserve"> </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n</w:t>
      </w:r>
      <w:r w:rsidR="00280ADA" w:rsidRPr="001A21E8">
        <w:rPr>
          <w:rFonts w:ascii="Tahoma" w:eastAsia="Tahoma" w:hAnsi="Tahoma" w:cs="Tahoma"/>
          <w:spacing w:val="2"/>
        </w:rPr>
        <w:t>d</w:t>
      </w:r>
      <w:r w:rsidR="00280ADA" w:rsidRPr="001A21E8">
        <w:rPr>
          <w:rFonts w:ascii="Tahoma" w:eastAsia="Tahoma" w:hAnsi="Tahoma" w:cs="Tahoma"/>
          <w:spacing w:val="-1"/>
        </w:rPr>
        <w:t>yk</w:t>
      </w:r>
      <w:r w:rsidR="00280ADA" w:rsidRPr="001A21E8">
        <w:rPr>
          <w:rFonts w:ascii="Tahoma" w:eastAsia="Tahoma" w:hAnsi="Tahoma" w:cs="Tahoma"/>
          <w:spacing w:val="1"/>
        </w:rPr>
        <w:t>a</w:t>
      </w:r>
      <w:r w:rsidR="00280ADA" w:rsidRPr="001A21E8">
        <w:rPr>
          <w:rFonts w:ascii="Tahoma" w:eastAsia="Tahoma" w:hAnsi="Tahoma" w:cs="Tahoma"/>
          <w:spacing w:val="2"/>
        </w:rPr>
        <w:t>c</w:t>
      </w:r>
      <w:r w:rsidR="00280ADA" w:rsidRPr="001A21E8">
        <w:rPr>
          <w:rFonts w:ascii="Tahoma" w:eastAsia="Tahoma" w:hAnsi="Tahoma" w:cs="Tahoma"/>
          <w:spacing w:val="-1"/>
        </w:rPr>
        <w:t>y</w:t>
      </w:r>
      <w:r w:rsidR="00280ADA" w:rsidRPr="001A21E8">
        <w:rPr>
          <w:rFonts w:ascii="Tahoma" w:eastAsia="Tahoma" w:hAnsi="Tahoma" w:cs="Tahoma"/>
          <w:spacing w:val="1"/>
        </w:rPr>
        <w:t>j</w:t>
      </w:r>
      <w:r w:rsidR="00280ADA" w:rsidRPr="001A21E8">
        <w:rPr>
          <w:rFonts w:ascii="Tahoma" w:eastAsia="Tahoma" w:hAnsi="Tahoma" w:cs="Tahoma"/>
          <w:spacing w:val="-1"/>
        </w:rPr>
        <w:t>nych</w:t>
      </w:r>
      <w:r w:rsidR="00A07039" w:rsidRPr="001A21E8">
        <w:rPr>
          <w:rFonts w:ascii="Tahoma" w:eastAsia="Tahoma" w:hAnsi="Tahoma" w:cs="Tahoma"/>
        </w:rPr>
        <w:t>, o ile nie narusza to przepisów prawa powszechnego.</w:t>
      </w:r>
    </w:p>
    <w:p w14:paraId="108B066F" w14:textId="1F95BF10" w:rsidR="004109BF" w:rsidRPr="001C3C76" w:rsidRDefault="004109BF" w:rsidP="003016F6">
      <w:pPr>
        <w:tabs>
          <w:tab w:val="num" w:pos="426"/>
          <w:tab w:val="left" w:pos="1134"/>
        </w:tabs>
        <w:spacing w:line="276" w:lineRule="auto"/>
        <w:ind w:right="14"/>
        <w:jc w:val="both"/>
        <w:rPr>
          <w:rFonts w:ascii="Tahoma" w:eastAsia="Tahoma" w:hAnsi="Tahoma" w:cs="Tahoma"/>
        </w:rPr>
      </w:pPr>
    </w:p>
    <w:p w14:paraId="1B042619" w14:textId="551AB5CC" w:rsidR="00942F4E" w:rsidRPr="001A21E8" w:rsidRDefault="00280ADA" w:rsidP="00820FBB">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1</w:t>
      </w:r>
      <w:r w:rsidR="009B73C7" w:rsidRPr="00B60F60">
        <w:rPr>
          <w:rFonts w:ascii="Tahoma" w:eastAsia="Tahoma" w:hAnsi="Tahoma" w:cs="Tahoma"/>
        </w:rPr>
        <w:t>7</w:t>
      </w:r>
      <w:r w:rsidRPr="001A21E8">
        <w:rPr>
          <w:rFonts w:ascii="Tahoma" w:eastAsia="Tahoma" w:hAnsi="Tahoma" w:cs="Tahoma"/>
          <w:w w:val="99"/>
        </w:rPr>
        <w:t>.</w:t>
      </w:r>
    </w:p>
    <w:p w14:paraId="01DBB9AD" w14:textId="7F3C7157" w:rsidR="00942F4E" w:rsidRPr="001A21E8" w:rsidRDefault="00280ADA" w:rsidP="00470F03">
      <w:pPr>
        <w:spacing w:line="276" w:lineRule="auto"/>
        <w:ind w:right="14"/>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14"/>
        </w:rPr>
        <w:t xml:space="preserve"> </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4"/>
        </w:rPr>
        <w:t xml:space="preserve"> </w:t>
      </w:r>
      <w:r w:rsidRPr="001A21E8">
        <w:rPr>
          <w:rFonts w:ascii="Tahoma" w:eastAsia="Tahoma" w:hAnsi="Tahoma" w:cs="Tahoma"/>
        </w:rPr>
        <w:t>w pro</w:t>
      </w:r>
      <w:r w:rsidRPr="001A21E8">
        <w:rPr>
          <w:rFonts w:ascii="Tahoma" w:eastAsia="Tahoma" w:hAnsi="Tahoma" w:cs="Tahoma"/>
          <w:spacing w:val="-1"/>
        </w:rPr>
        <w:t>j</w:t>
      </w:r>
      <w:r w:rsidRPr="001A21E8">
        <w:rPr>
          <w:rFonts w:ascii="Tahoma" w:eastAsia="Tahoma" w:hAnsi="Tahoma" w:cs="Tahoma"/>
          <w:spacing w:val="5"/>
        </w:rPr>
        <w:t>e</w:t>
      </w:r>
      <w:r w:rsidRPr="001A21E8">
        <w:rPr>
          <w:rFonts w:ascii="Tahoma" w:eastAsia="Tahoma" w:hAnsi="Tahoma" w:cs="Tahoma"/>
          <w:spacing w:val="1"/>
        </w:rPr>
        <w:t>k</w:t>
      </w:r>
      <w:r w:rsidRPr="001A21E8">
        <w:rPr>
          <w:rFonts w:ascii="Tahoma" w:eastAsia="Tahoma" w:hAnsi="Tahoma" w:cs="Tahoma"/>
          <w:spacing w:val="-1"/>
        </w:rPr>
        <w:t>c</w:t>
      </w:r>
      <w:r w:rsidRPr="001A21E8">
        <w:rPr>
          <w:rFonts w:ascii="Tahoma" w:eastAsia="Tahoma" w:hAnsi="Tahoma" w:cs="Tahoma"/>
        </w:rPr>
        <w:t xml:space="preserve">ie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 xml:space="preserve">ość </w:t>
      </w:r>
      <w:r w:rsidR="00B96815" w:rsidRPr="001A21E8">
        <w:rPr>
          <w:rFonts w:ascii="Tahoma" w:eastAsia="Tahoma" w:hAnsi="Tahoma" w:cs="Tahoma"/>
        </w:rPr>
        <w:t>p</w:t>
      </w:r>
      <w:r w:rsidRPr="001A21E8">
        <w:rPr>
          <w:rFonts w:ascii="Tahoma" w:eastAsia="Tahoma" w:hAnsi="Tahoma" w:cs="Tahoma"/>
        </w:rPr>
        <w:t>rojektu 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a w</w:t>
      </w:r>
      <w:r w:rsidRPr="001A21E8">
        <w:rPr>
          <w:rFonts w:ascii="Tahoma" w:eastAsia="Tahoma" w:hAnsi="Tahoma" w:cs="Tahoma"/>
          <w:spacing w:val="13"/>
        </w:rPr>
        <w:t xml:space="preserve">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3"/>
        </w:rPr>
        <w:t>n</w:t>
      </w:r>
      <w:r w:rsidRPr="001A21E8">
        <w:rPr>
          <w:rFonts w:ascii="Tahoma" w:eastAsia="Tahoma" w:hAnsi="Tahoma" w:cs="Tahoma"/>
        </w:rPr>
        <w:t>ym</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9"/>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10"/>
        </w:rPr>
        <w:t xml:space="preserve"> </w:t>
      </w: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rPr>
        <w:t>§</w:t>
      </w:r>
      <w:r w:rsidRPr="001A21E8">
        <w:rPr>
          <w:rFonts w:ascii="Tahoma" w:eastAsia="Tahoma" w:hAnsi="Tahoma" w:cs="Tahoma"/>
          <w:spacing w:val="13"/>
        </w:rPr>
        <w:t xml:space="preserve"> </w:t>
      </w:r>
      <w:r w:rsidR="00EF2276" w:rsidRPr="001A21E8">
        <w:rPr>
          <w:rFonts w:ascii="Tahoma" w:eastAsia="Tahoma" w:hAnsi="Tahoma" w:cs="Tahoma"/>
          <w:spacing w:val="-1"/>
        </w:rPr>
        <w:t>3</w:t>
      </w:r>
      <w:r w:rsidRPr="001A21E8">
        <w:rPr>
          <w:rFonts w:ascii="Tahoma" w:eastAsia="Tahoma" w:hAnsi="Tahoma" w:cs="Tahoma"/>
          <w:spacing w:val="12"/>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3"/>
        </w:rPr>
        <w:t xml:space="preserve"> </w:t>
      </w:r>
      <w:r w:rsidR="00EF2276" w:rsidRPr="001A21E8">
        <w:rPr>
          <w:rFonts w:ascii="Tahoma" w:eastAsia="Tahoma" w:hAnsi="Tahoma" w:cs="Tahoma"/>
          <w:spacing w:val="1"/>
        </w:rPr>
        <w:t>1</w:t>
      </w:r>
      <w:r w:rsidRPr="001A21E8">
        <w:rPr>
          <w:rFonts w:ascii="Tahoma" w:eastAsia="Tahoma" w:hAnsi="Tahoma" w:cs="Tahoma"/>
        </w:rPr>
        <w:t>,</w:t>
      </w:r>
      <w:r w:rsidRPr="001A21E8">
        <w:rPr>
          <w:rFonts w:ascii="Tahoma" w:eastAsia="Tahoma" w:hAnsi="Tahoma" w:cs="Tahoma"/>
          <w:spacing w:val="14"/>
        </w:rPr>
        <w:t xml:space="preserve"> </w:t>
      </w:r>
      <w:r w:rsidRPr="001A21E8">
        <w:rPr>
          <w:rFonts w:ascii="Tahoma" w:eastAsia="Tahoma" w:hAnsi="Tahoma" w:cs="Tahoma"/>
          <w:spacing w:val="-1"/>
        </w:rPr>
        <w:t>u</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ga</w:t>
      </w:r>
      <w:r w:rsidRPr="001A21E8">
        <w:rPr>
          <w:rFonts w:ascii="Tahoma" w:eastAsia="Tahoma" w:hAnsi="Tahoma" w:cs="Tahoma"/>
          <w:spacing w:val="11"/>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dnie</w:t>
      </w:r>
      <w:r w:rsidRPr="001A21E8">
        <w:rPr>
          <w:rFonts w:ascii="Tahoma" w:eastAsia="Tahoma" w:hAnsi="Tahoma" w:cs="Tahoma"/>
          <w:spacing w:val="1"/>
        </w:rPr>
        <w:t>m</w:t>
      </w:r>
      <w:r w:rsidRPr="001A21E8">
        <w:rPr>
          <w:rFonts w:ascii="Tahoma" w:eastAsia="Tahoma" w:hAnsi="Tahoma" w:cs="Tahoma"/>
        </w:rPr>
        <w:t>u p</w:t>
      </w:r>
      <w:r w:rsidRPr="001A21E8">
        <w:rPr>
          <w:rFonts w:ascii="Tahoma" w:eastAsia="Tahoma" w:hAnsi="Tahoma" w:cs="Tahoma"/>
          <w:spacing w:val="2"/>
        </w:rPr>
        <w:t>o</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spacing w:val="4"/>
        </w:rPr>
        <w:t>o</w:t>
      </w:r>
      <w:r w:rsidRPr="001A21E8">
        <w:rPr>
          <w:rFonts w:ascii="Tahoma" w:eastAsia="Tahoma" w:hAnsi="Tahoma" w:cs="Tahoma"/>
          <w:spacing w:val="1"/>
        </w:rPr>
        <w:t>tę</w:t>
      </w:r>
      <w:r w:rsidR="00CA7347" w:rsidRPr="001A21E8">
        <w:rPr>
          <w:rFonts w:ascii="Tahoma" w:eastAsia="Tahoma" w:hAnsi="Tahoma" w:cs="Tahoma"/>
          <w:spacing w:val="1"/>
        </w:rPr>
        <w:t xml:space="preserve"> </w:t>
      </w:r>
      <w:r w:rsidR="00EF2276" w:rsidRPr="001A21E8">
        <w:rPr>
          <w:rFonts w:ascii="Tahoma" w:eastAsia="Tahoma" w:hAnsi="Tahoma" w:cs="Tahoma"/>
        </w:rPr>
        <w:t>nieprawidłowości</w:t>
      </w:r>
      <w:r w:rsidRPr="001A21E8">
        <w:rPr>
          <w:rFonts w:ascii="Tahoma" w:eastAsia="Tahoma" w:hAnsi="Tahoma" w:cs="Tahoma"/>
        </w:rPr>
        <w:t>.</w:t>
      </w:r>
      <w:r w:rsidR="00EF2276" w:rsidRPr="001A21E8">
        <w:t xml:space="preserve"> </w:t>
      </w:r>
      <w:r w:rsidR="00EF2276" w:rsidRPr="001A21E8">
        <w:rPr>
          <w:rFonts w:ascii="Tahoma" w:eastAsia="Tahoma" w:hAnsi="Tahoma" w:cs="Tahoma"/>
        </w:rPr>
        <w:t>Pomniejszeniu ulega także wartość dofinansowania, o której mowa w § 3 ust. 2, w części w jakiej nieprawidłowość została sfinansowana ze środków dofinansowania.</w:t>
      </w:r>
      <w:r w:rsidRPr="001A21E8">
        <w:rPr>
          <w:rFonts w:ascii="Tahoma" w:eastAsia="Tahoma" w:hAnsi="Tahoma" w:cs="Tahoma"/>
          <w:spacing w:val="3"/>
        </w:rPr>
        <w:t xml:space="preserve"> </w:t>
      </w:r>
      <w:r w:rsidRPr="001A21E8">
        <w:rPr>
          <w:rFonts w:ascii="Tahoma" w:eastAsia="Tahoma" w:hAnsi="Tahoma" w:cs="Tahoma"/>
        </w:rPr>
        <w:t>K</w:t>
      </w:r>
      <w:r w:rsidRPr="001A21E8">
        <w:rPr>
          <w:rFonts w:ascii="Tahoma" w:eastAsia="Tahoma" w:hAnsi="Tahoma" w:cs="Tahoma"/>
          <w:spacing w:val="4"/>
        </w:rPr>
        <w:t>w</w:t>
      </w:r>
      <w:r w:rsidRPr="001A21E8">
        <w:rPr>
          <w:rFonts w:ascii="Tahoma" w:eastAsia="Tahoma" w:hAnsi="Tahoma" w:cs="Tahoma"/>
        </w:rPr>
        <w:t>ota</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 xml:space="preserve">a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9"/>
        </w:rPr>
        <w:t xml:space="preserve"> </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ą</w:t>
      </w:r>
      <w:r w:rsidRPr="001A21E8">
        <w:rPr>
          <w:rFonts w:ascii="Tahoma" w:eastAsia="Tahoma" w:hAnsi="Tahoma" w:cs="Tahoma"/>
          <w:spacing w:val="1"/>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kc</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pr</w:t>
      </w:r>
      <w:r w:rsidRPr="001A21E8">
        <w:rPr>
          <w:rFonts w:ascii="Tahoma" w:eastAsia="Tahoma" w:hAnsi="Tahoma" w:cs="Tahoma"/>
          <w:spacing w:val="4"/>
        </w:rPr>
        <w:t>a</w:t>
      </w:r>
      <w:r w:rsidRPr="001A21E8">
        <w:rPr>
          <w:rFonts w:ascii="Tahoma" w:eastAsia="Tahoma" w:hAnsi="Tahoma" w:cs="Tahoma"/>
          <w:spacing w:val="1"/>
        </w:rPr>
        <w:t>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ość</w:t>
      </w:r>
      <w:r w:rsidRPr="001A21E8">
        <w:rPr>
          <w:rFonts w:ascii="Tahoma" w:eastAsia="Tahoma" w:hAnsi="Tahoma" w:cs="Tahoma"/>
          <w:spacing w:val="4"/>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9"/>
        </w:rPr>
        <w:t xml:space="preserve"> </w:t>
      </w:r>
      <w:r w:rsidRPr="001A21E8">
        <w:rPr>
          <w:rFonts w:ascii="Tahoma" w:eastAsia="Tahoma" w:hAnsi="Tahoma" w:cs="Tahoma"/>
          <w:spacing w:val="3"/>
        </w:rPr>
        <w:t>m</w:t>
      </w:r>
      <w:r w:rsidRPr="001A21E8">
        <w:rPr>
          <w:rFonts w:ascii="Tahoma" w:eastAsia="Tahoma" w:hAnsi="Tahoma" w:cs="Tahoma"/>
        </w:rPr>
        <w:t>oże zos</w:t>
      </w:r>
      <w:r w:rsidRPr="001A21E8">
        <w:rPr>
          <w:rFonts w:ascii="Tahoma" w:eastAsia="Tahoma" w:hAnsi="Tahoma" w:cs="Tahoma"/>
          <w:spacing w:val="1"/>
        </w:rPr>
        <w:t>ta</w:t>
      </w:r>
      <w:r w:rsidRPr="001A21E8">
        <w:rPr>
          <w:rFonts w:ascii="Tahoma" w:eastAsia="Tahoma" w:hAnsi="Tahoma" w:cs="Tahoma"/>
        </w:rPr>
        <w:t>ć</w:t>
      </w:r>
      <w:r w:rsidRPr="001A21E8">
        <w:rPr>
          <w:rFonts w:ascii="Tahoma" w:eastAsia="Tahoma" w:hAnsi="Tahoma" w:cs="Tahoma"/>
          <w:spacing w:val="5"/>
        </w:rPr>
        <w:t xml:space="preserve"> </w:t>
      </w:r>
      <w:r w:rsidRPr="001A21E8">
        <w:rPr>
          <w:rFonts w:ascii="Tahoma" w:eastAsia="Tahoma" w:hAnsi="Tahoma" w:cs="Tahoma"/>
        </w:rPr>
        <w:t>po</w:t>
      </w:r>
      <w:r w:rsidRPr="001A21E8">
        <w:rPr>
          <w:rFonts w:ascii="Tahoma" w:eastAsia="Tahoma" w:hAnsi="Tahoma" w:cs="Tahoma"/>
          <w:spacing w:val="1"/>
        </w:rPr>
        <w:t>w</w:t>
      </w:r>
      <w:r w:rsidRPr="001A21E8">
        <w:rPr>
          <w:rFonts w:ascii="Tahoma" w:eastAsia="Tahoma" w:hAnsi="Tahoma" w:cs="Tahoma"/>
        </w:rPr>
        <w:t>tór</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spacing w:val="3"/>
        </w:rPr>
        <w:t>w</w:t>
      </w:r>
      <w:r w:rsidRPr="001A21E8">
        <w:rPr>
          <w:rFonts w:ascii="Tahoma" w:eastAsia="Tahoma" w:hAnsi="Tahoma" w:cs="Tahoma"/>
          <w:spacing w:val="-1"/>
        </w:rPr>
        <w:t>yk</w:t>
      </w:r>
      <w:r w:rsidRPr="001A21E8">
        <w:rPr>
          <w:rFonts w:ascii="Tahoma" w:eastAsia="Tahoma" w:hAnsi="Tahoma" w:cs="Tahoma"/>
        </w:rPr>
        <w:t>or</w:t>
      </w:r>
      <w:r w:rsidRPr="001A21E8">
        <w:rPr>
          <w:rFonts w:ascii="Tahoma" w:eastAsia="Tahoma" w:hAnsi="Tahoma" w:cs="Tahoma"/>
          <w:spacing w:val="2"/>
        </w:rPr>
        <w:t>z</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 w</w:t>
      </w:r>
      <w:r w:rsidRPr="001A21E8">
        <w:rPr>
          <w:rFonts w:ascii="Tahoma" w:eastAsia="Tahoma" w:hAnsi="Tahoma" w:cs="Tahoma"/>
          <w:spacing w:val="10"/>
        </w:rPr>
        <w:t xml:space="preserve"> </w:t>
      </w:r>
      <w:r w:rsidRPr="001A21E8">
        <w:rPr>
          <w:rFonts w:ascii="Tahoma" w:eastAsia="Tahoma" w:hAnsi="Tahoma" w:cs="Tahoma"/>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3"/>
        </w:rPr>
        <w:t xml:space="preserve"> </w:t>
      </w:r>
      <w:r w:rsidRPr="001A21E8">
        <w:rPr>
          <w:rFonts w:ascii="Tahoma" w:eastAsia="Tahoma" w:hAnsi="Tahoma" w:cs="Tahoma"/>
          <w:spacing w:val="-1"/>
        </w:rPr>
        <w:t>Z</w:t>
      </w:r>
      <w:r w:rsidRPr="001A21E8">
        <w:rPr>
          <w:rFonts w:ascii="Tahoma" w:eastAsia="Tahoma" w:hAnsi="Tahoma" w:cs="Tahoma"/>
        </w:rPr>
        <w:t>mi</w:t>
      </w:r>
      <w:r w:rsidRPr="001A21E8">
        <w:rPr>
          <w:rFonts w:ascii="Tahoma" w:eastAsia="Tahoma" w:hAnsi="Tahoma" w:cs="Tahoma"/>
          <w:spacing w:val="1"/>
        </w:rPr>
        <w:t>a</w:t>
      </w:r>
      <w:r w:rsidRPr="001A21E8">
        <w:rPr>
          <w:rFonts w:ascii="Tahoma" w:eastAsia="Tahoma" w:hAnsi="Tahoma" w:cs="Tahoma"/>
          <w:spacing w:val="-1"/>
        </w:rPr>
        <w:t>n</w:t>
      </w:r>
      <w:r w:rsidR="00EF2276" w:rsidRPr="001A21E8">
        <w:rPr>
          <w:rFonts w:ascii="Tahoma" w:eastAsia="Tahoma" w:hAnsi="Tahoma" w:cs="Tahoma"/>
          <w:spacing w:val="1"/>
        </w:rPr>
        <w:t>y</w:t>
      </w:r>
      <w:r w:rsidRPr="001A21E8">
        <w:rPr>
          <w:rFonts w:ascii="Tahoma" w:eastAsia="Tahoma" w:hAnsi="Tahoma" w:cs="Tahoma"/>
        </w:rPr>
        <w:t>,</w:t>
      </w:r>
      <w:r w:rsidR="00820FBB">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10"/>
        </w:rPr>
        <w:t xml:space="preserve"> </w:t>
      </w:r>
      <w:r w:rsidRPr="001A21E8">
        <w:rPr>
          <w:rFonts w:ascii="Tahoma" w:eastAsia="Tahoma" w:hAnsi="Tahoma" w:cs="Tahoma"/>
          <w:spacing w:val="-1"/>
        </w:rPr>
        <w:t>k</w:t>
      </w:r>
      <w:r w:rsidRPr="001A21E8">
        <w:rPr>
          <w:rFonts w:ascii="Tahoma" w:eastAsia="Tahoma" w:hAnsi="Tahoma" w:cs="Tahoma"/>
        </w:rPr>
        <w:t>tór</w:t>
      </w:r>
      <w:r w:rsidR="00EF2276" w:rsidRPr="001A21E8">
        <w:rPr>
          <w:rFonts w:ascii="Tahoma" w:eastAsia="Tahoma" w:hAnsi="Tahoma" w:cs="Tahoma"/>
        </w:rPr>
        <w:t>ych</w:t>
      </w:r>
      <w:r w:rsidRPr="001A21E8">
        <w:rPr>
          <w:rFonts w:ascii="Tahoma" w:eastAsia="Tahoma" w:hAnsi="Tahoma" w:cs="Tahoma"/>
          <w:spacing w:val="6"/>
        </w:rPr>
        <w:t xml:space="preserve"> </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7"/>
        </w:rPr>
        <w:t xml:space="preserve"> </w:t>
      </w:r>
      <w:r w:rsidR="00EF2276" w:rsidRPr="001A21E8">
        <w:rPr>
          <w:rFonts w:ascii="Tahoma" w:eastAsia="Tahoma" w:hAnsi="Tahoma" w:cs="Tahoma"/>
          <w:spacing w:val="2"/>
        </w:rPr>
        <w:t>powyżej</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ga</w:t>
      </w:r>
      <w:r w:rsidR="00EF2276" w:rsidRPr="001A21E8">
        <w:rPr>
          <w:rFonts w:ascii="Tahoma" w:eastAsia="Tahoma" w:hAnsi="Tahoma" w:cs="Tahoma"/>
        </w:rPr>
        <w:t>ją</w:t>
      </w:r>
      <w:r w:rsidRPr="001A21E8">
        <w:rPr>
          <w:rFonts w:ascii="Tahoma" w:eastAsia="Tahoma" w:hAnsi="Tahoma" w:cs="Tahoma"/>
          <w:spacing w:val="-6"/>
        </w:rPr>
        <w:t xml:space="preserve"> </w:t>
      </w:r>
      <w:r w:rsidR="003016F6">
        <w:rPr>
          <w:rFonts w:ascii="Tahoma" w:eastAsia="Tahoma" w:hAnsi="Tahoma" w:cs="Tahoma"/>
          <w:spacing w:val="-1"/>
        </w:rPr>
        <w:t>zmiany</w:t>
      </w:r>
      <w:r w:rsidRPr="001A21E8">
        <w:rPr>
          <w:rFonts w:ascii="Tahoma" w:eastAsia="Tahoma" w:hAnsi="Tahoma" w:cs="Tahoma"/>
          <w:spacing w:val="-2"/>
        </w:rPr>
        <w:t xml:space="preserve"> </w:t>
      </w:r>
      <w:r w:rsidRPr="001A21E8">
        <w:rPr>
          <w:rFonts w:ascii="Tahoma" w:eastAsia="Tahoma" w:hAnsi="Tahoma" w:cs="Tahoma"/>
          <w:spacing w:val="2"/>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7"/>
        </w:rPr>
        <w:t xml:space="preserve"> </w:t>
      </w:r>
      <w:r w:rsidR="00D15C17" w:rsidRPr="001A21E8">
        <w:rPr>
          <w:rFonts w:ascii="Tahoma" w:eastAsia="Tahoma" w:hAnsi="Tahoma" w:cs="Tahoma"/>
          <w:spacing w:val="-1"/>
        </w:rPr>
        <w:t>D</w:t>
      </w:r>
      <w:r w:rsidR="004523A2" w:rsidRPr="001A21E8">
        <w:rPr>
          <w:rFonts w:ascii="Tahoma" w:eastAsia="Tahoma" w:hAnsi="Tahoma" w:cs="Tahoma"/>
          <w:spacing w:val="-1"/>
        </w:rPr>
        <w:t>ecyzji</w:t>
      </w:r>
      <w:r w:rsidRPr="001A21E8">
        <w:rPr>
          <w:rFonts w:ascii="Tahoma" w:eastAsia="Tahoma" w:hAnsi="Tahoma" w:cs="Tahoma"/>
        </w:rPr>
        <w:t>.</w:t>
      </w:r>
    </w:p>
    <w:p w14:paraId="0CF09949" w14:textId="77777777" w:rsidR="00CF1D3F" w:rsidRDefault="00CF1D3F" w:rsidP="008919B9">
      <w:pPr>
        <w:spacing w:line="276" w:lineRule="auto"/>
        <w:ind w:right="14"/>
        <w:rPr>
          <w:rFonts w:ascii="Tahoma" w:eastAsia="Tahoma" w:hAnsi="Tahoma" w:cs="Tahoma"/>
          <w:b/>
          <w:spacing w:val="2"/>
        </w:rPr>
      </w:pPr>
    </w:p>
    <w:p w14:paraId="6EAEB0AA" w14:textId="77777777" w:rsidR="003470ED" w:rsidRPr="00907289" w:rsidRDefault="003470ED" w:rsidP="003470ED">
      <w:pPr>
        <w:spacing w:line="276" w:lineRule="auto"/>
        <w:ind w:left="426" w:right="14" w:hanging="426"/>
        <w:jc w:val="center"/>
        <w:rPr>
          <w:rFonts w:ascii="Tahoma" w:eastAsia="Tahoma" w:hAnsi="Tahoma" w:cs="Tahoma"/>
          <w:b/>
          <w:spacing w:val="2"/>
        </w:rPr>
      </w:pPr>
      <w:r w:rsidRPr="00907289">
        <w:rPr>
          <w:rFonts w:ascii="Tahoma" w:eastAsia="Tahoma" w:hAnsi="Tahoma" w:cs="Tahoma"/>
          <w:b/>
          <w:spacing w:val="2"/>
        </w:rPr>
        <w:t>Trwałość projektu</w:t>
      </w:r>
    </w:p>
    <w:p w14:paraId="6BDF566B" w14:textId="7CBD39E8" w:rsidR="00942F4E" w:rsidRDefault="00280ADA" w:rsidP="00820FBB">
      <w:pPr>
        <w:spacing w:line="276" w:lineRule="auto"/>
        <w:ind w:left="426" w:right="14" w:hanging="426"/>
        <w:jc w:val="center"/>
        <w:rPr>
          <w:rFonts w:ascii="Tahoma" w:eastAsia="Tahoma" w:hAnsi="Tahoma" w:cs="Tahoma"/>
          <w:spacing w:val="2"/>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1</w:t>
      </w:r>
      <w:r w:rsidR="009B73C7" w:rsidRPr="00B60F60">
        <w:rPr>
          <w:rFonts w:ascii="Tahoma" w:eastAsia="Tahoma" w:hAnsi="Tahoma" w:cs="Tahoma"/>
        </w:rPr>
        <w:t>8</w:t>
      </w:r>
      <w:r w:rsidR="00051F06" w:rsidRPr="001A21E8">
        <w:rPr>
          <w:rFonts w:ascii="Tahoma" w:eastAsia="Tahoma" w:hAnsi="Tahoma" w:cs="Tahoma"/>
          <w:spacing w:val="2"/>
          <w:w w:val="99"/>
        </w:rPr>
        <w:t>.</w:t>
      </w:r>
      <w:r w:rsidR="00051F06" w:rsidRPr="001A21E8">
        <w:rPr>
          <w:rStyle w:val="Odwoanieprzypisudolnego"/>
          <w:rFonts w:ascii="Tahoma" w:eastAsia="Tahoma" w:hAnsi="Tahoma" w:cs="Tahoma"/>
          <w:spacing w:val="2"/>
          <w:w w:val="99"/>
        </w:rPr>
        <w:footnoteReference w:id="53"/>
      </w:r>
    </w:p>
    <w:p w14:paraId="2B9DE79C" w14:textId="12EDF708" w:rsidR="009F7240" w:rsidRDefault="00280ADA" w:rsidP="005100BA">
      <w:pPr>
        <w:pStyle w:val="Akapitzlist"/>
        <w:numPr>
          <w:ilvl w:val="0"/>
          <w:numId w:val="22"/>
        </w:numPr>
        <w:tabs>
          <w:tab w:val="clear" w:pos="360"/>
          <w:tab w:val="num" w:pos="426"/>
        </w:tabs>
        <w:spacing w:line="276" w:lineRule="auto"/>
        <w:ind w:left="426" w:right="14" w:hanging="426"/>
        <w:jc w:val="both"/>
        <w:rPr>
          <w:rFonts w:ascii="Tahoma" w:eastAsia="Tahoma" w:hAnsi="Tahoma" w:cs="Tahoma"/>
          <w:position w:val="-1"/>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27"/>
        </w:rPr>
        <w:t xml:space="preserve"> </w:t>
      </w:r>
      <w:r w:rsidRPr="001A21E8">
        <w:rPr>
          <w:rFonts w:ascii="Tahoma" w:eastAsia="Tahoma" w:hAnsi="Tahoma" w:cs="Tahoma"/>
        </w:rPr>
        <w:t>z</w:t>
      </w:r>
      <w:r w:rsidRPr="001A21E8">
        <w:rPr>
          <w:rFonts w:ascii="Tahoma" w:eastAsia="Tahoma" w:hAnsi="Tahoma" w:cs="Tahoma"/>
          <w:spacing w:val="2"/>
        </w:rPr>
        <w:t>o</w:t>
      </w:r>
      <w:r w:rsidRPr="001A21E8">
        <w:rPr>
          <w:rFonts w:ascii="Tahoma" w:eastAsia="Tahoma" w:hAnsi="Tahoma" w:cs="Tahoma"/>
        </w:rPr>
        <w:t>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28"/>
        </w:rPr>
        <w:t xml:space="preserve"> </w:t>
      </w:r>
      <w:r w:rsidRPr="001A21E8">
        <w:rPr>
          <w:rFonts w:ascii="Tahoma" w:eastAsia="Tahoma" w:hAnsi="Tahoma" w:cs="Tahoma"/>
        </w:rPr>
        <w:t>s</w:t>
      </w:r>
      <w:r w:rsidRPr="001A21E8">
        <w:rPr>
          <w:rFonts w:ascii="Tahoma" w:eastAsia="Tahoma" w:hAnsi="Tahoma" w:cs="Tahoma"/>
          <w:spacing w:val="2"/>
        </w:rPr>
        <w:t>i</w:t>
      </w:r>
      <w:r w:rsidRPr="001A21E8">
        <w:rPr>
          <w:rFonts w:ascii="Tahoma" w:eastAsia="Tahoma" w:hAnsi="Tahoma" w:cs="Tahoma"/>
        </w:rPr>
        <w:t>ę</w:t>
      </w:r>
      <w:r w:rsidRPr="001A21E8">
        <w:rPr>
          <w:rFonts w:ascii="Tahoma" w:eastAsia="Tahoma" w:hAnsi="Tahoma" w:cs="Tahoma"/>
          <w:spacing w:val="34"/>
        </w:rPr>
        <w:t xml:space="preserve"> </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0"/>
        </w:rPr>
        <w:t xml:space="preserve"> </w:t>
      </w:r>
      <w:r w:rsidRPr="001A21E8">
        <w:rPr>
          <w:rFonts w:ascii="Tahoma" w:eastAsia="Tahoma" w:hAnsi="Tahoma" w:cs="Tahoma"/>
        </w:rPr>
        <w:t>z</w:t>
      </w:r>
      <w:r w:rsidRPr="001A21E8">
        <w:rPr>
          <w:rFonts w:ascii="Tahoma" w:eastAsia="Tahoma" w:hAnsi="Tahoma" w:cs="Tahoma"/>
          <w:spacing w:val="36"/>
        </w:rPr>
        <w:t xml:space="preserve">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34"/>
        </w:rPr>
        <w:t xml:space="preserve"> </w:t>
      </w:r>
      <w:r w:rsidRPr="001A21E8">
        <w:rPr>
          <w:rFonts w:ascii="Tahoma" w:eastAsia="Tahoma" w:hAnsi="Tahoma" w:cs="Tahoma"/>
          <w:spacing w:val="-1"/>
        </w:rPr>
        <w:t>7</w:t>
      </w:r>
      <w:r w:rsidRPr="001A21E8">
        <w:rPr>
          <w:rFonts w:ascii="Tahoma" w:eastAsia="Tahoma" w:hAnsi="Tahoma" w:cs="Tahoma"/>
        </w:rPr>
        <w:t>1</w:t>
      </w:r>
      <w:r w:rsidRPr="001A21E8">
        <w:rPr>
          <w:rFonts w:ascii="Tahoma" w:eastAsia="Tahoma" w:hAnsi="Tahoma" w:cs="Tahoma"/>
          <w:spacing w:val="33"/>
        </w:rPr>
        <w:t xml:space="preserve"> </w:t>
      </w:r>
      <w:r w:rsidR="00DC6420" w:rsidRPr="001A21E8">
        <w:rPr>
          <w:rFonts w:ascii="Tahoma" w:eastAsia="Tahoma" w:hAnsi="Tahoma" w:cs="Tahoma"/>
          <w:spacing w:val="2"/>
        </w:rPr>
        <w:t>R</w:t>
      </w:r>
      <w:r w:rsidRPr="001A21E8">
        <w:rPr>
          <w:rFonts w:ascii="Tahoma" w:eastAsia="Tahoma" w:hAnsi="Tahoma" w:cs="Tahoma"/>
        </w:rPr>
        <w:t>ozpo</w:t>
      </w:r>
      <w:r w:rsidRPr="001A21E8">
        <w:rPr>
          <w:rFonts w:ascii="Tahoma" w:eastAsia="Tahoma" w:hAnsi="Tahoma" w:cs="Tahoma"/>
          <w:spacing w:val="3"/>
        </w:rPr>
        <w:t>r</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3"/>
        </w:rPr>
        <w:t xml:space="preserve"> </w:t>
      </w:r>
      <w:r w:rsidRPr="001A21E8">
        <w:rPr>
          <w:rFonts w:ascii="Tahoma" w:eastAsia="Tahoma" w:hAnsi="Tahoma" w:cs="Tahoma"/>
        </w:rPr>
        <w:t>o</w:t>
      </w:r>
      <w:r w:rsidRPr="001A21E8">
        <w:rPr>
          <w:rFonts w:ascii="Tahoma" w:eastAsia="Tahoma" w:hAnsi="Tahoma" w:cs="Tahoma"/>
          <w:spacing w:val="7"/>
        </w:rPr>
        <w:t>g</w:t>
      </w:r>
      <w:r w:rsidRPr="001A21E8">
        <w:rPr>
          <w:rFonts w:ascii="Tahoma" w:eastAsia="Tahoma" w:hAnsi="Tahoma" w:cs="Tahoma"/>
        </w:rPr>
        <w:t>ól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00B96815" w:rsidRPr="001A21E8">
        <w:rPr>
          <w:rFonts w:ascii="Tahoma" w:eastAsia="Tahoma" w:hAnsi="Tahoma" w:cs="Tahoma"/>
        </w:rPr>
        <w:t xml:space="preserve"> oraz właściwym Regulamin</w:t>
      </w:r>
      <w:r w:rsidR="008D670E">
        <w:rPr>
          <w:rFonts w:ascii="Tahoma" w:eastAsia="Tahoma" w:hAnsi="Tahoma" w:cs="Tahoma"/>
        </w:rPr>
        <w:t>em</w:t>
      </w:r>
      <w:r w:rsidR="00B96815" w:rsidRPr="001A21E8">
        <w:rPr>
          <w:rFonts w:ascii="Tahoma" w:eastAsia="Tahoma" w:hAnsi="Tahoma" w:cs="Tahoma"/>
        </w:rPr>
        <w:t xml:space="preserve"> konkursu</w:t>
      </w:r>
      <w:r w:rsidRPr="001A21E8">
        <w:rPr>
          <w:rFonts w:ascii="Tahoma" w:eastAsia="Tahoma" w:hAnsi="Tahoma" w:cs="Tahoma"/>
          <w:spacing w:val="30"/>
        </w:rPr>
        <w:t xml:space="preserve"> </w:t>
      </w:r>
      <w:r w:rsidRPr="001A21E8">
        <w:rPr>
          <w:rFonts w:ascii="Tahoma" w:eastAsia="Tahoma" w:hAnsi="Tahoma" w:cs="Tahoma"/>
        </w:rPr>
        <w:t>do</w:t>
      </w:r>
      <w:r w:rsidRPr="001A21E8">
        <w:rPr>
          <w:rFonts w:ascii="Tahoma" w:eastAsia="Tahoma" w:hAnsi="Tahoma" w:cs="Tahoma"/>
          <w:spacing w:val="36"/>
        </w:rPr>
        <w:t xml:space="preserve"> </w:t>
      </w:r>
      <w:r w:rsidR="001C0E06" w:rsidRPr="00D16523">
        <w:rPr>
          <w:rFonts w:ascii="Tahoma" w:eastAsia="Tahoma" w:hAnsi="Tahoma" w:cs="Tahoma"/>
          <w:spacing w:val="-1"/>
        </w:rPr>
        <w:t>zapewnienia</w:t>
      </w:r>
      <w:r w:rsidRPr="00D16523">
        <w:rPr>
          <w:rFonts w:ascii="Tahoma" w:eastAsia="Tahoma" w:hAnsi="Tahoma" w:cs="Tahoma"/>
          <w:spacing w:val="27"/>
        </w:rPr>
        <w:t xml:space="preserve"> </w:t>
      </w:r>
      <w:r w:rsidRPr="00D16523">
        <w:rPr>
          <w:rFonts w:ascii="Tahoma" w:eastAsia="Tahoma" w:hAnsi="Tahoma" w:cs="Tahoma"/>
        </w:rPr>
        <w:t>trwałości</w:t>
      </w:r>
      <w:r w:rsidR="003016F6">
        <w:rPr>
          <w:rFonts w:ascii="Tahoma" w:eastAsia="Tahoma" w:hAnsi="Tahoma" w:cs="Tahoma"/>
        </w:rPr>
        <w:t xml:space="preserve"> projektu</w:t>
      </w:r>
      <w:r w:rsidR="009F7240">
        <w:rPr>
          <w:rFonts w:ascii="Tahoma" w:eastAsia="Tahoma" w:hAnsi="Tahoma" w:cs="Tahoma"/>
          <w:position w:val="-1"/>
        </w:rPr>
        <w:t>, z zastrzeżeniem ust. 2.</w:t>
      </w:r>
    </w:p>
    <w:p w14:paraId="010A09D4" w14:textId="45901131" w:rsidR="001A2F75" w:rsidRDefault="009F7240" w:rsidP="005100BA">
      <w:pPr>
        <w:pStyle w:val="Akapitzlist"/>
        <w:numPr>
          <w:ilvl w:val="0"/>
          <w:numId w:val="22"/>
        </w:numPr>
        <w:tabs>
          <w:tab w:val="clear" w:pos="360"/>
          <w:tab w:val="num" w:pos="426"/>
        </w:tabs>
        <w:spacing w:line="276" w:lineRule="auto"/>
        <w:ind w:left="426" w:right="14" w:hanging="426"/>
        <w:jc w:val="both"/>
        <w:rPr>
          <w:rFonts w:ascii="Tahoma" w:eastAsia="Tahoma" w:hAnsi="Tahoma" w:cs="Tahoma"/>
          <w:position w:val="-1"/>
        </w:rPr>
      </w:pPr>
      <w:r w:rsidRPr="009F7240">
        <w:rPr>
          <w:rFonts w:ascii="Tahoma" w:eastAsia="Tahoma" w:hAnsi="Tahoma" w:cs="Tahoma"/>
          <w:position w:val="-1"/>
        </w:rPr>
        <w:t xml:space="preserve">Beneficjent ma obowiązek zachowania trwałości rezultatów </w:t>
      </w:r>
      <w:r w:rsidR="003016F6">
        <w:rPr>
          <w:rFonts w:ascii="Tahoma" w:eastAsia="Tahoma" w:hAnsi="Tahoma" w:cs="Tahoma"/>
          <w:position w:val="-1"/>
        </w:rPr>
        <w:t xml:space="preserve">projektu </w:t>
      </w:r>
      <w:r w:rsidRPr="009F7240">
        <w:rPr>
          <w:rFonts w:ascii="Tahoma" w:eastAsia="Tahoma" w:hAnsi="Tahoma" w:cs="Tahoma"/>
          <w:position w:val="-1"/>
        </w:rPr>
        <w:t xml:space="preserve">zgodnie z wnioskiem </w:t>
      </w:r>
      <w:r w:rsidR="003016F6">
        <w:rPr>
          <w:rFonts w:ascii="Tahoma" w:eastAsia="Tahoma" w:hAnsi="Tahoma" w:cs="Tahoma"/>
          <w:position w:val="-1"/>
        </w:rPr>
        <w:br/>
      </w:r>
      <w:r w:rsidRPr="009F7240">
        <w:rPr>
          <w:rFonts w:ascii="Tahoma" w:eastAsia="Tahoma" w:hAnsi="Tahoma" w:cs="Tahoma"/>
          <w:position w:val="-1"/>
        </w:rPr>
        <w:t>o dofinansowanie</w:t>
      </w:r>
      <w:r w:rsidR="003016F6">
        <w:rPr>
          <w:rFonts w:ascii="Tahoma" w:eastAsia="Tahoma" w:hAnsi="Tahoma" w:cs="Tahoma"/>
          <w:position w:val="-1"/>
        </w:rPr>
        <w:t xml:space="preserve"> projektu</w:t>
      </w:r>
      <w:r>
        <w:rPr>
          <w:rFonts w:ascii="Tahoma" w:eastAsia="Tahoma" w:hAnsi="Tahoma" w:cs="Tahoma"/>
          <w:position w:val="-1"/>
        </w:rPr>
        <w:t>.</w:t>
      </w:r>
    </w:p>
    <w:p w14:paraId="03FD6C3E" w14:textId="36EDABB3" w:rsidR="009F7240" w:rsidRPr="001A21E8" w:rsidRDefault="00280ADA" w:rsidP="005100BA">
      <w:pPr>
        <w:pStyle w:val="Akapitzlist"/>
        <w:numPr>
          <w:ilvl w:val="0"/>
          <w:numId w:val="22"/>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spacing w:val="1"/>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spacing w:val="-1"/>
        </w:rPr>
        <w:t>en</w:t>
      </w:r>
      <w:r w:rsidRPr="001A21E8">
        <w:rPr>
          <w:rFonts w:ascii="Tahoma" w:eastAsia="Tahoma" w:hAnsi="Tahoma" w:cs="Tahoma"/>
          <w:spacing w:val="7"/>
        </w:rPr>
        <w:t>t</w:t>
      </w:r>
      <w:r w:rsidRPr="001A21E8">
        <w:rPr>
          <w:rFonts w:ascii="Tahoma" w:eastAsia="Tahoma" w:hAnsi="Tahoma" w:cs="Tahoma"/>
          <w:spacing w:val="-1"/>
        </w:rPr>
        <w:t xml:space="preserve"> n</w:t>
      </w:r>
      <w:r w:rsidRPr="001A21E8">
        <w:rPr>
          <w:rFonts w:ascii="Tahoma" w:eastAsia="Tahoma" w:hAnsi="Tahoma" w:cs="Tahoma"/>
          <w:spacing w:val="1"/>
        </w:rPr>
        <w:t>iezw</w:t>
      </w:r>
      <w:r w:rsidRPr="001A21E8">
        <w:rPr>
          <w:rFonts w:ascii="Tahoma" w:eastAsia="Tahoma" w:hAnsi="Tahoma" w:cs="Tahoma"/>
        </w:rPr>
        <w:t>ł</w:t>
      </w:r>
      <w:r w:rsidRPr="001A21E8">
        <w:rPr>
          <w:rFonts w:ascii="Tahoma" w:eastAsia="Tahoma" w:hAnsi="Tahoma" w:cs="Tahoma"/>
          <w:spacing w:val="-1"/>
        </w:rPr>
        <w:t>o</w:t>
      </w:r>
      <w:r w:rsidRPr="001A21E8">
        <w:rPr>
          <w:rFonts w:ascii="Tahoma" w:eastAsia="Tahoma" w:hAnsi="Tahoma" w:cs="Tahoma"/>
          <w:spacing w:val="3"/>
        </w:rPr>
        <w:t>c</w:t>
      </w:r>
      <w:r w:rsidRPr="001A21E8">
        <w:rPr>
          <w:rFonts w:ascii="Tahoma" w:eastAsia="Tahoma" w:hAnsi="Tahoma" w:cs="Tahoma"/>
          <w:spacing w:val="-1"/>
        </w:rPr>
        <w:t>zn</w:t>
      </w:r>
      <w:r w:rsidRPr="001A21E8">
        <w:rPr>
          <w:rFonts w:ascii="Tahoma" w:eastAsia="Tahoma" w:hAnsi="Tahoma" w:cs="Tahoma"/>
        </w:rPr>
        <w:t>i</w:t>
      </w:r>
      <w:r w:rsidRPr="001A21E8">
        <w:rPr>
          <w:rFonts w:ascii="Tahoma" w:eastAsia="Tahoma" w:hAnsi="Tahoma" w:cs="Tahoma"/>
          <w:spacing w:val="6"/>
        </w:rPr>
        <w:t xml:space="preserve">e </w:t>
      </w:r>
      <w:r w:rsidRPr="001A21E8">
        <w:rPr>
          <w:rFonts w:ascii="Tahoma" w:eastAsia="Tahoma" w:hAnsi="Tahoma" w:cs="Tahoma"/>
          <w:spacing w:val="1"/>
        </w:rPr>
        <w:t>i</w:t>
      </w:r>
      <w:r w:rsidRPr="001A21E8">
        <w:rPr>
          <w:rFonts w:ascii="Tahoma" w:eastAsia="Tahoma" w:hAnsi="Tahoma" w:cs="Tahoma"/>
          <w:spacing w:val="-1"/>
        </w:rPr>
        <w:t>nf</w:t>
      </w:r>
      <w:r w:rsidRPr="001A21E8">
        <w:rPr>
          <w:rFonts w:ascii="Tahoma" w:eastAsia="Tahoma" w:hAnsi="Tahoma" w:cs="Tahoma"/>
        </w:rPr>
        <w:t>o</w:t>
      </w:r>
      <w:r w:rsidRPr="001A21E8">
        <w:rPr>
          <w:rFonts w:ascii="Tahoma" w:eastAsia="Tahoma" w:hAnsi="Tahoma" w:cs="Tahoma"/>
          <w:spacing w:val="1"/>
        </w:rPr>
        <w:t>rm</w:t>
      </w:r>
      <w:r w:rsidRPr="001A21E8">
        <w:rPr>
          <w:rFonts w:ascii="Tahoma" w:eastAsia="Tahoma" w:hAnsi="Tahoma" w:cs="Tahoma"/>
          <w:spacing w:val="-1"/>
        </w:rPr>
        <w:t>uj</w:t>
      </w:r>
      <w:r w:rsidRPr="001A21E8">
        <w:rPr>
          <w:rFonts w:ascii="Tahoma" w:eastAsia="Tahoma" w:hAnsi="Tahoma" w:cs="Tahoma"/>
          <w:spacing w:val="9"/>
        </w:rPr>
        <w:t xml:space="preserve">e </w:t>
      </w:r>
      <w:r w:rsidRPr="001A21E8">
        <w:rPr>
          <w:rFonts w:ascii="Tahoma" w:eastAsia="Tahoma" w:hAnsi="Tahoma" w:cs="Tahoma"/>
        </w:rPr>
        <w:t>I</w:t>
      </w:r>
      <w:r w:rsidRPr="001A21E8">
        <w:rPr>
          <w:rFonts w:ascii="Tahoma" w:eastAsia="Tahoma" w:hAnsi="Tahoma" w:cs="Tahoma"/>
          <w:spacing w:val="14"/>
        </w:rPr>
        <w:t xml:space="preserve">Z </w:t>
      </w:r>
      <w:r w:rsidRPr="001A21E8">
        <w:rPr>
          <w:rFonts w:ascii="Tahoma" w:eastAsia="Tahoma" w:hAnsi="Tahoma" w:cs="Tahoma"/>
          <w:spacing w:val="15"/>
        </w:rPr>
        <w:t>o</w:t>
      </w:r>
      <w:r w:rsidRPr="001A21E8">
        <w:rPr>
          <w:rFonts w:ascii="Tahoma" w:eastAsia="Tahoma" w:hAnsi="Tahoma" w:cs="Tahoma"/>
          <w:spacing w:val="1"/>
        </w:rPr>
        <w:t xml:space="preserve"> w</w:t>
      </w:r>
      <w:r w:rsidRPr="001A21E8">
        <w:rPr>
          <w:rFonts w:ascii="Tahoma" w:eastAsia="Tahoma" w:hAnsi="Tahoma" w:cs="Tahoma"/>
        </w:rPr>
        <w:t>s</w:t>
      </w:r>
      <w:r w:rsidRPr="001A21E8">
        <w:rPr>
          <w:rFonts w:ascii="Tahoma" w:eastAsia="Tahoma" w:hAnsi="Tahoma" w:cs="Tahoma"/>
          <w:spacing w:val="1"/>
        </w:rPr>
        <w:t>ze</w:t>
      </w:r>
      <w:r w:rsidRPr="001A21E8">
        <w:rPr>
          <w:rFonts w:ascii="Tahoma" w:eastAsia="Tahoma" w:hAnsi="Tahoma" w:cs="Tahoma"/>
          <w:spacing w:val="-1"/>
        </w:rPr>
        <w:t>lk</w:t>
      </w:r>
      <w:r w:rsidRPr="001A21E8">
        <w:rPr>
          <w:rFonts w:ascii="Tahoma" w:eastAsia="Tahoma" w:hAnsi="Tahoma" w:cs="Tahoma"/>
          <w:spacing w:val="2"/>
        </w:rPr>
        <w:t>ic</w:t>
      </w:r>
      <w:r w:rsidRPr="001A21E8">
        <w:rPr>
          <w:rFonts w:ascii="Tahoma" w:eastAsia="Tahoma" w:hAnsi="Tahoma" w:cs="Tahoma"/>
          <w:spacing w:val="8"/>
        </w:rPr>
        <w:t xml:space="preserve">h </w:t>
      </w:r>
      <w:r w:rsidRPr="001A21E8">
        <w:rPr>
          <w:rFonts w:ascii="Tahoma" w:eastAsia="Tahoma" w:hAnsi="Tahoma" w:cs="Tahoma"/>
          <w:spacing w:val="-1"/>
        </w:rPr>
        <w:t>o</w:t>
      </w:r>
      <w:r w:rsidRPr="001A21E8">
        <w:rPr>
          <w:rFonts w:ascii="Tahoma" w:eastAsia="Tahoma" w:hAnsi="Tahoma" w:cs="Tahoma"/>
          <w:spacing w:val="2"/>
        </w:rPr>
        <w:t>ko</w:t>
      </w:r>
      <w:r w:rsidRPr="001A21E8">
        <w:rPr>
          <w:rFonts w:ascii="Tahoma" w:eastAsia="Tahoma" w:hAnsi="Tahoma" w:cs="Tahoma"/>
        </w:rPr>
        <w:t>l</w:t>
      </w:r>
      <w:r w:rsidRPr="001A21E8">
        <w:rPr>
          <w:rFonts w:ascii="Tahoma" w:eastAsia="Tahoma" w:hAnsi="Tahoma" w:cs="Tahoma"/>
          <w:spacing w:val="-1"/>
        </w:rPr>
        <w:t>ic</w:t>
      </w:r>
      <w:r w:rsidRPr="001A21E8">
        <w:rPr>
          <w:rFonts w:ascii="Tahoma" w:eastAsia="Tahoma" w:hAnsi="Tahoma" w:cs="Tahoma"/>
        </w:rPr>
        <w:t>zn</w:t>
      </w:r>
      <w:r w:rsidRPr="001A21E8">
        <w:rPr>
          <w:rFonts w:ascii="Tahoma" w:eastAsia="Tahoma" w:hAnsi="Tahoma" w:cs="Tahoma"/>
          <w:spacing w:val="2"/>
        </w:rPr>
        <w:t>o</w:t>
      </w:r>
      <w:r w:rsidRPr="001A21E8">
        <w:rPr>
          <w:rFonts w:ascii="Tahoma" w:eastAsia="Tahoma" w:hAnsi="Tahoma" w:cs="Tahoma"/>
          <w:spacing w:val="-1"/>
        </w:rPr>
        <w:t>śc</w:t>
      </w:r>
      <w:r w:rsidRPr="001A21E8">
        <w:rPr>
          <w:rFonts w:ascii="Tahoma" w:eastAsia="Tahoma" w:hAnsi="Tahoma" w:cs="Tahoma"/>
          <w:spacing w:val="1"/>
        </w:rPr>
        <w:t>i</w:t>
      </w:r>
      <w:r w:rsidRPr="001A21E8">
        <w:rPr>
          <w:rFonts w:ascii="Tahoma" w:eastAsia="Tahoma" w:hAnsi="Tahoma" w:cs="Tahoma"/>
          <w:spacing w:val="2"/>
        </w:rPr>
        <w:t>ac</w:t>
      </w:r>
      <w:r w:rsidRPr="001A21E8">
        <w:rPr>
          <w:rFonts w:ascii="Tahoma" w:eastAsia="Tahoma" w:hAnsi="Tahoma" w:cs="Tahoma"/>
          <w:spacing w:val="3"/>
        </w:rPr>
        <w:t xml:space="preserve">h </w:t>
      </w:r>
      <w:r w:rsidRPr="001A21E8">
        <w:rPr>
          <w:rFonts w:ascii="Tahoma" w:eastAsia="Tahoma" w:hAnsi="Tahoma" w:cs="Tahoma"/>
        </w:rPr>
        <w:t>mo</w:t>
      </w:r>
      <w:r w:rsidRPr="001A21E8">
        <w:rPr>
          <w:rFonts w:ascii="Tahoma" w:eastAsia="Tahoma" w:hAnsi="Tahoma" w:cs="Tahoma"/>
          <w:spacing w:val="1"/>
        </w:rPr>
        <w:t>g</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yc</w:t>
      </w:r>
      <w:r w:rsidRPr="001A21E8">
        <w:rPr>
          <w:rFonts w:ascii="Tahoma" w:eastAsia="Tahoma" w:hAnsi="Tahoma" w:cs="Tahoma"/>
          <w:spacing w:val="7"/>
        </w:rPr>
        <w:t xml:space="preserve">h </w:t>
      </w:r>
      <w:r w:rsidRPr="001A21E8">
        <w:rPr>
          <w:rFonts w:ascii="Tahoma" w:eastAsia="Tahoma" w:hAnsi="Tahoma" w:cs="Tahoma"/>
        </w:rPr>
        <w:t>p</w:t>
      </w:r>
      <w:r w:rsidRPr="001A21E8">
        <w:rPr>
          <w:rFonts w:ascii="Tahoma" w:eastAsia="Tahoma" w:hAnsi="Tahoma" w:cs="Tahoma"/>
          <w:spacing w:val="3"/>
        </w:rPr>
        <w:t>ow</w:t>
      </w:r>
      <w:r w:rsidRPr="001A21E8">
        <w:rPr>
          <w:rFonts w:ascii="Tahoma" w:eastAsia="Tahoma" w:hAnsi="Tahoma" w:cs="Tahoma"/>
        </w:rPr>
        <w:t>od</w:t>
      </w:r>
      <w:r w:rsidRPr="001A21E8">
        <w:rPr>
          <w:rFonts w:ascii="Tahoma" w:eastAsia="Tahoma" w:hAnsi="Tahoma" w:cs="Tahoma"/>
          <w:spacing w:val="1"/>
        </w:rPr>
        <w:t>owa</w:t>
      </w:r>
      <w:r w:rsidRPr="001A21E8">
        <w:rPr>
          <w:rFonts w:ascii="Tahoma" w:eastAsia="Tahoma" w:hAnsi="Tahoma" w:cs="Tahoma"/>
          <w:spacing w:val="6"/>
        </w:rPr>
        <w:t>ć</w:t>
      </w:r>
      <w:r w:rsidR="00110B02" w:rsidRPr="001A21E8">
        <w:rPr>
          <w:rFonts w:ascii="Tahoma" w:eastAsia="Tahoma" w:hAnsi="Tahoma" w:cs="Tahoma"/>
          <w:spacing w:val="6"/>
        </w:rPr>
        <w:t xml:space="preserve"> </w:t>
      </w:r>
      <w:r w:rsidRPr="001A21E8">
        <w:rPr>
          <w:rFonts w:ascii="Tahoma" w:eastAsia="Tahoma" w:hAnsi="Tahoma" w:cs="Tahoma"/>
        </w:rPr>
        <w:t>naruszenie</w:t>
      </w:r>
      <w:r w:rsidR="00820FBB">
        <w:rPr>
          <w:rFonts w:ascii="Tahoma" w:eastAsia="Tahoma" w:hAnsi="Tahoma" w:cs="Tahoma"/>
        </w:rPr>
        <w:t xml:space="preserve"> </w:t>
      </w:r>
      <w:r w:rsidRPr="001A21E8">
        <w:rPr>
          <w:rFonts w:ascii="Tahoma" w:eastAsia="Tahoma" w:hAnsi="Tahoma" w:cs="Tahoma"/>
          <w:spacing w:val="1"/>
        </w:rPr>
        <w:t>t</w:t>
      </w:r>
      <w:r w:rsidRPr="001A21E8">
        <w:rPr>
          <w:rFonts w:ascii="Tahoma" w:eastAsia="Tahoma" w:hAnsi="Tahoma" w:cs="Tahoma"/>
        </w:rPr>
        <w:t>r</w:t>
      </w:r>
      <w:r w:rsidRPr="001A21E8">
        <w:rPr>
          <w:rFonts w:ascii="Tahoma" w:eastAsia="Tahoma" w:hAnsi="Tahoma" w:cs="Tahoma"/>
          <w:spacing w:val="1"/>
        </w:rPr>
        <w:t>wa</w:t>
      </w:r>
      <w:r w:rsidRPr="001A21E8">
        <w:rPr>
          <w:rFonts w:ascii="Tahoma" w:eastAsia="Tahoma" w:hAnsi="Tahoma" w:cs="Tahoma"/>
        </w:rPr>
        <w:t>łoś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3"/>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531FBF5E" w14:textId="1E7D4B05" w:rsidR="009F7240" w:rsidRPr="003016F6" w:rsidRDefault="009F7240" w:rsidP="005100BA">
      <w:pPr>
        <w:pStyle w:val="Akapitzlist"/>
        <w:numPr>
          <w:ilvl w:val="0"/>
          <w:numId w:val="22"/>
        </w:numPr>
        <w:tabs>
          <w:tab w:val="clear" w:pos="360"/>
          <w:tab w:val="num" w:pos="426"/>
        </w:tabs>
        <w:spacing w:line="276" w:lineRule="auto"/>
        <w:ind w:left="426" w:right="14" w:hanging="426"/>
        <w:jc w:val="both"/>
        <w:rPr>
          <w:rFonts w:ascii="Tahoma" w:eastAsia="Tahoma" w:hAnsi="Tahoma" w:cs="Tahoma"/>
        </w:rPr>
      </w:pPr>
      <w:r w:rsidRPr="009F7240">
        <w:rPr>
          <w:rFonts w:ascii="Tahoma" w:eastAsia="Tahoma" w:hAnsi="Tahoma" w:cs="Tahoma"/>
        </w:rPr>
        <w:lastRenderedPageBreak/>
        <w:t>Inwestycje w infrastrukturę</w:t>
      </w:r>
      <w:r w:rsidR="003016F6">
        <w:rPr>
          <w:rStyle w:val="Odwoanieprzypisudolnego"/>
          <w:rFonts w:ascii="Tahoma" w:eastAsia="Tahoma" w:hAnsi="Tahoma" w:cs="Tahoma"/>
        </w:rPr>
        <w:footnoteReference w:id="54"/>
      </w:r>
      <w:r w:rsidR="003016F6">
        <w:rPr>
          <w:rFonts w:ascii="Tahoma" w:eastAsia="Tahoma" w:hAnsi="Tahoma" w:cs="Tahoma"/>
        </w:rPr>
        <w:t xml:space="preserve"> oraz inwestycje produkcyjne</w:t>
      </w:r>
      <w:r w:rsidR="003016F6">
        <w:rPr>
          <w:rStyle w:val="Odwoanieprzypisudolnego"/>
          <w:rFonts w:ascii="Tahoma" w:eastAsia="Tahoma" w:hAnsi="Tahoma" w:cs="Tahoma"/>
        </w:rPr>
        <w:footnoteReference w:id="55"/>
      </w:r>
      <w:r w:rsidRPr="009F7240">
        <w:rPr>
          <w:rFonts w:ascii="Tahoma" w:eastAsia="Tahoma" w:hAnsi="Tahoma" w:cs="Tahoma"/>
        </w:rPr>
        <w:t xml:space="preserve"> </w:t>
      </w:r>
      <w:r w:rsidRPr="003016F6">
        <w:rPr>
          <w:rFonts w:ascii="Tahoma" w:eastAsia="Tahoma" w:hAnsi="Tahoma" w:cs="Tahoma"/>
        </w:rPr>
        <w:t>są możliwe do sfinansowania w ramach projektu wyłącznie, jeżeli zostanie zagwarantowana trwałość zgodnie z postanowieniami art. 71 rozporządzenia ogólnego.</w:t>
      </w:r>
    </w:p>
    <w:p w14:paraId="691DD039" w14:textId="6E8E663A" w:rsidR="006B5F2C" w:rsidRDefault="00280ADA" w:rsidP="006B5F2C">
      <w:pPr>
        <w:pStyle w:val="Akapitzlist"/>
        <w:numPr>
          <w:ilvl w:val="0"/>
          <w:numId w:val="22"/>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position w:val="-1"/>
        </w:rPr>
        <w:t>B</w:t>
      </w:r>
      <w:r w:rsidRPr="001A21E8">
        <w:rPr>
          <w:rFonts w:ascii="Tahoma" w:eastAsia="Tahoma" w:hAnsi="Tahoma" w:cs="Tahoma"/>
          <w:spacing w:val="1"/>
          <w:position w:val="-1"/>
        </w:rPr>
        <w:t>e</w:t>
      </w:r>
      <w:r w:rsidRPr="001A21E8">
        <w:rPr>
          <w:rFonts w:ascii="Tahoma" w:eastAsia="Tahoma" w:hAnsi="Tahoma" w:cs="Tahoma"/>
          <w:spacing w:val="-1"/>
          <w:position w:val="-1"/>
        </w:rPr>
        <w:t>n</w:t>
      </w:r>
      <w:r w:rsidRPr="001A21E8">
        <w:rPr>
          <w:rFonts w:ascii="Tahoma" w:eastAsia="Tahoma" w:hAnsi="Tahoma" w:cs="Tahoma"/>
          <w:spacing w:val="1"/>
          <w:position w:val="-1"/>
        </w:rPr>
        <w:t>e</w:t>
      </w:r>
      <w:r w:rsidRPr="001A21E8">
        <w:rPr>
          <w:rFonts w:ascii="Tahoma" w:eastAsia="Tahoma" w:hAnsi="Tahoma" w:cs="Tahoma"/>
          <w:spacing w:val="-1"/>
          <w:position w:val="-1"/>
        </w:rPr>
        <w:t>f</w:t>
      </w:r>
      <w:r w:rsidRPr="001A21E8">
        <w:rPr>
          <w:rFonts w:ascii="Tahoma" w:eastAsia="Tahoma" w:hAnsi="Tahoma" w:cs="Tahoma"/>
          <w:position w:val="-1"/>
        </w:rPr>
        <w:t>i</w:t>
      </w:r>
      <w:r w:rsidRPr="001A21E8">
        <w:rPr>
          <w:rFonts w:ascii="Tahoma" w:eastAsia="Tahoma" w:hAnsi="Tahoma" w:cs="Tahoma"/>
          <w:spacing w:val="2"/>
          <w:position w:val="-1"/>
        </w:rPr>
        <w:t>c</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spacing w:val="-1"/>
          <w:position w:val="-1"/>
        </w:rPr>
        <w:t>n</w:t>
      </w:r>
      <w:r w:rsidRPr="001A21E8">
        <w:rPr>
          <w:rFonts w:ascii="Tahoma" w:eastAsia="Tahoma" w:hAnsi="Tahoma" w:cs="Tahoma"/>
          <w:position w:val="-1"/>
        </w:rPr>
        <w:t>t</w:t>
      </w:r>
      <w:r w:rsidRPr="001A21E8">
        <w:rPr>
          <w:rFonts w:ascii="Tahoma" w:eastAsia="Tahoma" w:hAnsi="Tahoma" w:cs="Tahoma"/>
          <w:spacing w:val="32"/>
          <w:position w:val="-1"/>
        </w:rPr>
        <w:t xml:space="preserve"> </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position w:val="-1"/>
        </w:rPr>
        <w:t>st</w:t>
      </w:r>
      <w:r w:rsidRPr="001A21E8">
        <w:rPr>
          <w:rFonts w:ascii="Tahoma" w:eastAsia="Tahoma" w:hAnsi="Tahoma" w:cs="Tahoma"/>
          <w:spacing w:val="35"/>
          <w:position w:val="-1"/>
        </w:rPr>
        <w:t xml:space="preserve"> </w:t>
      </w:r>
      <w:r w:rsidRPr="001A21E8">
        <w:rPr>
          <w:rFonts w:ascii="Tahoma" w:eastAsia="Tahoma" w:hAnsi="Tahoma" w:cs="Tahoma"/>
          <w:position w:val="-1"/>
        </w:rPr>
        <w:t>zobo</w:t>
      </w:r>
      <w:r w:rsidRPr="001A21E8">
        <w:rPr>
          <w:rFonts w:ascii="Tahoma" w:eastAsia="Tahoma" w:hAnsi="Tahoma" w:cs="Tahoma"/>
          <w:spacing w:val="1"/>
          <w:position w:val="-1"/>
        </w:rPr>
        <w:t>w</w:t>
      </w:r>
      <w:r w:rsidRPr="001A21E8">
        <w:rPr>
          <w:rFonts w:ascii="Tahoma" w:eastAsia="Tahoma" w:hAnsi="Tahoma" w:cs="Tahoma"/>
          <w:position w:val="-1"/>
        </w:rPr>
        <w:t>i</w:t>
      </w:r>
      <w:r w:rsidRPr="001A21E8">
        <w:rPr>
          <w:rFonts w:ascii="Tahoma" w:eastAsia="Tahoma" w:hAnsi="Tahoma" w:cs="Tahoma"/>
          <w:spacing w:val="1"/>
          <w:position w:val="-1"/>
        </w:rPr>
        <w:t>ą</w:t>
      </w:r>
      <w:r w:rsidRPr="001A21E8">
        <w:rPr>
          <w:rFonts w:ascii="Tahoma" w:eastAsia="Tahoma" w:hAnsi="Tahoma" w:cs="Tahoma"/>
          <w:position w:val="-1"/>
        </w:rPr>
        <w:t>z</w:t>
      </w:r>
      <w:r w:rsidRPr="001A21E8">
        <w:rPr>
          <w:rFonts w:ascii="Tahoma" w:eastAsia="Tahoma" w:hAnsi="Tahoma" w:cs="Tahoma"/>
          <w:spacing w:val="4"/>
          <w:position w:val="-1"/>
        </w:rPr>
        <w:t>a</w:t>
      </w:r>
      <w:r w:rsidRPr="001A21E8">
        <w:rPr>
          <w:rFonts w:ascii="Tahoma" w:eastAsia="Tahoma" w:hAnsi="Tahoma" w:cs="Tahoma"/>
          <w:spacing w:val="-1"/>
          <w:position w:val="-1"/>
        </w:rPr>
        <w:t>n</w:t>
      </w:r>
      <w:r w:rsidRPr="001A21E8">
        <w:rPr>
          <w:rFonts w:ascii="Tahoma" w:eastAsia="Tahoma" w:hAnsi="Tahoma" w:cs="Tahoma"/>
          <w:position w:val="-1"/>
        </w:rPr>
        <w:t>y</w:t>
      </w:r>
      <w:r w:rsidRPr="001A21E8">
        <w:rPr>
          <w:rFonts w:ascii="Tahoma" w:eastAsia="Tahoma" w:hAnsi="Tahoma" w:cs="Tahoma"/>
          <w:spacing w:val="26"/>
          <w:position w:val="-1"/>
        </w:rPr>
        <w:t xml:space="preserve"> </w:t>
      </w:r>
      <w:r w:rsidRPr="001A21E8">
        <w:rPr>
          <w:rFonts w:ascii="Tahoma" w:eastAsia="Tahoma" w:hAnsi="Tahoma" w:cs="Tahoma"/>
          <w:position w:val="-1"/>
        </w:rPr>
        <w:t>zgo</w:t>
      </w:r>
      <w:r w:rsidRPr="001A21E8">
        <w:rPr>
          <w:rFonts w:ascii="Tahoma" w:eastAsia="Tahoma" w:hAnsi="Tahoma" w:cs="Tahoma"/>
          <w:spacing w:val="2"/>
          <w:position w:val="-1"/>
        </w:rPr>
        <w:t>d</w:t>
      </w:r>
      <w:r w:rsidRPr="001A21E8">
        <w:rPr>
          <w:rFonts w:ascii="Tahoma" w:eastAsia="Tahoma" w:hAnsi="Tahoma" w:cs="Tahoma"/>
          <w:spacing w:val="-1"/>
          <w:position w:val="-1"/>
        </w:rPr>
        <w:t>n</w:t>
      </w:r>
      <w:r w:rsidRPr="001A21E8">
        <w:rPr>
          <w:rFonts w:ascii="Tahoma" w:eastAsia="Tahoma" w:hAnsi="Tahoma" w:cs="Tahoma"/>
          <w:position w:val="-1"/>
        </w:rPr>
        <w:t>ie</w:t>
      </w:r>
      <w:r w:rsidRPr="001A21E8">
        <w:rPr>
          <w:rFonts w:ascii="Tahoma" w:eastAsia="Tahoma" w:hAnsi="Tahoma" w:cs="Tahoma"/>
          <w:spacing w:val="32"/>
          <w:position w:val="-1"/>
        </w:rPr>
        <w:t xml:space="preserve"> </w:t>
      </w:r>
      <w:r w:rsidRPr="001A21E8">
        <w:rPr>
          <w:rFonts w:ascii="Tahoma" w:eastAsia="Tahoma" w:hAnsi="Tahoma" w:cs="Tahoma"/>
          <w:position w:val="-1"/>
        </w:rPr>
        <w:t>z</w:t>
      </w:r>
      <w:r w:rsidRPr="001A21E8">
        <w:rPr>
          <w:rFonts w:ascii="Tahoma" w:eastAsia="Tahoma" w:hAnsi="Tahoma" w:cs="Tahoma"/>
          <w:spacing w:val="38"/>
          <w:position w:val="-1"/>
        </w:rPr>
        <w:t xml:space="preserve"> </w:t>
      </w:r>
      <w:r w:rsidRPr="001A21E8">
        <w:rPr>
          <w:rFonts w:ascii="Tahoma" w:eastAsia="Tahoma" w:hAnsi="Tahoma" w:cs="Tahoma"/>
          <w:position w:val="-1"/>
        </w:rPr>
        <w:t>pol</w:t>
      </w:r>
      <w:r w:rsidRPr="001A21E8">
        <w:rPr>
          <w:rFonts w:ascii="Tahoma" w:eastAsia="Tahoma" w:hAnsi="Tahoma" w:cs="Tahoma"/>
          <w:spacing w:val="3"/>
          <w:position w:val="-1"/>
        </w:rPr>
        <w:t>e</w:t>
      </w:r>
      <w:r w:rsidRPr="001A21E8">
        <w:rPr>
          <w:rFonts w:ascii="Tahoma" w:eastAsia="Tahoma" w:hAnsi="Tahoma" w:cs="Tahoma"/>
          <w:spacing w:val="-1"/>
          <w:position w:val="-1"/>
        </w:rPr>
        <w:t>c</w:t>
      </w:r>
      <w:r w:rsidRPr="001A21E8">
        <w:rPr>
          <w:rFonts w:ascii="Tahoma" w:eastAsia="Tahoma" w:hAnsi="Tahoma" w:cs="Tahoma"/>
          <w:spacing w:val="1"/>
          <w:position w:val="-1"/>
        </w:rPr>
        <w:t>e</w:t>
      </w:r>
      <w:r w:rsidRPr="001A21E8">
        <w:rPr>
          <w:rFonts w:ascii="Tahoma" w:eastAsia="Tahoma" w:hAnsi="Tahoma" w:cs="Tahoma"/>
          <w:spacing w:val="-1"/>
          <w:position w:val="-1"/>
        </w:rPr>
        <w:t>n</w:t>
      </w:r>
      <w:r w:rsidRPr="001A21E8">
        <w:rPr>
          <w:rFonts w:ascii="Tahoma" w:eastAsia="Tahoma" w:hAnsi="Tahoma" w:cs="Tahoma"/>
          <w:position w:val="-1"/>
        </w:rPr>
        <w:t>i</w:t>
      </w:r>
      <w:r w:rsidRPr="001A21E8">
        <w:rPr>
          <w:rFonts w:ascii="Tahoma" w:eastAsia="Tahoma" w:hAnsi="Tahoma" w:cs="Tahoma"/>
          <w:spacing w:val="1"/>
          <w:position w:val="-1"/>
        </w:rPr>
        <w:t>e</w:t>
      </w:r>
      <w:r w:rsidRPr="001A21E8">
        <w:rPr>
          <w:rFonts w:ascii="Tahoma" w:eastAsia="Tahoma" w:hAnsi="Tahoma" w:cs="Tahoma"/>
          <w:position w:val="-1"/>
        </w:rPr>
        <w:t>m</w:t>
      </w:r>
      <w:r w:rsidRPr="001A21E8">
        <w:rPr>
          <w:rFonts w:ascii="Tahoma" w:eastAsia="Tahoma" w:hAnsi="Tahoma" w:cs="Tahoma"/>
          <w:spacing w:val="31"/>
          <w:position w:val="-1"/>
        </w:rPr>
        <w:t xml:space="preserve"> </w:t>
      </w:r>
      <w:r w:rsidRPr="001A21E8">
        <w:rPr>
          <w:rFonts w:ascii="Tahoma" w:eastAsia="Tahoma" w:hAnsi="Tahoma" w:cs="Tahoma"/>
          <w:position w:val="-1"/>
        </w:rPr>
        <w:t>z</w:t>
      </w:r>
      <w:r w:rsidRPr="001A21E8">
        <w:rPr>
          <w:rFonts w:ascii="Tahoma" w:eastAsia="Tahoma" w:hAnsi="Tahoma" w:cs="Tahoma"/>
          <w:spacing w:val="1"/>
          <w:position w:val="-1"/>
        </w:rPr>
        <w:t>w</w:t>
      </w:r>
      <w:r w:rsidRPr="001A21E8">
        <w:rPr>
          <w:rFonts w:ascii="Tahoma" w:eastAsia="Tahoma" w:hAnsi="Tahoma" w:cs="Tahoma"/>
          <w:position w:val="-1"/>
        </w:rPr>
        <w:t>ro</w:t>
      </w:r>
      <w:r w:rsidRPr="001A21E8">
        <w:rPr>
          <w:rFonts w:ascii="Tahoma" w:eastAsia="Tahoma" w:hAnsi="Tahoma" w:cs="Tahoma"/>
          <w:spacing w:val="1"/>
          <w:position w:val="-1"/>
        </w:rPr>
        <w:t>t</w:t>
      </w:r>
      <w:r w:rsidRPr="001A21E8">
        <w:rPr>
          <w:rFonts w:ascii="Tahoma" w:eastAsia="Tahoma" w:hAnsi="Tahoma" w:cs="Tahoma"/>
          <w:position w:val="-1"/>
        </w:rPr>
        <w:t>u</w:t>
      </w:r>
      <w:r w:rsidRPr="001A21E8">
        <w:rPr>
          <w:rFonts w:ascii="Tahoma" w:eastAsia="Tahoma" w:hAnsi="Tahoma" w:cs="Tahoma"/>
          <w:spacing w:val="31"/>
          <w:position w:val="-1"/>
        </w:rPr>
        <w:t xml:space="preserve"> </w:t>
      </w:r>
      <w:r w:rsidRPr="001A21E8">
        <w:rPr>
          <w:rFonts w:ascii="Tahoma" w:eastAsia="Tahoma" w:hAnsi="Tahoma" w:cs="Tahoma"/>
          <w:position w:val="-1"/>
        </w:rPr>
        <w:t>i</w:t>
      </w:r>
      <w:r w:rsidRPr="001A21E8">
        <w:rPr>
          <w:rFonts w:ascii="Tahoma" w:eastAsia="Tahoma" w:hAnsi="Tahoma" w:cs="Tahoma"/>
          <w:spacing w:val="38"/>
          <w:position w:val="-1"/>
        </w:rPr>
        <w:t xml:space="preserve"> </w:t>
      </w:r>
      <w:r w:rsidRPr="001A21E8">
        <w:rPr>
          <w:rFonts w:ascii="Tahoma" w:eastAsia="Tahoma" w:hAnsi="Tahoma" w:cs="Tahoma"/>
          <w:position w:val="-1"/>
        </w:rPr>
        <w:t>w</w:t>
      </w:r>
      <w:r w:rsidRPr="001A21E8">
        <w:rPr>
          <w:rFonts w:ascii="Tahoma" w:eastAsia="Tahoma" w:hAnsi="Tahoma" w:cs="Tahoma"/>
          <w:spacing w:val="38"/>
          <w:position w:val="-1"/>
        </w:rPr>
        <w:t xml:space="preserve"> </w:t>
      </w:r>
      <w:r w:rsidRPr="001A21E8">
        <w:rPr>
          <w:rFonts w:ascii="Tahoma" w:eastAsia="Tahoma" w:hAnsi="Tahoma" w:cs="Tahoma"/>
          <w:position w:val="-1"/>
        </w:rPr>
        <w:t>t</w:t>
      </w:r>
      <w:r w:rsidRPr="001A21E8">
        <w:rPr>
          <w:rFonts w:ascii="Tahoma" w:eastAsia="Tahoma" w:hAnsi="Tahoma" w:cs="Tahoma"/>
          <w:spacing w:val="1"/>
          <w:position w:val="-1"/>
        </w:rPr>
        <w:t>e</w:t>
      </w:r>
      <w:r w:rsidRPr="001A21E8">
        <w:rPr>
          <w:rFonts w:ascii="Tahoma" w:eastAsia="Tahoma" w:hAnsi="Tahoma" w:cs="Tahoma"/>
          <w:position w:val="-1"/>
        </w:rPr>
        <w:t>r</w:t>
      </w:r>
      <w:r w:rsidRPr="001A21E8">
        <w:rPr>
          <w:rFonts w:ascii="Tahoma" w:eastAsia="Tahoma" w:hAnsi="Tahoma" w:cs="Tahoma"/>
          <w:spacing w:val="1"/>
          <w:position w:val="-1"/>
        </w:rPr>
        <w:t>m</w:t>
      </w:r>
      <w:r w:rsidRPr="001A21E8">
        <w:rPr>
          <w:rFonts w:ascii="Tahoma" w:eastAsia="Tahoma" w:hAnsi="Tahoma" w:cs="Tahoma"/>
          <w:position w:val="-1"/>
        </w:rPr>
        <w:t>i</w:t>
      </w:r>
      <w:r w:rsidRPr="001A21E8">
        <w:rPr>
          <w:rFonts w:ascii="Tahoma" w:eastAsia="Tahoma" w:hAnsi="Tahoma" w:cs="Tahoma"/>
          <w:spacing w:val="-1"/>
          <w:position w:val="-1"/>
        </w:rPr>
        <w:t>n</w:t>
      </w:r>
      <w:r w:rsidRPr="001A21E8">
        <w:rPr>
          <w:rFonts w:ascii="Tahoma" w:eastAsia="Tahoma" w:hAnsi="Tahoma" w:cs="Tahoma"/>
          <w:position w:val="-1"/>
        </w:rPr>
        <w:t>ie</w:t>
      </w:r>
      <w:r w:rsidRPr="001A21E8">
        <w:rPr>
          <w:rFonts w:ascii="Tahoma" w:eastAsia="Tahoma" w:hAnsi="Tahoma" w:cs="Tahoma"/>
          <w:spacing w:val="31"/>
          <w:position w:val="-1"/>
        </w:rPr>
        <w:t xml:space="preserve"> </w:t>
      </w:r>
      <w:r w:rsidRPr="001A21E8">
        <w:rPr>
          <w:rFonts w:ascii="Tahoma" w:eastAsia="Tahoma" w:hAnsi="Tahoma" w:cs="Tahoma"/>
          <w:spacing w:val="1"/>
          <w:position w:val="-1"/>
        </w:rPr>
        <w:t>w</w:t>
      </w:r>
      <w:r w:rsidRPr="001A21E8">
        <w:rPr>
          <w:rFonts w:ascii="Tahoma" w:eastAsia="Tahoma" w:hAnsi="Tahoma" w:cs="Tahoma"/>
          <w:spacing w:val="-1"/>
          <w:position w:val="-1"/>
        </w:rPr>
        <w:t>y</w:t>
      </w:r>
      <w:r w:rsidRPr="001A21E8">
        <w:rPr>
          <w:rFonts w:ascii="Tahoma" w:eastAsia="Tahoma" w:hAnsi="Tahoma" w:cs="Tahoma"/>
          <w:spacing w:val="3"/>
          <w:position w:val="-1"/>
        </w:rPr>
        <w:t>z</w:t>
      </w:r>
      <w:r w:rsidRPr="001A21E8">
        <w:rPr>
          <w:rFonts w:ascii="Tahoma" w:eastAsia="Tahoma" w:hAnsi="Tahoma" w:cs="Tahoma"/>
          <w:spacing w:val="1"/>
          <w:position w:val="-1"/>
        </w:rPr>
        <w:t>na</w:t>
      </w:r>
      <w:r w:rsidRPr="001A21E8">
        <w:rPr>
          <w:rFonts w:ascii="Tahoma" w:eastAsia="Tahoma" w:hAnsi="Tahoma" w:cs="Tahoma"/>
          <w:spacing w:val="-1"/>
          <w:position w:val="-1"/>
        </w:rPr>
        <w:t>c</w:t>
      </w:r>
      <w:r w:rsidRPr="001A21E8">
        <w:rPr>
          <w:rFonts w:ascii="Tahoma" w:eastAsia="Tahoma" w:hAnsi="Tahoma" w:cs="Tahoma"/>
          <w:position w:val="-1"/>
        </w:rPr>
        <w:t>zon</w:t>
      </w:r>
      <w:r w:rsidRPr="001A21E8">
        <w:rPr>
          <w:rFonts w:ascii="Tahoma" w:eastAsia="Tahoma" w:hAnsi="Tahoma" w:cs="Tahoma"/>
          <w:spacing w:val="-1"/>
          <w:position w:val="-1"/>
        </w:rPr>
        <w:t>y</w:t>
      </w:r>
      <w:r w:rsidRPr="001A21E8">
        <w:rPr>
          <w:rFonts w:ascii="Tahoma" w:eastAsia="Tahoma" w:hAnsi="Tahoma" w:cs="Tahoma"/>
          <w:position w:val="-1"/>
        </w:rPr>
        <w:t>m</w:t>
      </w:r>
      <w:r w:rsidRPr="001A21E8">
        <w:rPr>
          <w:rFonts w:ascii="Tahoma" w:eastAsia="Tahoma" w:hAnsi="Tahoma" w:cs="Tahoma"/>
          <w:spacing w:val="29"/>
          <w:position w:val="-1"/>
        </w:rPr>
        <w:t xml:space="preserve"> </w:t>
      </w:r>
      <w:r w:rsidRPr="001A21E8">
        <w:rPr>
          <w:rFonts w:ascii="Tahoma" w:eastAsia="Tahoma" w:hAnsi="Tahoma" w:cs="Tahoma"/>
          <w:position w:val="-1"/>
        </w:rPr>
        <w:t>pr</w:t>
      </w:r>
      <w:r w:rsidRPr="001A21E8">
        <w:rPr>
          <w:rFonts w:ascii="Tahoma" w:eastAsia="Tahoma" w:hAnsi="Tahoma" w:cs="Tahoma"/>
          <w:spacing w:val="1"/>
          <w:position w:val="-1"/>
        </w:rPr>
        <w:t>ze</w:t>
      </w:r>
      <w:r w:rsidRPr="001A21E8">
        <w:rPr>
          <w:rFonts w:ascii="Tahoma" w:eastAsia="Tahoma" w:hAnsi="Tahoma" w:cs="Tahoma"/>
          <w:position w:val="-1"/>
        </w:rPr>
        <w:t>z</w:t>
      </w:r>
      <w:r w:rsidRPr="001A21E8">
        <w:rPr>
          <w:rFonts w:ascii="Tahoma" w:eastAsia="Tahoma" w:hAnsi="Tahoma" w:cs="Tahoma"/>
          <w:spacing w:val="34"/>
          <w:position w:val="-1"/>
        </w:rPr>
        <w:t xml:space="preserve"> </w:t>
      </w:r>
      <w:r w:rsidR="00E03F00" w:rsidRPr="001A21E8">
        <w:rPr>
          <w:rFonts w:ascii="Tahoma" w:eastAsia="Tahoma" w:hAnsi="Tahoma" w:cs="Tahoma"/>
          <w:w w:val="99"/>
          <w:position w:val="-1"/>
        </w:rPr>
        <w:t>IZ</w:t>
      </w:r>
      <w:r w:rsidR="00470F03">
        <w:rPr>
          <w:rFonts w:ascii="Tahoma" w:eastAsia="Tahoma" w:hAnsi="Tahoma" w:cs="Tahoma"/>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rócić</w:t>
      </w:r>
      <w:r w:rsidRPr="001A21E8">
        <w:rPr>
          <w:rFonts w:ascii="Tahoma" w:eastAsia="Tahoma" w:hAnsi="Tahoma" w:cs="Tahoma"/>
          <w:spacing w:val="13"/>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spacing w:val="3"/>
        </w:rPr>
        <w:t>w</w:t>
      </w:r>
      <w:r w:rsidRPr="001A21E8">
        <w:rPr>
          <w:rFonts w:ascii="Tahoma" w:eastAsia="Tahoma" w:hAnsi="Tahoma" w:cs="Tahoma"/>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8"/>
        </w:rPr>
        <w:t xml:space="preserve"> </w:t>
      </w:r>
      <w:r w:rsidRPr="001A21E8">
        <w:rPr>
          <w:rFonts w:ascii="Tahoma" w:eastAsia="Tahoma" w:hAnsi="Tahoma" w:cs="Tahoma"/>
        </w:rPr>
        <w:t>z</w:t>
      </w:r>
      <w:r w:rsidRPr="001A21E8">
        <w:rPr>
          <w:rFonts w:ascii="Tahoma" w:eastAsia="Tahoma" w:hAnsi="Tahoma" w:cs="Tahoma"/>
          <w:spacing w:val="21"/>
        </w:rPr>
        <w:t xml:space="preserve"> </w:t>
      </w:r>
      <w:r w:rsidRPr="001A21E8">
        <w:rPr>
          <w:rFonts w:ascii="Tahoma" w:eastAsia="Tahoma" w:hAnsi="Tahoma" w:cs="Tahoma"/>
        </w:rPr>
        <w:t>ods</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12"/>
        </w:rPr>
        <w:t xml:space="preserve">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18"/>
        </w:rPr>
        <w:t xml:space="preserve"> </w:t>
      </w:r>
      <w:r w:rsidRPr="001A21E8">
        <w:rPr>
          <w:rFonts w:ascii="Tahoma" w:eastAsia="Tahoma" w:hAnsi="Tahoma" w:cs="Tahoma"/>
        </w:rPr>
        <w:t>dla</w:t>
      </w:r>
      <w:r w:rsidRPr="001A21E8">
        <w:rPr>
          <w:rFonts w:ascii="Tahoma" w:eastAsia="Tahoma" w:hAnsi="Tahoma" w:cs="Tahoma"/>
          <w:spacing w:val="25"/>
        </w:rPr>
        <w:t xml:space="preserve"> </w:t>
      </w:r>
      <w:r w:rsidRPr="001A21E8">
        <w:rPr>
          <w:rFonts w:ascii="Tahoma" w:eastAsia="Tahoma" w:hAnsi="Tahoma" w:cs="Tahoma"/>
          <w:spacing w:val="3"/>
        </w:rPr>
        <w:t>z</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1"/>
        </w:rPr>
        <w:t>ł</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3"/>
        </w:rPr>
        <w:t xml:space="preserve"> </w:t>
      </w:r>
      <w:r w:rsidRPr="001A21E8">
        <w:rPr>
          <w:rFonts w:ascii="Tahoma" w:eastAsia="Tahoma" w:hAnsi="Tahoma" w:cs="Tahoma"/>
        </w:rPr>
        <w:t>pod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9"/>
        </w:rPr>
        <w:t xml:space="preserve"> </w:t>
      </w:r>
      <w:r w:rsidRPr="001A21E8">
        <w:rPr>
          <w:rFonts w:ascii="Tahoma" w:eastAsia="Tahoma" w:hAnsi="Tahoma" w:cs="Tahoma"/>
        </w:rPr>
        <w:t>zg</w:t>
      </w:r>
      <w:r w:rsidRPr="001A21E8">
        <w:rPr>
          <w:rFonts w:ascii="Tahoma" w:eastAsia="Tahoma" w:hAnsi="Tahoma" w:cs="Tahoma"/>
          <w:spacing w:val="2"/>
        </w:rPr>
        <w:t>o</w:t>
      </w:r>
      <w:r w:rsidRPr="001A21E8">
        <w:rPr>
          <w:rFonts w:ascii="Tahoma" w:eastAsia="Tahoma" w:hAnsi="Tahoma" w:cs="Tahoma"/>
        </w:rPr>
        <w:t>dnie</w:t>
      </w:r>
      <w:r w:rsidRPr="001A21E8">
        <w:rPr>
          <w:rFonts w:ascii="Tahoma" w:eastAsia="Tahoma" w:hAnsi="Tahoma" w:cs="Tahoma"/>
          <w:spacing w:val="62"/>
        </w:rPr>
        <w:t xml:space="preserve"> </w:t>
      </w:r>
      <w:r w:rsidRPr="001A21E8">
        <w:rPr>
          <w:rFonts w:ascii="Tahoma" w:eastAsia="Tahoma" w:hAnsi="Tahoma" w:cs="Tahoma"/>
        </w:rPr>
        <w:t>z</w:t>
      </w:r>
      <w:r w:rsidRPr="001A21E8">
        <w:rPr>
          <w:rFonts w:ascii="Tahoma" w:eastAsia="Tahoma" w:hAnsi="Tahoma" w:cs="Tahoma"/>
          <w:spacing w:val="21"/>
        </w:rPr>
        <w:t xml:space="preserve">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18"/>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rPr>
        <w:t xml:space="preserve">7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1"/>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8"/>
        </w:rPr>
        <w:t xml:space="preserve"> </w:t>
      </w:r>
      <w:r w:rsidRPr="001A21E8">
        <w:rPr>
          <w:rFonts w:ascii="Tahoma" w:eastAsia="Tahoma" w:hAnsi="Tahoma" w:cs="Tahoma"/>
          <w:spacing w:val="1"/>
        </w:rPr>
        <w:t>2</w:t>
      </w:r>
      <w:r w:rsidRPr="001A21E8">
        <w:rPr>
          <w:rFonts w:ascii="Tahoma" w:eastAsia="Tahoma" w:hAnsi="Tahoma" w:cs="Tahoma"/>
        </w:rPr>
        <w:t>7</w:t>
      </w:r>
      <w:r w:rsidRPr="001A21E8">
        <w:rPr>
          <w:rFonts w:ascii="Tahoma" w:eastAsia="Tahoma" w:hAnsi="Tahoma" w:cs="Tahoma"/>
          <w:spacing w:val="9"/>
        </w:rPr>
        <w:t xml:space="preserve"> </w:t>
      </w:r>
      <w:r w:rsidRPr="001A21E8">
        <w:rPr>
          <w:rFonts w:ascii="Tahoma" w:eastAsia="Tahoma" w:hAnsi="Tahoma" w:cs="Tahoma"/>
          <w:spacing w:val="2"/>
        </w:rPr>
        <w:t>s</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rpnia</w:t>
      </w:r>
      <w:r w:rsidRPr="001A21E8">
        <w:rPr>
          <w:rFonts w:ascii="Tahoma" w:eastAsia="Tahoma" w:hAnsi="Tahoma" w:cs="Tahoma"/>
          <w:spacing w:val="7"/>
        </w:rPr>
        <w:t xml:space="preserve"> </w:t>
      </w:r>
      <w:r w:rsidRPr="001A21E8">
        <w:rPr>
          <w:rFonts w:ascii="Tahoma" w:eastAsia="Tahoma" w:hAnsi="Tahoma" w:cs="Tahoma"/>
          <w:spacing w:val="-1"/>
        </w:rPr>
        <w:t>20</w:t>
      </w:r>
      <w:r w:rsidRPr="001A21E8">
        <w:rPr>
          <w:rFonts w:ascii="Tahoma" w:eastAsia="Tahoma" w:hAnsi="Tahoma" w:cs="Tahoma"/>
          <w:spacing w:val="1"/>
        </w:rPr>
        <w:t>0</w:t>
      </w:r>
      <w:r w:rsidRPr="001A21E8">
        <w:rPr>
          <w:rFonts w:ascii="Tahoma" w:eastAsia="Tahoma" w:hAnsi="Tahoma" w:cs="Tahoma"/>
        </w:rPr>
        <w:t>9</w:t>
      </w:r>
      <w:r w:rsidRPr="001A21E8">
        <w:rPr>
          <w:rFonts w:ascii="Tahoma" w:eastAsia="Tahoma" w:hAnsi="Tahoma" w:cs="Tahoma"/>
          <w:spacing w:val="6"/>
        </w:rPr>
        <w:t xml:space="preserve"> </w:t>
      </w:r>
      <w:r w:rsidRPr="001A21E8">
        <w:rPr>
          <w:rFonts w:ascii="Tahoma" w:eastAsia="Tahoma" w:hAnsi="Tahoma" w:cs="Tahoma"/>
          <w:spacing w:val="2"/>
        </w:rPr>
        <w:t>r</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p</w:t>
      </w:r>
      <w:r w:rsidRPr="001A21E8">
        <w:rPr>
          <w:rFonts w:ascii="Tahoma" w:eastAsia="Tahoma" w:hAnsi="Tahoma" w:cs="Tahoma"/>
          <w:spacing w:val="2"/>
        </w:rPr>
        <w:t>u</w:t>
      </w:r>
      <w:r w:rsidRPr="001A21E8">
        <w:rPr>
          <w:rFonts w:ascii="Tahoma" w:eastAsia="Tahoma" w:hAnsi="Tahoma" w:cs="Tahoma"/>
        </w:rPr>
        <w:t>bli</w:t>
      </w:r>
      <w:r w:rsidRPr="001A21E8">
        <w:rPr>
          <w:rFonts w:ascii="Tahoma" w:eastAsia="Tahoma" w:hAnsi="Tahoma" w:cs="Tahoma"/>
          <w:spacing w:val="2"/>
        </w:rPr>
        <w:t>c</w:t>
      </w:r>
      <w:r w:rsidRPr="001A21E8">
        <w:rPr>
          <w:rFonts w:ascii="Tahoma" w:eastAsia="Tahoma" w:hAnsi="Tahoma" w:cs="Tahoma"/>
        </w:rPr>
        <w:t>zn</w:t>
      </w:r>
      <w:r w:rsidRPr="001A21E8">
        <w:rPr>
          <w:rFonts w:ascii="Tahoma" w:eastAsia="Tahoma" w:hAnsi="Tahoma" w:cs="Tahoma"/>
          <w:spacing w:val="-1"/>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 w</w:t>
      </w:r>
      <w:r w:rsidRPr="001A21E8">
        <w:rPr>
          <w:rFonts w:ascii="Tahoma" w:eastAsia="Tahoma" w:hAnsi="Tahoma" w:cs="Tahoma"/>
          <w:spacing w:val="13"/>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4"/>
        </w:rPr>
        <w:t xml:space="preserve"> </w:t>
      </w:r>
      <w:r w:rsidRPr="001A21E8">
        <w:rPr>
          <w:rFonts w:ascii="Tahoma" w:eastAsia="Tahoma" w:hAnsi="Tahoma" w:cs="Tahoma"/>
        </w:rPr>
        <w:t>gdy</w:t>
      </w:r>
      <w:r w:rsidRPr="001A21E8">
        <w:rPr>
          <w:rFonts w:ascii="Tahoma" w:eastAsia="Tahoma" w:hAnsi="Tahoma" w:cs="Tahoma"/>
          <w:spacing w:val="8"/>
        </w:rPr>
        <w:t xml:space="preserve"> </w:t>
      </w: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6"/>
        </w:rPr>
        <w:t xml:space="preserve"> </w:t>
      </w:r>
      <w:r w:rsidRPr="001A21E8">
        <w:rPr>
          <w:rFonts w:ascii="Tahoma" w:eastAsia="Tahoma" w:hAnsi="Tahoma" w:cs="Tahoma"/>
        </w:rPr>
        <w:t>tr</w:t>
      </w:r>
      <w:r w:rsidRPr="001A21E8">
        <w:rPr>
          <w:rFonts w:ascii="Tahoma" w:eastAsia="Tahoma" w:hAnsi="Tahoma" w:cs="Tahoma"/>
          <w:spacing w:val="1"/>
        </w:rPr>
        <w:t>wa</w:t>
      </w:r>
      <w:r w:rsidRPr="001A21E8">
        <w:rPr>
          <w:rFonts w:ascii="Tahoma" w:eastAsia="Tahoma" w:hAnsi="Tahoma" w:cs="Tahoma"/>
        </w:rPr>
        <w:t>ło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ą</w:t>
      </w:r>
      <w:r w:rsidRPr="001A21E8">
        <w:rPr>
          <w:rFonts w:ascii="Tahoma" w:eastAsia="Tahoma" w:hAnsi="Tahoma" w:cs="Tahoma"/>
        </w:rPr>
        <w:t>pią</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sł</w:t>
      </w:r>
      <w:r w:rsidRPr="001A21E8">
        <w:rPr>
          <w:rFonts w:ascii="Tahoma" w:eastAsia="Tahoma" w:hAnsi="Tahoma" w:cs="Tahoma"/>
          <w:spacing w:val="1"/>
        </w:rPr>
        <w:t>an</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14"/>
        </w:rPr>
        <w:t xml:space="preserve"> </w:t>
      </w:r>
      <w:r w:rsidRPr="001A21E8">
        <w:rPr>
          <w:rFonts w:ascii="Tahoma" w:eastAsia="Tahoma" w:hAnsi="Tahoma" w:cs="Tahoma"/>
          <w:spacing w:val="1"/>
        </w:rPr>
        <w:t>7</w:t>
      </w:r>
      <w:r w:rsidRPr="001A21E8">
        <w:rPr>
          <w:rFonts w:ascii="Tahoma" w:eastAsia="Tahoma" w:hAnsi="Tahoma" w:cs="Tahoma"/>
        </w:rPr>
        <w:t>1</w:t>
      </w:r>
      <w:r w:rsidRPr="001A21E8">
        <w:rPr>
          <w:rFonts w:ascii="Tahoma" w:eastAsia="Tahoma" w:hAnsi="Tahoma" w:cs="Tahoma"/>
          <w:spacing w:val="10"/>
        </w:rPr>
        <w:t xml:space="preserve"> </w:t>
      </w:r>
      <w:r w:rsidR="00DC6420" w:rsidRPr="001A21E8">
        <w:rPr>
          <w:rFonts w:ascii="Tahoma" w:eastAsia="Tahoma" w:hAnsi="Tahoma" w:cs="Tahoma"/>
        </w:rPr>
        <w:t>R</w:t>
      </w:r>
      <w:r w:rsidRPr="001A21E8">
        <w:rPr>
          <w:rFonts w:ascii="Tahoma" w:eastAsia="Tahoma" w:hAnsi="Tahoma" w:cs="Tahoma"/>
        </w:rPr>
        <w:t>oz</w:t>
      </w:r>
      <w:r w:rsidRPr="001A21E8">
        <w:rPr>
          <w:rFonts w:ascii="Tahoma" w:eastAsia="Tahoma" w:hAnsi="Tahoma" w:cs="Tahoma"/>
          <w:spacing w:val="3"/>
        </w:rPr>
        <w:t>p</w:t>
      </w:r>
      <w:r w:rsidRPr="001A21E8">
        <w:rPr>
          <w:rFonts w:ascii="Tahoma" w:eastAsia="Tahoma" w:hAnsi="Tahoma" w:cs="Tahoma"/>
        </w:rPr>
        <w:t>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 ogól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o.</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3"/>
        </w:rPr>
        <w:t>t</w:t>
      </w:r>
      <w:r w:rsidRPr="001A21E8">
        <w:rPr>
          <w:rFonts w:ascii="Tahoma" w:eastAsia="Tahoma" w:hAnsi="Tahoma" w:cs="Tahoma"/>
        </w:rPr>
        <w:t>ość</w:t>
      </w:r>
      <w:r w:rsidRPr="001A21E8">
        <w:rPr>
          <w:rFonts w:ascii="Tahoma" w:eastAsia="Tahoma" w:hAnsi="Tahoma" w:cs="Tahoma"/>
          <w:spacing w:val="5"/>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an</w:t>
      </w:r>
      <w:r w:rsidRPr="001A21E8">
        <w:rPr>
          <w:rFonts w:ascii="Tahoma" w:eastAsia="Tahoma" w:hAnsi="Tahoma" w:cs="Tahoma"/>
        </w:rPr>
        <w:t>so</w:t>
      </w:r>
      <w:r w:rsidRPr="001A21E8">
        <w:rPr>
          <w:rFonts w:ascii="Tahoma" w:eastAsia="Tahoma" w:hAnsi="Tahoma" w:cs="Tahoma"/>
          <w:spacing w:val="5"/>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a</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rPr>
        <w:t>otu</w:t>
      </w:r>
      <w:r w:rsidRPr="001A21E8">
        <w:rPr>
          <w:rFonts w:ascii="Tahoma" w:eastAsia="Tahoma" w:hAnsi="Tahoma" w:cs="Tahoma"/>
          <w:spacing w:val="-4"/>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w:t>
      </w:r>
      <w:r w:rsidRPr="001A21E8">
        <w:rPr>
          <w:rFonts w:ascii="Tahoma" w:eastAsia="Tahoma" w:hAnsi="Tahoma" w:cs="Tahoma"/>
          <w:spacing w:val="2"/>
        </w:rPr>
        <w:t>l</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7"/>
        </w:rPr>
        <w:t xml:space="preserve"> </w:t>
      </w:r>
      <w:r w:rsidRPr="001A21E8">
        <w:rPr>
          <w:rFonts w:ascii="Tahoma" w:eastAsia="Tahoma" w:hAnsi="Tahoma" w:cs="Tahoma"/>
        </w:rPr>
        <w:t>pro</w:t>
      </w:r>
      <w:r w:rsidRPr="001A21E8">
        <w:rPr>
          <w:rFonts w:ascii="Tahoma" w:eastAsia="Tahoma" w:hAnsi="Tahoma" w:cs="Tahoma"/>
          <w:spacing w:val="3"/>
        </w:rPr>
        <w:t>p</w:t>
      </w:r>
      <w:r w:rsidRPr="001A21E8">
        <w:rPr>
          <w:rFonts w:ascii="Tahoma" w:eastAsia="Tahoma" w:hAnsi="Tahoma" w:cs="Tahoma"/>
        </w:rPr>
        <w:t>or</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n</w:t>
      </w:r>
      <w:r w:rsidRPr="001A21E8">
        <w:rPr>
          <w:rFonts w:ascii="Tahoma" w:eastAsia="Tahoma" w:hAnsi="Tahoma" w:cs="Tahoma"/>
        </w:rPr>
        <w:t>ie</w:t>
      </w:r>
      <w:r w:rsidRPr="001A21E8">
        <w:rPr>
          <w:rFonts w:ascii="Tahoma" w:eastAsia="Tahoma" w:hAnsi="Tahoma" w:cs="Tahoma"/>
          <w:spacing w:val="-14"/>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su</w:t>
      </w:r>
      <w:r w:rsidRPr="001A21E8">
        <w:rPr>
          <w:rFonts w:ascii="Tahoma" w:eastAsia="Tahoma" w:hAnsi="Tahoma" w:cs="Tahoma"/>
          <w:spacing w:val="-5"/>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u</w:t>
      </w:r>
      <w:r w:rsidRPr="001A21E8">
        <w:rPr>
          <w:rFonts w:ascii="Tahoma" w:eastAsia="Tahoma" w:hAnsi="Tahoma" w:cs="Tahoma"/>
        </w:rPr>
        <w:t>trz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1"/>
        </w:rPr>
        <w:t xml:space="preserve"> </w:t>
      </w:r>
      <w:r w:rsidRPr="001A21E8">
        <w:rPr>
          <w:rFonts w:ascii="Tahoma" w:eastAsia="Tahoma" w:hAnsi="Tahoma" w:cs="Tahoma"/>
          <w:spacing w:val="1"/>
        </w:rPr>
        <w:t>t</w:t>
      </w:r>
      <w:r w:rsidRPr="001A21E8">
        <w:rPr>
          <w:rFonts w:ascii="Tahoma" w:eastAsia="Tahoma" w:hAnsi="Tahoma" w:cs="Tahoma"/>
        </w:rPr>
        <w:t>r</w:t>
      </w:r>
      <w:r w:rsidRPr="001A21E8">
        <w:rPr>
          <w:rFonts w:ascii="Tahoma" w:eastAsia="Tahoma" w:hAnsi="Tahoma" w:cs="Tahoma"/>
          <w:spacing w:val="1"/>
        </w:rPr>
        <w:t>wa</w:t>
      </w:r>
      <w:r w:rsidRPr="001A21E8">
        <w:rPr>
          <w:rFonts w:ascii="Tahoma" w:eastAsia="Tahoma" w:hAnsi="Tahoma" w:cs="Tahoma"/>
        </w:rPr>
        <w:t>łoś</w:t>
      </w:r>
      <w:r w:rsidRPr="001A21E8">
        <w:rPr>
          <w:rFonts w:ascii="Tahoma" w:eastAsia="Tahoma" w:hAnsi="Tahoma" w:cs="Tahoma"/>
          <w:spacing w:val="-1"/>
        </w:rPr>
        <w:t>c</w:t>
      </w:r>
      <w:r w:rsidR="006B5F2C">
        <w:rPr>
          <w:rFonts w:ascii="Tahoma" w:eastAsia="Tahoma" w:hAnsi="Tahoma" w:cs="Tahoma"/>
        </w:rPr>
        <w:t xml:space="preserve">i. </w:t>
      </w:r>
    </w:p>
    <w:p w14:paraId="3DCD7884" w14:textId="01757010" w:rsidR="00470F03" w:rsidRDefault="0070778E" w:rsidP="003016F6">
      <w:pPr>
        <w:pStyle w:val="Akapitzlist"/>
        <w:numPr>
          <w:ilvl w:val="0"/>
          <w:numId w:val="22"/>
        </w:numPr>
        <w:tabs>
          <w:tab w:val="clear" w:pos="360"/>
          <w:tab w:val="num" w:pos="426"/>
        </w:tabs>
        <w:spacing w:line="276" w:lineRule="auto"/>
        <w:ind w:left="426" w:right="14" w:hanging="426"/>
        <w:jc w:val="both"/>
        <w:rPr>
          <w:rFonts w:ascii="Tahoma" w:eastAsia="Tahoma" w:hAnsi="Tahoma" w:cs="Tahoma"/>
          <w:b/>
        </w:rPr>
      </w:pPr>
      <w:r w:rsidRPr="00470F03">
        <w:rPr>
          <w:rFonts w:ascii="Tahoma" w:eastAsia="Tahoma" w:hAnsi="Tahoma" w:cs="Tahoma"/>
          <w:spacing w:val="-1"/>
        </w:rPr>
        <w:t xml:space="preserve">W przypadku, gdy wniosek o dofinansowanie przewiduje trwałość Projektu lub rezultatów, Beneficjent przesyła za pośrednictwem SL2014 w terminie do 30 dni kalendarzowych liczonych </w:t>
      </w:r>
      <w:r w:rsidRPr="00470F03">
        <w:rPr>
          <w:rFonts w:ascii="Tahoma" w:eastAsia="Tahoma" w:hAnsi="Tahoma" w:cs="Tahoma"/>
          <w:spacing w:val="-1"/>
        </w:rPr>
        <w:br/>
        <w:t>od dnia zakończenia pierwszego i każdego kolejnego roku trwałości, sprawozdanie potwierdzające zachowanie trwałości Projektu lub rezultatów</w:t>
      </w:r>
      <w:r w:rsidR="00155851" w:rsidRPr="00470F03">
        <w:rPr>
          <w:rStyle w:val="Odwoanieprzypisudolnego"/>
          <w:rFonts w:ascii="Tahoma" w:eastAsia="Tahoma" w:hAnsi="Tahoma" w:cs="Tahoma"/>
        </w:rPr>
        <w:footnoteReference w:id="56"/>
      </w:r>
    </w:p>
    <w:p w14:paraId="0CE9C238" w14:textId="77777777" w:rsidR="00820FBB" w:rsidRPr="00470F03" w:rsidRDefault="00820FBB" w:rsidP="00470F03">
      <w:pPr>
        <w:rPr>
          <w:rFonts w:eastAsia="Tahoma"/>
        </w:rPr>
      </w:pPr>
    </w:p>
    <w:p w14:paraId="13EEF40B" w14:textId="77777777" w:rsidR="00325345" w:rsidRPr="001A21E8" w:rsidRDefault="00325345" w:rsidP="00F10027">
      <w:pPr>
        <w:spacing w:line="276" w:lineRule="auto"/>
        <w:ind w:left="426" w:right="14" w:hanging="426"/>
        <w:jc w:val="center"/>
        <w:rPr>
          <w:rFonts w:ascii="Tahoma" w:eastAsia="Tahoma" w:hAnsi="Tahoma" w:cs="Tahoma"/>
          <w:sz w:val="13"/>
          <w:szCs w:val="13"/>
        </w:rPr>
      </w:pPr>
      <w:r w:rsidRPr="001A21E8">
        <w:rPr>
          <w:rFonts w:ascii="Tahoma" w:eastAsia="Tahoma" w:hAnsi="Tahoma" w:cs="Tahoma"/>
          <w:b/>
        </w:rPr>
        <w:t>Kon</w:t>
      </w:r>
      <w:r w:rsidRPr="001A21E8">
        <w:rPr>
          <w:rFonts w:ascii="Tahoma" w:eastAsia="Tahoma" w:hAnsi="Tahoma" w:cs="Tahoma"/>
          <w:b/>
          <w:spacing w:val="1"/>
        </w:rPr>
        <w:t>t</w:t>
      </w:r>
      <w:r w:rsidRPr="001A21E8">
        <w:rPr>
          <w:rFonts w:ascii="Tahoma" w:eastAsia="Tahoma" w:hAnsi="Tahoma" w:cs="Tahoma"/>
          <w:b/>
        </w:rPr>
        <w:t>ro</w:t>
      </w:r>
      <w:r w:rsidRPr="001A21E8">
        <w:rPr>
          <w:rFonts w:ascii="Tahoma" w:eastAsia="Tahoma" w:hAnsi="Tahoma" w:cs="Tahoma"/>
          <w:b/>
          <w:spacing w:val="-1"/>
        </w:rPr>
        <w:t>l</w:t>
      </w:r>
      <w:r w:rsidRPr="001A21E8">
        <w:rPr>
          <w:rFonts w:ascii="Tahoma" w:eastAsia="Tahoma" w:hAnsi="Tahoma" w:cs="Tahoma"/>
          <w:b/>
        </w:rPr>
        <w:t>a</w:t>
      </w:r>
      <w:r w:rsidRPr="001A21E8">
        <w:rPr>
          <w:rFonts w:ascii="Tahoma" w:eastAsia="Tahoma" w:hAnsi="Tahoma" w:cs="Tahoma"/>
          <w:b/>
          <w:spacing w:val="-7"/>
        </w:rPr>
        <w:t xml:space="preserve"> </w:t>
      </w:r>
      <w:r w:rsidRPr="001A21E8">
        <w:rPr>
          <w:rFonts w:ascii="Tahoma" w:eastAsia="Tahoma" w:hAnsi="Tahoma" w:cs="Tahoma"/>
          <w:b/>
        </w:rPr>
        <w:t>i</w:t>
      </w:r>
      <w:r w:rsidRPr="001A21E8">
        <w:rPr>
          <w:rFonts w:ascii="Tahoma" w:eastAsia="Tahoma" w:hAnsi="Tahoma" w:cs="Tahoma"/>
          <w:b/>
          <w:spacing w:val="-2"/>
        </w:rPr>
        <w:t xml:space="preserve"> </w:t>
      </w:r>
      <w:r w:rsidRPr="00FB6CAA">
        <w:rPr>
          <w:rFonts w:ascii="Tahoma" w:eastAsia="Tahoma" w:hAnsi="Tahoma" w:cs="Tahoma"/>
          <w:b/>
        </w:rPr>
        <w:t>audy</w:t>
      </w:r>
      <w:r w:rsidR="00051F06" w:rsidRPr="00FB6CAA">
        <w:rPr>
          <w:rFonts w:ascii="Tahoma" w:eastAsia="Tahoma" w:hAnsi="Tahoma" w:cs="Tahoma"/>
          <w:b/>
        </w:rPr>
        <w:t>t</w:t>
      </w:r>
      <w:r w:rsidR="00051F06" w:rsidRPr="001A21E8">
        <w:rPr>
          <w:rStyle w:val="Odwoanieprzypisudolnego"/>
          <w:rFonts w:ascii="Tahoma" w:eastAsia="Tahoma" w:hAnsi="Tahoma" w:cs="Tahoma"/>
          <w:b/>
          <w:spacing w:val="3"/>
          <w:w w:val="99"/>
        </w:rPr>
        <w:footnoteReference w:id="57"/>
      </w:r>
    </w:p>
    <w:p w14:paraId="5114F48E" w14:textId="3521BD03" w:rsidR="00325345" w:rsidRPr="001A21E8" w:rsidRDefault="00325345" w:rsidP="00F10027">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026023">
        <w:rPr>
          <w:rFonts w:ascii="Tahoma" w:eastAsia="Tahoma" w:hAnsi="Tahoma" w:cs="Tahoma"/>
        </w:rPr>
        <w:t>19</w:t>
      </w:r>
      <w:r w:rsidRPr="001A21E8">
        <w:rPr>
          <w:rFonts w:ascii="Tahoma" w:eastAsia="Tahoma" w:hAnsi="Tahoma" w:cs="Tahoma"/>
          <w:w w:val="99"/>
        </w:rPr>
        <w:t>.</w:t>
      </w:r>
    </w:p>
    <w:p w14:paraId="35FDACE4" w14:textId="77777777" w:rsidR="00942F4E" w:rsidRPr="001A21E8" w:rsidRDefault="00280ADA" w:rsidP="005100BA">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position w:val="-1"/>
        </w:rPr>
        <w:t>B</w:t>
      </w:r>
      <w:r w:rsidRPr="001A21E8">
        <w:rPr>
          <w:rFonts w:ascii="Tahoma" w:eastAsia="Tahoma" w:hAnsi="Tahoma" w:cs="Tahoma"/>
          <w:spacing w:val="1"/>
          <w:position w:val="-1"/>
        </w:rPr>
        <w:t>e</w:t>
      </w:r>
      <w:r w:rsidRPr="001A21E8">
        <w:rPr>
          <w:rFonts w:ascii="Tahoma" w:eastAsia="Tahoma" w:hAnsi="Tahoma" w:cs="Tahoma"/>
          <w:spacing w:val="-1"/>
          <w:position w:val="-1"/>
        </w:rPr>
        <w:t>n</w:t>
      </w:r>
      <w:r w:rsidRPr="001A21E8">
        <w:rPr>
          <w:rFonts w:ascii="Tahoma" w:eastAsia="Tahoma" w:hAnsi="Tahoma" w:cs="Tahoma"/>
          <w:spacing w:val="1"/>
          <w:position w:val="-1"/>
        </w:rPr>
        <w:t>e</w:t>
      </w:r>
      <w:r w:rsidRPr="001A21E8">
        <w:rPr>
          <w:rFonts w:ascii="Tahoma" w:eastAsia="Tahoma" w:hAnsi="Tahoma" w:cs="Tahoma"/>
          <w:spacing w:val="-1"/>
          <w:position w:val="-1"/>
        </w:rPr>
        <w:t>f</w:t>
      </w:r>
      <w:r w:rsidRPr="001A21E8">
        <w:rPr>
          <w:rFonts w:ascii="Tahoma" w:eastAsia="Tahoma" w:hAnsi="Tahoma" w:cs="Tahoma"/>
          <w:spacing w:val="2"/>
          <w:position w:val="-1"/>
        </w:rPr>
        <w:t>i</w:t>
      </w:r>
      <w:r w:rsidRPr="001A21E8">
        <w:rPr>
          <w:rFonts w:ascii="Tahoma" w:eastAsia="Tahoma" w:hAnsi="Tahoma" w:cs="Tahoma"/>
          <w:spacing w:val="-1"/>
          <w:position w:val="-1"/>
        </w:rPr>
        <w:t>cj</w:t>
      </w:r>
      <w:r w:rsidRPr="001A21E8">
        <w:rPr>
          <w:rFonts w:ascii="Tahoma" w:eastAsia="Tahoma" w:hAnsi="Tahoma" w:cs="Tahoma"/>
          <w:spacing w:val="3"/>
          <w:position w:val="-1"/>
        </w:rPr>
        <w:t>e</w:t>
      </w:r>
      <w:r w:rsidRPr="001A21E8">
        <w:rPr>
          <w:rFonts w:ascii="Tahoma" w:eastAsia="Tahoma" w:hAnsi="Tahoma" w:cs="Tahoma"/>
          <w:spacing w:val="-1"/>
          <w:position w:val="-1"/>
        </w:rPr>
        <w:t>n</w:t>
      </w:r>
      <w:r w:rsidRPr="001A21E8">
        <w:rPr>
          <w:rFonts w:ascii="Tahoma" w:eastAsia="Tahoma" w:hAnsi="Tahoma" w:cs="Tahoma"/>
          <w:position w:val="-1"/>
        </w:rPr>
        <w:t>t</w:t>
      </w:r>
      <w:r w:rsidRPr="001A21E8">
        <w:rPr>
          <w:rFonts w:ascii="Tahoma" w:eastAsia="Tahoma" w:hAnsi="Tahoma" w:cs="Tahoma"/>
          <w:spacing w:val="-9"/>
          <w:position w:val="-1"/>
        </w:rPr>
        <w:t xml:space="preserve"> </w:t>
      </w:r>
      <w:r w:rsidRPr="001A21E8">
        <w:rPr>
          <w:rFonts w:ascii="Tahoma" w:eastAsia="Tahoma" w:hAnsi="Tahoma" w:cs="Tahoma"/>
          <w:position w:val="-1"/>
        </w:rPr>
        <w:t>zobo</w:t>
      </w:r>
      <w:r w:rsidRPr="001A21E8">
        <w:rPr>
          <w:rFonts w:ascii="Tahoma" w:eastAsia="Tahoma" w:hAnsi="Tahoma" w:cs="Tahoma"/>
          <w:spacing w:val="1"/>
          <w:position w:val="-1"/>
        </w:rPr>
        <w:t>w</w:t>
      </w:r>
      <w:r w:rsidRPr="001A21E8">
        <w:rPr>
          <w:rFonts w:ascii="Tahoma" w:eastAsia="Tahoma" w:hAnsi="Tahoma" w:cs="Tahoma"/>
          <w:position w:val="-1"/>
        </w:rPr>
        <w:t>i</w:t>
      </w:r>
      <w:r w:rsidRPr="001A21E8">
        <w:rPr>
          <w:rFonts w:ascii="Tahoma" w:eastAsia="Tahoma" w:hAnsi="Tahoma" w:cs="Tahoma"/>
          <w:spacing w:val="1"/>
          <w:position w:val="-1"/>
        </w:rPr>
        <w:t>ą</w:t>
      </w:r>
      <w:r w:rsidRPr="001A21E8">
        <w:rPr>
          <w:rFonts w:ascii="Tahoma" w:eastAsia="Tahoma" w:hAnsi="Tahoma" w:cs="Tahoma"/>
          <w:position w:val="-1"/>
        </w:rPr>
        <w:t>zu</w:t>
      </w:r>
      <w:r w:rsidRPr="001A21E8">
        <w:rPr>
          <w:rFonts w:ascii="Tahoma" w:eastAsia="Tahoma" w:hAnsi="Tahoma" w:cs="Tahoma"/>
          <w:spacing w:val="-1"/>
          <w:position w:val="-1"/>
        </w:rPr>
        <w:t>j</w:t>
      </w:r>
      <w:r w:rsidRPr="001A21E8">
        <w:rPr>
          <w:rFonts w:ascii="Tahoma" w:eastAsia="Tahoma" w:hAnsi="Tahoma" w:cs="Tahoma"/>
          <w:position w:val="-1"/>
        </w:rPr>
        <w:t>e</w:t>
      </w:r>
      <w:r w:rsidRPr="001A21E8">
        <w:rPr>
          <w:rFonts w:ascii="Tahoma" w:eastAsia="Tahoma" w:hAnsi="Tahoma" w:cs="Tahoma"/>
          <w:spacing w:val="-11"/>
          <w:position w:val="-1"/>
        </w:rPr>
        <w:t xml:space="preserve"> </w:t>
      </w:r>
      <w:r w:rsidRPr="001A21E8">
        <w:rPr>
          <w:rFonts w:ascii="Tahoma" w:eastAsia="Tahoma" w:hAnsi="Tahoma" w:cs="Tahoma"/>
          <w:position w:val="-1"/>
        </w:rPr>
        <w:t>się</w:t>
      </w:r>
      <w:r w:rsidRPr="001A21E8">
        <w:rPr>
          <w:rFonts w:ascii="Tahoma" w:eastAsia="Tahoma" w:hAnsi="Tahoma" w:cs="Tahoma"/>
          <w:spacing w:val="1"/>
          <w:position w:val="-1"/>
        </w:rPr>
        <w:t xml:space="preserve"> </w:t>
      </w:r>
      <w:r w:rsidRPr="001A21E8">
        <w:rPr>
          <w:rFonts w:ascii="Tahoma" w:eastAsia="Tahoma" w:hAnsi="Tahoma" w:cs="Tahoma"/>
          <w:position w:val="-1"/>
        </w:rPr>
        <w:t>do:</w:t>
      </w:r>
    </w:p>
    <w:p w14:paraId="1D96F0DB" w14:textId="77777777" w:rsidR="008E5DAD" w:rsidRDefault="00280ADA" w:rsidP="000E63B7">
      <w:pPr>
        <w:pStyle w:val="Akapitzlist"/>
        <w:numPr>
          <w:ilvl w:val="0"/>
          <w:numId w:val="57"/>
        </w:numPr>
        <w:spacing w:line="276" w:lineRule="auto"/>
        <w:ind w:left="851" w:right="14" w:hanging="425"/>
        <w:jc w:val="both"/>
        <w:rPr>
          <w:rFonts w:ascii="Tahoma" w:eastAsia="Tahoma" w:hAnsi="Tahoma" w:cs="Tahoma"/>
        </w:rPr>
      </w:pP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z</w:t>
      </w:r>
      <w:r w:rsidRPr="008E5DAD">
        <w:rPr>
          <w:rFonts w:ascii="Tahoma" w:eastAsia="Tahoma" w:hAnsi="Tahoma" w:cs="Tahoma"/>
          <w:spacing w:val="1"/>
        </w:rPr>
        <w:t>w</w:t>
      </w:r>
      <w:r w:rsidRPr="008E5DAD">
        <w:rPr>
          <w:rFonts w:ascii="Tahoma" w:eastAsia="Tahoma" w:hAnsi="Tahoma" w:cs="Tahoma"/>
        </w:rPr>
        <w:t>ło</w:t>
      </w:r>
      <w:r w:rsidRPr="008E5DAD">
        <w:rPr>
          <w:rFonts w:ascii="Tahoma" w:eastAsia="Tahoma" w:hAnsi="Tahoma" w:cs="Tahoma"/>
          <w:spacing w:val="-1"/>
        </w:rPr>
        <w:t>c</w:t>
      </w:r>
      <w:r w:rsidRPr="008E5DAD">
        <w:rPr>
          <w:rFonts w:ascii="Tahoma" w:eastAsia="Tahoma" w:hAnsi="Tahoma" w:cs="Tahoma"/>
        </w:rPr>
        <w:t>zne</w:t>
      </w:r>
      <w:r w:rsidRPr="008E5DAD">
        <w:rPr>
          <w:rFonts w:ascii="Tahoma" w:eastAsia="Tahoma" w:hAnsi="Tahoma" w:cs="Tahoma"/>
          <w:spacing w:val="3"/>
        </w:rPr>
        <w:t>g</w:t>
      </w:r>
      <w:r w:rsidRPr="008E5DAD">
        <w:rPr>
          <w:rFonts w:ascii="Tahoma" w:eastAsia="Tahoma" w:hAnsi="Tahoma" w:cs="Tahoma"/>
        </w:rPr>
        <w:t>o i</w:t>
      </w:r>
      <w:r w:rsidRPr="008E5DAD">
        <w:rPr>
          <w:rFonts w:ascii="Tahoma" w:eastAsia="Tahoma" w:hAnsi="Tahoma" w:cs="Tahoma"/>
          <w:spacing w:val="-1"/>
        </w:rPr>
        <w:t>nf</w:t>
      </w:r>
      <w:r w:rsidRPr="008E5DAD">
        <w:rPr>
          <w:rFonts w:ascii="Tahoma" w:eastAsia="Tahoma" w:hAnsi="Tahoma" w:cs="Tahoma"/>
        </w:rPr>
        <w:t>or</w:t>
      </w:r>
      <w:r w:rsidRPr="008E5DAD">
        <w:rPr>
          <w:rFonts w:ascii="Tahoma" w:eastAsia="Tahoma" w:hAnsi="Tahoma" w:cs="Tahoma"/>
          <w:spacing w:val="1"/>
        </w:rPr>
        <w:t>m</w:t>
      </w:r>
      <w:r w:rsidRPr="008E5DAD">
        <w:rPr>
          <w:rFonts w:ascii="Tahoma" w:eastAsia="Tahoma" w:hAnsi="Tahoma" w:cs="Tahoma"/>
        </w:rPr>
        <w:t>o</w:t>
      </w:r>
      <w:r w:rsidRPr="008E5DAD">
        <w:rPr>
          <w:rFonts w:ascii="Tahoma" w:eastAsia="Tahoma" w:hAnsi="Tahoma" w:cs="Tahoma"/>
          <w:spacing w:val="-2"/>
        </w:rPr>
        <w:t>w</w:t>
      </w:r>
      <w:r w:rsidRPr="008E5DAD">
        <w:rPr>
          <w:rFonts w:ascii="Tahoma" w:eastAsia="Tahoma" w:hAnsi="Tahoma" w:cs="Tahoma"/>
          <w:spacing w:val="3"/>
        </w:rPr>
        <w:t>a</w:t>
      </w:r>
      <w:r w:rsidRPr="008E5DAD">
        <w:rPr>
          <w:rFonts w:ascii="Tahoma" w:eastAsia="Tahoma" w:hAnsi="Tahoma" w:cs="Tahoma"/>
          <w:spacing w:val="-1"/>
        </w:rPr>
        <w:t>n</w:t>
      </w:r>
      <w:r w:rsidRPr="008E5DAD">
        <w:rPr>
          <w:rFonts w:ascii="Tahoma" w:eastAsia="Tahoma" w:hAnsi="Tahoma" w:cs="Tahoma"/>
          <w:spacing w:val="2"/>
        </w:rPr>
        <w:t>i</w:t>
      </w:r>
      <w:r w:rsidRPr="008E5DAD">
        <w:rPr>
          <w:rFonts w:ascii="Tahoma" w:eastAsia="Tahoma" w:hAnsi="Tahoma" w:cs="Tahoma"/>
        </w:rPr>
        <w:t>a IZ o probl</w:t>
      </w:r>
      <w:r w:rsidRPr="008E5DAD">
        <w:rPr>
          <w:rFonts w:ascii="Tahoma" w:eastAsia="Tahoma" w:hAnsi="Tahoma" w:cs="Tahoma"/>
          <w:spacing w:val="1"/>
        </w:rPr>
        <w:t>e</w:t>
      </w:r>
      <w:r w:rsidRPr="008E5DAD">
        <w:rPr>
          <w:rFonts w:ascii="Tahoma" w:eastAsia="Tahoma" w:hAnsi="Tahoma" w:cs="Tahoma"/>
        </w:rPr>
        <w:t>m</w:t>
      </w:r>
      <w:r w:rsidRPr="008E5DAD">
        <w:rPr>
          <w:rFonts w:ascii="Tahoma" w:eastAsia="Tahoma" w:hAnsi="Tahoma" w:cs="Tahoma"/>
          <w:spacing w:val="1"/>
        </w:rPr>
        <w:t>a</w:t>
      </w:r>
      <w:r w:rsidRPr="008E5DAD">
        <w:rPr>
          <w:rFonts w:ascii="Tahoma" w:eastAsia="Tahoma" w:hAnsi="Tahoma" w:cs="Tahoma"/>
          <w:spacing w:val="-1"/>
        </w:rPr>
        <w:t>c</w:t>
      </w:r>
      <w:r w:rsidRPr="008E5DAD">
        <w:rPr>
          <w:rFonts w:ascii="Tahoma" w:eastAsia="Tahoma" w:hAnsi="Tahoma" w:cs="Tahoma"/>
        </w:rPr>
        <w:t>h</w:t>
      </w:r>
      <w:r w:rsidRPr="008E5DAD">
        <w:rPr>
          <w:rFonts w:ascii="Tahoma" w:eastAsia="Tahoma" w:hAnsi="Tahoma" w:cs="Tahoma"/>
          <w:spacing w:val="6"/>
        </w:rPr>
        <w:t xml:space="preserve"> </w:t>
      </w:r>
      <w:r w:rsidRPr="008E5DAD">
        <w:rPr>
          <w:rFonts w:ascii="Tahoma" w:eastAsia="Tahoma" w:hAnsi="Tahoma" w:cs="Tahoma"/>
        </w:rPr>
        <w:t>w r</w:t>
      </w:r>
      <w:r w:rsidRPr="008E5DAD">
        <w:rPr>
          <w:rFonts w:ascii="Tahoma" w:eastAsia="Tahoma" w:hAnsi="Tahoma" w:cs="Tahoma"/>
          <w:spacing w:val="1"/>
        </w:rPr>
        <w:t>ea</w:t>
      </w:r>
      <w:r w:rsidRPr="008E5DAD">
        <w:rPr>
          <w:rFonts w:ascii="Tahoma" w:eastAsia="Tahoma" w:hAnsi="Tahoma" w:cs="Tahoma"/>
        </w:rPr>
        <w:t>liz</w:t>
      </w:r>
      <w:r w:rsidRPr="008E5DAD">
        <w:rPr>
          <w:rFonts w:ascii="Tahoma" w:eastAsia="Tahoma" w:hAnsi="Tahoma" w:cs="Tahoma"/>
          <w:spacing w:val="1"/>
        </w:rPr>
        <w:t>a</w:t>
      </w:r>
      <w:r w:rsidRPr="008E5DAD">
        <w:rPr>
          <w:rFonts w:ascii="Tahoma" w:eastAsia="Tahoma" w:hAnsi="Tahoma" w:cs="Tahoma"/>
          <w:spacing w:val="-1"/>
        </w:rPr>
        <w:t>cj</w:t>
      </w:r>
      <w:r w:rsidRPr="008E5DAD">
        <w:rPr>
          <w:rFonts w:ascii="Tahoma" w:eastAsia="Tahoma" w:hAnsi="Tahoma" w:cs="Tahoma"/>
        </w:rPr>
        <w:t>i</w:t>
      </w:r>
      <w:r w:rsidRPr="008E5DAD">
        <w:rPr>
          <w:rFonts w:ascii="Tahoma" w:eastAsia="Tahoma" w:hAnsi="Tahoma" w:cs="Tahoma"/>
          <w:spacing w:val="9"/>
        </w:rPr>
        <w:t xml:space="preserve"> </w:t>
      </w:r>
      <w:r w:rsidRPr="008E5DAD">
        <w:rPr>
          <w:rFonts w:ascii="Tahoma" w:eastAsia="Tahoma" w:hAnsi="Tahoma" w:cs="Tahoma"/>
          <w:spacing w:val="4"/>
        </w:rPr>
        <w:t>p</w:t>
      </w:r>
      <w:r w:rsidRPr="008E5DAD">
        <w:rPr>
          <w:rFonts w:ascii="Tahoma" w:eastAsia="Tahoma" w:hAnsi="Tahoma" w:cs="Tahoma"/>
        </w:rPr>
        <w:t>ro</w:t>
      </w:r>
      <w:r w:rsidRPr="008E5DAD">
        <w:rPr>
          <w:rFonts w:ascii="Tahoma" w:eastAsia="Tahoma" w:hAnsi="Tahoma" w:cs="Tahoma"/>
          <w:spacing w:val="-1"/>
        </w:rPr>
        <w:t>j</w:t>
      </w:r>
      <w:r w:rsidRPr="008E5DAD">
        <w:rPr>
          <w:rFonts w:ascii="Tahoma" w:eastAsia="Tahoma" w:hAnsi="Tahoma" w:cs="Tahoma"/>
          <w:spacing w:val="1"/>
        </w:rPr>
        <w:t>e</w:t>
      </w:r>
      <w:r w:rsidRPr="008E5DAD">
        <w:rPr>
          <w:rFonts w:ascii="Tahoma" w:eastAsia="Tahoma" w:hAnsi="Tahoma" w:cs="Tahoma"/>
          <w:spacing w:val="-1"/>
        </w:rPr>
        <w:t>k</w:t>
      </w:r>
      <w:r w:rsidRPr="008E5DAD">
        <w:rPr>
          <w:rFonts w:ascii="Tahoma" w:eastAsia="Tahoma" w:hAnsi="Tahoma" w:cs="Tahoma"/>
        </w:rPr>
        <w:t>t</w:t>
      </w:r>
      <w:r w:rsidRPr="008E5DAD">
        <w:rPr>
          <w:rFonts w:ascii="Tahoma" w:eastAsia="Tahoma" w:hAnsi="Tahoma" w:cs="Tahoma"/>
          <w:spacing w:val="-1"/>
        </w:rPr>
        <w:t>u</w:t>
      </w:r>
      <w:r w:rsidRPr="008E5DAD">
        <w:rPr>
          <w:rFonts w:ascii="Tahoma" w:eastAsia="Tahoma" w:hAnsi="Tahoma" w:cs="Tahoma"/>
        </w:rPr>
        <w:t>, w</w:t>
      </w:r>
      <w:r w:rsidRPr="008E5DAD">
        <w:rPr>
          <w:rFonts w:ascii="Tahoma" w:eastAsia="Tahoma" w:hAnsi="Tahoma" w:cs="Tahoma"/>
          <w:spacing w:val="1"/>
        </w:rPr>
        <w:t xml:space="preserve"> </w:t>
      </w:r>
      <w:r w:rsidRPr="008E5DAD">
        <w:rPr>
          <w:rFonts w:ascii="Tahoma" w:eastAsia="Tahoma" w:hAnsi="Tahoma" w:cs="Tahoma"/>
        </w:rPr>
        <w:t>szcz</w:t>
      </w:r>
      <w:r w:rsidRPr="008E5DAD">
        <w:rPr>
          <w:rFonts w:ascii="Tahoma" w:eastAsia="Tahoma" w:hAnsi="Tahoma" w:cs="Tahoma"/>
          <w:spacing w:val="1"/>
        </w:rPr>
        <w:t>e</w:t>
      </w:r>
      <w:r w:rsidRPr="008E5DAD">
        <w:rPr>
          <w:rFonts w:ascii="Tahoma" w:eastAsia="Tahoma" w:hAnsi="Tahoma" w:cs="Tahoma"/>
        </w:rPr>
        <w:t>gól</w:t>
      </w:r>
      <w:r w:rsidRPr="008E5DAD">
        <w:rPr>
          <w:rFonts w:ascii="Tahoma" w:eastAsia="Tahoma" w:hAnsi="Tahoma" w:cs="Tahoma"/>
          <w:spacing w:val="-1"/>
        </w:rPr>
        <w:t>n</w:t>
      </w:r>
      <w:r w:rsidRPr="008E5DAD">
        <w:rPr>
          <w:rFonts w:ascii="Tahoma" w:eastAsia="Tahoma" w:hAnsi="Tahoma" w:cs="Tahoma"/>
        </w:rPr>
        <w:t>oś</w:t>
      </w:r>
      <w:r w:rsidRPr="008E5DAD">
        <w:rPr>
          <w:rFonts w:ascii="Tahoma" w:eastAsia="Tahoma" w:hAnsi="Tahoma" w:cs="Tahoma"/>
          <w:spacing w:val="-1"/>
        </w:rPr>
        <w:t>c</w:t>
      </w:r>
      <w:r w:rsidRPr="008E5DAD">
        <w:rPr>
          <w:rFonts w:ascii="Tahoma" w:eastAsia="Tahoma" w:hAnsi="Tahoma" w:cs="Tahoma"/>
        </w:rPr>
        <w:t>i</w:t>
      </w:r>
      <w:r w:rsidR="008D670E" w:rsidRPr="008E5DAD">
        <w:rPr>
          <w:rFonts w:ascii="Tahoma" w:eastAsia="Tahoma" w:hAnsi="Tahoma" w:cs="Tahoma"/>
        </w:rPr>
        <w:t xml:space="preserve"> </w:t>
      </w:r>
      <w:r w:rsidR="00820FBB" w:rsidRPr="008E5DAD">
        <w:rPr>
          <w:rFonts w:ascii="Tahoma" w:eastAsia="Tahoma" w:hAnsi="Tahoma" w:cs="Tahoma"/>
        </w:rPr>
        <w:br/>
      </w:r>
      <w:r w:rsidRPr="008E5DAD">
        <w:rPr>
          <w:rFonts w:ascii="Tahoma" w:eastAsia="Tahoma" w:hAnsi="Tahoma" w:cs="Tahoma"/>
        </w:rPr>
        <w:t>o</w:t>
      </w:r>
      <w:r w:rsidRPr="008E5DAD">
        <w:rPr>
          <w:rFonts w:ascii="Tahoma" w:eastAsia="Tahoma" w:hAnsi="Tahoma" w:cs="Tahoma"/>
          <w:spacing w:val="-1"/>
        </w:rPr>
        <w:t xml:space="preserve"> </w:t>
      </w:r>
      <w:r w:rsidRPr="008E5DAD">
        <w:rPr>
          <w:rFonts w:ascii="Tahoma" w:eastAsia="Tahoma" w:hAnsi="Tahoma" w:cs="Tahoma"/>
        </w:rPr>
        <w:t>z</w:t>
      </w:r>
      <w:r w:rsidRPr="008E5DAD">
        <w:rPr>
          <w:rFonts w:ascii="Tahoma" w:eastAsia="Tahoma" w:hAnsi="Tahoma" w:cs="Tahoma"/>
          <w:spacing w:val="1"/>
        </w:rPr>
        <w:t>a</w:t>
      </w:r>
      <w:r w:rsidRPr="008E5DAD">
        <w:rPr>
          <w:rFonts w:ascii="Tahoma" w:eastAsia="Tahoma" w:hAnsi="Tahoma" w:cs="Tahoma"/>
        </w:rPr>
        <w:t>mi</w:t>
      </w:r>
      <w:r w:rsidRPr="008E5DAD">
        <w:rPr>
          <w:rFonts w:ascii="Tahoma" w:eastAsia="Tahoma" w:hAnsi="Tahoma" w:cs="Tahoma"/>
          <w:spacing w:val="1"/>
        </w:rPr>
        <w:t>a</w:t>
      </w:r>
      <w:r w:rsidRPr="008E5DAD">
        <w:rPr>
          <w:rFonts w:ascii="Tahoma" w:eastAsia="Tahoma" w:hAnsi="Tahoma" w:cs="Tahoma"/>
        </w:rPr>
        <w:t>rze</w:t>
      </w:r>
      <w:r w:rsidRPr="008E5DAD">
        <w:rPr>
          <w:rFonts w:ascii="Tahoma" w:eastAsia="Tahoma" w:hAnsi="Tahoma" w:cs="Tahoma"/>
          <w:spacing w:val="-8"/>
        </w:rPr>
        <w:t xml:space="preserve"> </w:t>
      </w:r>
      <w:r w:rsidRPr="008E5DAD">
        <w:rPr>
          <w:rFonts w:ascii="Tahoma" w:eastAsia="Tahoma" w:hAnsi="Tahoma" w:cs="Tahoma"/>
        </w:rPr>
        <w:t>z</w:t>
      </w:r>
      <w:r w:rsidRPr="008E5DAD">
        <w:rPr>
          <w:rFonts w:ascii="Tahoma" w:eastAsia="Tahoma" w:hAnsi="Tahoma" w:cs="Tahoma"/>
          <w:spacing w:val="1"/>
        </w:rPr>
        <w:t>a</w:t>
      </w:r>
      <w:r w:rsidRPr="008E5DAD">
        <w:rPr>
          <w:rFonts w:ascii="Tahoma" w:eastAsia="Tahoma" w:hAnsi="Tahoma" w:cs="Tahoma"/>
        </w:rPr>
        <w:t>pr</w:t>
      </w:r>
      <w:r w:rsidRPr="008E5DAD">
        <w:rPr>
          <w:rFonts w:ascii="Tahoma" w:eastAsia="Tahoma" w:hAnsi="Tahoma" w:cs="Tahoma"/>
          <w:spacing w:val="1"/>
        </w:rPr>
        <w:t>ze</w:t>
      </w:r>
      <w:r w:rsidRPr="008E5DAD">
        <w:rPr>
          <w:rFonts w:ascii="Tahoma" w:eastAsia="Tahoma" w:hAnsi="Tahoma" w:cs="Tahoma"/>
        </w:rPr>
        <w:t>st</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ia</w:t>
      </w:r>
      <w:r w:rsidRPr="008E5DAD">
        <w:rPr>
          <w:rFonts w:ascii="Tahoma" w:eastAsia="Tahoma" w:hAnsi="Tahoma" w:cs="Tahoma"/>
          <w:spacing w:val="-10"/>
        </w:rPr>
        <w:t xml:space="preserve"> </w:t>
      </w:r>
      <w:r w:rsidRPr="008E5DAD">
        <w:rPr>
          <w:rFonts w:ascii="Tahoma" w:eastAsia="Tahoma" w:hAnsi="Tahoma" w:cs="Tahoma"/>
          <w:spacing w:val="-1"/>
        </w:rPr>
        <w:t>j</w:t>
      </w:r>
      <w:r w:rsidRPr="008E5DAD">
        <w:rPr>
          <w:rFonts w:ascii="Tahoma" w:eastAsia="Tahoma" w:hAnsi="Tahoma" w:cs="Tahoma"/>
          <w:spacing w:val="1"/>
        </w:rPr>
        <w:t>e</w:t>
      </w:r>
      <w:r w:rsidRPr="008E5DAD">
        <w:rPr>
          <w:rFonts w:ascii="Tahoma" w:eastAsia="Tahoma" w:hAnsi="Tahoma" w:cs="Tahoma"/>
          <w:spacing w:val="-2"/>
        </w:rPr>
        <w:t>g</w:t>
      </w:r>
      <w:r w:rsidRPr="008E5DAD">
        <w:rPr>
          <w:rFonts w:ascii="Tahoma" w:eastAsia="Tahoma" w:hAnsi="Tahoma" w:cs="Tahoma"/>
        </w:rPr>
        <w:t>o</w:t>
      </w:r>
      <w:r w:rsidRPr="008E5DAD">
        <w:rPr>
          <w:rFonts w:ascii="Tahoma" w:eastAsia="Tahoma" w:hAnsi="Tahoma" w:cs="Tahoma"/>
          <w:spacing w:val="-4"/>
        </w:rPr>
        <w:t xml:space="preserve"> </w:t>
      </w:r>
      <w:r w:rsidRPr="008E5DAD">
        <w:rPr>
          <w:rFonts w:ascii="Tahoma" w:eastAsia="Tahoma" w:hAnsi="Tahoma" w:cs="Tahoma"/>
        </w:rPr>
        <w:t>r</w:t>
      </w:r>
      <w:r w:rsidRPr="008E5DAD">
        <w:rPr>
          <w:rFonts w:ascii="Tahoma" w:eastAsia="Tahoma" w:hAnsi="Tahoma" w:cs="Tahoma"/>
          <w:spacing w:val="1"/>
        </w:rPr>
        <w:t>ea</w:t>
      </w:r>
      <w:r w:rsidRPr="008E5DAD">
        <w:rPr>
          <w:rFonts w:ascii="Tahoma" w:eastAsia="Tahoma" w:hAnsi="Tahoma" w:cs="Tahoma"/>
        </w:rPr>
        <w:t>liz</w:t>
      </w:r>
      <w:r w:rsidRPr="008E5DAD">
        <w:rPr>
          <w:rFonts w:ascii="Tahoma" w:eastAsia="Tahoma" w:hAnsi="Tahoma" w:cs="Tahoma"/>
          <w:spacing w:val="1"/>
        </w:rPr>
        <w:t>a</w:t>
      </w:r>
      <w:r w:rsidRPr="008E5DAD">
        <w:rPr>
          <w:rFonts w:ascii="Tahoma" w:eastAsia="Tahoma" w:hAnsi="Tahoma" w:cs="Tahoma"/>
          <w:spacing w:val="-1"/>
        </w:rPr>
        <w:t>cj</w:t>
      </w:r>
      <w:r w:rsidRPr="008E5DAD">
        <w:rPr>
          <w:rFonts w:ascii="Tahoma" w:eastAsia="Tahoma" w:hAnsi="Tahoma" w:cs="Tahoma"/>
        </w:rPr>
        <w:t>i;</w:t>
      </w:r>
    </w:p>
    <w:p w14:paraId="08A3E4CE" w14:textId="5F65F9F9" w:rsidR="008E5DAD" w:rsidRDefault="00280ADA" w:rsidP="000E63B7">
      <w:pPr>
        <w:pStyle w:val="Akapitzlist"/>
        <w:numPr>
          <w:ilvl w:val="0"/>
          <w:numId w:val="57"/>
        </w:numPr>
        <w:spacing w:line="276" w:lineRule="auto"/>
        <w:ind w:left="851" w:right="14" w:hanging="425"/>
        <w:jc w:val="both"/>
        <w:rPr>
          <w:rFonts w:ascii="Tahoma" w:eastAsia="Tahoma" w:hAnsi="Tahoma" w:cs="Tahoma"/>
        </w:rPr>
      </w:pPr>
      <w:r w:rsidRPr="008E5DAD">
        <w:rPr>
          <w:rFonts w:ascii="Tahoma" w:eastAsia="Tahoma" w:hAnsi="Tahoma" w:cs="Tahoma"/>
        </w:rPr>
        <w:t>pr</w:t>
      </w:r>
      <w:r w:rsidRPr="008E5DAD">
        <w:rPr>
          <w:rFonts w:ascii="Tahoma" w:eastAsia="Tahoma" w:hAnsi="Tahoma" w:cs="Tahoma"/>
          <w:spacing w:val="1"/>
        </w:rPr>
        <w:t>ze</w:t>
      </w:r>
      <w:r w:rsidRPr="008E5DAD">
        <w:rPr>
          <w:rFonts w:ascii="Tahoma" w:eastAsia="Tahoma" w:hAnsi="Tahoma" w:cs="Tahoma"/>
        </w:rPr>
        <w:t>sł</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ia</w:t>
      </w:r>
      <w:r w:rsidRPr="008E5DAD">
        <w:rPr>
          <w:rFonts w:ascii="Tahoma" w:eastAsia="Tahoma" w:hAnsi="Tahoma" w:cs="Tahoma"/>
          <w:spacing w:val="4"/>
        </w:rPr>
        <w:t xml:space="preserve"> </w:t>
      </w:r>
      <w:r w:rsidR="00360A3C" w:rsidRPr="008E5DAD">
        <w:rPr>
          <w:rFonts w:ascii="Tahoma" w:eastAsia="Tahoma" w:hAnsi="Tahoma" w:cs="Tahoma"/>
        </w:rPr>
        <w:t xml:space="preserve"> </w:t>
      </w:r>
      <w:r w:rsidR="00CF1D3F" w:rsidRPr="008E5DAD">
        <w:rPr>
          <w:rFonts w:ascii="Tahoma" w:eastAsia="Tahoma" w:hAnsi="Tahoma" w:cs="Tahoma"/>
        </w:rPr>
        <w:t xml:space="preserve">bezpośrednio do opiekuna projektu za pomocą SL2014 </w:t>
      </w:r>
      <w:r w:rsidRPr="008E5DAD">
        <w:rPr>
          <w:rFonts w:ascii="Tahoma" w:eastAsia="Tahoma" w:hAnsi="Tahoma" w:cs="Tahoma"/>
          <w:spacing w:val="-1"/>
        </w:rPr>
        <w:t>kw</w:t>
      </w:r>
      <w:r w:rsidRPr="008E5DAD">
        <w:rPr>
          <w:rFonts w:ascii="Tahoma" w:eastAsia="Tahoma" w:hAnsi="Tahoma" w:cs="Tahoma"/>
          <w:spacing w:val="1"/>
        </w:rPr>
        <w:t>a</w:t>
      </w:r>
      <w:r w:rsidRPr="008E5DAD">
        <w:rPr>
          <w:rFonts w:ascii="Tahoma" w:eastAsia="Tahoma" w:hAnsi="Tahoma" w:cs="Tahoma"/>
        </w:rPr>
        <w:t>r</w:t>
      </w:r>
      <w:r w:rsidRPr="008E5DAD">
        <w:rPr>
          <w:rFonts w:ascii="Tahoma" w:eastAsia="Tahoma" w:hAnsi="Tahoma" w:cs="Tahoma"/>
          <w:spacing w:val="1"/>
        </w:rPr>
        <w:t>ta</w:t>
      </w:r>
      <w:r w:rsidRPr="008E5DAD">
        <w:rPr>
          <w:rFonts w:ascii="Tahoma" w:eastAsia="Tahoma" w:hAnsi="Tahoma" w:cs="Tahoma"/>
        </w:rPr>
        <w:t>l</w:t>
      </w:r>
      <w:r w:rsidRPr="008E5DAD">
        <w:rPr>
          <w:rFonts w:ascii="Tahoma" w:eastAsia="Tahoma" w:hAnsi="Tahoma" w:cs="Tahoma"/>
          <w:spacing w:val="-1"/>
        </w:rPr>
        <w:t>n</w:t>
      </w:r>
      <w:r w:rsidRPr="008E5DAD">
        <w:rPr>
          <w:rFonts w:ascii="Tahoma" w:eastAsia="Tahoma" w:hAnsi="Tahoma" w:cs="Tahoma"/>
          <w:spacing w:val="-3"/>
        </w:rPr>
        <w:t>y</w:t>
      </w:r>
      <w:r w:rsidRPr="008E5DAD">
        <w:rPr>
          <w:rFonts w:ascii="Tahoma" w:eastAsia="Tahoma" w:hAnsi="Tahoma" w:cs="Tahoma"/>
          <w:spacing w:val="2"/>
        </w:rPr>
        <w:t>c</w:t>
      </w:r>
      <w:r w:rsidRPr="008E5DAD">
        <w:rPr>
          <w:rFonts w:ascii="Tahoma" w:eastAsia="Tahoma" w:hAnsi="Tahoma" w:cs="Tahoma"/>
        </w:rPr>
        <w:t>h</w:t>
      </w:r>
      <w:r w:rsidRPr="008E5DAD">
        <w:rPr>
          <w:rFonts w:ascii="Tahoma" w:eastAsia="Tahoma" w:hAnsi="Tahoma" w:cs="Tahoma"/>
          <w:spacing w:val="3"/>
        </w:rPr>
        <w:t xml:space="preserve"> </w:t>
      </w:r>
      <w:r w:rsidRPr="008E5DAD">
        <w:rPr>
          <w:rFonts w:ascii="Tahoma" w:eastAsia="Tahoma" w:hAnsi="Tahoma" w:cs="Tahoma"/>
          <w:spacing w:val="-1"/>
        </w:rPr>
        <w:t>h</w:t>
      </w:r>
      <w:r w:rsidRPr="008E5DAD">
        <w:rPr>
          <w:rFonts w:ascii="Tahoma" w:eastAsia="Tahoma" w:hAnsi="Tahoma" w:cs="Tahoma"/>
          <w:spacing w:val="1"/>
        </w:rPr>
        <w:t>a</w:t>
      </w:r>
      <w:r w:rsidRPr="008E5DAD">
        <w:rPr>
          <w:rFonts w:ascii="Tahoma" w:eastAsia="Tahoma" w:hAnsi="Tahoma" w:cs="Tahoma"/>
        </w:rPr>
        <w:t>r</w:t>
      </w:r>
      <w:r w:rsidRPr="008E5DAD">
        <w:rPr>
          <w:rFonts w:ascii="Tahoma" w:eastAsia="Tahoma" w:hAnsi="Tahoma" w:cs="Tahoma"/>
          <w:spacing w:val="1"/>
        </w:rPr>
        <w:t>m</w:t>
      </w:r>
      <w:r w:rsidRPr="008E5DAD">
        <w:rPr>
          <w:rFonts w:ascii="Tahoma" w:eastAsia="Tahoma" w:hAnsi="Tahoma" w:cs="Tahoma"/>
          <w:spacing w:val="2"/>
        </w:rPr>
        <w:t>o</w:t>
      </w:r>
      <w:r w:rsidRPr="008E5DAD">
        <w:rPr>
          <w:rFonts w:ascii="Tahoma" w:eastAsia="Tahoma" w:hAnsi="Tahoma" w:cs="Tahoma"/>
          <w:spacing w:val="-1"/>
        </w:rPr>
        <w:t>n</w:t>
      </w:r>
      <w:r w:rsidRPr="008E5DAD">
        <w:rPr>
          <w:rFonts w:ascii="Tahoma" w:eastAsia="Tahoma" w:hAnsi="Tahoma" w:cs="Tahoma"/>
        </w:rPr>
        <w:t>og</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 xml:space="preserve">mów </w:t>
      </w:r>
      <w:r w:rsidRPr="008E5DAD">
        <w:rPr>
          <w:rFonts w:ascii="Tahoma" w:eastAsia="Tahoma" w:hAnsi="Tahoma" w:cs="Tahoma"/>
          <w:spacing w:val="-1"/>
        </w:rPr>
        <w:t>u</w:t>
      </w:r>
      <w:r w:rsidRPr="008E5DAD">
        <w:rPr>
          <w:rFonts w:ascii="Tahoma" w:eastAsia="Tahoma" w:hAnsi="Tahoma" w:cs="Tahoma"/>
        </w:rPr>
        <w:t>dzi</w:t>
      </w:r>
      <w:r w:rsidRPr="008E5DAD">
        <w:rPr>
          <w:rFonts w:ascii="Tahoma" w:eastAsia="Tahoma" w:hAnsi="Tahoma" w:cs="Tahoma"/>
          <w:spacing w:val="1"/>
        </w:rPr>
        <w:t>e</w:t>
      </w:r>
      <w:r w:rsidRPr="008E5DAD">
        <w:rPr>
          <w:rFonts w:ascii="Tahoma" w:eastAsia="Tahoma" w:hAnsi="Tahoma" w:cs="Tahoma"/>
        </w:rPr>
        <w:t>l</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spacing w:val="-3"/>
        </w:rPr>
        <w:t>y</w:t>
      </w:r>
      <w:r w:rsidRPr="008E5DAD">
        <w:rPr>
          <w:rFonts w:ascii="Tahoma" w:eastAsia="Tahoma" w:hAnsi="Tahoma" w:cs="Tahoma"/>
          <w:spacing w:val="2"/>
        </w:rPr>
        <w:t>c</w:t>
      </w:r>
      <w:r w:rsidRPr="008E5DAD">
        <w:rPr>
          <w:rFonts w:ascii="Tahoma" w:eastAsia="Tahoma" w:hAnsi="Tahoma" w:cs="Tahoma"/>
        </w:rPr>
        <w:t>h</w:t>
      </w:r>
      <w:r w:rsidRPr="008E5DAD">
        <w:rPr>
          <w:rFonts w:ascii="Tahoma" w:eastAsia="Tahoma" w:hAnsi="Tahoma" w:cs="Tahoma"/>
          <w:spacing w:val="7"/>
        </w:rPr>
        <w:t xml:space="preserve"> </w:t>
      </w:r>
      <w:r w:rsidRPr="008E5DAD">
        <w:rPr>
          <w:rFonts w:ascii="Tahoma" w:eastAsia="Tahoma" w:hAnsi="Tahoma" w:cs="Tahoma"/>
        </w:rPr>
        <w:t>w</w:t>
      </w:r>
      <w:r w:rsidRPr="008E5DAD">
        <w:rPr>
          <w:rFonts w:ascii="Tahoma" w:eastAsia="Tahoma" w:hAnsi="Tahoma" w:cs="Tahoma"/>
          <w:spacing w:val="13"/>
        </w:rPr>
        <w:t xml:space="preserve"> </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m</w:t>
      </w:r>
      <w:r w:rsidRPr="008E5DAD">
        <w:rPr>
          <w:rFonts w:ascii="Tahoma" w:eastAsia="Tahoma" w:hAnsi="Tahoma" w:cs="Tahoma"/>
          <w:spacing w:val="1"/>
        </w:rPr>
        <w:t>a</w:t>
      </w:r>
      <w:r w:rsidRPr="008E5DAD">
        <w:rPr>
          <w:rFonts w:ascii="Tahoma" w:eastAsia="Tahoma" w:hAnsi="Tahoma" w:cs="Tahoma"/>
          <w:spacing w:val="-1"/>
        </w:rPr>
        <w:t>c</w:t>
      </w:r>
      <w:r w:rsidRPr="008E5DAD">
        <w:rPr>
          <w:rFonts w:ascii="Tahoma" w:eastAsia="Tahoma" w:hAnsi="Tahoma" w:cs="Tahoma"/>
        </w:rPr>
        <w:t>h</w:t>
      </w:r>
      <w:r w:rsidRPr="008E5DAD">
        <w:rPr>
          <w:rFonts w:ascii="Tahoma" w:eastAsia="Tahoma" w:hAnsi="Tahoma" w:cs="Tahoma"/>
          <w:spacing w:val="9"/>
        </w:rPr>
        <w:t xml:space="preserve"> </w:t>
      </w:r>
      <w:r w:rsidRPr="008E5DAD">
        <w:rPr>
          <w:rFonts w:ascii="Tahoma" w:eastAsia="Tahoma" w:hAnsi="Tahoma" w:cs="Tahoma"/>
          <w:spacing w:val="2"/>
        </w:rPr>
        <w:t>p</w:t>
      </w:r>
      <w:r w:rsidRPr="008E5DAD">
        <w:rPr>
          <w:rFonts w:ascii="Tahoma" w:eastAsia="Tahoma" w:hAnsi="Tahoma" w:cs="Tahoma"/>
        </w:rPr>
        <w:t>ro</w:t>
      </w:r>
      <w:r w:rsidRPr="008E5DAD">
        <w:rPr>
          <w:rFonts w:ascii="Tahoma" w:eastAsia="Tahoma" w:hAnsi="Tahoma" w:cs="Tahoma"/>
          <w:spacing w:val="-1"/>
        </w:rPr>
        <w:t>j</w:t>
      </w:r>
      <w:r w:rsidRPr="008E5DAD">
        <w:rPr>
          <w:rFonts w:ascii="Tahoma" w:eastAsia="Tahoma" w:hAnsi="Tahoma" w:cs="Tahoma"/>
          <w:spacing w:val="1"/>
        </w:rPr>
        <w:t>e</w:t>
      </w:r>
      <w:r w:rsidRPr="008E5DAD">
        <w:rPr>
          <w:rFonts w:ascii="Tahoma" w:eastAsia="Tahoma" w:hAnsi="Tahoma" w:cs="Tahoma"/>
          <w:spacing w:val="-1"/>
        </w:rPr>
        <w:t>k</w:t>
      </w:r>
      <w:r w:rsidRPr="008E5DAD">
        <w:rPr>
          <w:rFonts w:ascii="Tahoma" w:eastAsia="Tahoma" w:hAnsi="Tahoma" w:cs="Tahoma"/>
        </w:rPr>
        <w:t>tu</w:t>
      </w:r>
      <w:r w:rsidRPr="008E5DAD">
        <w:rPr>
          <w:rFonts w:ascii="Tahoma" w:eastAsia="Tahoma" w:hAnsi="Tahoma" w:cs="Tahoma"/>
          <w:spacing w:val="9"/>
        </w:rPr>
        <w:t xml:space="preserve"> </w:t>
      </w:r>
      <w:r w:rsidRPr="008E5DAD">
        <w:rPr>
          <w:rFonts w:ascii="Tahoma" w:eastAsia="Tahoma" w:hAnsi="Tahoma" w:cs="Tahoma"/>
          <w:spacing w:val="-3"/>
        </w:rPr>
        <w:t>f</w:t>
      </w:r>
      <w:r w:rsidRPr="008E5DAD">
        <w:rPr>
          <w:rFonts w:ascii="Tahoma" w:eastAsia="Tahoma" w:hAnsi="Tahoma" w:cs="Tahoma"/>
        </w:rPr>
        <w:t>orm</w:t>
      </w:r>
      <w:r w:rsidRPr="008E5DAD">
        <w:rPr>
          <w:rFonts w:ascii="Tahoma" w:eastAsia="Tahoma" w:hAnsi="Tahoma" w:cs="Tahoma"/>
          <w:spacing w:val="11"/>
        </w:rPr>
        <w:t xml:space="preserve"> </w:t>
      </w:r>
      <w:r w:rsidRPr="008E5DAD">
        <w:rPr>
          <w:rFonts w:ascii="Tahoma" w:eastAsia="Tahoma" w:hAnsi="Tahoma" w:cs="Tahoma"/>
          <w:spacing w:val="1"/>
        </w:rPr>
        <w:t>w</w:t>
      </w:r>
      <w:r w:rsidRPr="008E5DAD">
        <w:rPr>
          <w:rFonts w:ascii="Tahoma" w:eastAsia="Tahoma" w:hAnsi="Tahoma" w:cs="Tahoma"/>
        </w:rPr>
        <w:t>sp</w:t>
      </w:r>
      <w:r w:rsidRPr="008E5DAD">
        <w:rPr>
          <w:rFonts w:ascii="Tahoma" w:eastAsia="Tahoma" w:hAnsi="Tahoma" w:cs="Tahoma"/>
          <w:spacing w:val="1"/>
        </w:rPr>
        <w:t>a</w:t>
      </w:r>
      <w:r w:rsidRPr="008E5DAD">
        <w:rPr>
          <w:rFonts w:ascii="Tahoma" w:eastAsia="Tahoma" w:hAnsi="Tahoma" w:cs="Tahoma"/>
        </w:rPr>
        <w:t>rcia,</w:t>
      </w:r>
      <w:r w:rsidRPr="008E5DAD">
        <w:rPr>
          <w:rFonts w:ascii="Tahoma" w:eastAsia="Tahoma" w:hAnsi="Tahoma" w:cs="Tahoma"/>
          <w:spacing w:val="6"/>
        </w:rPr>
        <w:t xml:space="preserve"> </w:t>
      </w:r>
      <w:r w:rsidRPr="008E5DAD">
        <w:rPr>
          <w:rFonts w:ascii="Tahoma" w:eastAsia="Tahoma" w:hAnsi="Tahoma" w:cs="Tahoma"/>
        </w:rPr>
        <w:t>w</w:t>
      </w:r>
      <w:r w:rsidRPr="008E5DAD">
        <w:rPr>
          <w:rFonts w:ascii="Tahoma" w:eastAsia="Tahoma" w:hAnsi="Tahoma" w:cs="Tahoma"/>
          <w:spacing w:val="16"/>
        </w:rPr>
        <w:t xml:space="preserve"> </w:t>
      </w:r>
      <w:r w:rsidRPr="008E5DAD">
        <w:rPr>
          <w:rFonts w:ascii="Tahoma" w:eastAsia="Tahoma" w:hAnsi="Tahoma" w:cs="Tahoma"/>
        </w:rPr>
        <w:t>szcz</w:t>
      </w:r>
      <w:r w:rsidRPr="008E5DAD">
        <w:rPr>
          <w:rFonts w:ascii="Tahoma" w:eastAsia="Tahoma" w:hAnsi="Tahoma" w:cs="Tahoma"/>
          <w:spacing w:val="1"/>
        </w:rPr>
        <w:t>e</w:t>
      </w:r>
      <w:r w:rsidRPr="008E5DAD">
        <w:rPr>
          <w:rFonts w:ascii="Tahoma" w:eastAsia="Tahoma" w:hAnsi="Tahoma" w:cs="Tahoma"/>
        </w:rPr>
        <w:t>gól</w:t>
      </w:r>
      <w:r w:rsidRPr="008E5DAD">
        <w:rPr>
          <w:rFonts w:ascii="Tahoma" w:eastAsia="Tahoma" w:hAnsi="Tahoma" w:cs="Tahoma"/>
          <w:spacing w:val="-1"/>
        </w:rPr>
        <w:t>n</w:t>
      </w:r>
      <w:r w:rsidRPr="008E5DAD">
        <w:rPr>
          <w:rFonts w:ascii="Tahoma" w:eastAsia="Tahoma" w:hAnsi="Tahoma" w:cs="Tahoma"/>
        </w:rPr>
        <w:t>oś</w:t>
      </w:r>
      <w:r w:rsidRPr="008E5DAD">
        <w:rPr>
          <w:rFonts w:ascii="Tahoma" w:eastAsia="Tahoma" w:hAnsi="Tahoma" w:cs="Tahoma"/>
          <w:spacing w:val="1"/>
        </w:rPr>
        <w:t>c</w:t>
      </w:r>
      <w:r w:rsidRPr="008E5DAD">
        <w:rPr>
          <w:rFonts w:ascii="Tahoma" w:eastAsia="Tahoma" w:hAnsi="Tahoma" w:cs="Tahoma"/>
        </w:rPr>
        <w:t>i sz</w:t>
      </w:r>
      <w:r w:rsidRPr="008E5DAD">
        <w:rPr>
          <w:rFonts w:ascii="Tahoma" w:eastAsia="Tahoma" w:hAnsi="Tahoma" w:cs="Tahoma"/>
          <w:spacing w:val="-3"/>
        </w:rPr>
        <w:t>k</w:t>
      </w:r>
      <w:r w:rsidRPr="008E5DAD">
        <w:rPr>
          <w:rFonts w:ascii="Tahoma" w:eastAsia="Tahoma" w:hAnsi="Tahoma" w:cs="Tahoma"/>
        </w:rPr>
        <w:t>ol</w:t>
      </w:r>
      <w:r w:rsidRPr="008E5DAD">
        <w:rPr>
          <w:rFonts w:ascii="Tahoma" w:eastAsia="Tahoma" w:hAnsi="Tahoma" w:cs="Tahoma"/>
          <w:spacing w:val="3"/>
        </w:rPr>
        <w:t>e</w:t>
      </w:r>
      <w:r w:rsidRPr="008E5DAD">
        <w:rPr>
          <w:rFonts w:ascii="Tahoma" w:eastAsia="Tahoma" w:hAnsi="Tahoma" w:cs="Tahoma"/>
          <w:spacing w:val="-1"/>
        </w:rPr>
        <w:t>ń</w:t>
      </w:r>
      <w:r w:rsidRPr="008E5DAD">
        <w:rPr>
          <w:rFonts w:ascii="Tahoma" w:eastAsia="Tahoma" w:hAnsi="Tahoma" w:cs="Tahoma"/>
        </w:rPr>
        <w:t>,</w:t>
      </w:r>
      <w:r w:rsidRPr="008E5DAD">
        <w:rPr>
          <w:rFonts w:ascii="Tahoma" w:eastAsia="Tahoma" w:hAnsi="Tahoma" w:cs="Tahoma"/>
          <w:spacing w:val="7"/>
        </w:rPr>
        <w:t xml:space="preserve"> </w:t>
      </w:r>
      <w:r w:rsidRPr="008E5DAD">
        <w:rPr>
          <w:rFonts w:ascii="Tahoma" w:eastAsia="Tahoma" w:hAnsi="Tahoma" w:cs="Tahoma"/>
          <w:spacing w:val="-1"/>
        </w:rPr>
        <w:t>ku</w:t>
      </w:r>
      <w:r w:rsidRPr="008E5DAD">
        <w:rPr>
          <w:rFonts w:ascii="Tahoma" w:eastAsia="Tahoma" w:hAnsi="Tahoma" w:cs="Tahoma"/>
        </w:rPr>
        <w:t>r</w:t>
      </w:r>
      <w:r w:rsidRPr="008E5DAD">
        <w:rPr>
          <w:rFonts w:ascii="Tahoma" w:eastAsia="Tahoma" w:hAnsi="Tahoma" w:cs="Tahoma"/>
          <w:spacing w:val="2"/>
        </w:rPr>
        <w:t>s</w:t>
      </w:r>
      <w:r w:rsidRPr="008E5DAD">
        <w:rPr>
          <w:rFonts w:ascii="Tahoma" w:eastAsia="Tahoma" w:hAnsi="Tahoma" w:cs="Tahoma"/>
        </w:rPr>
        <w:t>ó</w:t>
      </w:r>
      <w:r w:rsidRPr="008E5DAD">
        <w:rPr>
          <w:rFonts w:ascii="Tahoma" w:eastAsia="Tahoma" w:hAnsi="Tahoma" w:cs="Tahoma"/>
          <w:spacing w:val="-6"/>
        </w:rPr>
        <w:t>w</w:t>
      </w:r>
      <w:r w:rsidRPr="008E5DAD">
        <w:rPr>
          <w:rFonts w:ascii="Tahoma" w:eastAsia="Tahoma" w:hAnsi="Tahoma" w:cs="Tahoma"/>
        </w:rPr>
        <w:t>,</w:t>
      </w:r>
      <w:r w:rsidRPr="008E5DAD">
        <w:rPr>
          <w:rFonts w:ascii="Tahoma" w:eastAsia="Tahoma" w:hAnsi="Tahoma" w:cs="Tahoma"/>
          <w:spacing w:val="7"/>
        </w:rPr>
        <w:t xml:space="preserve"> </w:t>
      </w:r>
      <w:r w:rsidRPr="008E5DAD">
        <w:rPr>
          <w:rFonts w:ascii="Tahoma" w:eastAsia="Tahoma" w:hAnsi="Tahoma" w:cs="Tahoma"/>
          <w:spacing w:val="-1"/>
        </w:rPr>
        <w:t>k</w:t>
      </w:r>
      <w:r w:rsidRPr="008E5DAD">
        <w:rPr>
          <w:rFonts w:ascii="Tahoma" w:eastAsia="Tahoma" w:hAnsi="Tahoma" w:cs="Tahoma"/>
        </w:rPr>
        <w:t>o</w:t>
      </w:r>
      <w:r w:rsidRPr="008E5DAD">
        <w:rPr>
          <w:rFonts w:ascii="Tahoma" w:eastAsia="Tahoma" w:hAnsi="Tahoma" w:cs="Tahoma"/>
          <w:spacing w:val="1"/>
        </w:rPr>
        <w:t>n</w:t>
      </w:r>
      <w:r w:rsidRPr="008E5DAD">
        <w:rPr>
          <w:rFonts w:ascii="Tahoma" w:eastAsia="Tahoma" w:hAnsi="Tahoma" w:cs="Tahoma"/>
          <w:spacing w:val="-3"/>
        </w:rPr>
        <w:t>f</w:t>
      </w:r>
      <w:r w:rsidRPr="008E5DAD">
        <w:rPr>
          <w:rFonts w:ascii="Tahoma" w:eastAsia="Tahoma" w:hAnsi="Tahoma" w:cs="Tahoma"/>
          <w:spacing w:val="1"/>
        </w:rPr>
        <w:t>e</w:t>
      </w:r>
      <w:r w:rsidRPr="008E5DAD">
        <w:rPr>
          <w:rFonts w:ascii="Tahoma" w:eastAsia="Tahoma" w:hAnsi="Tahoma" w:cs="Tahoma"/>
        </w:rPr>
        <w:t>r</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spacing w:val="2"/>
        </w:rPr>
        <w:t>c</w:t>
      </w:r>
      <w:r w:rsidRPr="008E5DAD">
        <w:rPr>
          <w:rFonts w:ascii="Tahoma" w:eastAsia="Tahoma" w:hAnsi="Tahoma" w:cs="Tahoma"/>
          <w:spacing w:val="-1"/>
        </w:rPr>
        <w:t>j</w:t>
      </w:r>
      <w:r w:rsidRPr="008E5DAD">
        <w:rPr>
          <w:rFonts w:ascii="Tahoma" w:eastAsia="Tahoma" w:hAnsi="Tahoma" w:cs="Tahoma"/>
        </w:rPr>
        <w:t>i,</w:t>
      </w:r>
      <w:r w:rsidRPr="008E5DAD">
        <w:rPr>
          <w:rFonts w:ascii="Tahoma" w:eastAsia="Tahoma" w:hAnsi="Tahoma" w:cs="Tahoma"/>
          <w:spacing w:val="4"/>
        </w:rPr>
        <w:t xml:space="preserve"> </w:t>
      </w:r>
      <w:r w:rsidRPr="008E5DAD">
        <w:rPr>
          <w:rFonts w:ascii="Tahoma" w:eastAsia="Tahoma" w:hAnsi="Tahoma" w:cs="Tahoma"/>
          <w:spacing w:val="-1"/>
        </w:rPr>
        <w:t>u</w:t>
      </w:r>
      <w:r w:rsidRPr="008E5DAD">
        <w:rPr>
          <w:rFonts w:ascii="Tahoma" w:eastAsia="Tahoma" w:hAnsi="Tahoma" w:cs="Tahoma"/>
        </w:rPr>
        <w:t>sług</w:t>
      </w:r>
      <w:r w:rsidRPr="008E5DAD">
        <w:rPr>
          <w:rFonts w:ascii="Tahoma" w:eastAsia="Tahoma" w:hAnsi="Tahoma" w:cs="Tahoma"/>
          <w:spacing w:val="10"/>
        </w:rPr>
        <w:t xml:space="preserve"> </w:t>
      </w:r>
      <w:r w:rsidRPr="008E5DAD">
        <w:rPr>
          <w:rFonts w:ascii="Tahoma" w:eastAsia="Tahoma" w:hAnsi="Tahoma" w:cs="Tahoma"/>
        </w:rPr>
        <w:t>do</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dc</w:t>
      </w:r>
      <w:r w:rsidRPr="008E5DAD">
        <w:rPr>
          <w:rFonts w:ascii="Tahoma" w:eastAsia="Tahoma" w:hAnsi="Tahoma" w:cs="Tahoma"/>
          <w:spacing w:val="2"/>
        </w:rPr>
        <w:t>z</w:t>
      </w:r>
      <w:r w:rsidRPr="008E5DAD">
        <w:rPr>
          <w:rFonts w:ascii="Tahoma" w:eastAsia="Tahoma" w:hAnsi="Tahoma" w:cs="Tahoma"/>
          <w:spacing w:val="-3"/>
        </w:rPr>
        <w:t>y</w:t>
      </w:r>
      <w:r w:rsidRPr="008E5DAD">
        <w:rPr>
          <w:rFonts w:ascii="Tahoma" w:eastAsia="Tahoma" w:hAnsi="Tahoma" w:cs="Tahoma"/>
          <w:spacing w:val="2"/>
        </w:rPr>
        <w:t>c</w:t>
      </w:r>
      <w:r w:rsidRPr="008E5DAD">
        <w:rPr>
          <w:rFonts w:ascii="Tahoma" w:eastAsia="Tahoma" w:hAnsi="Tahoma" w:cs="Tahoma"/>
          <w:spacing w:val="-1"/>
        </w:rPr>
        <w:t>h</w:t>
      </w:r>
      <w:r w:rsidRPr="008E5DAD">
        <w:rPr>
          <w:rFonts w:ascii="Tahoma" w:eastAsia="Tahoma" w:hAnsi="Tahoma" w:cs="Tahoma"/>
        </w:rPr>
        <w:t>,</w:t>
      </w:r>
      <w:r w:rsidRPr="008E5DAD">
        <w:rPr>
          <w:rFonts w:ascii="Tahoma" w:eastAsia="Tahoma" w:hAnsi="Tahoma" w:cs="Tahoma"/>
          <w:spacing w:val="1"/>
        </w:rPr>
        <w:t xml:space="preserve"> </w:t>
      </w:r>
      <w:r w:rsidRPr="008E5DAD">
        <w:rPr>
          <w:rFonts w:ascii="Tahoma" w:eastAsia="Tahoma" w:hAnsi="Tahoma" w:cs="Tahoma"/>
          <w:spacing w:val="2"/>
        </w:rPr>
        <w:t>p</w:t>
      </w:r>
      <w:r w:rsidRPr="008E5DAD">
        <w:rPr>
          <w:rFonts w:ascii="Tahoma" w:eastAsia="Tahoma" w:hAnsi="Tahoma" w:cs="Tahoma"/>
        </w:rPr>
        <w:t>o</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dni</w:t>
      </w:r>
      <w:r w:rsidRPr="008E5DAD">
        <w:rPr>
          <w:rFonts w:ascii="Tahoma" w:eastAsia="Tahoma" w:hAnsi="Tahoma" w:cs="Tahoma"/>
          <w:spacing w:val="-1"/>
        </w:rPr>
        <w:t>c</w:t>
      </w:r>
      <w:r w:rsidRPr="008E5DAD">
        <w:rPr>
          <w:rFonts w:ascii="Tahoma" w:eastAsia="Tahoma" w:hAnsi="Tahoma" w:cs="Tahoma"/>
        </w:rPr>
        <w:t>t</w:t>
      </w:r>
      <w:r w:rsidRPr="008E5DAD">
        <w:rPr>
          <w:rFonts w:ascii="Tahoma" w:eastAsia="Tahoma" w:hAnsi="Tahoma" w:cs="Tahoma"/>
          <w:spacing w:val="-1"/>
        </w:rPr>
        <w:t>w</w:t>
      </w:r>
      <w:r w:rsidRPr="008E5DAD">
        <w:rPr>
          <w:rFonts w:ascii="Tahoma" w:eastAsia="Tahoma" w:hAnsi="Tahoma" w:cs="Tahoma"/>
          <w:spacing w:val="1"/>
        </w:rPr>
        <w:t>a</w:t>
      </w:r>
      <w:r w:rsidRPr="008E5DAD">
        <w:rPr>
          <w:rFonts w:ascii="Tahoma" w:eastAsia="Tahoma" w:hAnsi="Tahoma" w:cs="Tahoma"/>
        </w:rPr>
        <w:t xml:space="preserve">, </w:t>
      </w:r>
      <w:r w:rsidRPr="008E5DAD">
        <w:rPr>
          <w:rFonts w:ascii="Tahoma" w:eastAsia="Tahoma" w:hAnsi="Tahoma" w:cs="Tahoma"/>
          <w:spacing w:val="-1"/>
        </w:rPr>
        <w:t>w</w:t>
      </w:r>
      <w:r w:rsidRPr="008E5DAD">
        <w:rPr>
          <w:rFonts w:ascii="Tahoma" w:eastAsia="Tahoma" w:hAnsi="Tahoma" w:cs="Tahoma"/>
          <w:spacing w:val="1"/>
        </w:rPr>
        <w:t>a</w:t>
      </w:r>
      <w:r w:rsidRPr="008E5DAD">
        <w:rPr>
          <w:rFonts w:ascii="Tahoma" w:eastAsia="Tahoma" w:hAnsi="Tahoma" w:cs="Tahoma"/>
        </w:rPr>
        <w:t>rszt</w:t>
      </w:r>
      <w:r w:rsidRPr="008E5DAD">
        <w:rPr>
          <w:rFonts w:ascii="Tahoma" w:eastAsia="Tahoma" w:hAnsi="Tahoma" w:cs="Tahoma"/>
          <w:spacing w:val="1"/>
        </w:rPr>
        <w:t>a</w:t>
      </w:r>
      <w:r w:rsidRPr="008E5DAD">
        <w:rPr>
          <w:rFonts w:ascii="Tahoma" w:eastAsia="Tahoma" w:hAnsi="Tahoma" w:cs="Tahoma"/>
        </w:rPr>
        <w:t>tó</w:t>
      </w:r>
      <w:r w:rsidRPr="008E5DAD">
        <w:rPr>
          <w:rFonts w:ascii="Tahoma" w:eastAsia="Tahoma" w:hAnsi="Tahoma" w:cs="Tahoma"/>
          <w:spacing w:val="-4"/>
        </w:rPr>
        <w:t>w</w:t>
      </w:r>
      <w:r w:rsidRPr="008E5DAD">
        <w:rPr>
          <w:rFonts w:ascii="Tahoma" w:eastAsia="Tahoma" w:hAnsi="Tahoma" w:cs="Tahoma"/>
        </w:rPr>
        <w:t>,</w:t>
      </w:r>
      <w:r w:rsidRPr="008E5DAD">
        <w:rPr>
          <w:rFonts w:ascii="Tahoma" w:eastAsia="Tahoma" w:hAnsi="Tahoma" w:cs="Tahoma"/>
          <w:spacing w:val="1"/>
        </w:rPr>
        <w:t xml:space="preserve"> </w:t>
      </w:r>
      <w:r w:rsidRPr="008E5DAD">
        <w:rPr>
          <w:rFonts w:ascii="Tahoma" w:eastAsia="Tahoma" w:hAnsi="Tahoma" w:cs="Tahoma"/>
        </w:rPr>
        <w:t>s</w:t>
      </w:r>
      <w:r w:rsidRPr="008E5DAD">
        <w:rPr>
          <w:rFonts w:ascii="Tahoma" w:eastAsia="Tahoma" w:hAnsi="Tahoma" w:cs="Tahoma"/>
          <w:spacing w:val="1"/>
        </w:rPr>
        <w:t>e</w:t>
      </w:r>
      <w:r w:rsidRPr="008E5DAD">
        <w:rPr>
          <w:rFonts w:ascii="Tahoma" w:eastAsia="Tahoma" w:hAnsi="Tahoma" w:cs="Tahoma"/>
        </w:rPr>
        <w:t>m</w:t>
      </w:r>
      <w:r w:rsidRPr="008E5DAD">
        <w:rPr>
          <w:rFonts w:ascii="Tahoma" w:eastAsia="Tahoma" w:hAnsi="Tahoma" w:cs="Tahoma"/>
          <w:spacing w:val="2"/>
        </w:rPr>
        <w:t>i</w:t>
      </w:r>
      <w:r w:rsidRPr="008E5DAD">
        <w:rPr>
          <w:rFonts w:ascii="Tahoma" w:eastAsia="Tahoma" w:hAnsi="Tahoma" w:cs="Tahoma"/>
          <w:spacing w:val="1"/>
        </w:rPr>
        <w:t>na</w:t>
      </w:r>
      <w:r w:rsidRPr="008E5DAD">
        <w:rPr>
          <w:rFonts w:ascii="Tahoma" w:eastAsia="Tahoma" w:hAnsi="Tahoma" w:cs="Tahoma"/>
        </w:rPr>
        <w:t>rió</w:t>
      </w:r>
      <w:r w:rsidRPr="008E5DAD">
        <w:rPr>
          <w:rFonts w:ascii="Tahoma" w:eastAsia="Tahoma" w:hAnsi="Tahoma" w:cs="Tahoma"/>
          <w:spacing w:val="-6"/>
        </w:rPr>
        <w:t>w</w:t>
      </w:r>
      <w:r w:rsidRPr="008E5DAD">
        <w:rPr>
          <w:rFonts w:ascii="Tahoma" w:eastAsia="Tahoma" w:hAnsi="Tahoma" w:cs="Tahoma"/>
        </w:rPr>
        <w:t>,</w:t>
      </w:r>
      <w:r w:rsidRPr="008E5DAD">
        <w:rPr>
          <w:rFonts w:ascii="Tahoma" w:eastAsia="Tahoma" w:hAnsi="Tahoma" w:cs="Tahoma"/>
          <w:spacing w:val="1"/>
        </w:rPr>
        <w:t xml:space="preserve"> </w:t>
      </w:r>
      <w:r w:rsidRPr="008E5DAD">
        <w:rPr>
          <w:rFonts w:ascii="Tahoma" w:eastAsia="Tahoma" w:hAnsi="Tahoma" w:cs="Tahoma"/>
        </w:rPr>
        <w:t>st</w:t>
      </w:r>
      <w:r w:rsidRPr="008E5DAD">
        <w:rPr>
          <w:rFonts w:ascii="Tahoma" w:eastAsia="Tahoma" w:hAnsi="Tahoma" w:cs="Tahoma"/>
          <w:spacing w:val="-1"/>
        </w:rPr>
        <w:t>u</w:t>
      </w:r>
      <w:r w:rsidRPr="008E5DAD">
        <w:rPr>
          <w:rFonts w:ascii="Tahoma" w:eastAsia="Tahoma" w:hAnsi="Tahoma" w:cs="Tahoma"/>
        </w:rPr>
        <w:t>d</w:t>
      </w:r>
      <w:r w:rsidRPr="008E5DAD">
        <w:rPr>
          <w:rFonts w:ascii="Tahoma" w:eastAsia="Tahoma" w:hAnsi="Tahoma" w:cs="Tahoma"/>
          <w:spacing w:val="2"/>
        </w:rPr>
        <w:t>i</w:t>
      </w:r>
      <w:r w:rsidRPr="008E5DAD">
        <w:rPr>
          <w:rFonts w:ascii="Tahoma" w:eastAsia="Tahoma" w:hAnsi="Tahoma" w:cs="Tahoma"/>
        </w:rPr>
        <w:t xml:space="preserve">ów </w:t>
      </w:r>
      <w:r w:rsidRPr="008E5DAD">
        <w:rPr>
          <w:rFonts w:ascii="Tahoma" w:eastAsia="Tahoma" w:hAnsi="Tahoma" w:cs="Tahoma"/>
          <w:spacing w:val="1"/>
        </w:rPr>
        <w:t>w</w:t>
      </w:r>
      <w:r w:rsidRPr="008E5DAD">
        <w:rPr>
          <w:rFonts w:ascii="Tahoma" w:eastAsia="Tahoma" w:hAnsi="Tahoma" w:cs="Tahoma"/>
          <w:spacing w:val="-1"/>
        </w:rPr>
        <w:t>y</w:t>
      </w:r>
      <w:r w:rsidRPr="008E5DAD">
        <w:rPr>
          <w:rFonts w:ascii="Tahoma" w:eastAsia="Tahoma" w:hAnsi="Tahoma" w:cs="Tahoma"/>
        </w:rPr>
        <w:t>ższ</w:t>
      </w:r>
      <w:r w:rsidRPr="008E5DAD">
        <w:rPr>
          <w:rFonts w:ascii="Tahoma" w:eastAsia="Tahoma" w:hAnsi="Tahoma" w:cs="Tahoma"/>
          <w:spacing w:val="-1"/>
        </w:rPr>
        <w:t>yc</w:t>
      </w:r>
      <w:r w:rsidRPr="008E5DAD">
        <w:rPr>
          <w:rFonts w:ascii="Tahoma" w:eastAsia="Tahoma" w:hAnsi="Tahoma" w:cs="Tahoma"/>
        </w:rPr>
        <w:t>h</w:t>
      </w:r>
      <w:r w:rsidR="00493D3F" w:rsidRPr="008E5DAD">
        <w:rPr>
          <w:rFonts w:ascii="Tahoma" w:eastAsia="Tahoma" w:hAnsi="Tahoma" w:cs="Tahoma"/>
          <w:spacing w:val="62"/>
        </w:rPr>
        <w:t xml:space="preserve"> </w:t>
      </w:r>
      <w:r w:rsidRPr="008E5DAD">
        <w:rPr>
          <w:rFonts w:ascii="Tahoma" w:eastAsia="Tahoma" w:hAnsi="Tahoma" w:cs="Tahoma"/>
        </w:rPr>
        <w:t xml:space="preserve">i </w:t>
      </w:r>
      <w:r w:rsidRPr="008E5DAD">
        <w:rPr>
          <w:rFonts w:ascii="Tahoma" w:eastAsia="Tahoma" w:hAnsi="Tahoma" w:cs="Tahoma"/>
          <w:spacing w:val="2"/>
        </w:rPr>
        <w:t>p</w:t>
      </w:r>
      <w:r w:rsidRPr="008E5DAD">
        <w:rPr>
          <w:rFonts w:ascii="Tahoma" w:eastAsia="Tahoma" w:hAnsi="Tahoma" w:cs="Tahoma"/>
        </w:rPr>
        <w:t>od</w:t>
      </w:r>
      <w:r w:rsidRPr="008E5DAD">
        <w:rPr>
          <w:rFonts w:ascii="Tahoma" w:eastAsia="Tahoma" w:hAnsi="Tahoma" w:cs="Tahoma"/>
          <w:spacing w:val="-1"/>
        </w:rPr>
        <w:t>y</w:t>
      </w:r>
      <w:r w:rsidRPr="008E5DAD">
        <w:rPr>
          <w:rFonts w:ascii="Tahoma" w:eastAsia="Tahoma" w:hAnsi="Tahoma" w:cs="Tahoma"/>
        </w:rPr>
        <w:t>plo</w:t>
      </w:r>
      <w:r w:rsidRPr="008E5DAD">
        <w:rPr>
          <w:rFonts w:ascii="Tahoma" w:eastAsia="Tahoma" w:hAnsi="Tahoma" w:cs="Tahoma"/>
          <w:spacing w:val="3"/>
        </w:rPr>
        <w:t>m</w:t>
      </w:r>
      <w:r w:rsidRPr="008E5DAD">
        <w:rPr>
          <w:rFonts w:ascii="Tahoma" w:eastAsia="Tahoma" w:hAnsi="Tahoma" w:cs="Tahoma"/>
        </w:rPr>
        <w:t>o</w:t>
      </w:r>
      <w:r w:rsidRPr="008E5DAD">
        <w:rPr>
          <w:rFonts w:ascii="Tahoma" w:eastAsia="Tahoma" w:hAnsi="Tahoma" w:cs="Tahoma"/>
          <w:spacing w:val="3"/>
        </w:rPr>
        <w:t>w</w:t>
      </w:r>
      <w:r w:rsidRPr="008E5DAD">
        <w:rPr>
          <w:rFonts w:ascii="Tahoma" w:eastAsia="Tahoma" w:hAnsi="Tahoma" w:cs="Tahoma"/>
          <w:spacing w:val="-3"/>
        </w:rPr>
        <w:t>y</w:t>
      </w:r>
      <w:r w:rsidRPr="008E5DAD">
        <w:rPr>
          <w:rFonts w:ascii="Tahoma" w:eastAsia="Tahoma" w:hAnsi="Tahoma" w:cs="Tahoma"/>
          <w:spacing w:val="2"/>
        </w:rPr>
        <w:t>c</w:t>
      </w:r>
      <w:r w:rsidRPr="008E5DAD">
        <w:rPr>
          <w:rFonts w:ascii="Tahoma" w:eastAsia="Tahoma" w:hAnsi="Tahoma" w:cs="Tahoma"/>
          <w:spacing w:val="-1"/>
        </w:rPr>
        <w:t>h</w:t>
      </w:r>
      <w:r w:rsidRPr="008E5DAD">
        <w:rPr>
          <w:rFonts w:ascii="Tahoma" w:eastAsia="Tahoma" w:hAnsi="Tahoma" w:cs="Tahoma"/>
        </w:rPr>
        <w:t>,</w:t>
      </w:r>
      <w:r w:rsidRPr="008E5DAD">
        <w:rPr>
          <w:rFonts w:ascii="Tahoma" w:eastAsia="Tahoma" w:hAnsi="Tahoma" w:cs="Tahoma"/>
          <w:spacing w:val="57"/>
        </w:rPr>
        <w:t xml:space="preserve"> </w:t>
      </w:r>
      <w:r w:rsidRPr="008E5DAD">
        <w:rPr>
          <w:rFonts w:ascii="Tahoma" w:eastAsia="Tahoma" w:hAnsi="Tahoma" w:cs="Tahoma"/>
        </w:rPr>
        <w:t>zgod</w:t>
      </w:r>
      <w:r w:rsidRPr="008E5DAD">
        <w:rPr>
          <w:rFonts w:ascii="Tahoma" w:eastAsia="Tahoma" w:hAnsi="Tahoma" w:cs="Tahoma"/>
          <w:spacing w:val="-1"/>
        </w:rPr>
        <w:t>n</w:t>
      </w:r>
      <w:r w:rsidRPr="008E5DAD">
        <w:rPr>
          <w:rFonts w:ascii="Tahoma" w:eastAsia="Tahoma" w:hAnsi="Tahoma" w:cs="Tahoma"/>
        </w:rPr>
        <w:t>ie z</w:t>
      </w:r>
      <w:r w:rsidRPr="008E5DAD">
        <w:rPr>
          <w:rFonts w:ascii="Tahoma" w:eastAsia="Tahoma" w:hAnsi="Tahoma" w:cs="Tahoma"/>
          <w:spacing w:val="9"/>
        </w:rPr>
        <w:t xml:space="preserve"> </w:t>
      </w:r>
      <w:r w:rsidRPr="008E5DAD">
        <w:rPr>
          <w:rFonts w:ascii="Tahoma" w:eastAsia="Tahoma" w:hAnsi="Tahoma" w:cs="Tahoma"/>
        </w:rPr>
        <w:t>z</w:t>
      </w:r>
      <w:r w:rsidRPr="008E5DAD">
        <w:rPr>
          <w:rFonts w:ascii="Tahoma" w:eastAsia="Tahoma" w:hAnsi="Tahoma" w:cs="Tahoma"/>
          <w:spacing w:val="1"/>
        </w:rPr>
        <w:t>a</w:t>
      </w:r>
      <w:r w:rsidRPr="008E5DAD">
        <w:rPr>
          <w:rFonts w:ascii="Tahoma" w:eastAsia="Tahoma" w:hAnsi="Tahoma" w:cs="Tahoma"/>
        </w:rPr>
        <w:t>ł</w:t>
      </w:r>
      <w:r w:rsidRPr="008E5DAD">
        <w:rPr>
          <w:rFonts w:ascii="Tahoma" w:eastAsia="Tahoma" w:hAnsi="Tahoma" w:cs="Tahoma"/>
          <w:spacing w:val="1"/>
        </w:rPr>
        <w:t>ą</w:t>
      </w:r>
      <w:r w:rsidRPr="008E5DAD">
        <w:rPr>
          <w:rFonts w:ascii="Tahoma" w:eastAsia="Tahoma" w:hAnsi="Tahoma" w:cs="Tahoma"/>
          <w:spacing w:val="-1"/>
        </w:rPr>
        <w:t>c</w:t>
      </w:r>
      <w:r w:rsidRPr="008E5DAD">
        <w:rPr>
          <w:rFonts w:ascii="Tahoma" w:eastAsia="Tahoma" w:hAnsi="Tahoma" w:cs="Tahoma"/>
          <w:spacing w:val="3"/>
        </w:rPr>
        <w:t>z</w:t>
      </w:r>
      <w:r w:rsidRPr="008E5DAD">
        <w:rPr>
          <w:rFonts w:ascii="Tahoma" w:eastAsia="Tahoma" w:hAnsi="Tahoma" w:cs="Tahoma"/>
          <w:spacing w:val="-1"/>
        </w:rPr>
        <w:t>n</w:t>
      </w:r>
      <w:r w:rsidRPr="008E5DAD">
        <w:rPr>
          <w:rFonts w:ascii="Tahoma" w:eastAsia="Tahoma" w:hAnsi="Tahoma" w:cs="Tahoma"/>
        </w:rPr>
        <w:t>ik</w:t>
      </w:r>
      <w:r w:rsidR="009F15B4" w:rsidRPr="008E5DAD">
        <w:rPr>
          <w:rFonts w:ascii="Tahoma" w:eastAsia="Tahoma" w:hAnsi="Tahoma" w:cs="Tahoma"/>
        </w:rPr>
        <w:t>iem</w:t>
      </w:r>
      <w:r w:rsidRPr="008E5DAD">
        <w:rPr>
          <w:rFonts w:ascii="Tahoma" w:eastAsia="Tahoma" w:hAnsi="Tahoma" w:cs="Tahoma"/>
          <w:spacing w:val="2"/>
        </w:rPr>
        <w:t xml:space="preserve"> </w:t>
      </w:r>
      <w:r w:rsidR="009F15B4" w:rsidRPr="008E5DAD">
        <w:rPr>
          <w:rFonts w:ascii="Tahoma" w:eastAsia="Tahoma" w:hAnsi="Tahoma" w:cs="Tahoma"/>
          <w:spacing w:val="2"/>
        </w:rPr>
        <w:t xml:space="preserve">nr </w:t>
      </w:r>
      <w:r w:rsidR="00540133">
        <w:rPr>
          <w:rFonts w:ascii="Tahoma" w:eastAsia="Tahoma" w:hAnsi="Tahoma" w:cs="Tahoma"/>
          <w:spacing w:val="2"/>
        </w:rPr>
        <w:t>4</w:t>
      </w:r>
      <w:r w:rsidR="009F15B4" w:rsidRPr="008E5DAD">
        <w:rPr>
          <w:rFonts w:ascii="Tahoma" w:eastAsia="Tahoma" w:hAnsi="Tahoma" w:cs="Tahoma"/>
          <w:spacing w:val="2"/>
        </w:rPr>
        <w:t xml:space="preserve"> </w:t>
      </w:r>
      <w:r w:rsidRPr="008E5DAD">
        <w:rPr>
          <w:rFonts w:ascii="Tahoma" w:eastAsia="Tahoma" w:hAnsi="Tahoma" w:cs="Tahoma"/>
          <w:spacing w:val="2"/>
        </w:rPr>
        <w:t>d</w:t>
      </w:r>
      <w:r w:rsidRPr="008E5DAD">
        <w:rPr>
          <w:rFonts w:ascii="Tahoma" w:eastAsia="Tahoma" w:hAnsi="Tahoma" w:cs="Tahoma"/>
        </w:rPr>
        <w:t>o</w:t>
      </w:r>
      <w:r w:rsidRPr="008E5DAD">
        <w:rPr>
          <w:rFonts w:ascii="Tahoma" w:eastAsia="Tahoma" w:hAnsi="Tahoma" w:cs="Tahoma"/>
          <w:spacing w:val="11"/>
        </w:rPr>
        <w:t xml:space="preserve"> </w:t>
      </w:r>
      <w:r w:rsidR="00D15C17" w:rsidRPr="008E5DAD">
        <w:rPr>
          <w:rFonts w:ascii="Tahoma" w:eastAsia="Tahoma" w:hAnsi="Tahoma" w:cs="Tahoma"/>
          <w:spacing w:val="-1"/>
        </w:rPr>
        <w:t>D</w:t>
      </w:r>
      <w:r w:rsidR="00FC1DEB" w:rsidRPr="008E5DAD">
        <w:rPr>
          <w:rFonts w:ascii="Tahoma" w:eastAsia="Tahoma" w:hAnsi="Tahoma" w:cs="Tahoma"/>
          <w:spacing w:val="-1"/>
        </w:rPr>
        <w:t>ecyzji</w:t>
      </w:r>
      <w:r w:rsidRPr="008E5DAD">
        <w:rPr>
          <w:rFonts w:ascii="Tahoma" w:eastAsia="Tahoma" w:hAnsi="Tahoma" w:cs="Tahoma"/>
        </w:rPr>
        <w:t>,</w:t>
      </w:r>
      <w:r w:rsidRPr="008E5DAD">
        <w:rPr>
          <w:rFonts w:ascii="Tahoma" w:eastAsia="Tahoma" w:hAnsi="Tahoma" w:cs="Tahoma"/>
          <w:spacing w:val="3"/>
        </w:rPr>
        <w:t xml:space="preserve"> </w:t>
      </w:r>
      <w:r w:rsidRPr="008E5DAD">
        <w:rPr>
          <w:rFonts w:ascii="Tahoma" w:eastAsia="Tahoma" w:hAnsi="Tahoma" w:cs="Tahoma"/>
        </w:rPr>
        <w:t>p</w:t>
      </w:r>
      <w:r w:rsidRPr="008E5DAD">
        <w:rPr>
          <w:rFonts w:ascii="Tahoma" w:eastAsia="Tahoma" w:hAnsi="Tahoma" w:cs="Tahoma"/>
          <w:spacing w:val="2"/>
        </w:rPr>
        <w:t>o</w:t>
      </w:r>
      <w:r w:rsidRPr="008E5DAD">
        <w:rPr>
          <w:rFonts w:ascii="Tahoma" w:eastAsia="Tahoma" w:hAnsi="Tahoma" w:cs="Tahoma"/>
          <w:spacing w:val="-1"/>
        </w:rPr>
        <w:t>c</w:t>
      </w:r>
      <w:r w:rsidRPr="008E5DAD">
        <w:rPr>
          <w:rFonts w:ascii="Tahoma" w:eastAsia="Tahoma" w:hAnsi="Tahoma" w:cs="Tahoma"/>
        </w:rPr>
        <w:t>z</w:t>
      </w:r>
      <w:r w:rsidRPr="008E5DAD">
        <w:rPr>
          <w:rFonts w:ascii="Tahoma" w:eastAsia="Tahoma" w:hAnsi="Tahoma" w:cs="Tahoma"/>
          <w:spacing w:val="1"/>
        </w:rPr>
        <w:t>ąw</w:t>
      </w:r>
      <w:r w:rsidRPr="008E5DAD">
        <w:rPr>
          <w:rFonts w:ascii="Tahoma" w:eastAsia="Tahoma" w:hAnsi="Tahoma" w:cs="Tahoma"/>
        </w:rPr>
        <w:t>szy</w:t>
      </w:r>
      <w:r w:rsidRPr="008E5DAD">
        <w:rPr>
          <w:rFonts w:ascii="Tahoma" w:eastAsia="Tahoma" w:hAnsi="Tahoma" w:cs="Tahoma"/>
          <w:spacing w:val="3"/>
        </w:rPr>
        <w:t xml:space="preserve"> </w:t>
      </w:r>
      <w:r w:rsidRPr="008E5DAD">
        <w:rPr>
          <w:rFonts w:ascii="Tahoma" w:eastAsia="Tahoma" w:hAnsi="Tahoma" w:cs="Tahoma"/>
        </w:rPr>
        <w:t>od</w:t>
      </w:r>
      <w:r w:rsidRPr="008E5DAD">
        <w:rPr>
          <w:rFonts w:ascii="Tahoma" w:eastAsia="Tahoma" w:hAnsi="Tahoma" w:cs="Tahoma"/>
          <w:spacing w:val="9"/>
        </w:rPr>
        <w:t xml:space="preserve"> </w:t>
      </w:r>
      <w:r w:rsidRPr="008E5DAD">
        <w:rPr>
          <w:rFonts w:ascii="Tahoma" w:eastAsia="Tahoma" w:hAnsi="Tahoma" w:cs="Tahoma"/>
        </w:rPr>
        <w:t>dn</w:t>
      </w:r>
      <w:r w:rsidRPr="008E5DAD">
        <w:rPr>
          <w:rFonts w:ascii="Tahoma" w:eastAsia="Tahoma" w:hAnsi="Tahoma" w:cs="Tahoma"/>
          <w:spacing w:val="5"/>
        </w:rPr>
        <w:t>i</w:t>
      </w:r>
      <w:r w:rsidRPr="008E5DAD">
        <w:rPr>
          <w:rFonts w:ascii="Tahoma" w:eastAsia="Tahoma" w:hAnsi="Tahoma" w:cs="Tahoma"/>
        </w:rPr>
        <w:t>a</w:t>
      </w:r>
      <w:r w:rsidRPr="008E5DAD">
        <w:rPr>
          <w:rFonts w:ascii="Tahoma" w:eastAsia="Tahoma" w:hAnsi="Tahoma" w:cs="Tahoma"/>
          <w:spacing w:val="11"/>
        </w:rPr>
        <w:t xml:space="preserve"> </w:t>
      </w:r>
      <w:r w:rsidR="003016F6" w:rsidRPr="008E5DAD">
        <w:rPr>
          <w:rFonts w:ascii="Tahoma" w:eastAsia="Tahoma" w:hAnsi="Tahoma" w:cs="Tahoma"/>
        </w:rPr>
        <w:t xml:space="preserve">podjęcia </w:t>
      </w:r>
      <w:r w:rsidR="00D15C17" w:rsidRPr="008E5DAD">
        <w:rPr>
          <w:rFonts w:ascii="Tahoma" w:eastAsia="Tahoma" w:hAnsi="Tahoma" w:cs="Tahoma"/>
        </w:rPr>
        <w:t>D</w:t>
      </w:r>
      <w:r w:rsidR="00FC1DEB" w:rsidRPr="008E5DAD">
        <w:rPr>
          <w:rFonts w:ascii="Tahoma" w:eastAsia="Tahoma" w:hAnsi="Tahoma" w:cs="Tahoma"/>
        </w:rPr>
        <w:t>ecyzji</w:t>
      </w:r>
      <w:r w:rsidRPr="008E5DAD">
        <w:rPr>
          <w:rFonts w:ascii="Tahoma" w:eastAsia="Tahoma" w:hAnsi="Tahoma" w:cs="Tahoma"/>
        </w:rPr>
        <w:t>/rozpoczęcia</w:t>
      </w:r>
      <w:r w:rsidRPr="008E5DAD">
        <w:rPr>
          <w:rFonts w:ascii="Tahoma" w:eastAsia="Tahoma" w:hAnsi="Tahoma" w:cs="Tahoma"/>
          <w:spacing w:val="17"/>
          <w:w w:val="94"/>
        </w:rPr>
        <w:t xml:space="preserve"> </w:t>
      </w:r>
      <w:r w:rsidRPr="008E5DAD">
        <w:rPr>
          <w:rFonts w:ascii="Tahoma" w:eastAsia="Tahoma" w:hAnsi="Tahoma" w:cs="Tahoma"/>
        </w:rPr>
        <w:t>r</w:t>
      </w:r>
      <w:r w:rsidRPr="008E5DAD">
        <w:rPr>
          <w:rFonts w:ascii="Tahoma" w:eastAsia="Tahoma" w:hAnsi="Tahoma" w:cs="Tahoma"/>
          <w:spacing w:val="1"/>
        </w:rPr>
        <w:t>ea</w:t>
      </w:r>
      <w:r w:rsidRPr="008E5DAD">
        <w:rPr>
          <w:rFonts w:ascii="Tahoma" w:eastAsia="Tahoma" w:hAnsi="Tahoma" w:cs="Tahoma"/>
        </w:rPr>
        <w:t>liz</w:t>
      </w:r>
      <w:r w:rsidRPr="008E5DAD">
        <w:rPr>
          <w:rFonts w:ascii="Tahoma" w:eastAsia="Tahoma" w:hAnsi="Tahoma" w:cs="Tahoma"/>
          <w:spacing w:val="1"/>
        </w:rPr>
        <w:t>a</w:t>
      </w:r>
      <w:r w:rsidRPr="008E5DAD">
        <w:rPr>
          <w:rFonts w:ascii="Tahoma" w:eastAsia="Tahoma" w:hAnsi="Tahoma" w:cs="Tahoma"/>
          <w:spacing w:val="-1"/>
        </w:rPr>
        <w:t>cj</w:t>
      </w:r>
      <w:r w:rsidRPr="008E5DAD">
        <w:rPr>
          <w:rFonts w:ascii="Tahoma" w:eastAsia="Tahoma" w:hAnsi="Tahoma" w:cs="Tahoma"/>
        </w:rPr>
        <w:t>i projekt</w:t>
      </w:r>
      <w:r w:rsidR="000649F1" w:rsidRPr="008E5DAD">
        <w:rPr>
          <w:rFonts w:ascii="Tahoma" w:eastAsia="Tahoma" w:hAnsi="Tahoma" w:cs="Tahoma"/>
        </w:rPr>
        <w:t>u</w:t>
      </w:r>
      <w:r w:rsidR="000649F1" w:rsidRPr="001A21E8">
        <w:rPr>
          <w:rStyle w:val="Odwoanieprzypisudolnego"/>
          <w:rFonts w:ascii="Tahoma" w:eastAsia="Tahoma" w:hAnsi="Tahoma" w:cs="Tahoma"/>
          <w:spacing w:val="2"/>
          <w:w w:val="95"/>
        </w:rPr>
        <w:footnoteReference w:id="58"/>
      </w:r>
      <w:r w:rsidRPr="008E5DAD">
        <w:rPr>
          <w:rFonts w:ascii="Tahoma" w:eastAsia="Tahoma" w:hAnsi="Tahoma" w:cs="Tahoma"/>
          <w:w w:val="95"/>
        </w:rPr>
        <w:t>.</w:t>
      </w:r>
      <w:r w:rsidRPr="008E5DAD">
        <w:rPr>
          <w:rFonts w:ascii="Tahoma" w:eastAsia="Tahoma" w:hAnsi="Tahoma" w:cs="Tahoma"/>
          <w:spacing w:val="13"/>
          <w:w w:val="95"/>
        </w:rPr>
        <w:t xml:space="preserve"> </w:t>
      </w:r>
      <w:r w:rsidRPr="008E5DAD">
        <w:rPr>
          <w:rFonts w:ascii="Tahoma" w:eastAsia="Tahoma" w:hAnsi="Tahoma" w:cs="Tahoma"/>
        </w:rPr>
        <w:t>W</w:t>
      </w:r>
      <w:r w:rsidRPr="008E5DAD">
        <w:rPr>
          <w:rFonts w:ascii="Tahoma" w:eastAsia="Tahoma" w:hAnsi="Tahoma" w:cs="Tahoma"/>
          <w:spacing w:val="3"/>
        </w:rPr>
        <w:t xml:space="preserve"> </w:t>
      </w:r>
      <w:r w:rsidRPr="008E5DAD">
        <w:rPr>
          <w:rFonts w:ascii="Tahoma" w:eastAsia="Tahoma" w:hAnsi="Tahoma" w:cs="Tahoma"/>
        </w:rPr>
        <w:t>pr</w:t>
      </w:r>
      <w:r w:rsidRPr="008E5DAD">
        <w:rPr>
          <w:rFonts w:ascii="Tahoma" w:eastAsia="Tahoma" w:hAnsi="Tahoma" w:cs="Tahoma"/>
          <w:spacing w:val="1"/>
        </w:rPr>
        <w:t>z</w:t>
      </w:r>
      <w:r w:rsidRPr="008E5DAD">
        <w:rPr>
          <w:rFonts w:ascii="Tahoma" w:eastAsia="Tahoma" w:hAnsi="Tahoma" w:cs="Tahoma"/>
          <w:spacing w:val="-1"/>
        </w:rPr>
        <w:t>y</w:t>
      </w:r>
      <w:r w:rsidRPr="008E5DAD">
        <w:rPr>
          <w:rFonts w:ascii="Tahoma" w:eastAsia="Tahoma" w:hAnsi="Tahoma" w:cs="Tahoma"/>
        </w:rPr>
        <w:t>p</w:t>
      </w:r>
      <w:r w:rsidRPr="008E5DAD">
        <w:rPr>
          <w:rFonts w:ascii="Tahoma" w:eastAsia="Tahoma" w:hAnsi="Tahoma" w:cs="Tahoma"/>
          <w:spacing w:val="1"/>
        </w:rPr>
        <w:t>a</w:t>
      </w:r>
      <w:r w:rsidRPr="008E5DAD">
        <w:rPr>
          <w:rFonts w:ascii="Tahoma" w:eastAsia="Tahoma" w:hAnsi="Tahoma" w:cs="Tahoma"/>
        </w:rPr>
        <w:t>d</w:t>
      </w:r>
      <w:r w:rsidRPr="008E5DAD">
        <w:rPr>
          <w:rFonts w:ascii="Tahoma" w:eastAsia="Tahoma" w:hAnsi="Tahoma" w:cs="Tahoma"/>
          <w:spacing w:val="2"/>
        </w:rPr>
        <w:t>k</w:t>
      </w:r>
      <w:r w:rsidRPr="008E5DAD">
        <w:rPr>
          <w:rFonts w:ascii="Tahoma" w:eastAsia="Tahoma" w:hAnsi="Tahoma" w:cs="Tahoma"/>
        </w:rPr>
        <w:t>u</w:t>
      </w:r>
      <w:r w:rsidRPr="008E5DAD">
        <w:rPr>
          <w:rFonts w:ascii="Tahoma" w:eastAsia="Tahoma" w:hAnsi="Tahoma" w:cs="Tahoma"/>
          <w:spacing w:val="-5"/>
        </w:rPr>
        <w:t xml:space="preserve"> </w:t>
      </w:r>
      <w:r w:rsidRPr="008E5DAD">
        <w:rPr>
          <w:rFonts w:ascii="Tahoma" w:eastAsia="Tahoma" w:hAnsi="Tahoma" w:cs="Tahoma"/>
        </w:rPr>
        <w:t>z</w:t>
      </w:r>
      <w:r w:rsidRPr="008E5DAD">
        <w:rPr>
          <w:rFonts w:ascii="Tahoma" w:eastAsia="Tahoma" w:hAnsi="Tahoma" w:cs="Tahoma"/>
          <w:spacing w:val="1"/>
        </w:rPr>
        <w:t>m</w:t>
      </w:r>
      <w:r w:rsidRPr="008E5DAD">
        <w:rPr>
          <w:rFonts w:ascii="Tahoma" w:eastAsia="Tahoma" w:hAnsi="Tahoma" w:cs="Tahoma"/>
          <w:spacing w:val="2"/>
        </w:rPr>
        <w:t>i</w:t>
      </w:r>
      <w:r w:rsidRPr="008E5DAD">
        <w:rPr>
          <w:rFonts w:ascii="Tahoma" w:eastAsia="Tahoma" w:hAnsi="Tahoma" w:cs="Tahoma"/>
          <w:spacing w:val="1"/>
        </w:rPr>
        <w:t>a</w:t>
      </w:r>
      <w:r w:rsidRPr="008E5DAD">
        <w:rPr>
          <w:rFonts w:ascii="Tahoma" w:eastAsia="Tahoma" w:hAnsi="Tahoma" w:cs="Tahoma"/>
          <w:spacing w:val="-3"/>
        </w:rPr>
        <w:t>n</w:t>
      </w:r>
      <w:r w:rsidRPr="008E5DAD">
        <w:rPr>
          <w:rFonts w:ascii="Tahoma" w:eastAsia="Tahoma" w:hAnsi="Tahoma" w:cs="Tahoma"/>
        </w:rPr>
        <w:t xml:space="preserve">y </w:t>
      </w:r>
      <w:r w:rsidRPr="008E5DAD">
        <w:rPr>
          <w:rFonts w:ascii="Tahoma" w:eastAsia="Tahoma" w:hAnsi="Tahoma" w:cs="Tahoma"/>
          <w:spacing w:val="-1"/>
        </w:rPr>
        <w:t>h</w:t>
      </w:r>
      <w:r w:rsidRPr="008E5DAD">
        <w:rPr>
          <w:rFonts w:ascii="Tahoma" w:eastAsia="Tahoma" w:hAnsi="Tahoma" w:cs="Tahoma"/>
          <w:spacing w:val="1"/>
        </w:rPr>
        <w:t>a</w:t>
      </w:r>
      <w:r w:rsidRPr="008E5DAD">
        <w:rPr>
          <w:rFonts w:ascii="Tahoma" w:eastAsia="Tahoma" w:hAnsi="Tahoma" w:cs="Tahoma"/>
        </w:rPr>
        <w:t>r</w:t>
      </w:r>
      <w:r w:rsidRPr="008E5DAD">
        <w:rPr>
          <w:rFonts w:ascii="Tahoma" w:eastAsia="Tahoma" w:hAnsi="Tahoma" w:cs="Tahoma"/>
          <w:spacing w:val="1"/>
        </w:rPr>
        <w:t>m</w:t>
      </w:r>
      <w:r w:rsidRPr="008E5DAD">
        <w:rPr>
          <w:rFonts w:ascii="Tahoma" w:eastAsia="Tahoma" w:hAnsi="Tahoma" w:cs="Tahoma"/>
        </w:rPr>
        <w:t>o</w:t>
      </w:r>
      <w:r w:rsidRPr="008E5DAD">
        <w:rPr>
          <w:rFonts w:ascii="Tahoma" w:eastAsia="Tahoma" w:hAnsi="Tahoma" w:cs="Tahoma"/>
          <w:spacing w:val="-1"/>
        </w:rPr>
        <w:t>n</w:t>
      </w:r>
      <w:r w:rsidRPr="008E5DAD">
        <w:rPr>
          <w:rFonts w:ascii="Tahoma" w:eastAsia="Tahoma" w:hAnsi="Tahoma" w:cs="Tahoma"/>
        </w:rPr>
        <w:t>og</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m</w:t>
      </w:r>
      <w:r w:rsidRPr="008E5DAD">
        <w:rPr>
          <w:rFonts w:ascii="Tahoma" w:eastAsia="Tahoma" w:hAnsi="Tahoma" w:cs="Tahoma"/>
          <w:spacing w:val="-1"/>
        </w:rPr>
        <w:t>u</w:t>
      </w:r>
      <w:r w:rsidRPr="008E5DAD">
        <w:rPr>
          <w:rFonts w:ascii="Tahoma" w:eastAsia="Tahoma" w:hAnsi="Tahoma" w:cs="Tahoma"/>
        </w:rPr>
        <w:t>,</w:t>
      </w:r>
      <w:r w:rsidR="009F15B4" w:rsidRPr="008E5DAD">
        <w:rPr>
          <w:rFonts w:ascii="Tahoma" w:eastAsia="Tahoma" w:hAnsi="Tahoma" w:cs="Tahoma"/>
        </w:rPr>
        <w:t xml:space="preserve"> </w:t>
      </w:r>
      <w:r w:rsidR="00952101">
        <w:rPr>
          <w:rFonts w:ascii="Tahoma" w:eastAsia="Tahoma" w:hAnsi="Tahoma" w:cs="Tahoma"/>
        </w:rPr>
        <w:br/>
      </w:r>
      <w:r w:rsidR="009F15B4" w:rsidRPr="008E5DAD">
        <w:rPr>
          <w:rFonts w:ascii="Tahoma" w:eastAsia="Tahoma" w:hAnsi="Tahoma" w:cs="Tahoma"/>
        </w:rPr>
        <w:t xml:space="preserve">o którym mowa </w:t>
      </w:r>
      <w:r w:rsidR="007E5CC6" w:rsidRPr="008E5DAD">
        <w:rPr>
          <w:rFonts w:ascii="Tahoma" w:eastAsia="Tahoma" w:hAnsi="Tahoma" w:cs="Tahoma"/>
        </w:rPr>
        <w:t>powyżej</w:t>
      </w:r>
      <w:r w:rsidRPr="008E5DAD">
        <w:rPr>
          <w:rFonts w:ascii="Tahoma" w:eastAsia="Tahoma" w:hAnsi="Tahoma" w:cs="Tahoma"/>
          <w:spacing w:val="-7"/>
        </w:rPr>
        <w:t xml:space="preserve"> </w:t>
      </w:r>
      <w:r w:rsidRPr="008E5DAD">
        <w:rPr>
          <w:rFonts w:ascii="Tahoma" w:eastAsia="Tahoma" w:hAnsi="Tahoma" w:cs="Tahoma"/>
        </w:rPr>
        <w:t>B</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spacing w:val="3"/>
        </w:rPr>
        <w:t>e</w:t>
      </w:r>
      <w:r w:rsidRPr="008E5DAD">
        <w:rPr>
          <w:rFonts w:ascii="Tahoma" w:eastAsia="Tahoma" w:hAnsi="Tahoma" w:cs="Tahoma"/>
          <w:spacing w:val="-1"/>
        </w:rPr>
        <w:t>f</w:t>
      </w:r>
      <w:r w:rsidRPr="008E5DAD">
        <w:rPr>
          <w:rFonts w:ascii="Tahoma" w:eastAsia="Tahoma" w:hAnsi="Tahoma" w:cs="Tahoma"/>
          <w:spacing w:val="2"/>
        </w:rPr>
        <w:t>i</w:t>
      </w:r>
      <w:r w:rsidRPr="008E5DAD">
        <w:rPr>
          <w:rFonts w:ascii="Tahoma" w:eastAsia="Tahoma" w:hAnsi="Tahoma" w:cs="Tahoma"/>
          <w:spacing w:val="-1"/>
        </w:rPr>
        <w:t>cj</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rPr>
        <w:t>t</w:t>
      </w:r>
      <w:r w:rsidRPr="008E5DAD">
        <w:rPr>
          <w:rFonts w:ascii="Tahoma" w:eastAsia="Tahoma" w:hAnsi="Tahoma" w:cs="Tahoma"/>
          <w:spacing w:val="-4"/>
        </w:rPr>
        <w:t xml:space="preserve"> </w:t>
      </w:r>
      <w:r w:rsidRPr="008E5DAD">
        <w:rPr>
          <w:rFonts w:ascii="Tahoma" w:eastAsia="Tahoma" w:hAnsi="Tahoma" w:cs="Tahoma"/>
        </w:rPr>
        <w:t>zobo</w:t>
      </w:r>
      <w:r w:rsidRPr="008E5DAD">
        <w:rPr>
          <w:rFonts w:ascii="Tahoma" w:eastAsia="Tahoma" w:hAnsi="Tahoma" w:cs="Tahoma"/>
          <w:spacing w:val="1"/>
        </w:rPr>
        <w:t>w</w:t>
      </w:r>
      <w:r w:rsidRPr="008E5DAD">
        <w:rPr>
          <w:rFonts w:ascii="Tahoma" w:eastAsia="Tahoma" w:hAnsi="Tahoma" w:cs="Tahoma"/>
        </w:rPr>
        <w:t>i</w:t>
      </w:r>
      <w:r w:rsidRPr="008E5DAD">
        <w:rPr>
          <w:rFonts w:ascii="Tahoma" w:eastAsia="Tahoma" w:hAnsi="Tahoma" w:cs="Tahoma"/>
          <w:spacing w:val="1"/>
        </w:rPr>
        <w:t>ą</w:t>
      </w:r>
      <w:r w:rsidRPr="008E5DAD">
        <w:rPr>
          <w:rFonts w:ascii="Tahoma" w:eastAsia="Tahoma" w:hAnsi="Tahoma" w:cs="Tahoma"/>
          <w:spacing w:val="3"/>
        </w:rPr>
        <w:t>z</w:t>
      </w:r>
      <w:r w:rsidRPr="008E5DAD">
        <w:rPr>
          <w:rFonts w:ascii="Tahoma" w:eastAsia="Tahoma" w:hAnsi="Tahoma" w:cs="Tahoma"/>
          <w:spacing w:val="-1"/>
        </w:rPr>
        <w:t>uj</w:t>
      </w:r>
      <w:r w:rsidRPr="008E5DAD">
        <w:rPr>
          <w:rFonts w:ascii="Tahoma" w:eastAsia="Tahoma" w:hAnsi="Tahoma" w:cs="Tahoma"/>
        </w:rPr>
        <w:t>e</w:t>
      </w:r>
      <w:r w:rsidRPr="008E5DAD">
        <w:rPr>
          <w:rFonts w:ascii="Tahoma" w:eastAsia="Tahoma" w:hAnsi="Tahoma" w:cs="Tahoma"/>
          <w:spacing w:val="-6"/>
        </w:rPr>
        <w:t xml:space="preserve"> </w:t>
      </w:r>
      <w:r w:rsidRPr="008E5DAD">
        <w:rPr>
          <w:rFonts w:ascii="Tahoma" w:eastAsia="Tahoma" w:hAnsi="Tahoma" w:cs="Tahoma"/>
        </w:rPr>
        <w:t>się</w:t>
      </w:r>
      <w:r w:rsidRPr="008E5DAD">
        <w:rPr>
          <w:rFonts w:ascii="Tahoma" w:eastAsia="Tahoma" w:hAnsi="Tahoma" w:cs="Tahoma"/>
          <w:spacing w:val="3"/>
        </w:rPr>
        <w:t xml:space="preserve"> </w:t>
      </w:r>
      <w:r w:rsidRPr="008E5DAD">
        <w:rPr>
          <w:rFonts w:ascii="Tahoma" w:eastAsia="Tahoma" w:hAnsi="Tahoma" w:cs="Tahoma"/>
          <w:spacing w:val="2"/>
        </w:rPr>
        <w:t>d</w:t>
      </w:r>
      <w:r w:rsidRPr="008E5DAD">
        <w:rPr>
          <w:rFonts w:ascii="Tahoma" w:eastAsia="Tahoma" w:hAnsi="Tahoma" w:cs="Tahoma"/>
        </w:rPr>
        <w:t>o</w:t>
      </w:r>
      <w:r w:rsidRPr="008E5DAD">
        <w:rPr>
          <w:rFonts w:ascii="Tahoma" w:eastAsia="Tahoma" w:hAnsi="Tahoma" w:cs="Tahoma"/>
          <w:spacing w:val="3"/>
        </w:rPr>
        <w:t xml:space="preserve"> </w:t>
      </w:r>
      <w:r w:rsidRPr="008E5DAD">
        <w:rPr>
          <w:rFonts w:ascii="Tahoma" w:eastAsia="Tahoma" w:hAnsi="Tahoma" w:cs="Tahoma"/>
        </w:rPr>
        <w:t>pr</w:t>
      </w:r>
      <w:r w:rsidRPr="008E5DAD">
        <w:rPr>
          <w:rFonts w:ascii="Tahoma" w:eastAsia="Tahoma" w:hAnsi="Tahoma" w:cs="Tahoma"/>
          <w:spacing w:val="1"/>
        </w:rPr>
        <w:t>ze</w:t>
      </w:r>
      <w:r w:rsidRPr="008E5DAD">
        <w:rPr>
          <w:rFonts w:ascii="Tahoma" w:eastAsia="Tahoma" w:hAnsi="Tahoma" w:cs="Tahoma"/>
        </w:rPr>
        <w:t>sł</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ia</w:t>
      </w:r>
      <w:r w:rsidRPr="008E5DAD">
        <w:rPr>
          <w:rFonts w:ascii="Tahoma" w:eastAsia="Tahoma" w:hAnsi="Tahoma" w:cs="Tahoma"/>
          <w:spacing w:val="8"/>
        </w:rPr>
        <w:t xml:space="preserve"> </w:t>
      </w:r>
      <w:r w:rsidRPr="008E5DAD">
        <w:rPr>
          <w:rFonts w:ascii="Tahoma" w:eastAsia="Tahoma" w:hAnsi="Tahoma" w:cs="Tahoma"/>
        </w:rPr>
        <w:t>z</w:t>
      </w:r>
      <w:r w:rsidRPr="008E5DAD">
        <w:rPr>
          <w:rFonts w:ascii="Tahoma" w:eastAsia="Tahoma" w:hAnsi="Tahoma" w:cs="Tahoma"/>
          <w:spacing w:val="1"/>
        </w:rPr>
        <w:t>a</w:t>
      </w:r>
      <w:r w:rsidRPr="008E5DAD">
        <w:rPr>
          <w:rFonts w:ascii="Tahoma" w:eastAsia="Tahoma" w:hAnsi="Tahoma" w:cs="Tahoma"/>
          <w:spacing w:val="-1"/>
        </w:rPr>
        <w:t>k</w:t>
      </w:r>
      <w:r w:rsidRPr="008E5DAD">
        <w:rPr>
          <w:rFonts w:ascii="Tahoma" w:eastAsia="Tahoma" w:hAnsi="Tahoma" w:cs="Tahoma"/>
        </w:rPr>
        <w:t>t</w:t>
      </w:r>
      <w:r w:rsidRPr="008E5DAD">
        <w:rPr>
          <w:rFonts w:ascii="Tahoma" w:eastAsia="Tahoma" w:hAnsi="Tahoma" w:cs="Tahoma"/>
          <w:spacing w:val="-1"/>
        </w:rPr>
        <w:t>u</w:t>
      </w:r>
      <w:r w:rsidRPr="008E5DAD">
        <w:rPr>
          <w:rFonts w:ascii="Tahoma" w:eastAsia="Tahoma" w:hAnsi="Tahoma" w:cs="Tahoma"/>
          <w:spacing w:val="1"/>
        </w:rPr>
        <w:t>a</w:t>
      </w:r>
      <w:r w:rsidRPr="008E5DAD">
        <w:rPr>
          <w:rFonts w:ascii="Tahoma" w:eastAsia="Tahoma" w:hAnsi="Tahoma" w:cs="Tahoma"/>
        </w:rPr>
        <w:t>lizo</w:t>
      </w:r>
      <w:r w:rsidRPr="008E5DAD">
        <w:rPr>
          <w:rFonts w:ascii="Tahoma" w:eastAsia="Tahoma" w:hAnsi="Tahoma" w:cs="Tahoma"/>
          <w:spacing w:val="-1"/>
        </w:rPr>
        <w:t>w</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spacing w:val="1"/>
        </w:rPr>
        <w:t>e</w:t>
      </w:r>
      <w:r w:rsidRPr="008E5DAD">
        <w:rPr>
          <w:rFonts w:ascii="Tahoma" w:eastAsia="Tahoma" w:hAnsi="Tahoma" w:cs="Tahoma"/>
          <w:spacing w:val="2"/>
        </w:rPr>
        <w:t>g</w:t>
      </w:r>
      <w:r w:rsidRPr="008E5DAD">
        <w:rPr>
          <w:rFonts w:ascii="Tahoma" w:eastAsia="Tahoma" w:hAnsi="Tahoma" w:cs="Tahoma"/>
        </w:rPr>
        <w:t xml:space="preserve">o </w:t>
      </w:r>
      <w:r w:rsidRPr="008E5DAD">
        <w:rPr>
          <w:rFonts w:ascii="Tahoma" w:eastAsia="Tahoma" w:hAnsi="Tahoma" w:cs="Tahoma"/>
          <w:spacing w:val="-1"/>
        </w:rPr>
        <w:t>h</w:t>
      </w:r>
      <w:r w:rsidRPr="008E5DAD">
        <w:rPr>
          <w:rFonts w:ascii="Tahoma" w:eastAsia="Tahoma" w:hAnsi="Tahoma" w:cs="Tahoma"/>
          <w:spacing w:val="1"/>
        </w:rPr>
        <w:t>a</w:t>
      </w:r>
      <w:r w:rsidRPr="008E5DAD">
        <w:rPr>
          <w:rFonts w:ascii="Tahoma" w:eastAsia="Tahoma" w:hAnsi="Tahoma" w:cs="Tahoma"/>
        </w:rPr>
        <w:t>r</w:t>
      </w:r>
      <w:r w:rsidRPr="008E5DAD">
        <w:rPr>
          <w:rFonts w:ascii="Tahoma" w:eastAsia="Tahoma" w:hAnsi="Tahoma" w:cs="Tahoma"/>
          <w:spacing w:val="1"/>
        </w:rPr>
        <w:t>m</w:t>
      </w:r>
      <w:r w:rsidRPr="008E5DAD">
        <w:rPr>
          <w:rFonts w:ascii="Tahoma" w:eastAsia="Tahoma" w:hAnsi="Tahoma" w:cs="Tahoma"/>
        </w:rPr>
        <w:t>o</w:t>
      </w:r>
      <w:r w:rsidRPr="008E5DAD">
        <w:rPr>
          <w:rFonts w:ascii="Tahoma" w:eastAsia="Tahoma" w:hAnsi="Tahoma" w:cs="Tahoma"/>
          <w:spacing w:val="1"/>
        </w:rPr>
        <w:t>n</w:t>
      </w:r>
      <w:r w:rsidRPr="008E5DAD">
        <w:rPr>
          <w:rFonts w:ascii="Tahoma" w:eastAsia="Tahoma" w:hAnsi="Tahoma" w:cs="Tahoma"/>
        </w:rPr>
        <w:t>og</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mu</w:t>
      </w:r>
      <w:r w:rsidRPr="008E5DAD">
        <w:rPr>
          <w:rFonts w:ascii="Tahoma" w:eastAsia="Tahoma" w:hAnsi="Tahoma" w:cs="Tahoma"/>
          <w:spacing w:val="1"/>
        </w:rPr>
        <w:t xml:space="preserve"> </w:t>
      </w:r>
      <w:r w:rsidR="00CF1D3F" w:rsidRPr="008E5DAD">
        <w:rPr>
          <w:rFonts w:ascii="Tahoma" w:eastAsia="Tahoma" w:hAnsi="Tahoma" w:cs="Tahoma"/>
          <w:spacing w:val="-1"/>
        </w:rPr>
        <w:t xml:space="preserve">do opiekuna </w:t>
      </w:r>
      <w:r w:rsidR="009F15B4" w:rsidRPr="008E5DAD">
        <w:rPr>
          <w:rFonts w:ascii="Tahoma" w:eastAsia="Tahoma" w:hAnsi="Tahoma" w:cs="Tahoma"/>
        </w:rPr>
        <w:t>na 7 dni przed rozpoczęciem danej formy wsparcia</w:t>
      </w:r>
      <w:r w:rsidRPr="008E5DAD">
        <w:rPr>
          <w:rFonts w:ascii="Tahoma" w:eastAsia="Tahoma" w:hAnsi="Tahoma" w:cs="Tahoma"/>
        </w:rPr>
        <w:t>.</w:t>
      </w:r>
      <w:r w:rsidRPr="008E5DAD">
        <w:rPr>
          <w:rFonts w:ascii="Tahoma" w:eastAsia="Tahoma" w:hAnsi="Tahoma" w:cs="Tahoma"/>
          <w:spacing w:val="15"/>
        </w:rPr>
        <w:t xml:space="preserve"> </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dop</w:t>
      </w:r>
      <w:r w:rsidRPr="008E5DAD">
        <w:rPr>
          <w:rFonts w:ascii="Tahoma" w:eastAsia="Tahoma" w:hAnsi="Tahoma" w:cs="Tahoma"/>
          <w:spacing w:val="1"/>
        </w:rPr>
        <w:t>e</w:t>
      </w:r>
      <w:r w:rsidRPr="008E5DAD">
        <w:rPr>
          <w:rFonts w:ascii="Tahoma" w:eastAsia="Tahoma" w:hAnsi="Tahoma" w:cs="Tahoma"/>
        </w:rPr>
        <w:t>ł</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3"/>
        </w:rPr>
        <w:t>e</w:t>
      </w:r>
      <w:r w:rsidRPr="008E5DAD">
        <w:rPr>
          <w:rFonts w:ascii="Tahoma" w:eastAsia="Tahoma" w:hAnsi="Tahoma" w:cs="Tahoma"/>
          <w:spacing w:val="-1"/>
        </w:rPr>
        <w:t>n</w:t>
      </w:r>
      <w:r w:rsidRPr="008E5DAD">
        <w:rPr>
          <w:rFonts w:ascii="Tahoma" w:eastAsia="Tahoma" w:hAnsi="Tahoma" w:cs="Tahoma"/>
        </w:rPr>
        <w:t>ie</w:t>
      </w:r>
      <w:r w:rsidRPr="008E5DAD">
        <w:rPr>
          <w:rFonts w:ascii="Tahoma" w:eastAsia="Tahoma" w:hAnsi="Tahoma" w:cs="Tahoma"/>
          <w:spacing w:val="4"/>
        </w:rPr>
        <w:t xml:space="preserve"> </w:t>
      </w:r>
      <w:r w:rsidRPr="008E5DAD">
        <w:rPr>
          <w:rFonts w:ascii="Tahoma" w:eastAsia="Tahoma" w:hAnsi="Tahoma" w:cs="Tahoma"/>
        </w:rPr>
        <w:t>obo</w:t>
      </w:r>
      <w:r w:rsidRPr="008E5DAD">
        <w:rPr>
          <w:rFonts w:ascii="Tahoma" w:eastAsia="Tahoma" w:hAnsi="Tahoma" w:cs="Tahoma"/>
          <w:spacing w:val="1"/>
        </w:rPr>
        <w:t>w</w:t>
      </w:r>
      <w:r w:rsidRPr="008E5DAD">
        <w:rPr>
          <w:rFonts w:ascii="Tahoma" w:eastAsia="Tahoma" w:hAnsi="Tahoma" w:cs="Tahoma"/>
        </w:rPr>
        <w:t>i</w:t>
      </w:r>
      <w:r w:rsidRPr="008E5DAD">
        <w:rPr>
          <w:rFonts w:ascii="Tahoma" w:eastAsia="Tahoma" w:hAnsi="Tahoma" w:cs="Tahoma"/>
          <w:spacing w:val="3"/>
        </w:rPr>
        <w:t>ą</w:t>
      </w:r>
      <w:r w:rsidRPr="008E5DAD">
        <w:rPr>
          <w:rFonts w:ascii="Tahoma" w:eastAsia="Tahoma" w:hAnsi="Tahoma" w:cs="Tahoma"/>
        </w:rPr>
        <w:t>zku</w:t>
      </w:r>
      <w:r w:rsidRPr="008E5DAD">
        <w:rPr>
          <w:rFonts w:ascii="Tahoma" w:eastAsia="Tahoma" w:hAnsi="Tahoma" w:cs="Tahoma"/>
          <w:spacing w:val="5"/>
        </w:rPr>
        <w:t xml:space="preserve"> </w:t>
      </w:r>
      <w:r w:rsidRPr="008E5DAD">
        <w:rPr>
          <w:rFonts w:ascii="Tahoma" w:eastAsia="Tahoma" w:hAnsi="Tahoma" w:cs="Tahoma"/>
        </w:rPr>
        <w:t>pr</w:t>
      </w:r>
      <w:r w:rsidRPr="008E5DAD">
        <w:rPr>
          <w:rFonts w:ascii="Tahoma" w:eastAsia="Tahoma" w:hAnsi="Tahoma" w:cs="Tahoma"/>
          <w:spacing w:val="1"/>
        </w:rPr>
        <w:t>ze</w:t>
      </w:r>
      <w:r w:rsidRPr="008E5DAD">
        <w:rPr>
          <w:rFonts w:ascii="Tahoma" w:eastAsia="Tahoma" w:hAnsi="Tahoma" w:cs="Tahoma"/>
        </w:rPr>
        <w:t>sł</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ia z</w:t>
      </w:r>
      <w:r w:rsidRPr="008E5DAD">
        <w:rPr>
          <w:rFonts w:ascii="Tahoma" w:eastAsia="Tahoma" w:hAnsi="Tahoma" w:cs="Tahoma"/>
          <w:spacing w:val="1"/>
        </w:rPr>
        <w:t>a</w:t>
      </w:r>
      <w:r w:rsidRPr="008E5DAD">
        <w:rPr>
          <w:rFonts w:ascii="Tahoma" w:eastAsia="Tahoma" w:hAnsi="Tahoma" w:cs="Tahoma"/>
          <w:spacing w:val="-1"/>
        </w:rPr>
        <w:t>k</w:t>
      </w:r>
      <w:r w:rsidRPr="008E5DAD">
        <w:rPr>
          <w:rFonts w:ascii="Tahoma" w:eastAsia="Tahoma" w:hAnsi="Tahoma" w:cs="Tahoma"/>
        </w:rPr>
        <w:t>t</w:t>
      </w:r>
      <w:r w:rsidRPr="008E5DAD">
        <w:rPr>
          <w:rFonts w:ascii="Tahoma" w:eastAsia="Tahoma" w:hAnsi="Tahoma" w:cs="Tahoma"/>
          <w:spacing w:val="-1"/>
        </w:rPr>
        <w:t>u</w:t>
      </w:r>
      <w:r w:rsidRPr="008E5DAD">
        <w:rPr>
          <w:rFonts w:ascii="Tahoma" w:eastAsia="Tahoma" w:hAnsi="Tahoma" w:cs="Tahoma"/>
          <w:spacing w:val="1"/>
        </w:rPr>
        <w:t>a</w:t>
      </w:r>
      <w:r w:rsidRPr="008E5DAD">
        <w:rPr>
          <w:rFonts w:ascii="Tahoma" w:eastAsia="Tahoma" w:hAnsi="Tahoma" w:cs="Tahoma"/>
        </w:rPr>
        <w:t>lizo</w:t>
      </w:r>
      <w:r w:rsidRPr="008E5DAD">
        <w:rPr>
          <w:rFonts w:ascii="Tahoma" w:eastAsia="Tahoma" w:hAnsi="Tahoma" w:cs="Tahoma"/>
          <w:spacing w:val="-1"/>
        </w:rPr>
        <w:t>w</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spacing w:val="1"/>
        </w:rPr>
        <w:t>e</w:t>
      </w:r>
      <w:r w:rsidRPr="008E5DAD">
        <w:rPr>
          <w:rFonts w:ascii="Tahoma" w:eastAsia="Tahoma" w:hAnsi="Tahoma" w:cs="Tahoma"/>
        </w:rPr>
        <w:t>go</w:t>
      </w:r>
      <w:r w:rsidRPr="008E5DAD">
        <w:rPr>
          <w:rFonts w:ascii="Tahoma" w:eastAsia="Tahoma" w:hAnsi="Tahoma" w:cs="Tahoma"/>
          <w:spacing w:val="4"/>
        </w:rPr>
        <w:t xml:space="preserve"> </w:t>
      </w:r>
      <w:r w:rsidRPr="008E5DAD">
        <w:rPr>
          <w:rFonts w:ascii="Tahoma" w:eastAsia="Tahoma" w:hAnsi="Tahoma" w:cs="Tahoma"/>
          <w:spacing w:val="-1"/>
        </w:rPr>
        <w:t>h</w:t>
      </w:r>
      <w:r w:rsidRPr="008E5DAD">
        <w:rPr>
          <w:rFonts w:ascii="Tahoma" w:eastAsia="Tahoma" w:hAnsi="Tahoma" w:cs="Tahoma"/>
          <w:spacing w:val="1"/>
        </w:rPr>
        <w:t>a</w:t>
      </w:r>
      <w:r w:rsidRPr="008E5DAD">
        <w:rPr>
          <w:rFonts w:ascii="Tahoma" w:eastAsia="Tahoma" w:hAnsi="Tahoma" w:cs="Tahoma"/>
        </w:rPr>
        <w:t>r</w:t>
      </w:r>
      <w:r w:rsidRPr="008E5DAD">
        <w:rPr>
          <w:rFonts w:ascii="Tahoma" w:eastAsia="Tahoma" w:hAnsi="Tahoma" w:cs="Tahoma"/>
          <w:spacing w:val="1"/>
        </w:rPr>
        <w:t>m</w:t>
      </w:r>
      <w:r w:rsidRPr="008E5DAD">
        <w:rPr>
          <w:rFonts w:ascii="Tahoma" w:eastAsia="Tahoma" w:hAnsi="Tahoma" w:cs="Tahoma"/>
        </w:rPr>
        <w:t>o</w:t>
      </w:r>
      <w:r w:rsidRPr="008E5DAD">
        <w:rPr>
          <w:rFonts w:ascii="Tahoma" w:eastAsia="Tahoma" w:hAnsi="Tahoma" w:cs="Tahoma"/>
          <w:spacing w:val="1"/>
        </w:rPr>
        <w:t>n</w:t>
      </w:r>
      <w:r w:rsidRPr="008E5DAD">
        <w:rPr>
          <w:rFonts w:ascii="Tahoma" w:eastAsia="Tahoma" w:hAnsi="Tahoma" w:cs="Tahoma"/>
        </w:rPr>
        <w:t>og</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mu</w:t>
      </w:r>
      <w:r w:rsidRPr="008E5DAD">
        <w:rPr>
          <w:rFonts w:ascii="Tahoma" w:eastAsia="Tahoma" w:hAnsi="Tahoma" w:cs="Tahoma"/>
          <w:spacing w:val="3"/>
        </w:rPr>
        <w:t xml:space="preserve"> </w:t>
      </w:r>
      <w:r w:rsidRPr="008E5DAD">
        <w:rPr>
          <w:rFonts w:ascii="Tahoma" w:eastAsia="Tahoma" w:hAnsi="Tahoma" w:cs="Tahoma"/>
        </w:rPr>
        <w:t>s</w:t>
      </w:r>
      <w:r w:rsidRPr="008E5DAD">
        <w:rPr>
          <w:rFonts w:ascii="Tahoma" w:eastAsia="Tahoma" w:hAnsi="Tahoma" w:cs="Tahoma"/>
          <w:spacing w:val="1"/>
        </w:rPr>
        <w:t>k</w:t>
      </w:r>
      <w:r w:rsidRPr="008E5DAD">
        <w:rPr>
          <w:rFonts w:ascii="Tahoma" w:eastAsia="Tahoma" w:hAnsi="Tahoma" w:cs="Tahoma"/>
          <w:spacing w:val="-1"/>
        </w:rPr>
        <w:t>u</w:t>
      </w:r>
      <w:r w:rsidRPr="008E5DAD">
        <w:rPr>
          <w:rFonts w:ascii="Tahoma" w:eastAsia="Tahoma" w:hAnsi="Tahoma" w:cs="Tahoma"/>
          <w:spacing w:val="4"/>
        </w:rPr>
        <w:t>t</w:t>
      </w:r>
      <w:r w:rsidRPr="008E5DAD">
        <w:rPr>
          <w:rFonts w:ascii="Tahoma" w:eastAsia="Tahoma" w:hAnsi="Tahoma" w:cs="Tahoma"/>
          <w:spacing w:val="-1"/>
        </w:rPr>
        <w:t>k</w:t>
      </w:r>
      <w:r w:rsidRPr="008E5DAD">
        <w:rPr>
          <w:rFonts w:ascii="Tahoma" w:eastAsia="Tahoma" w:hAnsi="Tahoma" w:cs="Tahoma"/>
          <w:spacing w:val="1"/>
        </w:rPr>
        <w:t>u</w:t>
      </w:r>
      <w:r w:rsidRPr="008E5DAD">
        <w:rPr>
          <w:rFonts w:ascii="Tahoma" w:eastAsia="Tahoma" w:hAnsi="Tahoma" w:cs="Tahoma"/>
          <w:spacing w:val="-1"/>
        </w:rPr>
        <w:t>j</w:t>
      </w:r>
      <w:r w:rsidRPr="008E5DAD">
        <w:rPr>
          <w:rFonts w:ascii="Tahoma" w:eastAsia="Tahoma" w:hAnsi="Tahoma" w:cs="Tahoma"/>
          <w:spacing w:val="1"/>
        </w:rPr>
        <w:t>ą</w:t>
      </w:r>
      <w:r w:rsidRPr="008E5DAD">
        <w:rPr>
          <w:rFonts w:ascii="Tahoma" w:eastAsia="Tahoma" w:hAnsi="Tahoma" w:cs="Tahoma"/>
          <w:spacing w:val="-1"/>
        </w:rPr>
        <w:t>c</w:t>
      </w:r>
      <w:r w:rsidRPr="008E5DAD">
        <w:rPr>
          <w:rFonts w:ascii="Tahoma" w:eastAsia="Tahoma" w:hAnsi="Tahoma" w:cs="Tahoma"/>
        </w:rPr>
        <w:t>e</w:t>
      </w:r>
      <w:r w:rsidRPr="008E5DAD">
        <w:rPr>
          <w:rFonts w:ascii="Tahoma" w:eastAsia="Tahoma" w:hAnsi="Tahoma" w:cs="Tahoma"/>
          <w:spacing w:val="8"/>
        </w:rPr>
        <w:t xml:space="preserve"> </w:t>
      </w:r>
      <w:r w:rsidRPr="008E5DAD">
        <w:rPr>
          <w:rFonts w:ascii="Tahoma" w:eastAsia="Tahoma" w:hAnsi="Tahoma" w:cs="Tahoma"/>
        </w:rPr>
        <w:t>od</w:t>
      </w:r>
      <w:r w:rsidRPr="008E5DAD">
        <w:rPr>
          <w:rFonts w:ascii="Tahoma" w:eastAsia="Tahoma" w:hAnsi="Tahoma" w:cs="Tahoma"/>
          <w:spacing w:val="3"/>
        </w:rPr>
        <w:t>b</w:t>
      </w:r>
      <w:r w:rsidRPr="008E5DAD">
        <w:rPr>
          <w:rFonts w:ascii="Tahoma" w:eastAsia="Tahoma" w:hAnsi="Tahoma" w:cs="Tahoma"/>
          <w:spacing w:val="-1"/>
        </w:rPr>
        <w:t>y</w:t>
      </w:r>
      <w:r w:rsidRPr="008E5DAD">
        <w:rPr>
          <w:rFonts w:ascii="Tahoma" w:eastAsia="Tahoma" w:hAnsi="Tahoma" w:cs="Tahoma"/>
          <w:spacing w:val="2"/>
        </w:rPr>
        <w:t>c</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m</w:t>
      </w:r>
      <w:r w:rsidRPr="008E5DAD">
        <w:rPr>
          <w:rFonts w:ascii="Tahoma" w:eastAsia="Tahoma" w:hAnsi="Tahoma" w:cs="Tahoma"/>
          <w:spacing w:val="9"/>
        </w:rPr>
        <w:t xml:space="preserve"> </w:t>
      </w:r>
      <w:r w:rsidRPr="008E5DAD">
        <w:rPr>
          <w:rFonts w:ascii="Tahoma" w:eastAsia="Tahoma" w:hAnsi="Tahoma" w:cs="Tahoma"/>
        </w:rPr>
        <w:t>pr</w:t>
      </w:r>
      <w:r w:rsidRPr="008E5DAD">
        <w:rPr>
          <w:rFonts w:ascii="Tahoma" w:eastAsia="Tahoma" w:hAnsi="Tahoma" w:cs="Tahoma"/>
          <w:spacing w:val="1"/>
        </w:rPr>
        <w:t>ze</w:t>
      </w:r>
      <w:r w:rsidRPr="008E5DAD">
        <w:rPr>
          <w:rFonts w:ascii="Tahoma" w:eastAsia="Tahoma" w:hAnsi="Tahoma" w:cs="Tahoma"/>
        </w:rPr>
        <w:t>z</w:t>
      </w:r>
      <w:r w:rsidRPr="008E5DAD">
        <w:rPr>
          <w:rFonts w:ascii="Tahoma" w:eastAsia="Tahoma" w:hAnsi="Tahoma" w:cs="Tahoma"/>
          <w:spacing w:val="13"/>
        </w:rPr>
        <w:t xml:space="preserve"> </w:t>
      </w:r>
      <w:r w:rsidRPr="008E5DAD">
        <w:rPr>
          <w:rFonts w:ascii="Tahoma" w:eastAsia="Tahoma" w:hAnsi="Tahoma" w:cs="Tahoma"/>
        </w:rPr>
        <w:t>IZ</w:t>
      </w:r>
      <w:r w:rsidRPr="008E5DAD">
        <w:rPr>
          <w:rFonts w:ascii="Tahoma" w:eastAsia="Tahoma" w:hAnsi="Tahoma" w:cs="Tahoma"/>
          <w:spacing w:val="15"/>
        </w:rPr>
        <w:t xml:space="preserve"> </w:t>
      </w:r>
      <w:r w:rsidRPr="008E5DAD">
        <w:rPr>
          <w:rFonts w:ascii="Tahoma" w:eastAsia="Tahoma" w:hAnsi="Tahoma" w:cs="Tahoma"/>
        </w:rPr>
        <w:t>b</w:t>
      </w:r>
      <w:r w:rsidRPr="008E5DAD">
        <w:rPr>
          <w:rFonts w:ascii="Tahoma" w:eastAsia="Tahoma" w:hAnsi="Tahoma" w:cs="Tahoma"/>
          <w:spacing w:val="1"/>
        </w:rPr>
        <w:t>e</w:t>
      </w:r>
      <w:r w:rsidRPr="008E5DAD">
        <w:rPr>
          <w:rFonts w:ascii="Tahoma" w:eastAsia="Tahoma" w:hAnsi="Tahoma" w:cs="Tahoma"/>
        </w:rPr>
        <w:t>zprz</w:t>
      </w:r>
      <w:r w:rsidRPr="008E5DAD">
        <w:rPr>
          <w:rFonts w:ascii="Tahoma" w:eastAsia="Tahoma" w:hAnsi="Tahoma" w:cs="Tahoma"/>
          <w:spacing w:val="1"/>
        </w:rPr>
        <w:t>e</w:t>
      </w:r>
      <w:r w:rsidRPr="008E5DAD">
        <w:rPr>
          <w:rFonts w:ascii="Tahoma" w:eastAsia="Tahoma" w:hAnsi="Tahoma" w:cs="Tahoma"/>
        </w:rPr>
        <w:t>d</w:t>
      </w:r>
      <w:r w:rsidRPr="008E5DAD">
        <w:rPr>
          <w:rFonts w:ascii="Tahoma" w:eastAsia="Tahoma" w:hAnsi="Tahoma" w:cs="Tahoma"/>
          <w:spacing w:val="1"/>
        </w:rPr>
        <w:t>m</w:t>
      </w:r>
      <w:r w:rsidRPr="008E5DAD">
        <w:rPr>
          <w:rFonts w:ascii="Tahoma" w:eastAsia="Tahoma" w:hAnsi="Tahoma" w:cs="Tahoma"/>
          <w:spacing w:val="2"/>
        </w:rPr>
        <w:t>i</w:t>
      </w:r>
      <w:r w:rsidRPr="008E5DAD">
        <w:rPr>
          <w:rFonts w:ascii="Tahoma" w:eastAsia="Tahoma" w:hAnsi="Tahoma" w:cs="Tahoma"/>
        </w:rPr>
        <w:t>oto</w:t>
      </w:r>
      <w:r w:rsidRPr="008E5DAD">
        <w:rPr>
          <w:rFonts w:ascii="Tahoma" w:eastAsia="Tahoma" w:hAnsi="Tahoma" w:cs="Tahoma"/>
          <w:spacing w:val="1"/>
        </w:rPr>
        <w:t>we</w:t>
      </w:r>
      <w:r w:rsidRPr="008E5DAD">
        <w:rPr>
          <w:rFonts w:ascii="Tahoma" w:eastAsia="Tahoma" w:hAnsi="Tahoma" w:cs="Tahoma"/>
        </w:rPr>
        <w:t xml:space="preserve">j </w:t>
      </w:r>
      <w:r w:rsidRPr="008E5DAD">
        <w:rPr>
          <w:rFonts w:ascii="Tahoma" w:eastAsia="Tahoma" w:hAnsi="Tahoma" w:cs="Tahoma"/>
          <w:spacing w:val="1"/>
        </w:rPr>
        <w:t>w</w:t>
      </w:r>
      <w:r w:rsidRPr="008E5DAD">
        <w:rPr>
          <w:rFonts w:ascii="Tahoma" w:eastAsia="Tahoma" w:hAnsi="Tahoma" w:cs="Tahoma"/>
        </w:rPr>
        <w:t>izyty mo</w:t>
      </w:r>
      <w:r w:rsidRPr="008E5DAD">
        <w:rPr>
          <w:rFonts w:ascii="Tahoma" w:eastAsia="Tahoma" w:hAnsi="Tahoma" w:cs="Tahoma"/>
          <w:spacing w:val="-1"/>
        </w:rPr>
        <w:t>n</w:t>
      </w:r>
      <w:r w:rsidRPr="008E5DAD">
        <w:rPr>
          <w:rFonts w:ascii="Tahoma" w:eastAsia="Tahoma" w:hAnsi="Tahoma" w:cs="Tahoma"/>
        </w:rPr>
        <w:t>itor</w:t>
      </w:r>
      <w:r w:rsidRPr="008E5DAD">
        <w:rPr>
          <w:rFonts w:ascii="Tahoma" w:eastAsia="Tahoma" w:hAnsi="Tahoma" w:cs="Tahoma"/>
          <w:spacing w:val="2"/>
        </w:rPr>
        <w:t>i</w:t>
      </w:r>
      <w:r w:rsidRPr="008E5DAD">
        <w:rPr>
          <w:rFonts w:ascii="Tahoma" w:eastAsia="Tahoma" w:hAnsi="Tahoma" w:cs="Tahoma"/>
          <w:spacing w:val="-1"/>
        </w:rPr>
        <w:t>n</w:t>
      </w:r>
      <w:r w:rsidRPr="008E5DAD">
        <w:rPr>
          <w:rFonts w:ascii="Tahoma" w:eastAsia="Tahoma" w:hAnsi="Tahoma" w:cs="Tahoma"/>
        </w:rPr>
        <w:t>go</w:t>
      </w:r>
      <w:r w:rsidRPr="008E5DAD">
        <w:rPr>
          <w:rFonts w:ascii="Tahoma" w:eastAsia="Tahoma" w:hAnsi="Tahoma" w:cs="Tahoma"/>
          <w:spacing w:val="1"/>
        </w:rPr>
        <w:t>we</w:t>
      </w:r>
      <w:r w:rsidRPr="008E5DAD">
        <w:rPr>
          <w:rFonts w:ascii="Tahoma" w:eastAsia="Tahoma" w:hAnsi="Tahoma" w:cs="Tahoma"/>
          <w:spacing w:val="-1"/>
        </w:rPr>
        <w:t>j</w:t>
      </w:r>
      <w:r w:rsidRPr="008E5DAD">
        <w:rPr>
          <w:rFonts w:ascii="Tahoma" w:eastAsia="Tahoma" w:hAnsi="Tahoma" w:cs="Tahoma"/>
        </w:rPr>
        <w:t>, z</w:t>
      </w:r>
      <w:r w:rsidRPr="008E5DAD">
        <w:rPr>
          <w:rFonts w:ascii="Tahoma" w:eastAsia="Tahoma" w:hAnsi="Tahoma" w:cs="Tahoma"/>
          <w:spacing w:val="1"/>
        </w:rPr>
        <w:t>a</w:t>
      </w:r>
      <w:r w:rsidRPr="008E5DAD">
        <w:rPr>
          <w:rFonts w:ascii="Tahoma" w:eastAsia="Tahoma" w:hAnsi="Tahoma" w:cs="Tahoma"/>
        </w:rPr>
        <w:t>pl</w:t>
      </w:r>
      <w:r w:rsidRPr="008E5DAD">
        <w:rPr>
          <w:rFonts w:ascii="Tahoma" w:eastAsia="Tahoma" w:hAnsi="Tahoma" w:cs="Tahoma"/>
          <w:spacing w:val="1"/>
        </w:rPr>
        <w:t>an</w:t>
      </w:r>
      <w:r w:rsidRPr="008E5DAD">
        <w:rPr>
          <w:rFonts w:ascii="Tahoma" w:eastAsia="Tahoma" w:hAnsi="Tahoma" w:cs="Tahoma"/>
        </w:rPr>
        <w:t>o</w:t>
      </w:r>
      <w:r w:rsidRPr="008E5DAD">
        <w:rPr>
          <w:rFonts w:ascii="Tahoma" w:eastAsia="Tahoma" w:hAnsi="Tahoma" w:cs="Tahoma"/>
          <w:spacing w:val="1"/>
        </w:rPr>
        <w:t>wa</w:t>
      </w:r>
      <w:r w:rsidRPr="008E5DAD">
        <w:rPr>
          <w:rFonts w:ascii="Tahoma" w:eastAsia="Tahoma" w:hAnsi="Tahoma" w:cs="Tahoma"/>
          <w:spacing w:val="-1"/>
        </w:rPr>
        <w:t>n</w:t>
      </w:r>
      <w:r w:rsidRPr="008E5DAD">
        <w:rPr>
          <w:rFonts w:ascii="Tahoma" w:eastAsia="Tahoma" w:hAnsi="Tahoma" w:cs="Tahoma"/>
          <w:spacing w:val="1"/>
        </w:rPr>
        <w:t>e</w:t>
      </w:r>
      <w:r w:rsidRPr="008E5DAD">
        <w:rPr>
          <w:rFonts w:ascii="Tahoma" w:eastAsia="Tahoma" w:hAnsi="Tahoma" w:cs="Tahoma"/>
        </w:rPr>
        <w:t>j</w:t>
      </w:r>
      <w:r w:rsidRPr="008E5DAD">
        <w:rPr>
          <w:rFonts w:ascii="Tahoma" w:eastAsia="Tahoma" w:hAnsi="Tahoma" w:cs="Tahoma"/>
          <w:spacing w:val="2"/>
        </w:rPr>
        <w:t xml:space="preserve"> </w:t>
      </w:r>
      <w:r w:rsidRPr="008E5DAD">
        <w:rPr>
          <w:rFonts w:ascii="Tahoma" w:eastAsia="Tahoma" w:hAnsi="Tahoma" w:cs="Tahoma"/>
        </w:rPr>
        <w:t>w</w:t>
      </w:r>
      <w:r w:rsidRPr="008E5DAD">
        <w:rPr>
          <w:rFonts w:ascii="Tahoma" w:eastAsia="Tahoma" w:hAnsi="Tahoma" w:cs="Tahoma"/>
          <w:spacing w:val="14"/>
        </w:rPr>
        <w:t xml:space="preserve"> </w:t>
      </w:r>
      <w:r w:rsidRPr="008E5DAD">
        <w:rPr>
          <w:rFonts w:ascii="Tahoma" w:eastAsia="Tahoma" w:hAnsi="Tahoma" w:cs="Tahoma"/>
        </w:rPr>
        <w:t>op</w:t>
      </w:r>
      <w:r w:rsidRPr="008E5DAD">
        <w:rPr>
          <w:rFonts w:ascii="Tahoma" w:eastAsia="Tahoma" w:hAnsi="Tahoma" w:cs="Tahoma"/>
          <w:spacing w:val="1"/>
        </w:rPr>
        <w:t>a</w:t>
      </w:r>
      <w:r w:rsidRPr="008E5DAD">
        <w:rPr>
          <w:rFonts w:ascii="Tahoma" w:eastAsia="Tahoma" w:hAnsi="Tahoma" w:cs="Tahoma"/>
        </w:rPr>
        <w:t>rciu</w:t>
      </w:r>
      <w:r w:rsidRPr="008E5DAD">
        <w:rPr>
          <w:rFonts w:ascii="Tahoma" w:eastAsia="Tahoma" w:hAnsi="Tahoma" w:cs="Tahoma"/>
          <w:spacing w:val="7"/>
        </w:rPr>
        <w:t xml:space="preserve"> </w:t>
      </w:r>
      <w:r w:rsidRPr="008E5DAD">
        <w:rPr>
          <w:rFonts w:ascii="Tahoma" w:eastAsia="Tahoma" w:hAnsi="Tahoma" w:cs="Tahoma"/>
        </w:rPr>
        <w:t>o</w:t>
      </w:r>
      <w:r w:rsidRPr="008E5DAD">
        <w:rPr>
          <w:rFonts w:ascii="Tahoma" w:eastAsia="Tahoma" w:hAnsi="Tahoma" w:cs="Tahoma"/>
          <w:spacing w:val="13"/>
        </w:rPr>
        <w:t xml:space="preserve"> </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ea</w:t>
      </w:r>
      <w:r w:rsidRPr="008E5DAD">
        <w:rPr>
          <w:rFonts w:ascii="Tahoma" w:eastAsia="Tahoma" w:hAnsi="Tahoma" w:cs="Tahoma"/>
          <w:spacing w:val="-1"/>
        </w:rPr>
        <w:t>k</w:t>
      </w:r>
      <w:r w:rsidRPr="008E5DAD">
        <w:rPr>
          <w:rFonts w:ascii="Tahoma" w:eastAsia="Tahoma" w:hAnsi="Tahoma" w:cs="Tahoma"/>
          <w:spacing w:val="3"/>
        </w:rPr>
        <w:t>t</w:t>
      </w:r>
      <w:r w:rsidRPr="008E5DAD">
        <w:rPr>
          <w:rFonts w:ascii="Tahoma" w:eastAsia="Tahoma" w:hAnsi="Tahoma" w:cs="Tahoma"/>
          <w:spacing w:val="-1"/>
        </w:rPr>
        <w:t>u</w:t>
      </w:r>
      <w:r w:rsidRPr="008E5DAD">
        <w:rPr>
          <w:rFonts w:ascii="Tahoma" w:eastAsia="Tahoma" w:hAnsi="Tahoma" w:cs="Tahoma"/>
          <w:spacing w:val="1"/>
        </w:rPr>
        <w:t>a</w:t>
      </w:r>
      <w:r w:rsidRPr="008E5DAD">
        <w:rPr>
          <w:rFonts w:ascii="Tahoma" w:eastAsia="Tahoma" w:hAnsi="Tahoma" w:cs="Tahoma"/>
        </w:rPr>
        <w:t>l</w:t>
      </w:r>
      <w:r w:rsidRPr="008E5DAD">
        <w:rPr>
          <w:rFonts w:ascii="Tahoma" w:eastAsia="Tahoma" w:hAnsi="Tahoma" w:cs="Tahoma"/>
          <w:spacing w:val="-1"/>
        </w:rPr>
        <w:t>n</w:t>
      </w:r>
      <w:r w:rsidRPr="008E5DAD">
        <w:rPr>
          <w:rFonts w:ascii="Tahoma" w:eastAsia="Tahoma" w:hAnsi="Tahoma" w:cs="Tahoma"/>
        </w:rPr>
        <w:t>y</w:t>
      </w:r>
      <w:r w:rsidRPr="008E5DAD">
        <w:rPr>
          <w:rFonts w:ascii="Tahoma" w:eastAsia="Tahoma" w:hAnsi="Tahoma" w:cs="Tahoma"/>
          <w:spacing w:val="4"/>
        </w:rPr>
        <w:t xml:space="preserve"> </w:t>
      </w:r>
      <w:r w:rsidRPr="008E5DAD">
        <w:rPr>
          <w:rFonts w:ascii="Tahoma" w:eastAsia="Tahoma" w:hAnsi="Tahoma" w:cs="Tahoma"/>
          <w:spacing w:val="-1"/>
        </w:rPr>
        <w:t>h</w:t>
      </w:r>
      <w:r w:rsidRPr="008E5DAD">
        <w:rPr>
          <w:rFonts w:ascii="Tahoma" w:eastAsia="Tahoma" w:hAnsi="Tahoma" w:cs="Tahoma"/>
          <w:spacing w:val="1"/>
        </w:rPr>
        <w:t>a</w:t>
      </w:r>
      <w:r w:rsidRPr="008E5DAD">
        <w:rPr>
          <w:rFonts w:ascii="Tahoma" w:eastAsia="Tahoma" w:hAnsi="Tahoma" w:cs="Tahoma"/>
        </w:rPr>
        <w:t>r</w:t>
      </w:r>
      <w:r w:rsidRPr="008E5DAD">
        <w:rPr>
          <w:rFonts w:ascii="Tahoma" w:eastAsia="Tahoma" w:hAnsi="Tahoma" w:cs="Tahoma"/>
          <w:spacing w:val="1"/>
        </w:rPr>
        <w:t>m</w:t>
      </w:r>
      <w:r w:rsidRPr="008E5DAD">
        <w:rPr>
          <w:rFonts w:ascii="Tahoma" w:eastAsia="Tahoma" w:hAnsi="Tahoma" w:cs="Tahoma"/>
        </w:rPr>
        <w:t>o</w:t>
      </w:r>
      <w:r w:rsidRPr="008E5DAD">
        <w:rPr>
          <w:rFonts w:ascii="Tahoma" w:eastAsia="Tahoma" w:hAnsi="Tahoma" w:cs="Tahoma"/>
          <w:spacing w:val="1"/>
        </w:rPr>
        <w:t>n</w:t>
      </w:r>
      <w:r w:rsidRPr="008E5DAD">
        <w:rPr>
          <w:rFonts w:ascii="Tahoma" w:eastAsia="Tahoma" w:hAnsi="Tahoma" w:cs="Tahoma"/>
        </w:rPr>
        <w:t>og</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m</w:t>
      </w:r>
      <w:r w:rsidRPr="008E5DAD">
        <w:rPr>
          <w:rFonts w:ascii="Tahoma" w:eastAsia="Tahoma" w:hAnsi="Tahoma" w:cs="Tahoma"/>
          <w:spacing w:val="3"/>
        </w:rPr>
        <w:t xml:space="preserve"> </w:t>
      </w:r>
      <w:r w:rsidRPr="008E5DAD">
        <w:rPr>
          <w:rFonts w:ascii="Tahoma" w:eastAsia="Tahoma" w:hAnsi="Tahoma" w:cs="Tahoma"/>
        </w:rPr>
        <w:t>może</w:t>
      </w:r>
      <w:r w:rsidRPr="008E5DAD">
        <w:rPr>
          <w:rFonts w:ascii="Tahoma" w:eastAsia="Tahoma" w:hAnsi="Tahoma" w:cs="Tahoma"/>
          <w:spacing w:val="11"/>
        </w:rPr>
        <w:t xml:space="preserve"> </w:t>
      </w:r>
      <w:r w:rsidRPr="008E5DAD">
        <w:rPr>
          <w:rFonts w:ascii="Tahoma" w:eastAsia="Tahoma" w:hAnsi="Tahoma" w:cs="Tahoma"/>
        </w:rPr>
        <w:t>spo</w:t>
      </w:r>
      <w:r w:rsidRPr="008E5DAD">
        <w:rPr>
          <w:rFonts w:ascii="Tahoma" w:eastAsia="Tahoma" w:hAnsi="Tahoma" w:cs="Tahoma"/>
          <w:spacing w:val="1"/>
        </w:rPr>
        <w:t>w</w:t>
      </w:r>
      <w:r w:rsidRPr="008E5DAD">
        <w:rPr>
          <w:rFonts w:ascii="Tahoma" w:eastAsia="Tahoma" w:hAnsi="Tahoma" w:cs="Tahoma"/>
        </w:rPr>
        <w:t>odo</w:t>
      </w:r>
      <w:r w:rsidRPr="008E5DAD">
        <w:rPr>
          <w:rFonts w:ascii="Tahoma" w:eastAsia="Tahoma" w:hAnsi="Tahoma" w:cs="Tahoma"/>
          <w:spacing w:val="-2"/>
        </w:rPr>
        <w:t>w</w:t>
      </w:r>
      <w:r w:rsidRPr="008E5DAD">
        <w:rPr>
          <w:rFonts w:ascii="Tahoma" w:eastAsia="Tahoma" w:hAnsi="Tahoma" w:cs="Tahoma"/>
          <w:spacing w:val="1"/>
        </w:rPr>
        <w:t>a</w:t>
      </w:r>
      <w:r w:rsidRPr="008E5DAD">
        <w:rPr>
          <w:rFonts w:ascii="Tahoma" w:eastAsia="Tahoma" w:hAnsi="Tahoma" w:cs="Tahoma"/>
        </w:rPr>
        <w:t>ć obcią</w:t>
      </w:r>
      <w:r w:rsidRPr="008E5DAD">
        <w:rPr>
          <w:rFonts w:ascii="Tahoma" w:eastAsia="Tahoma" w:hAnsi="Tahoma" w:cs="Tahoma"/>
          <w:spacing w:val="1"/>
        </w:rPr>
        <w:t>że</w:t>
      </w:r>
      <w:r w:rsidRPr="008E5DAD">
        <w:rPr>
          <w:rFonts w:ascii="Tahoma" w:eastAsia="Tahoma" w:hAnsi="Tahoma" w:cs="Tahoma"/>
          <w:spacing w:val="-1"/>
        </w:rPr>
        <w:t>n</w:t>
      </w:r>
      <w:r w:rsidRPr="008E5DAD">
        <w:rPr>
          <w:rFonts w:ascii="Tahoma" w:eastAsia="Tahoma" w:hAnsi="Tahoma" w:cs="Tahoma"/>
        </w:rPr>
        <w:t>ie</w:t>
      </w:r>
      <w:r w:rsidRPr="008E5DAD">
        <w:rPr>
          <w:rFonts w:ascii="Tahoma" w:eastAsia="Tahoma" w:hAnsi="Tahoma" w:cs="Tahoma"/>
          <w:spacing w:val="-9"/>
        </w:rPr>
        <w:t xml:space="preserve"> </w:t>
      </w:r>
      <w:r w:rsidRPr="008E5DAD">
        <w:rPr>
          <w:rFonts w:ascii="Tahoma" w:eastAsia="Tahoma" w:hAnsi="Tahoma" w:cs="Tahoma"/>
        </w:rPr>
        <w:t>B</w:t>
      </w:r>
      <w:r w:rsidRPr="008E5DAD">
        <w:rPr>
          <w:rFonts w:ascii="Tahoma" w:eastAsia="Tahoma" w:hAnsi="Tahoma" w:cs="Tahoma"/>
          <w:spacing w:val="3"/>
        </w:rPr>
        <w:t>e</w:t>
      </w:r>
      <w:r w:rsidRPr="008E5DAD">
        <w:rPr>
          <w:rFonts w:ascii="Tahoma" w:eastAsia="Tahoma" w:hAnsi="Tahoma" w:cs="Tahoma"/>
          <w:spacing w:val="-1"/>
        </w:rPr>
        <w:t>n</w:t>
      </w:r>
      <w:r w:rsidRPr="008E5DAD">
        <w:rPr>
          <w:rFonts w:ascii="Tahoma" w:eastAsia="Tahoma" w:hAnsi="Tahoma" w:cs="Tahoma"/>
          <w:spacing w:val="1"/>
        </w:rPr>
        <w:t>e</w:t>
      </w:r>
      <w:r w:rsidRPr="008E5DAD">
        <w:rPr>
          <w:rFonts w:ascii="Tahoma" w:eastAsia="Tahoma" w:hAnsi="Tahoma" w:cs="Tahoma"/>
          <w:spacing w:val="-1"/>
        </w:rPr>
        <w:t>f</w:t>
      </w:r>
      <w:r w:rsidRPr="008E5DAD">
        <w:rPr>
          <w:rFonts w:ascii="Tahoma" w:eastAsia="Tahoma" w:hAnsi="Tahoma" w:cs="Tahoma"/>
          <w:spacing w:val="2"/>
        </w:rPr>
        <w:t>i</w:t>
      </w:r>
      <w:r w:rsidRPr="008E5DAD">
        <w:rPr>
          <w:rFonts w:ascii="Tahoma" w:eastAsia="Tahoma" w:hAnsi="Tahoma" w:cs="Tahoma"/>
          <w:spacing w:val="-1"/>
        </w:rPr>
        <w:t>cj</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rPr>
        <w:t>ta</w:t>
      </w:r>
      <w:r w:rsidRPr="008E5DAD">
        <w:rPr>
          <w:rFonts w:ascii="Tahoma" w:eastAsia="Tahoma" w:hAnsi="Tahoma" w:cs="Tahoma"/>
          <w:spacing w:val="-7"/>
        </w:rPr>
        <w:t xml:space="preserve"> </w:t>
      </w:r>
      <w:r w:rsidRPr="008E5DAD">
        <w:rPr>
          <w:rFonts w:ascii="Tahoma" w:eastAsia="Tahoma" w:hAnsi="Tahoma" w:cs="Tahoma"/>
          <w:spacing w:val="-3"/>
        </w:rPr>
        <w:t>k</w:t>
      </w:r>
      <w:r w:rsidRPr="008E5DAD">
        <w:rPr>
          <w:rFonts w:ascii="Tahoma" w:eastAsia="Tahoma" w:hAnsi="Tahoma" w:cs="Tahoma"/>
        </w:rPr>
        <w:t>o</w:t>
      </w:r>
      <w:r w:rsidRPr="008E5DAD">
        <w:rPr>
          <w:rFonts w:ascii="Tahoma" w:eastAsia="Tahoma" w:hAnsi="Tahoma" w:cs="Tahoma"/>
          <w:spacing w:val="2"/>
        </w:rPr>
        <w:t>s</w:t>
      </w:r>
      <w:r w:rsidRPr="008E5DAD">
        <w:rPr>
          <w:rFonts w:ascii="Tahoma" w:eastAsia="Tahoma" w:hAnsi="Tahoma" w:cs="Tahoma"/>
        </w:rPr>
        <w:t>z</w:t>
      </w:r>
      <w:r w:rsidRPr="008E5DAD">
        <w:rPr>
          <w:rFonts w:ascii="Tahoma" w:eastAsia="Tahoma" w:hAnsi="Tahoma" w:cs="Tahoma"/>
          <w:spacing w:val="1"/>
        </w:rPr>
        <w:t>ta</w:t>
      </w:r>
      <w:r w:rsidRPr="008E5DAD">
        <w:rPr>
          <w:rFonts w:ascii="Tahoma" w:eastAsia="Tahoma" w:hAnsi="Tahoma" w:cs="Tahoma"/>
        </w:rPr>
        <w:t>mi</w:t>
      </w:r>
      <w:r w:rsidRPr="008E5DAD">
        <w:rPr>
          <w:rFonts w:ascii="Tahoma" w:eastAsia="Tahoma" w:hAnsi="Tahoma" w:cs="Tahoma"/>
          <w:spacing w:val="-7"/>
        </w:rPr>
        <w:t xml:space="preserve"> </w:t>
      </w:r>
      <w:r w:rsidRPr="008E5DAD">
        <w:rPr>
          <w:rFonts w:ascii="Tahoma" w:eastAsia="Tahoma" w:hAnsi="Tahoma" w:cs="Tahoma"/>
        </w:rPr>
        <w:t>d</w:t>
      </w:r>
      <w:r w:rsidRPr="008E5DAD">
        <w:rPr>
          <w:rFonts w:ascii="Tahoma" w:eastAsia="Tahoma" w:hAnsi="Tahoma" w:cs="Tahoma"/>
          <w:spacing w:val="1"/>
        </w:rPr>
        <w:t>e</w:t>
      </w:r>
      <w:r w:rsidRPr="008E5DAD">
        <w:rPr>
          <w:rFonts w:ascii="Tahoma" w:eastAsia="Tahoma" w:hAnsi="Tahoma" w:cs="Tahoma"/>
        </w:rPr>
        <w:t>l</w:t>
      </w:r>
      <w:r w:rsidRPr="008E5DAD">
        <w:rPr>
          <w:rFonts w:ascii="Tahoma" w:eastAsia="Tahoma" w:hAnsi="Tahoma" w:cs="Tahoma"/>
          <w:spacing w:val="1"/>
        </w:rPr>
        <w:t>e</w:t>
      </w:r>
      <w:r w:rsidRPr="008E5DAD">
        <w:rPr>
          <w:rFonts w:ascii="Tahoma" w:eastAsia="Tahoma" w:hAnsi="Tahoma" w:cs="Tahoma"/>
        </w:rPr>
        <w:t>g</w:t>
      </w:r>
      <w:r w:rsidRPr="008E5DAD">
        <w:rPr>
          <w:rFonts w:ascii="Tahoma" w:eastAsia="Tahoma" w:hAnsi="Tahoma" w:cs="Tahoma"/>
          <w:spacing w:val="1"/>
        </w:rPr>
        <w:t>a</w:t>
      </w:r>
      <w:r w:rsidRPr="008E5DAD">
        <w:rPr>
          <w:rFonts w:ascii="Tahoma" w:eastAsia="Tahoma" w:hAnsi="Tahoma" w:cs="Tahoma"/>
          <w:spacing w:val="-1"/>
        </w:rPr>
        <w:t>cj</w:t>
      </w:r>
      <w:r w:rsidRPr="008E5DAD">
        <w:rPr>
          <w:rFonts w:ascii="Tahoma" w:eastAsia="Tahoma" w:hAnsi="Tahoma" w:cs="Tahoma"/>
        </w:rPr>
        <w:t>i</w:t>
      </w:r>
      <w:r w:rsidRPr="008E5DAD">
        <w:rPr>
          <w:rFonts w:ascii="Tahoma" w:eastAsia="Tahoma" w:hAnsi="Tahoma" w:cs="Tahoma"/>
          <w:spacing w:val="-7"/>
        </w:rPr>
        <w:t xml:space="preserve"> </w:t>
      </w:r>
      <w:r w:rsidRPr="008E5DAD">
        <w:rPr>
          <w:rFonts w:ascii="Tahoma" w:eastAsia="Tahoma" w:hAnsi="Tahoma" w:cs="Tahoma"/>
        </w:rPr>
        <w:t>sł</w:t>
      </w:r>
      <w:r w:rsidRPr="008E5DAD">
        <w:rPr>
          <w:rFonts w:ascii="Tahoma" w:eastAsia="Tahoma" w:hAnsi="Tahoma" w:cs="Tahoma"/>
          <w:spacing w:val="-1"/>
        </w:rPr>
        <w:t>u</w:t>
      </w:r>
      <w:r w:rsidRPr="008E5DAD">
        <w:rPr>
          <w:rFonts w:ascii="Tahoma" w:eastAsia="Tahoma" w:hAnsi="Tahoma" w:cs="Tahoma"/>
        </w:rPr>
        <w:t>żbo</w:t>
      </w:r>
      <w:r w:rsidRPr="008E5DAD">
        <w:rPr>
          <w:rFonts w:ascii="Tahoma" w:eastAsia="Tahoma" w:hAnsi="Tahoma" w:cs="Tahoma"/>
          <w:spacing w:val="1"/>
        </w:rPr>
        <w:t>we</w:t>
      </w:r>
      <w:r w:rsidRPr="008E5DAD">
        <w:rPr>
          <w:rFonts w:ascii="Tahoma" w:eastAsia="Tahoma" w:hAnsi="Tahoma" w:cs="Tahoma"/>
        </w:rPr>
        <w:t>j</w:t>
      </w:r>
      <w:r w:rsidRPr="008E5DAD">
        <w:rPr>
          <w:rFonts w:ascii="Tahoma" w:eastAsia="Tahoma" w:hAnsi="Tahoma" w:cs="Tahoma"/>
          <w:spacing w:val="-8"/>
        </w:rPr>
        <w:t xml:space="preserve"> </w:t>
      </w:r>
      <w:r w:rsidRPr="008E5DAD">
        <w:rPr>
          <w:rFonts w:ascii="Tahoma" w:eastAsia="Tahoma" w:hAnsi="Tahoma" w:cs="Tahoma"/>
          <w:spacing w:val="3"/>
        </w:rPr>
        <w:t>p</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spacing w:val="-1"/>
        </w:rPr>
        <w:t>c</w:t>
      </w:r>
      <w:r w:rsidRPr="008E5DAD">
        <w:rPr>
          <w:rFonts w:ascii="Tahoma" w:eastAsia="Tahoma" w:hAnsi="Tahoma" w:cs="Tahoma"/>
        </w:rPr>
        <w:t>o</w:t>
      </w:r>
      <w:r w:rsidRPr="008E5DAD">
        <w:rPr>
          <w:rFonts w:ascii="Tahoma" w:eastAsia="Tahoma" w:hAnsi="Tahoma" w:cs="Tahoma"/>
          <w:spacing w:val="1"/>
        </w:rPr>
        <w:t>w</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k</w:t>
      </w:r>
      <w:r w:rsidRPr="008E5DAD">
        <w:rPr>
          <w:rFonts w:ascii="Tahoma" w:eastAsia="Tahoma" w:hAnsi="Tahoma" w:cs="Tahoma"/>
        </w:rPr>
        <w:t>ów</w:t>
      </w:r>
      <w:r w:rsidRPr="008E5DAD">
        <w:rPr>
          <w:rFonts w:ascii="Tahoma" w:eastAsia="Tahoma" w:hAnsi="Tahoma" w:cs="Tahoma"/>
          <w:spacing w:val="-11"/>
        </w:rPr>
        <w:t xml:space="preserve"> </w:t>
      </w:r>
      <w:r w:rsidR="00FB6CAA" w:rsidRPr="008E5DAD">
        <w:rPr>
          <w:rFonts w:ascii="Tahoma" w:eastAsia="Tahoma" w:hAnsi="Tahoma" w:cs="Tahoma"/>
          <w:spacing w:val="2"/>
        </w:rPr>
        <w:t>IZ</w:t>
      </w:r>
      <w:r w:rsidR="00FB6CAA" w:rsidRPr="008E5DAD">
        <w:rPr>
          <w:rFonts w:ascii="Tahoma" w:eastAsia="Tahoma" w:hAnsi="Tahoma" w:cs="Tahoma"/>
        </w:rPr>
        <w:t>;</w:t>
      </w:r>
    </w:p>
    <w:p w14:paraId="0A889D68" w14:textId="77777777" w:rsidR="008E5DAD" w:rsidRPr="008E5DAD" w:rsidRDefault="00280ADA" w:rsidP="000E63B7">
      <w:pPr>
        <w:pStyle w:val="Akapitzlist"/>
        <w:numPr>
          <w:ilvl w:val="0"/>
          <w:numId w:val="57"/>
        </w:numPr>
        <w:spacing w:line="276" w:lineRule="auto"/>
        <w:ind w:left="851" w:right="14" w:hanging="425"/>
        <w:jc w:val="both"/>
        <w:rPr>
          <w:rFonts w:ascii="Tahoma" w:eastAsia="Tahoma" w:hAnsi="Tahoma" w:cs="Tahoma"/>
        </w:rPr>
      </w:pP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z</w:t>
      </w:r>
      <w:r w:rsidRPr="008E5DAD">
        <w:rPr>
          <w:rFonts w:ascii="Tahoma" w:eastAsia="Tahoma" w:hAnsi="Tahoma" w:cs="Tahoma"/>
          <w:spacing w:val="1"/>
        </w:rPr>
        <w:t>w</w:t>
      </w:r>
      <w:r w:rsidRPr="008E5DAD">
        <w:rPr>
          <w:rFonts w:ascii="Tahoma" w:eastAsia="Tahoma" w:hAnsi="Tahoma" w:cs="Tahoma"/>
        </w:rPr>
        <w:t>ło</w:t>
      </w:r>
      <w:r w:rsidRPr="008E5DAD">
        <w:rPr>
          <w:rFonts w:ascii="Tahoma" w:eastAsia="Tahoma" w:hAnsi="Tahoma" w:cs="Tahoma"/>
          <w:spacing w:val="-1"/>
        </w:rPr>
        <w:t>c</w:t>
      </w:r>
      <w:r w:rsidRPr="008E5DAD">
        <w:rPr>
          <w:rFonts w:ascii="Tahoma" w:eastAsia="Tahoma" w:hAnsi="Tahoma" w:cs="Tahoma"/>
        </w:rPr>
        <w:t>zne</w:t>
      </w:r>
      <w:r w:rsidRPr="008E5DAD">
        <w:rPr>
          <w:rFonts w:ascii="Tahoma" w:eastAsia="Tahoma" w:hAnsi="Tahoma" w:cs="Tahoma"/>
          <w:spacing w:val="3"/>
        </w:rPr>
        <w:t>g</w:t>
      </w:r>
      <w:r w:rsidRPr="008E5DAD">
        <w:rPr>
          <w:rFonts w:ascii="Tahoma" w:eastAsia="Tahoma" w:hAnsi="Tahoma" w:cs="Tahoma"/>
        </w:rPr>
        <w:t>o i</w:t>
      </w:r>
      <w:r w:rsidRPr="008E5DAD">
        <w:rPr>
          <w:rFonts w:ascii="Tahoma" w:eastAsia="Tahoma" w:hAnsi="Tahoma" w:cs="Tahoma"/>
          <w:spacing w:val="1"/>
        </w:rPr>
        <w:t>n</w:t>
      </w:r>
      <w:r w:rsidRPr="008E5DAD">
        <w:rPr>
          <w:rFonts w:ascii="Tahoma" w:eastAsia="Tahoma" w:hAnsi="Tahoma" w:cs="Tahoma"/>
          <w:spacing w:val="-3"/>
        </w:rPr>
        <w:t>f</w:t>
      </w:r>
      <w:r w:rsidRPr="008E5DAD">
        <w:rPr>
          <w:rFonts w:ascii="Tahoma" w:eastAsia="Tahoma" w:hAnsi="Tahoma" w:cs="Tahoma"/>
        </w:rPr>
        <w:t>or</w:t>
      </w:r>
      <w:r w:rsidRPr="008E5DAD">
        <w:rPr>
          <w:rFonts w:ascii="Tahoma" w:eastAsia="Tahoma" w:hAnsi="Tahoma" w:cs="Tahoma"/>
          <w:spacing w:val="1"/>
        </w:rPr>
        <w:t>m</w:t>
      </w:r>
      <w:r w:rsidRPr="008E5DAD">
        <w:rPr>
          <w:rFonts w:ascii="Tahoma" w:eastAsia="Tahoma" w:hAnsi="Tahoma" w:cs="Tahoma"/>
        </w:rPr>
        <w:t>o</w:t>
      </w:r>
      <w:r w:rsidRPr="008E5DAD">
        <w:rPr>
          <w:rFonts w:ascii="Tahoma" w:eastAsia="Tahoma" w:hAnsi="Tahoma" w:cs="Tahoma"/>
          <w:spacing w:val="-2"/>
        </w:rPr>
        <w:t>w</w:t>
      </w:r>
      <w:r w:rsidRPr="008E5DAD">
        <w:rPr>
          <w:rFonts w:ascii="Tahoma" w:eastAsia="Tahoma" w:hAnsi="Tahoma" w:cs="Tahoma"/>
          <w:spacing w:val="3"/>
        </w:rPr>
        <w:t>a</w:t>
      </w:r>
      <w:r w:rsidRPr="008E5DAD">
        <w:rPr>
          <w:rFonts w:ascii="Tahoma" w:eastAsia="Tahoma" w:hAnsi="Tahoma" w:cs="Tahoma"/>
          <w:spacing w:val="-1"/>
        </w:rPr>
        <w:t>n</w:t>
      </w:r>
      <w:r w:rsidRPr="008E5DAD">
        <w:rPr>
          <w:rFonts w:ascii="Tahoma" w:eastAsia="Tahoma" w:hAnsi="Tahoma" w:cs="Tahoma"/>
        </w:rPr>
        <w:t xml:space="preserve">ia o </w:t>
      </w:r>
      <w:r w:rsidRPr="008E5DAD">
        <w:rPr>
          <w:rFonts w:ascii="Tahoma" w:eastAsia="Tahoma" w:hAnsi="Tahoma" w:cs="Tahoma"/>
          <w:spacing w:val="-1"/>
        </w:rPr>
        <w:t>k</w:t>
      </w:r>
      <w:r w:rsidRPr="008E5DAD">
        <w:rPr>
          <w:rFonts w:ascii="Tahoma" w:eastAsia="Tahoma" w:hAnsi="Tahoma" w:cs="Tahoma"/>
          <w:spacing w:val="1"/>
        </w:rPr>
        <w:t>a</w:t>
      </w:r>
      <w:r w:rsidRPr="008E5DAD">
        <w:rPr>
          <w:rFonts w:ascii="Tahoma" w:eastAsia="Tahoma" w:hAnsi="Tahoma" w:cs="Tahoma"/>
        </w:rPr>
        <w:t>żd</w:t>
      </w:r>
      <w:r w:rsidRPr="008E5DAD">
        <w:rPr>
          <w:rFonts w:ascii="Tahoma" w:eastAsia="Tahoma" w:hAnsi="Tahoma" w:cs="Tahoma"/>
          <w:spacing w:val="1"/>
        </w:rPr>
        <w:t>e</w:t>
      </w:r>
      <w:r w:rsidRPr="008E5DAD">
        <w:rPr>
          <w:rFonts w:ascii="Tahoma" w:eastAsia="Tahoma" w:hAnsi="Tahoma" w:cs="Tahoma"/>
        </w:rPr>
        <w:t xml:space="preserve">j </w:t>
      </w:r>
      <w:r w:rsidRPr="008E5DAD">
        <w:rPr>
          <w:rFonts w:ascii="Tahoma" w:eastAsia="Tahoma" w:hAnsi="Tahoma" w:cs="Tahoma"/>
          <w:spacing w:val="-1"/>
        </w:rPr>
        <w:t>k</w:t>
      </w:r>
      <w:r w:rsidRPr="008E5DAD">
        <w:rPr>
          <w:rFonts w:ascii="Tahoma" w:eastAsia="Tahoma" w:hAnsi="Tahoma" w:cs="Tahoma"/>
        </w:rPr>
        <w:t>o</w:t>
      </w:r>
      <w:r w:rsidRPr="008E5DAD">
        <w:rPr>
          <w:rFonts w:ascii="Tahoma" w:eastAsia="Tahoma" w:hAnsi="Tahoma" w:cs="Tahoma"/>
          <w:spacing w:val="-1"/>
        </w:rPr>
        <w:t>n</w:t>
      </w:r>
      <w:r w:rsidRPr="008E5DAD">
        <w:rPr>
          <w:rFonts w:ascii="Tahoma" w:eastAsia="Tahoma" w:hAnsi="Tahoma" w:cs="Tahoma"/>
        </w:rPr>
        <w:t>troli pr</w:t>
      </w:r>
      <w:r w:rsidRPr="008E5DAD">
        <w:rPr>
          <w:rFonts w:ascii="Tahoma" w:eastAsia="Tahoma" w:hAnsi="Tahoma" w:cs="Tahoma"/>
          <w:spacing w:val="3"/>
        </w:rPr>
        <w:t>z</w:t>
      </w:r>
      <w:r w:rsidRPr="008E5DAD">
        <w:rPr>
          <w:rFonts w:ascii="Tahoma" w:eastAsia="Tahoma" w:hAnsi="Tahoma" w:cs="Tahoma"/>
          <w:spacing w:val="1"/>
        </w:rPr>
        <w:t>e</w:t>
      </w:r>
      <w:r w:rsidRPr="008E5DAD">
        <w:rPr>
          <w:rFonts w:ascii="Tahoma" w:eastAsia="Tahoma" w:hAnsi="Tahoma" w:cs="Tahoma"/>
        </w:rPr>
        <w:t>pro</w:t>
      </w:r>
      <w:r w:rsidRPr="008E5DAD">
        <w:rPr>
          <w:rFonts w:ascii="Tahoma" w:eastAsia="Tahoma" w:hAnsi="Tahoma" w:cs="Tahoma"/>
          <w:spacing w:val="-1"/>
        </w:rPr>
        <w:t>w</w:t>
      </w:r>
      <w:r w:rsidRPr="008E5DAD">
        <w:rPr>
          <w:rFonts w:ascii="Tahoma" w:eastAsia="Tahoma" w:hAnsi="Tahoma" w:cs="Tahoma"/>
          <w:spacing w:val="1"/>
        </w:rPr>
        <w:t>a</w:t>
      </w:r>
      <w:r w:rsidRPr="008E5DAD">
        <w:rPr>
          <w:rFonts w:ascii="Tahoma" w:eastAsia="Tahoma" w:hAnsi="Tahoma" w:cs="Tahoma"/>
          <w:spacing w:val="6"/>
        </w:rPr>
        <w:t>d</w:t>
      </w:r>
      <w:r w:rsidRPr="008E5DAD">
        <w:rPr>
          <w:rFonts w:ascii="Tahoma" w:eastAsia="Tahoma" w:hAnsi="Tahoma" w:cs="Tahoma"/>
        </w:rPr>
        <w:t>zonej</w:t>
      </w:r>
      <w:r w:rsidRPr="008E5DAD">
        <w:rPr>
          <w:rFonts w:ascii="Tahoma" w:eastAsia="Tahoma" w:hAnsi="Tahoma" w:cs="Tahoma"/>
          <w:spacing w:val="59"/>
        </w:rPr>
        <w:t xml:space="preserve"> </w:t>
      </w:r>
      <w:r w:rsidRPr="008E5DAD">
        <w:rPr>
          <w:rFonts w:ascii="Tahoma" w:eastAsia="Tahoma" w:hAnsi="Tahoma" w:cs="Tahoma"/>
        </w:rPr>
        <w:t>w z</w:t>
      </w:r>
      <w:r w:rsidRPr="008E5DAD">
        <w:rPr>
          <w:rFonts w:ascii="Tahoma" w:eastAsia="Tahoma" w:hAnsi="Tahoma" w:cs="Tahoma"/>
          <w:spacing w:val="1"/>
        </w:rPr>
        <w:t>a</w:t>
      </w:r>
      <w:r w:rsidRPr="008E5DAD">
        <w:rPr>
          <w:rFonts w:ascii="Tahoma" w:eastAsia="Tahoma" w:hAnsi="Tahoma" w:cs="Tahoma"/>
        </w:rPr>
        <w:t>kr</w:t>
      </w:r>
      <w:r w:rsidRPr="008E5DAD">
        <w:rPr>
          <w:rFonts w:ascii="Tahoma" w:eastAsia="Tahoma" w:hAnsi="Tahoma" w:cs="Tahoma"/>
          <w:spacing w:val="1"/>
        </w:rPr>
        <w:t>e</w:t>
      </w:r>
      <w:r w:rsidRPr="008E5DAD">
        <w:rPr>
          <w:rFonts w:ascii="Tahoma" w:eastAsia="Tahoma" w:hAnsi="Tahoma" w:cs="Tahoma"/>
        </w:rPr>
        <w:t>sie p</w:t>
      </w:r>
      <w:r w:rsidRPr="008E5DAD">
        <w:rPr>
          <w:rFonts w:ascii="Tahoma" w:eastAsia="Tahoma" w:hAnsi="Tahoma" w:cs="Tahoma"/>
          <w:spacing w:val="-2"/>
        </w:rPr>
        <w:t>r</w:t>
      </w:r>
      <w:r w:rsidRPr="008E5DAD">
        <w:rPr>
          <w:rFonts w:ascii="Tahoma" w:eastAsia="Tahoma" w:hAnsi="Tahoma" w:cs="Tahoma"/>
          <w:spacing w:val="1"/>
        </w:rPr>
        <w:t>aw</w:t>
      </w:r>
      <w:r w:rsidRPr="008E5DAD">
        <w:rPr>
          <w:rFonts w:ascii="Tahoma" w:eastAsia="Tahoma" w:hAnsi="Tahoma" w:cs="Tahoma"/>
        </w:rPr>
        <w:t>id</w:t>
      </w:r>
      <w:r w:rsidRPr="008E5DAD">
        <w:rPr>
          <w:rFonts w:ascii="Tahoma" w:eastAsia="Tahoma" w:hAnsi="Tahoma" w:cs="Tahoma"/>
          <w:spacing w:val="1"/>
        </w:rPr>
        <w:t>ł</w:t>
      </w:r>
      <w:r w:rsidRPr="008E5DAD">
        <w:rPr>
          <w:rFonts w:ascii="Tahoma" w:eastAsia="Tahoma" w:hAnsi="Tahoma" w:cs="Tahoma"/>
        </w:rPr>
        <w:t>o</w:t>
      </w:r>
      <w:r w:rsidRPr="008E5DAD">
        <w:rPr>
          <w:rFonts w:ascii="Tahoma" w:eastAsia="Tahoma" w:hAnsi="Tahoma" w:cs="Tahoma"/>
          <w:spacing w:val="1"/>
        </w:rPr>
        <w:t>w</w:t>
      </w:r>
      <w:r w:rsidRPr="008E5DAD">
        <w:rPr>
          <w:rFonts w:ascii="Tahoma" w:eastAsia="Tahoma" w:hAnsi="Tahoma" w:cs="Tahoma"/>
        </w:rPr>
        <w:t>oś</w:t>
      </w:r>
      <w:r w:rsidRPr="008E5DAD">
        <w:rPr>
          <w:rFonts w:ascii="Tahoma" w:eastAsia="Tahoma" w:hAnsi="Tahoma" w:cs="Tahoma"/>
          <w:spacing w:val="-1"/>
        </w:rPr>
        <w:t>c</w:t>
      </w:r>
      <w:r w:rsidRPr="008E5DAD">
        <w:rPr>
          <w:rFonts w:ascii="Tahoma" w:eastAsia="Tahoma" w:hAnsi="Tahoma" w:cs="Tahoma"/>
        </w:rPr>
        <w:t>i r</w:t>
      </w:r>
      <w:r w:rsidRPr="008E5DAD">
        <w:rPr>
          <w:rFonts w:ascii="Tahoma" w:eastAsia="Tahoma" w:hAnsi="Tahoma" w:cs="Tahoma"/>
          <w:spacing w:val="1"/>
        </w:rPr>
        <w:t>ea</w:t>
      </w:r>
      <w:r w:rsidRPr="008E5DAD">
        <w:rPr>
          <w:rFonts w:ascii="Tahoma" w:eastAsia="Tahoma" w:hAnsi="Tahoma" w:cs="Tahoma"/>
        </w:rPr>
        <w:t>liz</w:t>
      </w:r>
      <w:r w:rsidRPr="008E5DAD">
        <w:rPr>
          <w:rFonts w:ascii="Tahoma" w:eastAsia="Tahoma" w:hAnsi="Tahoma" w:cs="Tahoma"/>
          <w:spacing w:val="1"/>
        </w:rPr>
        <w:t>a</w:t>
      </w:r>
      <w:r w:rsidRPr="008E5DAD">
        <w:rPr>
          <w:rFonts w:ascii="Tahoma" w:eastAsia="Tahoma" w:hAnsi="Tahoma" w:cs="Tahoma"/>
          <w:spacing w:val="-1"/>
        </w:rPr>
        <w:t>cj</w:t>
      </w:r>
      <w:r w:rsidRPr="008E5DAD">
        <w:rPr>
          <w:rFonts w:ascii="Tahoma" w:eastAsia="Tahoma" w:hAnsi="Tahoma" w:cs="Tahoma"/>
        </w:rPr>
        <w:t>i</w:t>
      </w:r>
      <w:r w:rsidRPr="008E5DAD">
        <w:rPr>
          <w:rFonts w:ascii="Tahoma" w:eastAsia="Tahoma" w:hAnsi="Tahoma" w:cs="Tahoma"/>
          <w:spacing w:val="3"/>
        </w:rPr>
        <w:t xml:space="preserve"> </w:t>
      </w:r>
      <w:r w:rsidRPr="008E5DAD">
        <w:rPr>
          <w:rFonts w:ascii="Tahoma" w:eastAsia="Tahoma" w:hAnsi="Tahoma" w:cs="Tahoma"/>
          <w:spacing w:val="1"/>
        </w:rPr>
        <w:t>p</w:t>
      </w:r>
      <w:r w:rsidRPr="008E5DAD">
        <w:rPr>
          <w:rFonts w:ascii="Tahoma" w:eastAsia="Tahoma" w:hAnsi="Tahoma" w:cs="Tahoma"/>
        </w:rPr>
        <w:t>ro</w:t>
      </w:r>
      <w:r w:rsidRPr="008E5DAD">
        <w:rPr>
          <w:rFonts w:ascii="Tahoma" w:eastAsia="Tahoma" w:hAnsi="Tahoma" w:cs="Tahoma"/>
          <w:spacing w:val="-1"/>
        </w:rPr>
        <w:t>j</w:t>
      </w:r>
      <w:r w:rsidRPr="008E5DAD">
        <w:rPr>
          <w:rFonts w:ascii="Tahoma" w:eastAsia="Tahoma" w:hAnsi="Tahoma" w:cs="Tahoma"/>
          <w:spacing w:val="1"/>
        </w:rPr>
        <w:t>e</w:t>
      </w:r>
      <w:r w:rsidRPr="008E5DAD">
        <w:rPr>
          <w:rFonts w:ascii="Tahoma" w:eastAsia="Tahoma" w:hAnsi="Tahoma" w:cs="Tahoma"/>
          <w:spacing w:val="-1"/>
        </w:rPr>
        <w:t>k</w:t>
      </w:r>
      <w:r w:rsidRPr="008E5DAD">
        <w:rPr>
          <w:rFonts w:ascii="Tahoma" w:eastAsia="Tahoma" w:hAnsi="Tahoma" w:cs="Tahoma"/>
        </w:rPr>
        <w:t>t</w:t>
      </w:r>
      <w:r w:rsidRPr="008E5DAD">
        <w:rPr>
          <w:rFonts w:ascii="Tahoma" w:eastAsia="Tahoma" w:hAnsi="Tahoma" w:cs="Tahoma"/>
          <w:spacing w:val="-1"/>
        </w:rPr>
        <w:t>u</w:t>
      </w:r>
      <w:r w:rsidRPr="008E5DAD">
        <w:rPr>
          <w:rFonts w:ascii="Tahoma" w:eastAsia="Tahoma" w:hAnsi="Tahoma" w:cs="Tahoma"/>
        </w:rPr>
        <w:t>,</w:t>
      </w:r>
      <w:r w:rsidRPr="008E5DAD">
        <w:rPr>
          <w:rFonts w:ascii="Tahoma" w:eastAsia="Tahoma" w:hAnsi="Tahoma" w:cs="Tahoma"/>
          <w:spacing w:val="2"/>
        </w:rPr>
        <w:t xml:space="preserve"> </w:t>
      </w:r>
      <w:r w:rsidRPr="008E5DAD">
        <w:rPr>
          <w:rFonts w:ascii="Tahoma" w:eastAsia="Tahoma" w:hAnsi="Tahoma" w:cs="Tahoma"/>
        </w:rPr>
        <w:t>pr</w:t>
      </w:r>
      <w:r w:rsidRPr="008E5DAD">
        <w:rPr>
          <w:rFonts w:ascii="Tahoma" w:eastAsia="Tahoma" w:hAnsi="Tahoma" w:cs="Tahoma"/>
          <w:spacing w:val="1"/>
        </w:rPr>
        <w:t>ze</w:t>
      </w:r>
      <w:r w:rsidRPr="008E5DAD">
        <w:rPr>
          <w:rFonts w:ascii="Tahoma" w:eastAsia="Tahoma" w:hAnsi="Tahoma" w:cs="Tahoma"/>
        </w:rPr>
        <w:t>z</w:t>
      </w:r>
      <w:r w:rsidRPr="008E5DAD">
        <w:rPr>
          <w:rFonts w:ascii="Tahoma" w:eastAsia="Tahoma" w:hAnsi="Tahoma" w:cs="Tahoma"/>
          <w:spacing w:val="6"/>
        </w:rPr>
        <w:t xml:space="preserve"> </w:t>
      </w:r>
      <w:r w:rsidRPr="008E5DAD">
        <w:rPr>
          <w:rFonts w:ascii="Tahoma" w:eastAsia="Tahoma" w:hAnsi="Tahoma" w:cs="Tahoma"/>
          <w:spacing w:val="-1"/>
        </w:rPr>
        <w:t>u</w:t>
      </w:r>
      <w:r w:rsidRPr="008E5DAD">
        <w:rPr>
          <w:rFonts w:ascii="Tahoma" w:eastAsia="Tahoma" w:hAnsi="Tahoma" w:cs="Tahoma"/>
        </w:rPr>
        <w:t>p</w:t>
      </w:r>
      <w:r w:rsidRPr="008E5DAD">
        <w:rPr>
          <w:rFonts w:ascii="Tahoma" w:eastAsia="Tahoma" w:hAnsi="Tahoma" w:cs="Tahoma"/>
          <w:spacing w:val="-2"/>
        </w:rPr>
        <w:t>r</w:t>
      </w:r>
      <w:r w:rsidRPr="008E5DAD">
        <w:rPr>
          <w:rFonts w:ascii="Tahoma" w:eastAsia="Tahoma" w:hAnsi="Tahoma" w:cs="Tahoma"/>
          <w:spacing w:val="1"/>
        </w:rPr>
        <w:t>aw</w:t>
      </w:r>
      <w:r w:rsidRPr="008E5DAD">
        <w:rPr>
          <w:rFonts w:ascii="Tahoma" w:eastAsia="Tahoma" w:hAnsi="Tahoma" w:cs="Tahoma"/>
          <w:spacing w:val="-1"/>
        </w:rPr>
        <w:t>n</w:t>
      </w:r>
      <w:r w:rsidRPr="008E5DAD">
        <w:rPr>
          <w:rFonts w:ascii="Tahoma" w:eastAsia="Tahoma" w:hAnsi="Tahoma" w:cs="Tahoma"/>
        </w:rPr>
        <w:t>io</w:t>
      </w:r>
      <w:r w:rsidRPr="008E5DAD">
        <w:rPr>
          <w:rFonts w:ascii="Tahoma" w:eastAsia="Tahoma" w:hAnsi="Tahoma" w:cs="Tahoma"/>
          <w:spacing w:val="-1"/>
        </w:rPr>
        <w:t>n</w:t>
      </w:r>
      <w:r w:rsidRPr="008E5DAD">
        <w:rPr>
          <w:rFonts w:ascii="Tahoma" w:eastAsia="Tahoma" w:hAnsi="Tahoma" w:cs="Tahoma"/>
        </w:rPr>
        <w:t>e pod</w:t>
      </w:r>
      <w:r w:rsidRPr="008E5DAD">
        <w:rPr>
          <w:rFonts w:ascii="Tahoma" w:eastAsia="Tahoma" w:hAnsi="Tahoma" w:cs="Tahoma"/>
          <w:spacing w:val="1"/>
        </w:rPr>
        <w:t>m</w:t>
      </w:r>
      <w:r w:rsidRPr="008E5DAD">
        <w:rPr>
          <w:rFonts w:ascii="Tahoma" w:eastAsia="Tahoma" w:hAnsi="Tahoma" w:cs="Tahoma"/>
        </w:rPr>
        <w:t>i</w:t>
      </w:r>
      <w:r w:rsidRPr="008E5DAD">
        <w:rPr>
          <w:rFonts w:ascii="Tahoma" w:eastAsia="Tahoma" w:hAnsi="Tahoma" w:cs="Tahoma"/>
          <w:spacing w:val="3"/>
        </w:rPr>
        <w:t>o</w:t>
      </w:r>
      <w:r w:rsidRPr="008E5DAD">
        <w:rPr>
          <w:rFonts w:ascii="Tahoma" w:eastAsia="Tahoma" w:hAnsi="Tahoma" w:cs="Tahoma"/>
          <w:spacing w:val="-2"/>
        </w:rPr>
        <w:t>t</w:t>
      </w:r>
      <w:r w:rsidRPr="008E5DAD">
        <w:rPr>
          <w:rFonts w:ascii="Tahoma" w:eastAsia="Tahoma" w:hAnsi="Tahoma" w:cs="Tahoma"/>
        </w:rPr>
        <w:t>y</w:t>
      </w:r>
      <w:r w:rsidRPr="008E5DAD">
        <w:rPr>
          <w:rFonts w:ascii="Tahoma" w:eastAsia="Tahoma" w:hAnsi="Tahoma" w:cs="Tahoma"/>
          <w:spacing w:val="1"/>
        </w:rPr>
        <w:t xml:space="preserve"> </w:t>
      </w:r>
      <w:r w:rsidRPr="008E5DAD">
        <w:rPr>
          <w:rFonts w:ascii="Tahoma" w:eastAsia="Tahoma" w:hAnsi="Tahoma" w:cs="Tahoma"/>
        </w:rPr>
        <w:t>i</w:t>
      </w:r>
      <w:r w:rsidRPr="008E5DAD">
        <w:rPr>
          <w:rFonts w:ascii="Tahoma" w:eastAsia="Tahoma" w:hAnsi="Tahoma" w:cs="Tahoma"/>
          <w:spacing w:val="1"/>
        </w:rPr>
        <w:t>nn</w:t>
      </w:r>
      <w:r w:rsidRPr="008E5DAD">
        <w:rPr>
          <w:rFonts w:ascii="Tahoma" w:eastAsia="Tahoma" w:hAnsi="Tahoma" w:cs="Tahoma"/>
        </w:rPr>
        <w:t>e</w:t>
      </w:r>
      <w:r w:rsidRPr="008E5DAD">
        <w:rPr>
          <w:rFonts w:ascii="Tahoma" w:eastAsia="Tahoma" w:hAnsi="Tahoma" w:cs="Tahoma"/>
          <w:spacing w:val="7"/>
        </w:rPr>
        <w:t xml:space="preserve"> </w:t>
      </w:r>
      <w:r w:rsidRPr="008E5DAD">
        <w:rPr>
          <w:rFonts w:ascii="Tahoma" w:eastAsia="Tahoma" w:hAnsi="Tahoma" w:cs="Tahoma"/>
          <w:spacing w:val="-1"/>
        </w:rPr>
        <w:t>n</w:t>
      </w:r>
      <w:r w:rsidRPr="008E5DAD">
        <w:rPr>
          <w:rFonts w:ascii="Tahoma" w:eastAsia="Tahoma" w:hAnsi="Tahoma" w:cs="Tahoma"/>
        </w:rPr>
        <w:t>iż</w:t>
      </w:r>
      <w:r w:rsidRPr="008E5DAD">
        <w:rPr>
          <w:rFonts w:ascii="Tahoma" w:eastAsia="Tahoma" w:hAnsi="Tahoma" w:cs="Tahoma"/>
          <w:spacing w:val="8"/>
        </w:rPr>
        <w:t xml:space="preserve"> </w:t>
      </w:r>
      <w:r w:rsidRPr="008E5DAD">
        <w:rPr>
          <w:rFonts w:ascii="Tahoma" w:eastAsia="Tahoma" w:hAnsi="Tahoma" w:cs="Tahoma"/>
        </w:rPr>
        <w:t>I</w:t>
      </w:r>
      <w:r w:rsidRPr="008E5DAD">
        <w:rPr>
          <w:rFonts w:ascii="Tahoma" w:eastAsia="Tahoma" w:hAnsi="Tahoma" w:cs="Tahoma"/>
          <w:spacing w:val="-1"/>
        </w:rPr>
        <w:t>Z</w:t>
      </w:r>
      <w:r w:rsidRPr="008E5DAD">
        <w:rPr>
          <w:rFonts w:ascii="Tahoma" w:eastAsia="Tahoma" w:hAnsi="Tahoma" w:cs="Tahoma"/>
        </w:rPr>
        <w:t>,</w:t>
      </w:r>
      <w:r w:rsidRPr="008E5DAD">
        <w:rPr>
          <w:rFonts w:ascii="Tahoma" w:eastAsia="Tahoma" w:hAnsi="Tahoma" w:cs="Tahoma"/>
          <w:spacing w:val="9"/>
        </w:rPr>
        <w:t xml:space="preserve"> </w:t>
      </w:r>
      <w:r w:rsidRPr="008E5DAD">
        <w:rPr>
          <w:rFonts w:ascii="Tahoma" w:eastAsia="Tahoma" w:hAnsi="Tahoma" w:cs="Tahoma"/>
        </w:rPr>
        <w:t>B</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spacing w:val="1"/>
        </w:rPr>
        <w:t>ef</w:t>
      </w:r>
      <w:r w:rsidRPr="008E5DAD">
        <w:rPr>
          <w:rFonts w:ascii="Tahoma" w:eastAsia="Tahoma" w:hAnsi="Tahoma" w:cs="Tahoma"/>
        </w:rPr>
        <w:t>i</w:t>
      </w:r>
      <w:r w:rsidRPr="008E5DAD">
        <w:rPr>
          <w:rFonts w:ascii="Tahoma" w:eastAsia="Tahoma" w:hAnsi="Tahoma" w:cs="Tahoma"/>
          <w:spacing w:val="-1"/>
        </w:rPr>
        <w:t>cj</w:t>
      </w:r>
      <w:r w:rsidRPr="008E5DAD">
        <w:rPr>
          <w:rFonts w:ascii="Tahoma" w:eastAsia="Tahoma" w:hAnsi="Tahoma" w:cs="Tahoma"/>
          <w:spacing w:val="3"/>
        </w:rPr>
        <w:t>e</w:t>
      </w:r>
      <w:r w:rsidRPr="008E5DAD">
        <w:rPr>
          <w:rFonts w:ascii="Tahoma" w:eastAsia="Tahoma" w:hAnsi="Tahoma" w:cs="Tahoma"/>
          <w:spacing w:val="-1"/>
        </w:rPr>
        <w:t>n</w:t>
      </w:r>
      <w:r w:rsidRPr="008E5DAD">
        <w:rPr>
          <w:rFonts w:ascii="Tahoma" w:eastAsia="Tahoma" w:hAnsi="Tahoma" w:cs="Tahoma"/>
        </w:rPr>
        <w:t>t</w:t>
      </w:r>
      <w:r w:rsidRPr="008E5DAD">
        <w:rPr>
          <w:rFonts w:ascii="Tahoma" w:eastAsia="Tahoma" w:hAnsi="Tahoma" w:cs="Tahoma"/>
          <w:spacing w:val="2"/>
        </w:rPr>
        <w:t xml:space="preserve"> </w:t>
      </w:r>
      <w:r w:rsidRPr="008E5DAD">
        <w:rPr>
          <w:rFonts w:ascii="Tahoma" w:eastAsia="Tahoma" w:hAnsi="Tahoma" w:cs="Tahoma"/>
          <w:spacing w:val="-1"/>
        </w:rPr>
        <w:t>j</w:t>
      </w:r>
      <w:r w:rsidRPr="008E5DAD">
        <w:rPr>
          <w:rFonts w:ascii="Tahoma" w:eastAsia="Tahoma" w:hAnsi="Tahoma" w:cs="Tahoma"/>
          <w:spacing w:val="1"/>
        </w:rPr>
        <w:t>e</w:t>
      </w:r>
      <w:r w:rsidRPr="008E5DAD">
        <w:rPr>
          <w:rFonts w:ascii="Tahoma" w:eastAsia="Tahoma" w:hAnsi="Tahoma" w:cs="Tahoma"/>
        </w:rPr>
        <w:t>st</w:t>
      </w:r>
      <w:r w:rsidRPr="008E5DAD">
        <w:rPr>
          <w:rFonts w:ascii="Tahoma" w:eastAsia="Tahoma" w:hAnsi="Tahoma" w:cs="Tahoma"/>
          <w:spacing w:val="10"/>
        </w:rPr>
        <w:t xml:space="preserve"> </w:t>
      </w:r>
      <w:r w:rsidRPr="008E5DAD">
        <w:rPr>
          <w:rFonts w:ascii="Tahoma" w:eastAsia="Tahoma" w:hAnsi="Tahoma" w:cs="Tahoma"/>
        </w:rPr>
        <w:t>zobo</w:t>
      </w:r>
      <w:r w:rsidRPr="008E5DAD">
        <w:rPr>
          <w:rFonts w:ascii="Tahoma" w:eastAsia="Tahoma" w:hAnsi="Tahoma" w:cs="Tahoma"/>
          <w:spacing w:val="1"/>
        </w:rPr>
        <w:t>w</w:t>
      </w:r>
      <w:r w:rsidRPr="008E5DAD">
        <w:rPr>
          <w:rFonts w:ascii="Tahoma" w:eastAsia="Tahoma" w:hAnsi="Tahoma" w:cs="Tahoma"/>
        </w:rPr>
        <w:t>i</w:t>
      </w:r>
      <w:r w:rsidRPr="008E5DAD">
        <w:rPr>
          <w:rFonts w:ascii="Tahoma" w:eastAsia="Tahoma" w:hAnsi="Tahoma" w:cs="Tahoma"/>
          <w:spacing w:val="1"/>
        </w:rPr>
        <w:t>ą</w:t>
      </w:r>
      <w:r w:rsidRPr="008E5DAD">
        <w:rPr>
          <w:rFonts w:ascii="Tahoma" w:eastAsia="Tahoma" w:hAnsi="Tahoma" w:cs="Tahoma"/>
        </w:rPr>
        <w:t>z</w:t>
      </w:r>
      <w:r w:rsidRPr="008E5DAD">
        <w:rPr>
          <w:rFonts w:ascii="Tahoma" w:eastAsia="Tahoma" w:hAnsi="Tahoma" w:cs="Tahoma"/>
          <w:spacing w:val="1"/>
        </w:rPr>
        <w:t>a</w:t>
      </w:r>
      <w:r w:rsidRPr="008E5DAD">
        <w:rPr>
          <w:rFonts w:ascii="Tahoma" w:eastAsia="Tahoma" w:hAnsi="Tahoma" w:cs="Tahoma"/>
          <w:spacing w:val="-3"/>
        </w:rPr>
        <w:t>n</w:t>
      </w:r>
      <w:r w:rsidRPr="008E5DAD">
        <w:rPr>
          <w:rFonts w:ascii="Tahoma" w:eastAsia="Tahoma" w:hAnsi="Tahoma" w:cs="Tahoma"/>
        </w:rPr>
        <w:t>y pr</w:t>
      </w:r>
      <w:r w:rsidRPr="008E5DAD">
        <w:rPr>
          <w:rFonts w:ascii="Tahoma" w:eastAsia="Tahoma" w:hAnsi="Tahoma" w:cs="Tahoma"/>
          <w:spacing w:val="1"/>
        </w:rPr>
        <w:t>ze</w:t>
      </w:r>
      <w:r w:rsidRPr="008E5DAD">
        <w:rPr>
          <w:rFonts w:ascii="Tahoma" w:eastAsia="Tahoma" w:hAnsi="Tahoma" w:cs="Tahoma"/>
          <w:spacing w:val="-1"/>
        </w:rPr>
        <w:t>k</w:t>
      </w:r>
      <w:r w:rsidRPr="008E5DAD">
        <w:rPr>
          <w:rFonts w:ascii="Tahoma" w:eastAsia="Tahoma" w:hAnsi="Tahoma" w:cs="Tahoma"/>
          <w:spacing w:val="1"/>
        </w:rPr>
        <w:t>a</w:t>
      </w:r>
      <w:r w:rsidRPr="008E5DAD">
        <w:rPr>
          <w:rFonts w:ascii="Tahoma" w:eastAsia="Tahoma" w:hAnsi="Tahoma" w:cs="Tahoma"/>
        </w:rPr>
        <w:t>zy</w:t>
      </w:r>
      <w:r w:rsidRPr="008E5DAD">
        <w:rPr>
          <w:rFonts w:ascii="Tahoma" w:eastAsia="Tahoma" w:hAnsi="Tahoma" w:cs="Tahoma"/>
          <w:spacing w:val="-2"/>
        </w:rPr>
        <w:t>w</w:t>
      </w:r>
      <w:r w:rsidRPr="008E5DAD">
        <w:rPr>
          <w:rFonts w:ascii="Tahoma" w:eastAsia="Tahoma" w:hAnsi="Tahoma" w:cs="Tahoma"/>
          <w:spacing w:val="1"/>
        </w:rPr>
        <w:t>a</w:t>
      </w:r>
      <w:r w:rsidRPr="008E5DAD">
        <w:rPr>
          <w:rFonts w:ascii="Tahoma" w:eastAsia="Tahoma" w:hAnsi="Tahoma" w:cs="Tahoma"/>
        </w:rPr>
        <w:t>ć</w:t>
      </w:r>
      <w:r w:rsidRPr="008E5DAD">
        <w:rPr>
          <w:rFonts w:ascii="Tahoma" w:eastAsia="Tahoma" w:hAnsi="Tahoma" w:cs="Tahoma"/>
          <w:spacing w:val="1"/>
        </w:rPr>
        <w:t xml:space="preserve"> </w:t>
      </w:r>
      <w:r w:rsidRPr="008E5DAD">
        <w:rPr>
          <w:rFonts w:ascii="Tahoma" w:eastAsia="Tahoma" w:hAnsi="Tahoma" w:cs="Tahoma"/>
        </w:rPr>
        <w:t>IZ</w:t>
      </w:r>
      <w:r w:rsidRPr="008E5DAD">
        <w:rPr>
          <w:rFonts w:ascii="Tahoma" w:eastAsia="Tahoma" w:hAnsi="Tahoma" w:cs="Tahoma"/>
          <w:spacing w:val="12"/>
        </w:rPr>
        <w:t xml:space="preserve"> </w:t>
      </w:r>
      <w:r w:rsidRPr="008E5DAD">
        <w:rPr>
          <w:rFonts w:ascii="Tahoma" w:eastAsia="Tahoma" w:hAnsi="Tahoma" w:cs="Tahoma"/>
          <w:spacing w:val="-1"/>
        </w:rPr>
        <w:t>k</w:t>
      </w:r>
      <w:r w:rsidRPr="008E5DAD">
        <w:rPr>
          <w:rFonts w:ascii="Tahoma" w:eastAsia="Tahoma" w:hAnsi="Tahoma" w:cs="Tahoma"/>
        </w:rPr>
        <w:t>opie</w:t>
      </w:r>
      <w:r w:rsidRPr="008E5DAD">
        <w:rPr>
          <w:rFonts w:ascii="Tahoma" w:eastAsia="Tahoma" w:hAnsi="Tahoma" w:cs="Tahoma"/>
          <w:spacing w:val="10"/>
        </w:rPr>
        <w:t xml:space="preserve"> </w:t>
      </w:r>
      <w:r w:rsidRPr="008E5DAD">
        <w:rPr>
          <w:rFonts w:ascii="Tahoma" w:eastAsia="Tahoma" w:hAnsi="Tahoma" w:cs="Tahoma"/>
        </w:rPr>
        <w:t>i</w:t>
      </w:r>
      <w:r w:rsidRPr="008E5DAD">
        <w:rPr>
          <w:rFonts w:ascii="Tahoma" w:eastAsia="Tahoma" w:hAnsi="Tahoma" w:cs="Tahoma"/>
          <w:spacing w:val="1"/>
        </w:rPr>
        <w:t>n</w:t>
      </w:r>
      <w:r w:rsidRPr="008E5DAD">
        <w:rPr>
          <w:rFonts w:ascii="Tahoma" w:eastAsia="Tahoma" w:hAnsi="Tahoma" w:cs="Tahoma"/>
          <w:spacing w:val="-3"/>
        </w:rPr>
        <w:t>f</w:t>
      </w:r>
      <w:r w:rsidRPr="008E5DAD">
        <w:rPr>
          <w:rFonts w:ascii="Tahoma" w:eastAsia="Tahoma" w:hAnsi="Tahoma" w:cs="Tahoma"/>
        </w:rPr>
        <w:t>or</w:t>
      </w:r>
      <w:r w:rsidRPr="008E5DAD">
        <w:rPr>
          <w:rFonts w:ascii="Tahoma" w:eastAsia="Tahoma" w:hAnsi="Tahoma" w:cs="Tahoma"/>
          <w:spacing w:val="1"/>
        </w:rPr>
        <w:t>ma</w:t>
      </w:r>
      <w:r w:rsidRPr="008E5DAD">
        <w:rPr>
          <w:rFonts w:ascii="Tahoma" w:eastAsia="Tahoma" w:hAnsi="Tahoma" w:cs="Tahoma"/>
          <w:spacing w:val="2"/>
        </w:rPr>
        <w:t>c</w:t>
      </w:r>
      <w:r w:rsidRPr="008E5DAD">
        <w:rPr>
          <w:rFonts w:ascii="Tahoma" w:eastAsia="Tahoma" w:hAnsi="Tahoma" w:cs="Tahoma"/>
          <w:spacing w:val="-1"/>
        </w:rPr>
        <w:t>j</w:t>
      </w:r>
      <w:r w:rsidRPr="008E5DAD">
        <w:rPr>
          <w:rFonts w:ascii="Tahoma" w:eastAsia="Tahoma" w:hAnsi="Tahoma" w:cs="Tahoma"/>
        </w:rPr>
        <w:t>i</w:t>
      </w:r>
      <w:r w:rsidRPr="008E5DAD">
        <w:rPr>
          <w:rFonts w:ascii="Tahoma" w:eastAsia="Tahoma" w:hAnsi="Tahoma" w:cs="Tahoma"/>
          <w:spacing w:val="5"/>
        </w:rPr>
        <w:t xml:space="preserve"> </w:t>
      </w:r>
      <w:r w:rsidRPr="008E5DAD">
        <w:rPr>
          <w:rFonts w:ascii="Tahoma" w:eastAsia="Tahoma" w:hAnsi="Tahoma" w:cs="Tahoma"/>
        </w:rPr>
        <w:t>po</w:t>
      </w:r>
      <w:r w:rsidRPr="008E5DAD">
        <w:rPr>
          <w:rFonts w:ascii="Tahoma" w:eastAsia="Tahoma" w:hAnsi="Tahoma" w:cs="Tahoma"/>
          <w:spacing w:val="-1"/>
        </w:rPr>
        <w:t>k</w:t>
      </w:r>
      <w:r w:rsidRPr="008E5DAD">
        <w:rPr>
          <w:rFonts w:ascii="Tahoma" w:eastAsia="Tahoma" w:hAnsi="Tahoma" w:cs="Tahoma"/>
        </w:rPr>
        <w:t>o</w:t>
      </w:r>
      <w:r w:rsidRPr="008E5DAD">
        <w:rPr>
          <w:rFonts w:ascii="Tahoma" w:eastAsia="Tahoma" w:hAnsi="Tahoma" w:cs="Tahoma"/>
          <w:spacing w:val="-1"/>
        </w:rPr>
        <w:t>n</w:t>
      </w:r>
      <w:r w:rsidRPr="008E5DAD">
        <w:rPr>
          <w:rFonts w:ascii="Tahoma" w:eastAsia="Tahoma" w:hAnsi="Tahoma" w:cs="Tahoma"/>
        </w:rPr>
        <w:t>tro</w:t>
      </w:r>
      <w:r w:rsidRPr="008E5DAD">
        <w:rPr>
          <w:rFonts w:ascii="Tahoma" w:eastAsia="Tahoma" w:hAnsi="Tahoma" w:cs="Tahoma"/>
          <w:spacing w:val="2"/>
        </w:rPr>
        <w:t>l</w:t>
      </w:r>
      <w:r w:rsidRPr="008E5DAD">
        <w:rPr>
          <w:rFonts w:ascii="Tahoma" w:eastAsia="Tahoma" w:hAnsi="Tahoma" w:cs="Tahoma"/>
          <w:spacing w:val="-1"/>
        </w:rPr>
        <w:t>n</w:t>
      </w:r>
      <w:r w:rsidRPr="008E5DAD">
        <w:rPr>
          <w:rFonts w:ascii="Tahoma" w:eastAsia="Tahoma" w:hAnsi="Tahoma" w:cs="Tahoma"/>
          <w:spacing w:val="-3"/>
        </w:rPr>
        <w:t>y</w:t>
      </w:r>
      <w:r w:rsidRPr="008E5DAD">
        <w:rPr>
          <w:rFonts w:ascii="Tahoma" w:eastAsia="Tahoma" w:hAnsi="Tahoma" w:cs="Tahoma"/>
          <w:spacing w:val="-1"/>
        </w:rPr>
        <w:t>c</w:t>
      </w:r>
      <w:r w:rsidRPr="008E5DAD">
        <w:rPr>
          <w:rFonts w:ascii="Tahoma" w:eastAsia="Tahoma" w:hAnsi="Tahoma" w:cs="Tahoma"/>
        </w:rPr>
        <w:t xml:space="preserve">h </w:t>
      </w:r>
      <w:r w:rsidRPr="008E5DAD">
        <w:rPr>
          <w:rFonts w:ascii="Tahoma" w:eastAsia="Tahoma" w:hAnsi="Tahoma" w:cs="Tahoma"/>
          <w:spacing w:val="2"/>
        </w:rPr>
        <w:t>o</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z</w:t>
      </w:r>
      <w:r w:rsidRPr="008E5DAD">
        <w:rPr>
          <w:rFonts w:ascii="Tahoma" w:eastAsia="Tahoma" w:hAnsi="Tahoma" w:cs="Tahoma"/>
          <w:spacing w:val="10"/>
        </w:rPr>
        <w:t xml:space="preserve"> </w:t>
      </w:r>
      <w:r w:rsidRPr="008E5DAD">
        <w:rPr>
          <w:rFonts w:ascii="Tahoma" w:eastAsia="Tahoma" w:hAnsi="Tahoma" w:cs="Tahoma"/>
        </w:rPr>
        <w:t>z</w:t>
      </w:r>
      <w:r w:rsidRPr="008E5DAD">
        <w:rPr>
          <w:rFonts w:ascii="Tahoma" w:eastAsia="Tahoma" w:hAnsi="Tahoma" w:cs="Tahoma"/>
          <w:spacing w:val="1"/>
        </w:rPr>
        <w:t>a</w:t>
      </w:r>
      <w:r w:rsidRPr="008E5DAD">
        <w:rPr>
          <w:rFonts w:ascii="Tahoma" w:eastAsia="Tahoma" w:hAnsi="Tahoma" w:cs="Tahoma"/>
        </w:rPr>
        <w:t>l</w:t>
      </w:r>
      <w:r w:rsidRPr="008E5DAD">
        <w:rPr>
          <w:rFonts w:ascii="Tahoma" w:eastAsia="Tahoma" w:hAnsi="Tahoma" w:cs="Tahoma"/>
          <w:spacing w:val="1"/>
        </w:rPr>
        <w:t>e</w:t>
      </w:r>
      <w:r w:rsidRPr="008E5DAD">
        <w:rPr>
          <w:rFonts w:ascii="Tahoma" w:eastAsia="Tahoma" w:hAnsi="Tahoma" w:cs="Tahoma"/>
          <w:spacing w:val="-1"/>
        </w:rPr>
        <w:t>c</w:t>
      </w:r>
      <w:r w:rsidRPr="008E5DAD">
        <w:rPr>
          <w:rFonts w:ascii="Tahoma" w:eastAsia="Tahoma" w:hAnsi="Tahoma" w:cs="Tahoma"/>
          <w:spacing w:val="1"/>
        </w:rPr>
        <w:t>e</w:t>
      </w:r>
      <w:r w:rsidRPr="008E5DAD">
        <w:rPr>
          <w:rFonts w:ascii="Tahoma" w:eastAsia="Tahoma" w:hAnsi="Tahoma" w:cs="Tahoma"/>
        </w:rPr>
        <w:t>ń</w:t>
      </w:r>
      <w:r w:rsidRPr="008E5DAD">
        <w:rPr>
          <w:rFonts w:ascii="Tahoma" w:eastAsia="Tahoma" w:hAnsi="Tahoma" w:cs="Tahoma"/>
          <w:spacing w:val="6"/>
        </w:rPr>
        <w:t xml:space="preserve"> </w:t>
      </w:r>
      <w:r w:rsidRPr="008E5DAD">
        <w:rPr>
          <w:rFonts w:ascii="Tahoma" w:eastAsia="Tahoma" w:hAnsi="Tahoma" w:cs="Tahoma"/>
        </w:rPr>
        <w:t>po</w:t>
      </w:r>
      <w:r w:rsidRPr="008E5DAD">
        <w:rPr>
          <w:rFonts w:ascii="Tahoma" w:eastAsia="Tahoma" w:hAnsi="Tahoma" w:cs="Tahoma"/>
          <w:spacing w:val="-3"/>
        </w:rPr>
        <w:t>k</w:t>
      </w:r>
      <w:r w:rsidRPr="008E5DAD">
        <w:rPr>
          <w:rFonts w:ascii="Tahoma" w:eastAsia="Tahoma" w:hAnsi="Tahoma" w:cs="Tahoma"/>
        </w:rPr>
        <w:t>o</w:t>
      </w:r>
      <w:r w:rsidRPr="008E5DAD">
        <w:rPr>
          <w:rFonts w:ascii="Tahoma" w:eastAsia="Tahoma" w:hAnsi="Tahoma" w:cs="Tahoma"/>
          <w:spacing w:val="-1"/>
        </w:rPr>
        <w:t>n</w:t>
      </w:r>
      <w:r w:rsidRPr="008E5DAD">
        <w:rPr>
          <w:rFonts w:ascii="Tahoma" w:eastAsia="Tahoma" w:hAnsi="Tahoma" w:cs="Tahoma"/>
        </w:rPr>
        <w:t>trol</w:t>
      </w:r>
      <w:r w:rsidRPr="008E5DAD">
        <w:rPr>
          <w:rFonts w:ascii="Tahoma" w:eastAsia="Tahoma" w:hAnsi="Tahoma" w:cs="Tahoma"/>
          <w:spacing w:val="-1"/>
        </w:rPr>
        <w:t>ny</w:t>
      </w:r>
      <w:r w:rsidRPr="008E5DAD">
        <w:rPr>
          <w:rFonts w:ascii="Tahoma" w:eastAsia="Tahoma" w:hAnsi="Tahoma" w:cs="Tahoma"/>
          <w:spacing w:val="2"/>
        </w:rPr>
        <w:t>c</w:t>
      </w:r>
      <w:r w:rsidRPr="008E5DAD">
        <w:rPr>
          <w:rFonts w:ascii="Tahoma" w:eastAsia="Tahoma" w:hAnsi="Tahoma" w:cs="Tahoma"/>
        </w:rPr>
        <w:t>h l</w:t>
      </w:r>
      <w:r w:rsidRPr="008E5DAD">
        <w:rPr>
          <w:rFonts w:ascii="Tahoma" w:eastAsia="Tahoma" w:hAnsi="Tahoma" w:cs="Tahoma"/>
          <w:spacing w:val="-1"/>
        </w:rPr>
        <w:t>u</w:t>
      </w:r>
      <w:r w:rsidRPr="008E5DAD">
        <w:rPr>
          <w:rFonts w:ascii="Tahoma" w:eastAsia="Tahoma" w:hAnsi="Tahoma" w:cs="Tahoma"/>
        </w:rPr>
        <w:t>b</w:t>
      </w:r>
      <w:r w:rsidRPr="008E5DAD">
        <w:rPr>
          <w:rFonts w:ascii="Tahoma" w:eastAsia="Tahoma" w:hAnsi="Tahoma" w:cs="Tahoma"/>
          <w:spacing w:val="11"/>
        </w:rPr>
        <w:t xml:space="preserve"> </w:t>
      </w:r>
      <w:r w:rsidRPr="008E5DAD">
        <w:rPr>
          <w:rFonts w:ascii="Tahoma" w:eastAsia="Tahoma" w:hAnsi="Tahoma" w:cs="Tahoma"/>
        </w:rPr>
        <w:t>i</w:t>
      </w:r>
      <w:r w:rsidRPr="008E5DAD">
        <w:rPr>
          <w:rFonts w:ascii="Tahoma" w:eastAsia="Tahoma" w:hAnsi="Tahoma" w:cs="Tahoma"/>
          <w:spacing w:val="1"/>
        </w:rPr>
        <w:t>n</w:t>
      </w:r>
      <w:r w:rsidRPr="008E5DAD">
        <w:rPr>
          <w:rFonts w:ascii="Tahoma" w:eastAsia="Tahoma" w:hAnsi="Tahoma" w:cs="Tahoma"/>
          <w:spacing w:val="-3"/>
        </w:rPr>
        <w:t>n</w:t>
      </w:r>
      <w:r w:rsidRPr="008E5DAD">
        <w:rPr>
          <w:rFonts w:ascii="Tahoma" w:eastAsia="Tahoma" w:hAnsi="Tahoma" w:cs="Tahoma"/>
          <w:spacing w:val="-1"/>
        </w:rPr>
        <w:t>yc</w:t>
      </w:r>
      <w:r w:rsidRPr="008E5DAD">
        <w:rPr>
          <w:rFonts w:ascii="Tahoma" w:eastAsia="Tahoma" w:hAnsi="Tahoma" w:cs="Tahoma"/>
        </w:rPr>
        <w:t>h ró</w:t>
      </w:r>
      <w:r w:rsidRPr="008E5DAD">
        <w:rPr>
          <w:rFonts w:ascii="Tahoma" w:eastAsia="Tahoma" w:hAnsi="Tahoma" w:cs="Tahoma"/>
          <w:spacing w:val="1"/>
        </w:rPr>
        <w:t>w</w:t>
      </w:r>
      <w:r w:rsidRPr="008E5DAD">
        <w:rPr>
          <w:rFonts w:ascii="Tahoma" w:eastAsia="Tahoma" w:hAnsi="Tahoma" w:cs="Tahoma"/>
          <w:spacing w:val="-1"/>
        </w:rPr>
        <w:t>n</w:t>
      </w:r>
      <w:r w:rsidRPr="008E5DAD">
        <w:rPr>
          <w:rFonts w:ascii="Tahoma" w:eastAsia="Tahoma" w:hAnsi="Tahoma" w:cs="Tahoma"/>
        </w:rPr>
        <w:t>o</w:t>
      </w:r>
      <w:r w:rsidRPr="008E5DAD">
        <w:rPr>
          <w:rFonts w:ascii="Tahoma" w:eastAsia="Tahoma" w:hAnsi="Tahoma" w:cs="Tahoma"/>
          <w:spacing w:val="-2"/>
        </w:rPr>
        <w:t>w</w:t>
      </w:r>
      <w:r w:rsidRPr="008E5DAD">
        <w:rPr>
          <w:rFonts w:ascii="Tahoma" w:eastAsia="Tahoma" w:hAnsi="Tahoma" w:cs="Tahoma"/>
          <w:spacing w:val="1"/>
        </w:rPr>
        <w:t>a</w:t>
      </w:r>
      <w:r w:rsidRPr="008E5DAD">
        <w:rPr>
          <w:rFonts w:ascii="Tahoma" w:eastAsia="Tahoma" w:hAnsi="Tahoma" w:cs="Tahoma"/>
        </w:rPr>
        <w:t>żn</w:t>
      </w:r>
      <w:r w:rsidRPr="008E5DAD">
        <w:rPr>
          <w:rFonts w:ascii="Tahoma" w:eastAsia="Tahoma" w:hAnsi="Tahoma" w:cs="Tahoma"/>
          <w:spacing w:val="-1"/>
        </w:rPr>
        <w:t>yc</w:t>
      </w:r>
      <w:r w:rsidRPr="008E5DAD">
        <w:rPr>
          <w:rFonts w:ascii="Tahoma" w:eastAsia="Tahoma" w:hAnsi="Tahoma" w:cs="Tahoma"/>
        </w:rPr>
        <w:t>h d</w:t>
      </w:r>
      <w:r w:rsidRPr="008E5DAD">
        <w:rPr>
          <w:rFonts w:ascii="Tahoma" w:eastAsia="Tahoma" w:hAnsi="Tahoma" w:cs="Tahoma"/>
          <w:spacing w:val="2"/>
        </w:rPr>
        <w:t>o</w:t>
      </w:r>
      <w:r w:rsidRPr="008E5DAD">
        <w:rPr>
          <w:rFonts w:ascii="Tahoma" w:eastAsia="Tahoma" w:hAnsi="Tahoma" w:cs="Tahoma"/>
          <w:spacing w:val="-1"/>
        </w:rPr>
        <w:t>ku</w:t>
      </w:r>
      <w:r w:rsidRPr="008E5DAD">
        <w:rPr>
          <w:rFonts w:ascii="Tahoma" w:eastAsia="Tahoma" w:hAnsi="Tahoma" w:cs="Tahoma"/>
        </w:rPr>
        <w:t>m</w:t>
      </w:r>
      <w:r w:rsidRPr="008E5DAD">
        <w:rPr>
          <w:rFonts w:ascii="Tahoma" w:eastAsia="Tahoma" w:hAnsi="Tahoma" w:cs="Tahoma"/>
          <w:spacing w:val="3"/>
        </w:rPr>
        <w:t>e</w:t>
      </w:r>
      <w:r w:rsidRPr="008E5DAD">
        <w:rPr>
          <w:rFonts w:ascii="Tahoma" w:eastAsia="Tahoma" w:hAnsi="Tahoma" w:cs="Tahoma"/>
          <w:spacing w:val="-1"/>
        </w:rPr>
        <w:t>n</w:t>
      </w:r>
      <w:r w:rsidRPr="008E5DAD">
        <w:rPr>
          <w:rFonts w:ascii="Tahoma" w:eastAsia="Tahoma" w:hAnsi="Tahoma" w:cs="Tahoma"/>
        </w:rPr>
        <w:t>t</w:t>
      </w:r>
      <w:r w:rsidRPr="008E5DAD">
        <w:rPr>
          <w:rFonts w:ascii="Tahoma" w:eastAsia="Tahoma" w:hAnsi="Tahoma" w:cs="Tahoma"/>
          <w:spacing w:val="2"/>
        </w:rPr>
        <w:t>ó</w:t>
      </w:r>
      <w:r w:rsidRPr="008E5DAD">
        <w:rPr>
          <w:rFonts w:ascii="Tahoma" w:eastAsia="Tahoma" w:hAnsi="Tahoma" w:cs="Tahoma"/>
        </w:rPr>
        <w:t>w</w:t>
      </w:r>
      <w:r w:rsidRPr="008E5DAD">
        <w:rPr>
          <w:rFonts w:ascii="Tahoma" w:eastAsia="Tahoma" w:hAnsi="Tahoma" w:cs="Tahoma"/>
          <w:spacing w:val="3"/>
        </w:rPr>
        <w:t xml:space="preserve"> </w:t>
      </w:r>
      <w:r w:rsidRPr="008E5DAD">
        <w:rPr>
          <w:rFonts w:ascii="Tahoma" w:eastAsia="Tahoma" w:hAnsi="Tahoma" w:cs="Tahoma"/>
        </w:rPr>
        <w:t>sporz</w:t>
      </w:r>
      <w:r w:rsidRPr="008E5DAD">
        <w:rPr>
          <w:rFonts w:ascii="Tahoma" w:eastAsia="Tahoma" w:hAnsi="Tahoma" w:cs="Tahoma"/>
          <w:spacing w:val="1"/>
        </w:rPr>
        <w:t>ą</w:t>
      </w:r>
      <w:r w:rsidRPr="008E5DAD">
        <w:rPr>
          <w:rFonts w:ascii="Tahoma" w:eastAsia="Tahoma" w:hAnsi="Tahoma" w:cs="Tahoma"/>
        </w:rPr>
        <w:t>dzo</w:t>
      </w:r>
      <w:r w:rsidRPr="008E5DAD">
        <w:rPr>
          <w:rFonts w:ascii="Tahoma" w:eastAsia="Tahoma" w:hAnsi="Tahoma" w:cs="Tahoma"/>
          <w:spacing w:val="-3"/>
        </w:rPr>
        <w:t>n</w:t>
      </w:r>
      <w:r w:rsidRPr="008E5DAD">
        <w:rPr>
          <w:rFonts w:ascii="Tahoma" w:eastAsia="Tahoma" w:hAnsi="Tahoma" w:cs="Tahoma"/>
          <w:spacing w:val="-1"/>
        </w:rPr>
        <w:t>yc</w:t>
      </w:r>
      <w:r w:rsidRPr="008E5DAD">
        <w:rPr>
          <w:rFonts w:ascii="Tahoma" w:eastAsia="Tahoma" w:hAnsi="Tahoma" w:cs="Tahoma"/>
        </w:rPr>
        <w:t>h pr</w:t>
      </w:r>
      <w:r w:rsidRPr="008E5DAD">
        <w:rPr>
          <w:rFonts w:ascii="Tahoma" w:eastAsia="Tahoma" w:hAnsi="Tahoma" w:cs="Tahoma"/>
          <w:spacing w:val="1"/>
        </w:rPr>
        <w:t>ze</w:t>
      </w:r>
      <w:r w:rsidRPr="008E5DAD">
        <w:rPr>
          <w:rFonts w:ascii="Tahoma" w:eastAsia="Tahoma" w:hAnsi="Tahoma" w:cs="Tahoma"/>
        </w:rPr>
        <w:t>z</w:t>
      </w:r>
      <w:r w:rsidRPr="008E5DAD">
        <w:rPr>
          <w:rFonts w:ascii="Tahoma" w:eastAsia="Tahoma" w:hAnsi="Tahoma" w:cs="Tahoma"/>
          <w:spacing w:val="9"/>
        </w:rPr>
        <w:t xml:space="preserve"> </w:t>
      </w:r>
      <w:r w:rsidRPr="008E5DAD">
        <w:rPr>
          <w:rFonts w:ascii="Tahoma" w:eastAsia="Tahoma" w:hAnsi="Tahoma" w:cs="Tahoma"/>
        </w:rPr>
        <w:t>i</w:t>
      </w:r>
      <w:r w:rsidRPr="008E5DAD">
        <w:rPr>
          <w:rFonts w:ascii="Tahoma" w:eastAsia="Tahoma" w:hAnsi="Tahoma" w:cs="Tahoma"/>
          <w:spacing w:val="-1"/>
        </w:rPr>
        <w:t>n</w:t>
      </w:r>
      <w:r w:rsidRPr="008E5DAD">
        <w:rPr>
          <w:rFonts w:ascii="Tahoma" w:eastAsia="Tahoma" w:hAnsi="Tahoma" w:cs="Tahoma"/>
          <w:spacing w:val="2"/>
        </w:rPr>
        <w:t>s</w:t>
      </w:r>
      <w:r w:rsidRPr="008E5DAD">
        <w:rPr>
          <w:rFonts w:ascii="Tahoma" w:eastAsia="Tahoma" w:hAnsi="Tahoma" w:cs="Tahoma"/>
          <w:spacing w:val="-2"/>
        </w:rPr>
        <w:t>t</w:t>
      </w:r>
      <w:r w:rsidRPr="008E5DAD">
        <w:rPr>
          <w:rFonts w:ascii="Tahoma" w:eastAsia="Tahoma" w:hAnsi="Tahoma" w:cs="Tahoma"/>
          <w:spacing w:val="-1"/>
        </w:rPr>
        <w:t>y</w:t>
      </w:r>
      <w:r w:rsidRPr="008E5DAD">
        <w:rPr>
          <w:rFonts w:ascii="Tahoma" w:eastAsia="Tahoma" w:hAnsi="Tahoma" w:cs="Tahoma"/>
        </w:rPr>
        <w:t>t</w:t>
      </w:r>
      <w:r w:rsidRPr="008E5DAD">
        <w:rPr>
          <w:rFonts w:ascii="Tahoma" w:eastAsia="Tahoma" w:hAnsi="Tahoma" w:cs="Tahoma"/>
          <w:spacing w:val="-1"/>
        </w:rPr>
        <w:t>u</w:t>
      </w:r>
      <w:r w:rsidRPr="008E5DAD">
        <w:rPr>
          <w:rFonts w:ascii="Tahoma" w:eastAsia="Tahoma" w:hAnsi="Tahoma" w:cs="Tahoma"/>
          <w:spacing w:val="7"/>
        </w:rPr>
        <w:t>c</w:t>
      </w:r>
      <w:r w:rsidRPr="008E5DAD">
        <w:rPr>
          <w:rFonts w:ascii="Tahoma" w:eastAsia="Tahoma" w:hAnsi="Tahoma" w:cs="Tahoma"/>
          <w:spacing w:val="-1"/>
        </w:rPr>
        <w:t>j</w:t>
      </w:r>
      <w:r w:rsidRPr="008E5DAD">
        <w:rPr>
          <w:rFonts w:ascii="Tahoma" w:eastAsia="Tahoma" w:hAnsi="Tahoma" w:cs="Tahoma"/>
        </w:rPr>
        <w:t>e</w:t>
      </w:r>
      <w:r w:rsidRPr="008E5DAD">
        <w:rPr>
          <w:rFonts w:ascii="Tahoma" w:eastAsia="Tahoma" w:hAnsi="Tahoma" w:cs="Tahoma"/>
          <w:spacing w:val="6"/>
        </w:rPr>
        <w:t xml:space="preserve"> </w:t>
      </w:r>
      <w:r w:rsidRPr="008E5DAD">
        <w:rPr>
          <w:rFonts w:ascii="Tahoma" w:eastAsia="Tahoma" w:hAnsi="Tahoma" w:cs="Tahoma"/>
          <w:spacing w:val="-3"/>
        </w:rPr>
        <w:t>k</w:t>
      </w:r>
      <w:r w:rsidRPr="008E5DAD">
        <w:rPr>
          <w:rFonts w:ascii="Tahoma" w:eastAsia="Tahoma" w:hAnsi="Tahoma" w:cs="Tahoma"/>
          <w:spacing w:val="2"/>
        </w:rPr>
        <w:t>o</w:t>
      </w:r>
      <w:r w:rsidRPr="008E5DAD">
        <w:rPr>
          <w:rFonts w:ascii="Tahoma" w:eastAsia="Tahoma" w:hAnsi="Tahoma" w:cs="Tahoma"/>
          <w:spacing w:val="-1"/>
        </w:rPr>
        <w:t>n</w:t>
      </w:r>
      <w:r w:rsidRPr="008E5DAD">
        <w:rPr>
          <w:rFonts w:ascii="Tahoma" w:eastAsia="Tahoma" w:hAnsi="Tahoma" w:cs="Tahoma"/>
        </w:rPr>
        <w:t>trol</w:t>
      </w:r>
      <w:r w:rsidRPr="008E5DAD">
        <w:rPr>
          <w:rFonts w:ascii="Tahoma" w:eastAsia="Tahoma" w:hAnsi="Tahoma" w:cs="Tahoma"/>
          <w:spacing w:val="2"/>
        </w:rPr>
        <w:t>u</w:t>
      </w:r>
      <w:r w:rsidRPr="008E5DAD">
        <w:rPr>
          <w:rFonts w:ascii="Tahoma" w:eastAsia="Tahoma" w:hAnsi="Tahoma" w:cs="Tahoma"/>
          <w:spacing w:val="-1"/>
        </w:rPr>
        <w:t>j</w:t>
      </w:r>
      <w:r w:rsidRPr="008E5DAD">
        <w:rPr>
          <w:rFonts w:ascii="Tahoma" w:eastAsia="Tahoma" w:hAnsi="Tahoma" w:cs="Tahoma"/>
          <w:spacing w:val="1"/>
        </w:rPr>
        <w:t>ą</w:t>
      </w:r>
      <w:r w:rsidRPr="008E5DAD">
        <w:rPr>
          <w:rFonts w:ascii="Tahoma" w:eastAsia="Tahoma" w:hAnsi="Tahoma" w:cs="Tahoma"/>
          <w:spacing w:val="-1"/>
        </w:rPr>
        <w:t>c</w:t>
      </w:r>
      <w:r w:rsidRPr="008E5DAD">
        <w:rPr>
          <w:rFonts w:ascii="Tahoma" w:eastAsia="Tahoma" w:hAnsi="Tahoma" w:cs="Tahoma"/>
          <w:spacing w:val="1"/>
        </w:rPr>
        <w:t>e</w:t>
      </w:r>
      <w:r w:rsidRPr="008E5DAD">
        <w:rPr>
          <w:rFonts w:ascii="Tahoma" w:eastAsia="Tahoma" w:hAnsi="Tahoma" w:cs="Tahoma"/>
        </w:rPr>
        <w:t>,</w:t>
      </w:r>
      <w:r w:rsidRPr="008E5DAD">
        <w:rPr>
          <w:rFonts w:ascii="Tahoma" w:eastAsia="Tahoma" w:hAnsi="Tahoma" w:cs="Tahoma"/>
          <w:spacing w:val="4"/>
        </w:rPr>
        <w:t xml:space="preserve"> </w:t>
      </w:r>
      <w:r w:rsidRPr="008E5DAD">
        <w:rPr>
          <w:rFonts w:ascii="Tahoma" w:eastAsia="Tahoma" w:hAnsi="Tahoma" w:cs="Tahoma"/>
          <w:spacing w:val="-1"/>
        </w:rPr>
        <w:t>j</w:t>
      </w:r>
      <w:r w:rsidRPr="008E5DAD">
        <w:rPr>
          <w:rFonts w:ascii="Tahoma" w:eastAsia="Tahoma" w:hAnsi="Tahoma" w:cs="Tahoma"/>
          <w:spacing w:val="1"/>
        </w:rPr>
        <w:t>e</w:t>
      </w:r>
      <w:r w:rsidRPr="008E5DAD">
        <w:rPr>
          <w:rFonts w:ascii="Tahoma" w:eastAsia="Tahoma" w:hAnsi="Tahoma" w:cs="Tahoma"/>
        </w:rPr>
        <w:t>ż</w:t>
      </w:r>
      <w:r w:rsidRPr="008E5DAD">
        <w:rPr>
          <w:rFonts w:ascii="Tahoma" w:eastAsia="Tahoma" w:hAnsi="Tahoma" w:cs="Tahoma"/>
          <w:spacing w:val="1"/>
        </w:rPr>
        <w:t>e</w:t>
      </w:r>
      <w:r w:rsidRPr="008E5DAD">
        <w:rPr>
          <w:rFonts w:ascii="Tahoma" w:eastAsia="Tahoma" w:hAnsi="Tahoma" w:cs="Tahoma"/>
        </w:rPr>
        <w:t>li</w:t>
      </w:r>
      <w:r w:rsidRPr="008E5DAD">
        <w:rPr>
          <w:rFonts w:ascii="Tahoma" w:eastAsia="Tahoma" w:hAnsi="Tahoma" w:cs="Tahoma"/>
          <w:spacing w:val="12"/>
        </w:rPr>
        <w:t xml:space="preserve"> </w:t>
      </w:r>
      <w:r w:rsidRPr="008E5DAD">
        <w:rPr>
          <w:rFonts w:ascii="Tahoma" w:eastAsia="Tahoma" w:hAnsi="Tahoma" w:cs="Tahoma"/>
          <w:spacing w:val="1"/>
        </w:rPr>
        <w:t>w</w:t>
      </w:r>
      <w:r w:rsidRPr="008E5DAD">
        <w:rPr>
          <w:rFonts w:ascii="Tahoma" w:eastAsia="Tahoma" w:hAnsi="Tahoma" w:cs="Tahoma"/>
          <w:spacing w:val="-1"/>
        </w:rPr>
        <w:t>yn</w:t>
      </w:r>
      <w:r w:rsidRPr="008E5DAD">
        <w:rPr>
          <w:rFonts w:ascii="Tahoma" w:eastAsia="Tahoma" w:hAnsi="Tahoma" w:cs="Tahoma"/>
        </w:rPr>
        <w:t>i</w:t>
      </w:r>
      <w:r w:rsidRPr="008E5DAD">
        <w:rPr>
          <w:rFonts w:ascii="Tahoma" w:eastAsia="Tahoma" w:hAnsi="Tahoma" w:cs="Tahoma"/>
          <w:spacing w:val="-1"/>
        </w:rPr>
        <w:t>k</w:t>
      </w:r>
      <w:r w:rsidRPr="008E5DAD">
        <w:rPr>
          <w:rFonts w:ascii="Tahoma" w:eastAsia="Tahoma" w:hAnsi="Tahoma" w:cs="Tahoma"/>
        </w:rPr>
        <w:t>i</w:t>
      </w:r>
      <w:r w:rsidRPr="008E5DAD">
        <w:rPr>
          <w:rFonts w:ascii="Tahoma" w:eastAsia="Tahoma" w:hAnsi="Tahoma" w:cs="Tahoma"/>
          <w:spacing w:val="11"/>
        </w:rPr>
        <w:t xml:space="preserve"> </w:t>
      </w:r>
      <w:r w:rsidRPr="008E5DAD">
        <w:rPr>
          <w:rFonts w:ascii="Tahoma" w:eastAsia="Tahoma" w:hAnsi="Tahoma" w:cs="Tahoma"/>
          <w:spacing w:val="-3"/>
        </w:rPr>
        <w:t>k</w:t>
      </w:r>
      <w:r w:rsidRPr="008E5DAD">
        <w:rPr>
          <w:rFonts w:ascii="Tahoma" w:eastAsia="Tahoma" w:hAnsi="Tahoma" w:cs="Tahoma"/>
          <w:spacing w:val="2"/>
        </w:rPr>
        <w:t>o</w:t>
      </w:r>
      <w:r w:rsidRPr="008E5DAD">
        <w:rPr>
          <w:rFonts w:ascii="Tahoma" w:eastAsia="Tahoma" w:hAnsi="Tahoma" w:cs="Tahoma"/>
          <w:spacing w:val="-1"/>
        </w:rPr>
        <w:t>n</w:t>
      </w:r>
      <w:r w:rsidRPr="008E5DAD">
        <w:rPr>
          <w:rFonts w:ascii="Tahoma" w:eastAsia="Tahoma" w:hAnsi="Tahoma" w:cs="Tahoma"/>
        </w:rPr>
        <w:t>troli do</w:t>
      </w:r>
      <w:r w:rsidRPr="008E5DAD">
        <w:rPr>
          <w:rFonts w:ascii="Tahoma" w:eastAsia="Tahoma" w:hAnsi="Tahoma" w:cs="Tahoma"/>
          <w:spacing w:val="-2"/>
        </w:rPr>
        <w:t>t</w:t>
      </w:r>
      <w:r w:rsidRPr="008E5DAD">
        <w:rPr>
          <w:rFonts w:ascii="Tahoma" w:eastAsia="Tahoma" w:hAnsi="Tahoma" w:cs="Tahoma"/>
          <w:spacing w:val="-1"/>
        </w:rPr>
        <w:t>yc</w:t>
      </w:r>
      <w:r w:rsidRPr="008E5DAD">
        <w:rPr>
          <w:rFonts w:ascii="Tahoma" w:eastAsia="Tahoma" w:hAnsi="Tahoma" w:cs="Tahoma"/>
        </w:rPr>
        <w:t>zą</w:t>
      </w:r>
      <w:r w:rsidRPr="008E5DAD">
        <w:rPr>
          <w:rFonts w:ascii="Tahoma" w:eastAsia="Tahoma" w:hAnsi="Tahoma" w:cs="Tahoma"/>
          <w:spacing w:val="-6"/>
        </w:rPr>
        <w:t xml:space="preserve"> </w:t>
      </w:r>
      <w:r w:rsidRPr="008E5DAD">
        <w:rPr>
          <w:rFonts w:ascii="Tahoma" w:eastAsia="Tahoma" w:hAnsi="Tahoma" w:cs="Tahoma"/>
        </w:rPr>
        <w:t>pro</w:t>
      </w:r>
      <w:r w:rsidRPr="008E5DAD">
        <w:rPr>
          <w:rFonts w:ascii="Tahoma" w:eastAsia="Tahoma" w:hAnsi="Tahoma" w:cs="Tahoma"/>
          <w:spacing w:val="-1"/>
        </w:rPr>
        <w:t>j</w:t>
      </w:r>
      <w:r w:rsidRPr="008E5DAD">
        <w:rPr>
          <w:rFonts w:ascii="Tahoma" w:eastAsia="Tahoma" w:hAnsi="Tahoma" w:cs="Tahoma"/>
          <w:spacing w:val="1"/>
        </w:rPr>
        <w:t>e</w:t>
      </w:r>
      <w:r w:rsidRPr="008E5DAD">
        <w:rPr>
          <w:rFonts w:ascii="Tahoma" w:eastAsia="Tahoma" w:hAnsi="Tahoma" w:cs="Tahoma"/>
          <w:spacing w:val="-1"/>
        </w:rPr>
        <w:t>k</w:t>
      </w:r>
      <w:r w:rsidRPr="008E5DAD">
        <w:rPr>
          <w:rFonts w:ascii="Tahoma" w:eastAsia="Tahoma" w:hAnsi="Tahoma" w:cs="Tahoma"/>
          <w:spacing w:val="3"/>
        </w:rPr>
        <w:t>t</w:t>
      </w:r>
      <w:r w:rsidRPr="008E5DAD">
        <w:rPr>
          <w:rFonts w:ascii="Tahoma" w:eastAsia="Tahoma" w:hAnsi="Tahoma" w:cs="Tahoma"/>
          <w:spacing w:val="-1"/>
        </w:rPr>
        <w:t>u</w:t>
      </w:r>
      <w:r w:rsidRPr="008E5DAD">
        <w:rPr>
          <w:rFonts w:ascii="Tahoma" w:eastAsia="Tahoma" w:hAnsi="Tahoma" w:cs="Tahoma"/>
        </w:rPr>
        <w:t>,</w:t>
      </w:r>
      <w:r w:rsidRPr="008E5DAD">
        <w:rPr>
          <w:rFonts w:ascii="Tahoma" w:eastAsia="Tahoma" w:hAnsi="Tahoma" w:cs="Tahoma"/>
          <w:spacing w:val="-8"/>
        </w:rPr>
        <w:t xml:space="preserve"> </w:t>
      </w:r>
      <w:r w:rsidRPr="008E5DAD">
        <w:rPr>
          <w:rFonts w:ascii="Tahoma" w:eastAsia="Tahoma" w:hAnsi="Tahoma" w:cs="Tahoma"/>
        </w:rPr>
        <w:t>w</w:t>
      </w:r>
      <w:r w:rsidRPr="008E5DAD">
        <w:rPr>
          <w:rFonts w:ascii="Tahoma" w:eastAsia="Tahoma" w:hAnsi="Tahoma" w:cs="Tahoma"/>
          <w:spacing w:val="-1"/>
        </w:rPr>
        <w:t xml:space="preserve"> </w:t>
      </w:r>
      <w:r w:rsidRPr="008E5DAD">
        <w:rPr>
          <w:rFonts w:ascii="Tahoma" w:eastAsia="Tahoma" w:hAnsi="Tahoma" w:cs="Tahoma"/>
          <w:spacing w:val="1"/>
        </w:rPr>
        <w:t>te</w:t>
      </w:r>
      <w:r w:rsidRPr="008E5DAD">
        <w:rPr>
          <w:rFonts w:ascii="Tahoma" w:eastAsia="Tahoma" w:hAnsi="Tahoma" w:cs="Tahoma"/>
        </w:rPr>
        <w:t>r</w:t>
      </w:r>
      <w:r w:rsidRPr="008E5DAD">
        <w:rPr>
          <w:rFonts w:ascii="Tahoma" w:eastAsia="Tahoma" w:hAnsi="Tahoma" w:cs="Tahoma"/>
          <w:spacing w:val="1"/>
        </w:rPr>
        <w:t>m</w:t>
      </w:r>
      <w:r w:rsidRPr="008E5DAD">
        <w:rPr>
          <w:rFonts w:ascii="Tahoma" w:eastAsia="Tahoma" w:hAnsi="Tahoma" w:cs="Tahoma"/>
        </w:rPr>
        <w:t>i</w:t>
      </w:r>
      <w:r w:rsidRPr="008E5DAD">
        <w:rPr>
          <w:rFonts w:ascii="Tahoma" w:eastAsia="Tahoma" w:hAnsi="Tahoma" w:cs="Tahoma"/>
          <w:spacing w:val="-1"/>
        </w:rPr>
        <w:t>n</w:t>
      </w:r>
      <w:r w:rsidRPr="008E5DAD">
        <w:rPr>
          <w:rFonts w:ascii="Tahoma" w:eastAsia="Tahoma" w:hAnsi="Tahoma" w:cs="Tahoma"/>
          <w:spacing w:val="2"/>
        </w:rPr>
        <w:t>i</w:t>
      </w:r>
      <w:r w:rsidRPr="008E5DAD">
        <w:rPr>
          <w:rFonts w:ascii="Tahoma" w:eastAsia="Tahoma" w:hAnsi="Tahoma" w:cs="Tahoma"/>
        </w:rPr>
        <w:t>e</w:t>
      </w:r>
      <w:r w:rsidRPr="008E5DAD">
        <w:rPr>
          <w:rFonts w:ascii="Tahoma" w:eastAsia="Tahoma" w:hAnsi="Tahoma" w:cs="Tahoma"/>
          <w:spacing w:val="-7"/>
        </w:rPr>
        <w:t xml:space="preserve"> </w:t>
      </w:r>
      <w:r w:rsidRPr="008E5DAD">
        <w:rPr>
          <w:rFonts w:ascii="Tahoma" w:eastAsia="Tahoma" w:hAnsi="Tahoma" w:cs="Tahoma"/>
          <w:spacing w:val="-1"/>
        </w:rPr>
        <w:t>1</w:t>
      </w:r>
      <w:r w:rsidRPr="008E5DAD">
        <w:rPr>
          <w:rFonts w:ascii="Tahoma" w:eastAsia="Tahoma" w:hAnsi="Tahoma" w:cs="Tahoma"/>
        </w:rPr>
        <w:t>4</w:t>
      </w:r>
      <w:r w:rsidRPr="008E5DAD">
        <w:rPr>
          <w:rFonts w:ascii="Tahoma" w:eastAsia="Tahoma" w:hAnsi="Tahoma" w:cs="Tahoma"/>
          <w:spacing w:val="-3"/>
        </w:rPr>
        <w:t xml:space="preserve"> </w:t>
      </w:r>
      <w:r w:rsidRPr="008E5DAD">
        <w:rPr>
          <w:rFonts w:ascii="Tahoma" w:eastAsia="Tahoma" w:hAnsi="Tahoma" w:cs="Tahoma"/>
        </w:rPr>
        <w:t>d</w:t>
      </w:r>
      <w:r w:rsidRPr="008E5DAD">
        <w:rPr>
          <w:rFonts w:ascii="Tahoma" w:eastAsia="Tahoma" w:hAnsi="Tahoma" w:cs="Tahoma"/>
          <w:spacing w:val="2"/>
        </w:rPr>
        <w:t>n</w:t>
      </w:r>
      <w:r w:rsidRPr="008E5DAD">
        <w:rPr>
          <w:rFonts w:ascii="Tahoma" w:eastAsia="Tahoma" w:hAnsi="Tahoma" w:cs="Tahoma"/>
        </w:rPr>
        <w:t>i</w:t>
      </w:r>
      <w:r w:rsidRPr="008E5DAD">
        <w:rPr>
          <w:rFonts w:ascii="Tahoma" w:eastAsia="Tahoma" w:hAnsi="Tahoma" w:cs="Tahoma"/>
          <w:spacing w:val="-2"/>
        </w:rPr>
        <w:t xml:space="preserve"> </w:t>
      </w:r>
      <w:r w:rsidRPr="008E5DAD">
        <w:rPr>
          <w:rFonts w:ascii="Tahoma" w:eastAsia="Tahoma" w:hAnsi="Tahoma" w:cs="Tahoma"/>
        </w:rPr>
        <w:t>od</w:t>
      </w:r>
      <w:r w:rsidRPr="008E5DAD">
        <w:rPr>
          <w:rFonts w:ascii="Tahoma" w:eastAsia="Tahoma" w:hAnsi="Tahoma" w:cs="Tahoma"/>
          <w:spacing w:val="-2"/>
        </w:rPr>
        <w:t xml:space="preserve"> </w:t>
      </w:r>
      <w:r w:rsidRPr="008E5DAD">
        <w:rPr>
          <w:rFonts w:ascii="Tahoma" w:eastAsia="Tahoma" w:hAnsi="Tahoma" w:cs="Tahoma"/>
        </w:rPr>
        <w:t>d</w:t>
      </w:r>
      <w:r w:rsidRPr="008E5DAD">
        <w:rPr>
          <w:rFonts w:ascii="Tahoma" w:eastAsia="Tahoma" w:hAnsi="Tahoma" w:cs="Tahoma"/>
          <w:spacing w:val="2"/>
        </w:rPr>
        <w:t>n</w:t>
      </w:r>
      <w:r w:rsidRPr="008E5DAD">
        <w:rPr>
          <w:rFonts w:ascii="Tahoma" w:eastAsia="Tahoma" w:hAnsi="Tahoma" w:cs="Tahoma"/>
        </w:rPr>
        <w:t>ia</w:t>
      </w:r>
      <w:r w:rsidRPr="008E5DAD">
        <w:rPr>
          <w:rFonts w:ascii="Tahoma" w:eastAsia="Tahoma" w:hAnsi="Tahoma" w:cs="Tahoma"/>
          <w:spacing w:val="-3"/>
        </w:rPr>
        <w:t xml:space="preserve"> </w:t>
      </w:r>
      <w:r w:rsidRPr="008E5DAD">
        <w:rPr>
          <w:rFonts w:ascii="Tahoma" w:eastAsia="Tahoma" w:hAnsi="Tahoma" w:cs="Tahoma"/>
        </w:rPr>
        <w:t>ot</w:t>
      </w:r>
      <w:r w:rsidRPr="008E5DAD">
        <w:rPr>
          <w:rFonts w:ascii="Tahoma" w:eastAsia="Tahoma" w:hAnsi="Tahoma" w:cs="Tahoma"/>
          <w:spacing w:val="1"/>
        </w:rPr>
        <w:t>r</w:t>
      </w:r>
      <w:r w:rsidRPr="008E5DAD">
        <w:rPr>
          <w:rFonts w:ascii="Tahoma" w:eastAsia="Tahoma" w:hAnsi="Tahoma" w:cs="Tahoma"/>
        </w:rPr>
        <w:t>zym</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spacing w:val="2"/>
        </w:rPr>
        <w:t>i</w:t>
      </w:r>
      <w:r w:rsidRPr="008E5DAD">
        <w:rPr>
          <w:rFonts w:ascii="Tahoma" w:eastAsia="Tahoma" w:hAnsi="Tahoma" w:cs="Tahoma"/>
        </w:rPr>
        <w:t>a</w:t>
      </w:r>
      <w:r w:rsidRPr="008E5DAD">
        <w:rPr>
          <w:rFonts w:ascii="Tahoma" w:eastAsia="Tahoma" w:hAnsi="Tahoma" w:cs="Tahoma"/>
          <w:spacing w:val="-8"/>
        </w:rPr>
        <w:t xml:space="preserve"> </w:t>
      </w:r>
      <w:r w:rsidRPr="008E5DAD">
        <w:rPr>
          <w:rFonts w:ascii="Tahoma" w:eastAsia="Tahoma" w:hAnsi="Tahoma" w:cs="Tahoma"/>
          <w:spacing w:val="-2"/>
        </w:rPr>
        <w:t>t</w:t>
      </w:r>
      <w:r w:rsidRPr="008E5DAD">
        <w:rPr>
          <w:rFonts w:ascii="Tahoma" w:eastAsia="Tahoma" w:hAnsi="Tahoma" w:cs="Tahoma"/>
          <w:spacing w:val="-3"/>
        </w:rPr>
        <w:t>y</w:t>
      </w:r>
      <w:r w:rsidRPr="008E5DAD">
        <w:rPr>
          <w:rFonts w:ascii="Tahoma" w:eastAsia="Tahoma" w:hAnsi="Tahoma" w:cs="Tahoma"/>
          <w:spacing w:val="2"/>
        </w:rPr>
        <w:t>c</w:t>
      </w:r>
      <w:r w:rsidRPr="008E5DAD">
        <w:rPr>
          <w:rFonts w:ascii="Tahoma" w:eastAsia="Tahoma" w:hAnsi="Tahoma" w:cs="Tahoma"/>
        </w:rPr>
        <w:t>h</w:t>
      </w:r>
      <w:r w:rsidRPr="008E5DAD">
        <w:rPr>
          <w:rFonts w:ascii="Tahoma" w:eastAsia="Tahoma" w:hAnsi="Tahoma" w:cs="Tahoma"/>
          <w:spacing w:val="-5"/>
        </w:rPr>
        <w:t xml:space="preserve"> </w:t>
      </w:r>
      <w:r w:rsidRPr="008E5DAD">
        <w:rPr>
          <w:rFonts w:ascii="Tahoma" w:eastAsia="Tahoma" w:hAnsi="Tahoma" w:cs="Tahoma"/>
        </w:rPr>
        <w:t>do</w:t>
      </w:r>
      <w:r w:rsidRPr="008E5DAD">
        <w:rPr>
          <w:rFonts w:ascii="Tahoma" w:eastAsia="Tahoma" w:hAnsi="Tahoma" w:cs="Tahoma"/>
          <w:spacing w:val="2"/>
        </w:rPr>
        <w:t>k</w:t>
      </w:r>
      <w:r w:rsidRPr="008E5DAD">
        <w:rPr>
          <w:rFonts w:ascii="Tahoma" w:eastAsia="Tahoma" w:hAnsi="Tahoma" w:cs="Tahoma"/>
          <w:spacing w:val="-1"/>
        </w:rPr>
        <w:t>u</w:t>
      </w:r>
      <w:r w:rsidRPr="008E5DAD">
        <w:rPr>
          <w:rFonts w:ascii="Tahoma" w:eastAsia="Tahoma" w:hAnsi="Tahoma" w:cs="Tahoma"/>
        </w:rPr>
        <w:t>m</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rPr>
        <w:t>t</w:t>
      </w:r>
      <w:r w:rsidRPr="008E5DAD">
        <w:rPr>
          <w:rFonts w:ascii="Tahoma" w:eastAsia="Tahoma" w:hAnsi="Tahoma" w:cs="Tahoma"/>
          <w:spacing w:val="2"/>
        </w:rPr>
        <w:t>ó</w:t>
      </w:r>
      <w:r w:rsidRPr="008E5DAD">
        <w:rPr>
          <w:rFonts w:ascii="Tahoma" w:eastAsia="Tahoma" w:hAnsi="Tahoma" w:cs="Tahoma"/>
          <w:spacing w:val="-6"/>
        </w:rPr>
        <w:t>w</w:t>
      </w:r>
      <w:r w:rsidR="00FB6CAA" w:rsidRPr="008E5DAD">
        <w:rPr>
          <w:rFonts w:ascii="Tahoma" w:eastAsia="Tahoma" w:hAnsi="Tahoma" w:cs="Tahoma"/>
          <w:spacing w:val="8"/>
        </w:rPr>
        <w:t>;</w:t>
      </w:r>
      <w:r w:rsidR="000649F1" w:rsidRPr="001A21E8">
        <w:rPr>
          <w:rStyle w:val="Odwoanieprzypisudolnego"/>
          <w:rFonts w:ascii="Tahoma" w:eastAsia="Tahoma" w:hAnsi="Tahoma" w:cs="Tahoma"/>
          <w:spacing w:val="8"/>
        </w:rPr>
        <w:footnoteReference w:id="59"/>
      </w:r>
    </w:p>
    <w:p w14:paraId="5A3F2401" w14:textId="77777777" w:rsidR="008E5DAD" w:rsidRDefault="00280ADA" w:rsidP="000E63B7">
      <w:pPr>
        <w:pStyle w:val="Akapitzlist"/>
        <w:numPr>
          <w:ilvl w:val="0"/>
          <w:numId w:val="57"/>
        </w:numPr>
        <w:spacing w:line="276" w:lineRule="auto"/>
        <w:ind w:left="851" w:right="14" w:hanging="425"/>
        <w:jc w:val="both"/>
        <w:rPr>
          <w:rFonts w:ascii="Tahoma" w:eastAsia="Tahoma" w:hAnsi="Tahoma" w:cs="Tahoma"/>
        </w:rPr>
      </w:pPr>
      <w:r w:rsidRPr="008E5DAD">
        <w:rPr>
          <w:rFonts w:ascii="Tahoma" w:eastAsia="Tahoma" w:hAnsi="Tahoma" w:cs="Tahoma"/>
        </w:rPr>
        <w:t>pr</w:t>
      </w:r>
      <w:r w:rsidRPr="008E5DAD">
        <w:rPr>
          <w:rFonts w:ascii="Tahoma" w:eastAsia="Tahoma" w:hAnsi="Tahoma" w:cs="Tahoma"/>
          <w:spacing w:val="1"/>
        </w:rPr>
        <w:t>ze</w:t>
      </w:r>
      <w:r w:rsidRPr="008E5DAD">
        <w:rPr>
          <w:rFonts w:ascii="Tahoma" w:eastAsia="Tahoma" w:hAnsi="Tahoma" w:cs="Tahoma"/>
        </w:rPr>
        <w:t>dst</w:t>
      </w:r>
      <w:r w:rsidRPr="008E5DAD">
        <w:rPr>
          <w:rFonts w:ascii="Tahoma" w:eastAsia="Tahoma" w:hAnsi="Tahoma" w:cs="Tahoma"/>
          <w:spacing w:val="1"/>
        </w:rPr>
        <w:t>aw</w:t>
      </w:r>
      <w:r w:rsidRPr="008E5DAD">
        <w:rPr>
          <w:rFonts w:ascii="Tahoma" w:eastAsia="Tahoma" w:hAnsi="Tahoma" w:cs="Tahoma"/>
        </w:rPr>
        <w:t>i</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 xml:space="preserve">ia </w:t>
      </w:r>
      <w:r w:rsidRPr="008E5DAD">
        <w:rPr>
          <w:rFonts w:ascii="Tahoma" w:eastAsia="Tahoma" w:hAnsi="Tahoma" w:cs="Tahoma"/>
          <w:spacing w:val="-1"/>
        </w:rPr>
        <w:t>n</w:t>
      </w:r>
      <w:r w:rsidRPr="008E5DAD">
        <w:rPr>
          <w:rFonts w:ascii="Tahoma" w:eastAsia="Tahoma" w:hAnsi="Tahoma" w:cs="Tahoma"/>
        </w:rPr>
        <w:t>a</w:t>
      </w:r>
      <w:r w:rsidRPr="008E5DAD">
        <w:rPr>
          <w:rFonts w:ascii="Tahoma" w:eastAsia="Tahoma" w:hAnsi="Tahoma" w:cs="Tahoma"/>
          <w:spacing w:val="51"/>
        </w:rPr>
        <w:t xml:space="preserve"> </w:t>
      </w:r>
      <w:r w:rsidRPr="008E5DAD">
        <w:rPr>
          <w:rFonts w:ascii="Tahoma" w:eastAsia="Tahoma" w:hAnsi="Tahoma" w:cs="Tahoma"/>
        </w:rPr>
        <w:t>pis</w:t>
      </w:r>
      <w:r w:rsidRPr="008E5DAD">
        <w:rPr>
          <w:rFonts w:ascii="Tahoma" w:eastAsia="Tahoma" w:hAnsi="Tahoma" w:cs="Tahoma"/>
          <w:spacing w:val="1"/>
        </w:rPr>
        <w:t>e</w:t>
      </w:r>
      <w:r w:rsidRPr="008E5DAD">
        <w:rPr>
          <w:rFonts w:ascii="Tahoma" w:eastAsia="Tahoma" w:hAnsi="Tahoma" w:cs="Tahoma"/>
          <w:spacing w:val="-2"/>
        </w:rPr>
        <w:t>m</w:t>
      </w:r>
      <w:r w:rsidRPr="008E5DAD">
        <w:rPr>
          <w:rFonts w:ascii="Tahoma" w:eastAsia="Tahoma" w:hAnsi="Tahoma" w:cs="Tahoma"/>
          <w:spacing w:val="-1"/>
        </w:rPr>
        <w:t>n</w:t>
      </w:r>
      <w:r w:rsidRPr="008E5DAD">
        <w:rPr>
          <w:rFonts w:ascii="Tahoma" w:eastAsia="Tahoma" w:hAnsi="Tahoma" w:cs="Tahoma"/>
        </w:rPr>
        <w:t xml:space="preserve">e </w:t>
      </w:r>
      <w:r w:rsidRPr="008E5DAD">
        <w:rPr>
          <w:rFonts w:ascii="Tahoma" w:eastAsia="Tahoma" w:hAnsi="Tahoma" w:cs="Tahoma"/>
          <w:spacing w:val="1"/>
        </w:rPr>
        <w:t>we</w:t>
      </w:r>
      <w:r w:rsidRPr="008E5DAD">
        <w:rPr>
          <w:rFonts w:ascii="Tahoma" w:eastAsia="Tahoma" w:hAnsi="Tahoma" w:cs="Tahoma"/>
        </w:rPr>
        <w:t>z</w:t>
      </w:r>
      <w:r w:rsidRPr="008E5DAD">
        <w:rPr>
          <w:rFonts w:ascii="Tahoma" w:eastAsia="Tahoma" w:hAnsi="Tahoma" w:cs="Tahoma"/>
          <w:spacing w:val="-1"/>
        </w:rPr>
        <w:t>w</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 xml:space="preserve">ie IZ </w:t>
      </w:r>
      <w:r w:rsidRPr="008E5DAD">
        <w:rPr>
          <w:rFonts w:ascii="Tahoma" w:eastAsia="Tahoma" w:hAnsi="Tahoma" w:cs="Tahoma"/>
          <w:spacing w:val="1"/>
        </w:rPr>
        <w:t>w</w:t>
      </w:r>
      <w:r w:rsidRPr="008E5DAD">
        <w:rPr>
          <w:rFonts w:ascii="Tahoma" w:eastAsia="Tahoma" w:hAnsi="Tahoma" w:cs="Tahoma"/>
        </w:rPr>
        <w:t>sz</w:t>
      </w:r>
      <w:r w:rsidRPr="008E5DAD">
        <w:rPr>
          <w:rFonts w:ascii="Tahoma" w:eastAsia="Tahoma" w:hAnsi="Tahoma" w:cs="Tahoma"/>
          <w:spacing w:val="1"/>
        </w:rPr>
        <w:t>e</w:t>
      </w:r>
      <w:r w:rsidRPr="008E5DAD">
        <w:rPr>
          <w:rFonts w:ascii="Tahoma" w:eastAsia="Tahoma" w:hAnsi="Tahoma" w:cs="Tahoma"/>
        </w:rPr>
        <w:t>l</w:t>
      </w:r>
      <w:r w:rsidRPr="008E5DAD">
        <w:rPr>
          <w:rFonts w:ascii="Tahoma" w:eastAsia="Tahoma" w:hAnsi="Tahoma" w:cs="Tahoma"/>
          <w:spacing w:val="-1"/>
        </w:rPr>
        <w:t>k</w:t>
      </w:r>
      <w:r w:rsidRPr="008E5DAD">
        <w:rPr>
          <w:rFonts w:ascii="Tahoma" w:eastAsia="Tahoma" w:hAnsi="Tahoma" w:cs="Tahoma"/>
          <w:spacing w:val="2"/>
        </w:rPr>
        <w:t>i</w:t>
      </w:r>
      <w:r w:rsidRPr="008E5DAD">
        <w:rPr>
          <w:rFonts w:ascii="Tahoma" w:eastAsia="Tahoma" w:hAnsi="Tahoma" w:cs="Tahoma"/>
          <w:spacing w:val="-1"/>
        </w:rPr>
        <w:t>c</w:t>
      </w:r>
      <w:r w:rsidRPr="008E5DAD">
        <w:rPr>
          <w:rFonts w:ascii="Tahoma" w:eastAsia="Tahoma" w:hAnsi="Tahoma" w:cs="Tahoma"/>
        </w:rPr>
        <w:t>h</w:t>
      </w:r>
      <w:r w:rsidRPr="008E5DAD">
        <w:rPr>
          <w:rFonts w:ascii="Tahoma" w:eastAsia="Tahoma" w:hAnsi="Tahoma" w:cs="Tahoma"/>
          <w:spacing w:val="44"/>
        </w:rPr>
        <w:t xml:space="preserve"> </w:t>
      </w:r>
      <w:r w:rsidRPr="008E5DAD">
        <w:rPr>
          <w:rFonts w:ascii="Tahoma" w:eastAsia="Tahoma" w:hAnsi="Tahoma" w:cs="Tahoma"/>
        </w:rPr>
        <w:t>i</w:t>
      </w:r>
      <w:r w:rsidRPr="008E5DAD">
        <w:rPr>
          <w:rFonts w:ascii="Tahoma" w:eastAsia="Tahoma" w:hAnsi="Tahoma" w:cs="Tahoma"/>
          <w:spacing w:val="7"/>
        </w:rPr>
        <w:t>n</w:t>
      </w:r>
      <w:r w:rsidRPr="008E5DAD">
        <w:rPr>
          <w:rFonts w:ascii="Tahoma" w:eastAsia="Tahoma" w:hAnsi="Tahoma" w:cs="Tahoma"/>
          <w:spacing w:val="-3"/>
        </w:rPr>
        <w:t>f</w:t>
      </w:r>
      <w:r w:rsidRPr="008E5DAD">
        <w:rPr>
          <w:rFonts w:ascii="Tahoma" w:eastAsia="Tahoma" w:hAnsi="Tahoma" w:cs="Tahoma"/>
        </w:rPr>
        <w:t>or</w:t>
      </w:r>
      <w:r w:rsidRPr="008E5DAD">
        <w:rPr>
          <w:rFonts w:ascii="Tahoma" w:eastAsia="Tahoma" w:hAnsi="Tahoma" w:cs="Tahoma"/>
          <w:spacing w:val="1"/>
        </w:rPr>
        <w:t>m</w:t>
      </w:r>
      <w:r w:rsidRPr="008E5DAD">
        <w:rPr>
          <w:rFonts w:ascii="Tahoma" w:eastAsia="Tahoma" w:hAnsi="Tahoma" w:cs="Tahoma"/>
          <w:spacing w:val="3"/>
        </w:rPr>
        <w:t>a</w:t>
      </w:r>
      <w:r w:rsidRPr="008E5DAD">
        <w:rPr>
          <w:rFonts w:ascii="Tahoma" w:eastAsia="Tahoma" w:hAnsi="Tahoma" w:cs="Tahoma"/>
          <w:spacing w:val="-1"/>
        </w:rPr>
        <w:t>cj</w:t>
      </w:r>
      <w:r w:rsidRPr="008E5DAD">
        <w:rPr>
          <w:rFonts w:ascii="Tahoma" w:eastAsia="Tahoma" w:hAnsi="Tahoma" w:cs="Tahoma"/>
        </w:rPr>
        <w:t xml:space="preserve">i i </w:t>
      </w:r>
      <w:r w:rsidRPr="008E5DAD">
        <w:rPr>
          <w:rFonts w:ascii="Tahoma" w:eastAsia="Tahoma" w:hAnsi="Tahoma" w:cs="Tahoma"/>
          <w:spacing w:val="1"/>
        </w:rPr>
        <w:t>wy</w:t>
      </w:r>
      <w:r w:rsidRPr="008E5DAD">
        <w:rPr>
          <w:rFonts w:ascii="Tahoma" w:eastAsia="Tahoma" w:hAnsi="Tahoma" w:cs="Tahoma"/>
          <w:spacing w:val="-1"/>
        </w:rPr>
        <w:t>j</w:t>
      </w:r>
      <w:r w:rsidRPr="008E5DAD">
        <w:rPr>
          <w:rFonts w:ascii="Tahoma" w:eastAsia="Tahoma" w:hAnsi="Tahoma" w:cs="Tahoma"/>
          <w:spacing w:val="1"/>
        </w:rPr>
        <w:t>a</w:t>
      </w:r>
      <w:r w:rsidRPr="008E5DAD">
        <w:rPr>
          <w:rFonts w:ascii="Tahoma" w:eastAsia="Tahoma" w:hAnsi="Tahoma" w:cs="Tahoma"/>
        </w:rPr>
        <w:t>ś</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3"/>
        </w:rPr>
        <w:t>e</w:t>
      </w:r>
      <w:r w:rsidRPr="008E5DAD">
        <w:rPr>
          <w:rFonts w:ascii="Tahoma" w:eastAsia="Tahoma" w:hAnsi="Tahoma" w:cs="Tahoma"/>
        </w:rPr>
        <w:t>ń z</w:t>
      </w:r>
      <w:r w:rsidRPr="008E5DAD">
        <w:rPr>
          <w:rFonts w:ascii="Tahoma" w:eastAsia="Tahoma" w:hAnsi="Tahoma" w:cs="Tahoma"/>
          <w:spacing w:val="1"/>
        </w:rPr>
        <w:t>w</w:t>
      </w:r>
      <w:r w:rsidRPr="008E5DAD">
        <w:rPr>
          <w:rFonts w:ascii="Tahoma" w:eastAsia="Tahoma" w:hAnsi="Tahoma" w:cs="Tahoma"/>
        </w:rPr>
        <w:t>i</w:t>
      </w:r>
      <w:r w:rsidRPr="008E5DAD">
        <w:rPr>
          <w:rFonts w:ascii="Tahoma" w:eastAsia="Tahoma" w:hAnsi="Tahoma" w:cs="Tahoma"/>
          <w:spacing w:val="1"/>
        </w:rPr>
        <w:t>ą</w:t>
      </w:r>
      <w:r w:rsidRPr="008E5DAD">
        <w:rPr>
          <w:rFonts w:ascii="Tahoma" w:eastAsia="Tahoma" w:hAnsi="Tahoma" w:cs="Tahoma"/>
        </w:rPr>
        <w:t>z</w:t>
      </w:r>
      <w:r w:rsidRPr="008E5DAD">
        <w:rPr>
          <w:rFonts w:ascii="Tahoma" w:eastAsia="Tahoma" w:hAnsi="Tahoma" w:cs="Tahoma"/>
          <w:spacing w:val="1"/>
        </w:rPr>
        <w:t>a</w:t>
      </w:r>
      <w:r w:rsidRPr="008E5DAD">
        <w:rPr>
          <w:rFonts w:ascii="Tahoma" w:eastAsia="Tahoma" w:hAnsi="Tahoma" w:cs="Tahoma"/>
          <w:spacing w:val="-3"/>
        </w:rPr>
        <w:t>n</w:t>
      </w:r>
      <w:r w:rsidRPr="008E5DAD">
        <w:rPr>
          <w:rFonts w:ascii="Tahoma" w:eastAsia="Tahoma" w:hAnsi="Tahoma" w:cs="Tahoma"/>
          <w:spacing w:val="-1"/>
        </w:rPr>
        <w:t>yc</w:t>
      </w:r>
      <w:r w:rsidRPr="008E5DAD">
        <w:rPr>
          <w:rFonts w:ascii="Tahoma" w:eastAsia="Tahoma" w:hAnsi="Tahoma" w:cs="Tahoma"/>
        </w:rPr>
        <w:t xml:space="preserve">h </w:t>
      </w:r>
      <w:r w:rsidR="00820FBB" w:rsidRPr="008E5DAD">
        <w:rPr>
          <w:rFonts w:ascii="Tahoma" w:eastAsia="Tahoma" w:hAnsi="Tahoma" w:cs="Tahoma"/>
        </w:rPr>
        <w:br/>
      </w:r>
      <w:r w:rsidRPr="008E5DAD">
        <w:rPr>
          <w:rFonts w:ascii="Tahoma" w:eastAsia="Tahoma" w:hAnsi="Tahoma" w:cs="Tahoma"/>
        </w:rPr>
        <w:t>z</w:t>
      </w:r>
      <w:r w:rsidRPr="008E5DAD">
        <w:rPr>
          <w:rFonts w:ascii="Tahoma" w:eastAsia="Tahoma" w:hAnsi="Tahoma" w:cs="Tahoma"/>
          <w:spacing w:val="9"/>
        </w:rPr>
        <w:t xml:space="preserve"> </w:t>
      </w:r>
      <w:r w:rsidRPr="008E5DAD">
        <w:rPr>
          <w:rFonts w:ascii="Tahoma" w:eastAsia="Tahoma" w:hAnsi="Tahoma" w:cs="Tahoma"/>
        </w:rPr>
        <w:t>r</w:t>
      </w:r>
      <w:r w:rsidRPr="008E5DAD">
        <w:rPr>
          <w:rFonts w:ascii="Tahoma" w:eastAsia="Tahoma" w:hAnsi="Tahoma" w:cs="Tahoma"/>
          <w:spacing w:val="1"/>
        </w:rPr>
        <w:t>ea</w:t>
      </w:r>
      <w:r w:rsidRPr="008E5DAD">
        <w:rPr>
          <w:rFonts w:ascii="Tahoma" w:eastAsia="Tahoma" w:hAnsi="Tahoma" w:cs="Tahoma"/>
        </w:rPr>
        <w:t>liz</w:t>
      </w:r>
      <w:r w:rsidRPr="008E5DAD">
        <w:rPr>
          <w:rFonts w:ascii="Tahoma" w:eastAsia="Tahoma" w:hAnsi="Tahoma" w:cs="Tahoma"/>
          <w:spacing w:val="1"/>
        </w:rPr>
        <w:t>a</w:t>
      </w:r>
      <w:r w:rsidRPr="008E5DAD">
        <w:rPr>
          <w:rFonts w:ascii="Tahoma" w:eastAsia="Tahoma" w:hAnsi="Tahoma" w:cs="Tahoma"/>
          <w:spacing w:val="-1"/>
        </w:rPr>
        <w:t>cj</w:t>
      </w:r>
      <w:r w:rsidRPr="008E5DAD">
        <w:rPr>
          <w:rFonts w:ascii="Tahoma" w:eastAsia="Tahoma" w:hAnsi="Tahoma" w:cs="Tahoma"/>
        </w:rPr>
        <w:t>ą</w:t>
      </w:r>
      <w:r w:rsidRPr="008E5DAD">
        <w:rPr>
          <w:rFonts w:ascii="Tahoma" w:eastAsia="Tahoma" w:hAnsi="Tahoma" w:cs="Tahoma"/>
          <w:spacing w:val="2"/>
        </w:rPr>
        <w:t xml:space="preserve"> </w:t>
      </w:r>
      <w:r w:rsidRPr="008E5DAD">
        <w:rPr>
          <w:rFonts w:ascii="Tahoma" w:eastAsia="Tahoma" w:hAnsi="Tahoma" w:cs="Tahoma"/>
          <w:spacing w:val="1"/>
        </w:rPr>
        <w:t>p</w:t>
      </w:r>
      <w:r w:rsidRPr="008E5DAD">
        <w:rPr>
          <w:rFonts w:ascii="Tahoma" w:eastAsia="Tahoma" w:hAnsi="Tahoma" w:cs="Tahoma"/>
        </w:rPr>
        <w:t>ro</w:t>
      </w:r>
      <w:r w:rsidRPr="008E5DAD">
        <w:rPr>
          <w:rFonts w:ascii="Tahoma" w:eastAsia="Tahoma" w:hAnsi="Tahoma" w:cs="Tahoma"/>
          <w:spacing w:val="-1"/>
        </w:rPr>
        <w:t>j</w:t>
      </w:r>
      <w:r w:rsidRPr="008E5DAD">
        <w:rPr>
          <w:rFonts w:ascii="Tahoma" w:eastAsia="Tahoma" w:hAnsi="Tahoma" w:cs="Tahoma"/>
          <w:spacing w:val="1"/>
        </w:rPr>
        <w:t>e</w:t>
      </w:r>
      <w:r w:rsidRPr="008E5DAD">
        <w:rPr>
          <w:rFonts w:ascii="Tahoma" w:eastAsia="Tahoma" w:hAnsi="Tahoma" w:cs="Tahoma"/>
          <w:spacing w:val="-1"/>
        </w:rPr>
        <w:t>k</w:t>
      </w:r>
      <w:r w:rsidRPr="008E5DAD">
        <w:rPr>
          <w:rFonts w:ascii="Tahoma" w:eastAsia="Tahoma" w:hAnsi="Tahoma" w:cs="Tahoma"/>
        </w:rPr>
        <w:t>t</w:t>
      </w:r>
      <w:r w:rsidRPr="008E5DAD">
        <w:rPr>
          <w:rFonts w:ascii="Tahoma" w:eastAsia="Tahoma" w:hAnsi="Tahoma" w:cs="Tahoma"/>
          <w:spacing w:val="-1"/>
        </w:rPr>
        <w:t>u</w:t>
      </w:r>
      <w:r w:rsidRPr="008E5DAD">
        <w:rPr>
          <w:rFonts w:ascii="Tahoma" w:eastAsia="Tahoma" w:hAnsi="Tahoma" w:cs="Tahoma"/>
        </w:rPr>
        <w:t>,</w:t>
      </w:r>
      <w:r w:rsidRPr="008E5DAD">
        <w:rPr>
          <w:rFonts w:ascii="Tahoma" w:eastAsia="Tahoma" w:hAnsi="Tahoma" w:cs="Tahoma"/>
          <w:spacing w:val="1"/>
        </w:rPr>
        <w:t xml:space="preserve"> </w:t>
      </w:r>
      <w:r w:rsidRPr="008E5DAD">
        <w:rPr>
          <w:rFonts w:ascii="Tahoma" w:eastAsia="Tahoma" w:hAnsi="Tahoma" w:cs="Tahoma"/>
        </w:rPr>
        <w:t>w</w:t>
      </w:r>
      <w:r w:rsidRPr="008E5DAD">
        <w:rPr>
          <w:rFonts w:ascii="Tahoma" w:eastAsia="Tahoma" w:hAnsi="Tahoma" w:cs="Tahoma"/>
          <w:spacing w:val="9"/>
        </w:rPr>
        <w:t xml:space="preserve"> </w:t>
      </w:r>
      <w:r w:rsidRPr="008E5DAD">
        <w:rPr>
          <w:rFonts w:ascii="Tahoma" w:eastAsia="Tahoma" w:hAnsi="Tahoma" w:cs="Tahoma"/>
        </w:rPr>
        <w:t>t</w:t>
      </w:r>
      <w:r w:rsidRPr="008E5DAD">
        <w:rPr>
          <w:rFonts w:ascii="Tahoma" w:eastAsia="Tahoma" w:hAnsi="Tahoma" w:cs="Tahoma"/>
          <w:spacing w:val="1"/>
        </w:rPr>
        <w:t>e</w:t>
      </w:r>
      <w:r w:rsidRPr="008E5DAD">
        <w:rPr>
          <w:rFonts w:ascii="Tahoma" w:eastAsia="Tahoma" w:hAnsi="Tahoma" w:cs="Tahoma"/>
        </w:rPr>
        <w:t>r</w:t>
      </w:r>
      <w:r w:rsidRPr="008E5DAD">
        <w:rPr>
          <w:rFonts w:ascii="Tahoma" w:eastAsia="Tahoma" w:hAnsi="Tahoma" w:cs="Tahoma"/>
          <w:spacing w:val="1"/>
        </w:rPr>
        <w:t>m</w:t>
      </w:r>
      <w:r w:rsidRPr="008E5DAD">
        <w:rPr>
          <w:rFonts w:ascii="Tahoma" w:eastAsia="Tahoma" w:hAnsi="Tahoma" w:cs="Tahoma"/>
        </w:rPr>
        <w:t>i</w:t>
      </w:r>
      <w:r w:rsidRPr="008E5DAD">
        <w:rPr>
          <w:rFonts w:ascii="Tahoma" w:eastAsia="Tahoma" w:hAnsi="Tahoma" w:cs="Tahoma"/>
          <w:spacing w:val="-1"/>
        </w:rPr>
        <w:t>n</w:t>
      </w:r>
      <w:r w:rsidRPr="008E5DAD">
        <w:rPr>
          <w:rFonts w:ascii="Tahoma" w:eastAsia="Tahoma" w:hAnsi="Tahoma" w:cs="Tahoma"/>
        </w:rPr>
        <w:t>ie</w:t>
      </w:r>
      <w:r w:rsidRPr="008E5DAD">
        <w:rPr>
          <w:rFonts w:ascii="Tahoma" w:eastAsia="Tahoma" w:hAnsi="Tahoma" w:cs="Tahoma"/>
          <w:spacing w:val="3"/>
        </w:rPr>
        <w:t xml:space="preserve"> </w:t>
      </w:r>
      <w:r w:rsidRPr="008E5DAD">
        <w:rPr>
          <w:rFonts w:ascii="Tahoma" w:eastAsia="Tahoma" w:hAnsi="Tahoma" w:cs="Tahoma"/>
        </w:rPr>
        <w:t>o</w:t>
      </w:r>
      <w:r w:rsidRPr="008E5DAD">
        <w:rPr>
          <w:rFonts w:ascii="Tahoma" w:eastAsia="Tahoma" w:hAnsi="Tahoma" w:cs="Tahoma"/>
          <w:spacing w:val="-1"/>
        </w:rPr>
        <w:t>k</w:t>
      </w:r>
      <w:r w:rsidRPr="008E5DAD">
        <w:rPr>
          <w:rFonts w:ascii="Tahoma" w:eastAsia="Tahoma" w:hAnsi="Tahoma" w:cs="Tahoma"/>
        </w:rPr>
        <w:t>r</w:t>
      </w:r>
      <w:r w:rsidRPr="008E5DAD">
        <w:rPr>
          <w:rFonts w:ascii="Tahoma" w:eastAsia="Tahoma" w:hAnsi="Tahoma" w:cs="Tahoma"/>
          <w:spacing w:val="1"/>
        </w:rPr>
        <w:t>e</w:t>
      </w:r>
      <w:r w:rsidRPr="008E5DAD">
        <w:rPr>
          <w:rFonts w:ascii="Tahoma" w:eastAsia="Tahoma" w:hAnsi="Tahoma" w:cs="Tahoma"/>
        </w:rPr>
        <w:t>ślo</w:t>
      </w:r>
      <w:r w:rsidRPr="008E5DAD">
        <w:rPr>
          <w:rFonts w:ascii="Tahoma" w:eastAsia="Tahoma" w:hAnsi="Tahoma" w:cs="Tahoma"/>
          <w:spacing w:val="-3"/>
        </w:rPr>
        <w:t>n</w:t>
      </w:r>
      <w:r w:rsidRPr="008E5DAD">
        <w:rPr>
          <w:rFonts w:ascii="Tahoma" w:eastAsia="Tahoma" w:hAnsi="Tahoma" w:cs="Tahoma"/>
          <w:spacing w:val="-1"/>
        </w:rPr>
        <w:t>y</w:t>
      </w:r>
      <w:r w:rsidRPr="008E5DAD">
        <w:rPr>
          <w:rFonts w:ascii="Tahoma" w:eastAsia="Tahoma" w:hAnsi="Tahoma" w:cs="Tahoma"/>
        </w:rPr>
        <w:t>m w</w:t>
      </w:r>
      <w:r w:rsidRPr="008E5DAD">
        <w:rPr>
          <w:rFonts w:ascii="Tahoma" w:eastAsia="Tahoma" w:hAnsi="Tahoma" w:cs="Tahoma"/>
          <w:spacing w:val="11"/>
        </w:rPr>
        <w:t xml:space="preserve"> </w:t>
      </w:r>
      <w:r w:rsidRPr="008E5DAD">
        <w:rPr>
          <w:rFonts w:ascii="Tahoma" w:eastAsia="Tahoma" w:hAnsi="Tahoma" w:cs="Tahoma"/>
          <w:spacing w:val="1"/>
        </w:rPr>
        <w:t>we</w:t>
      </w:r>
      <w:r w:rsidRPr="008E5DAD">
        <w:rPr>
          <w:rFonts w:ascii="Tahoma" w:eastAsia="Tahoma" w:hAnsi="Tahoma" w:cs="Tahoma"/>
        </w:rPr>
        <w:t>z</w:t>
      </w:r>
      <w:r w:rsidRPr="008E5DAD">
        <w:rPr>
          <w:rFonts w:ascii="Tahoma" w:eastAsia="Tahoma" w:hAnsi="Tahoma" w:cs="Tahoma"/>
          <w:spacing w:val="-1"/>
        </w:rPr>
        <w:t>w</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iu w</w:t>
      </w:r>
      <w:r w:rsidRPr="008E5DAD">
        <w:rPr>
          <w:rFonts w:ascii="Tahoma" w:eastAsia="Tahoma" w:hAnsi="Tahoma" w:cs="Tahoma"/>
          <w:spacing w:val="9"/>
        </w:rPr>
        <w:t xml:space="preserve"> </w:t>
      </w:r>
      <w:r w:rsidRPr="008E5DAD">
        <w:rPr>
          <w:rFonts w:ascii="Tahoma" w:eastAsia="Tahoma" w:hAnsi="Tahoma" w:cs="Tahoma"/>
          <w:spacing w:val="-2"/>
        </w:rPr>
        <w:t>t</w:t>
      </w:r>
      <w:r w:rsidRPr="008E5DAD">
        <w:rPr>
          <w:rFonts w:ascii="Tahoma" w:eastAsia="Tahoma" w:hAnsi="Tahoma" w:cs="Tahoma"/>
          <w:spacing w:val="5"/>
        </w:rPr>
        <w:t>y</w:t>
      </w:r>
      <w:r w:rsidRPr="008E5DAD">
        <w:rPr>
          <w:rFonts w:ascii="Tahoma" w:eastAsia="Tahoma" w:hAnsi="Tahoma" w:cs="Tahoma"/>
        </w:rPr>
        <w:t>m</w:t>
      </w:r>
      <w:r w:rsidRPr="008E5DAD">
        <w:rPr>
          <w:rFonts w:ascii="Tahoma" w:eastAsia="Tahoma" w:hAnsi="Tahoma" w:cs="Tahoma"/>
          <w:spacing w:val="7"/>
        </w:rPr>
        <w:t xml:space="preserve"> </w:t>
      </w:r>
      <w:r w:rsidRPr="008E5DAD">
        <w:rPr>
          <w:rFonts w:ascii="Tahoma" w:eastAsia="Tahoma" w:hAnsi="Tahoma" w:cs="Tahoma"/>
          <w:spacing w:val="-3"/>
        </w:rPr>
        <w:t>k</w:t>
      </w:r>
      <w:r w:rsidRPr="008E5DAD">
        <w:rPr>
          <w:rFonts w:ascii="Tahoma" w:eastAsia="Tahoma" w:hAnsi="Tahoma" w:cs="Tahoma"/>
        </w:rPr>
        <w:t>opii</w:t>
      </w:r>
      <w:r w:rsidRPr="008E5DAD">
        <w:rPr>
          <w:rFonts w:ascii="Tahoma" w:eastAsia="Tahoma" w:hAnsi="Tahoma" w:cs="Tahoma"/>
          <w:spacing w:val="7"/>
        </w:rPr>
        <w:t xml:space="preserve"> </w:t>
      </w:r>
      <w:r w:rsidRPr="008E5DAD">
        <w:rPr>
          <w:rFonts w:ascii="Tahoma" w:eastAsia="Tahoma" w:hAnsi="Tahoma" w:cs="Tahoma"/>
        </w:rPr>
        <w:t>do</w:t>
      </w:r>
      <w:r w:rsidRPr="008E5DAD">
        <w:rPr>
          <w:rFonts w:ascii="Tahoma" w:eastAsia="Tahoma" w:hAnsi="Tahoma" w:cs="Tahoma"/>
          <w:spacing w:val="-1"/>
        </w:rPr>
        <w:t>ku</w:t>
      </w:r>
      <w:r w:rsidRPr="008E5DAD">
        <w:rPr>
          <w:rFonts w:ascii="Tahoma" w:eastAsia="Tahoma" w:hAnsi="Tahoma" w:cs="Tahoma"/>
        </w:rPr>
        <w:t>m</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rPr>
        <w:t>tów poś</w:t>
      </w:r>
      <w:r w:rsidRPr="008E5DAD">
        <w:rPr>
          <w:rFonts w:ascii="Tahoma" w:eastAsia="Tahoma" w:hAnsi="Tahoma" w:cs="Tahoma"/>
          <w:spacing w:val="1"/>
        </w:rPr>
        <w:t>w</w:t>
      </w:r>
      <w:r w:rsidRPr="008E5DAD">
        <w:rPr>
          <w:rFonts w:ascii="Tahoma" w:eastAsia="Tahoma" w:hAnsi="Tahoma" w:cs="Tahoma"/>
        </w:rPr>
        <w:t>i</w:t>
      </w:r>
      <w:r w:rsidRPr="008E5DAD">
        <w:rPr>
          <w:rFonts w:ascii="Tahoma" w:eastAsia="Tahoma" w:hAnsi="Tahoma" w:cs="Tahoma"/>
          <w:spacing w:val="1"/>
        </w:rPr>
        <w:t>a</w:t>
      </w:r>
      <w:r w:rsidRPr="008E5DAD">
        <w:rPr>
          <w:rFonts w:ascii="Tahoma" w:eastAsia="Tahoma" w:hAnsi="Tahoma" w:cs="Tahoma"/>
        </w:rPr>
        <w:t>dczo</w:t>
      </w:r>
      <w:r w:rsidRPr="008E5DAD">
        <w:rPr>
          <w:rFonts w:ascii="Tahoma" w:eastAsia="Tahoma" w:hAnsi="Tahoma" w:cs="Tahoma"/>
          <w:spacing w:val="-1"/>
        </w:rPr>
        <w:t>nyc</w:t>
      </w:r>
      <w:r w:rsidRPr="008E5DAD">
        <w:rPr>
          <w:rFonts w:ascii="Tahoma" w:eastAsia="Tahoma" w:hAnsi="Tahoma" w:cs="Tahoma"/>
        </w:rPr>
        <w:t>h</w:t>
      </w:r>
      <w:r w:rsidRPr="008E5DAD">
        <w:rPr>
          <w:rFonts w:ascii="Tahoma" w:eastAsia="Tahoma" w:hAnsi="Tahoma" w:cs="Tahoma"/>
          <w:spacing w:val="-15"/>
        </w:rPr>
        <w:t xml:space="preserve"> </w:t>
      </w:r>
      <w:r w:rsidRPr="008E5DAD">
        <w:rPr>
          <w:rFonts w:ascii="Tahoma" w:eastAsia="Tahoma" w:hAnsi="Tahoma" w:cs="Tahoma"/>
        </w:rPr>
        <w:t>„za</w:t>
      </w:r>
      <w:r w:rsidRPr="008E5DAD">
        <w:rPr>
          <w:rFonts w:ascii="Tahoma" w:eastAsia="Tahoma" w:hAnsi="Tahoma" w:cs="Tahoma"/>
          <w:spacing w:val="-1"/>
        </w:rPr>
        <w:t xml:space="preserve"> </w:t>
      </w:r>
      <w:r w:rsidRPr="008E5DAD">
        <w:rPr>
          <w:rFonts w:ascii="Tahoma" w:eastAsia="Tahoma" w:hAnsi="Tahoma" w:cs="Tahoma"/>
        </w:rPr>
        <w:t>zgo</w:t>
      </w:r>
      <w:r w:rsidRPr="008E5DAD">
        <w:rPr>
          <w:rFonts w:ascii="Tahoma" w:eastAsia="Tahoma" w:hAnsi="Tahoma" w:cs="Tahoma"/>
          <w:spacing w:val="2"/>
        </w:rPr>
        <w:t>d</w:t>
      </w:r>
      <w:r w:rsidRPr="008E5DAD">
        <w:rPr>
          <w:rFonts w:ascii="Tahoma" w:eastAsia="Tahoma" w:hAnsi="Tahoma" w:cs="Tahoma"/>
          <w:spacing w:val="-1"/>
        </w:rPr>
        <w:t>n</w:t>
      </w:r>
      <w:r w:rsidRPr="008E5DAD">
        <w:rPr>
          <w:rFonts w:ascii="Tahoma" w:eastAsia="Tahoma" w:hAnsi="Tahoma" w:cs="Tahoma"/>
          <w:spacing w:val="2"/>
        </w:rPr>
        <w:t>o</w:t>
      </w:r>
      <w:r w:rsidRPr="008E5DAD">
        <w:rPr>
          <w:rFonts w:ascii="Tahoma" w:eastAsia="Tahoma" w:hAnsi="Tahoma" w:cs="Tahoma"/>
        </w:rPr>
        <w:t>ść</w:t>
      </w:r>
      <w:r w:rsidRPr="008E5DAD">
        <w:rPr>
          <w:rFonts w:ascii="Tahoma" w:eastAsia="Tahoma" w:hAnsi="Tahoma" w:cs="Tahoma"/>
          <w:spacing w:val="-9"/>
        </w:rPr>
        <w:t xml:space="preserve"> </w:t>
      </w:r>
      <w:r w:rsidRPr="008E5DAD">
        <w:rPr>
          <w:rFonts w:ascii="Tahoma" w:eastAsia="Tahoma" w:hAnsi="Tahoma" w:cs="Tahoma"/>
        </w:rPr>
        <w:t>z</w:t>
      </w:r>
      <w:r w:rsidRPr="008E5DAD">
        <w:rPr>
          <w:rFonts w:ascii="Tahoma" w:eastAsia="Tahoma" w:hAnsi="Tahoma" w:cs="Tahoma"/>
          <w:spacing w:val="-1"/>
        </w:rPr>
        <w:t xml:space="preserve"> </w:t>
      </w:r>
      <w:r w:rsidRPr="008E5DAD">
        <w:rPr>
          <w:rFonts w:ascii="Tahoma" w:eastAsia="Tahoma" w:hAnsi="Tahoma" w:cs="Tahoma"/>
        </w:rPr>
        <w:t>oryg</w:t>
      </w:r>
      <w:r w:rsidRPr="008E5DAD">
        <w:rPr>
          <w:rFonts w:ascii="Tahoma" w:eastAsia="Tahoma" w:hAnsi="Tahoma" w:cs="Tahoma"/>
          <w:spacing w:val="2"/>
        </w:rPr>
        <w:t>i</w:t>
      </w:r>
      <w:r w:rsidRPr="008E5DAD">
        <w:rPr>
          <w:rFonts w:ascii="Tahoma" w:eastAsia="Tahoma" w:hAnsi="Tahoma" w:cs="Tahoma"/>
          <w:spacing w:val="-1"/>
        </w:rPr>
        <w:t>n</w:t>
      </w:r>
      <w:r w:rsidRPr="008E5DAD">
        <w:rPr>
          <w:rFonts w:ascii="Tahoma" w:eastAsia="Tahoma" w:hAnsi="Tahoma" w:cs="Tahoma"/>
          <w:spacing w:val="1"/>
        </w:rPr>
        <w:t>a</w:t>
      </w:r>
      <w:r w:rsidRPr="008E5DAD">
        <w:rPr>
          <w:rFonts w:ascii="Tahoma" w:eastAsia="Tahoma" w:hAnsi="Tahoma" w:cs="Tahoma"/>
        </w:rPr>
        <w:t>ł</w:t>
      </w:r>
      <w:r w:rsidRPr="008E5DAD">
        <w:rPr>
          <w:rFonts w:ascii="Tahoma" w:eastAsia="Tahoma" w:hAnsi="Tahoma" w:cs="Tahoma"/>
          <w:spacing w:val="1"/>
        </w:rPr>
        <w:t>e</w:t>
      </w:r>
      <w:r w:rsidRPr="008E5DAD">
        <w:rPr>
          <w:rFonts w:ascii="Tahoma" w:eastAsia="Tahoma" w:hAnsi="Tahoma" w:cs="Tahoma"/>
        </w:rPr>
        <w:t>m</w:t>
      </w:r>
      <w:r w:rsidRPr="008E5DAD">
        <w:rPr>
          <w:rFonts w:ascii="Tahoma" w:eastAsia="Tahoma" w:hAnsi="Tahoma" w:cs="Tahoma"/>
          <w:spacing w:val="-20"/>
        </w:rPr>
        <w:t>”</w:t>
      </w:r>
      <w:r w:rsidR="00FB6CAA" w:rsidRPr="008E5DAD">
        <w:rPr>
          <w:rFonts w:ascii="Tahoma" w:eastAsia="Tahoma" w:hAnsi="Tahoma" w:cs="Tahoma"/>
        </w:rPr>
        <w:t>;</w:t>
      </w:r>
    </w:p>
    <w:p w14:paraId="341ACD5B" w14:textId="43550E48" w:rsidR="00942F4E" w:rsidRPr="008E5DAD" w:rsidRDefault="00280ADA" w:rsidP="000E63B7">
      <w:pPr>
        <w:pStyle w:val="Akapitzlist"/>
        <w:numPr>
          <w:ilvl w:val="0"/>
          <w:numId w:val="57"/>
        </w:numPr>
        <w:spacing w:line="276" w:lineRule="auto"/>
        <w:ind w:left="851" w:right="14" w:hanging="425"/>
        <w:jc w:val="both"/>
        <w:rPr>
          <w:rFonts w:ascii="Tahoma" w:eastAsia="Tahoma" w:hAnsi="Tahoma" w:cs="Tahoma"/>
        </w:rPr>
      </w:pPr>
      <w:r w:rsidRPr="008E5DAD">
        <w:rPr>
          <w:rFonts w:ascii="Tahoma" w:eastAsia="Tahoma" w:hAnsi="Tahoma" w:cs="Tahoma"/>
          <w:spacing w:val="1"/>
        </w:rPr>
        <w:lastRenderedPageBreak/>
        <w:t>w</w:t>
      </w:r>
      <w:r w:rsidRPr="008E5DAD">
        <w:rPr>
          <w:rFonts w:ascii="Tahoma" w:eastAsia="Tahoma" w:hAnsi="Tahoma" w:cs="Tahoma"/>
        </w:rPr>
        <w:t>spółp</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spacing w:val="-1"/>
        </w:rPr>
        <w:t>c</w:t>
      </w:r>
      <w:r w:rsidRPr="008E5DAD">
        <w:rPr>
          <w:rFonts w:ascii="Tahoma" w:eastAsia="Tahoma" w:hAnsi="Tahoma" w:cs="Tahoma"/>
        </w:rPr>
        <w:t>y</w:t>
      </w:r>
      <w:r w:rsidRPr="008E5DAD">
        <w:rPr>
          <w:rFonts w:ascii="Tahoma" w:eastAsia="Tahoma" w:hAnsi="Tahoma" w:cs="Tahoma"/>
          <w:spacing w:val="15"/>
        </w:rPr>
        <w:t xml:space="preserve"> </w:t>
      </w:r>
      <w:r w:rsidRPr="008E5DAD">
        <w:rPr>
          <w:rFonts w:ascii="Tahoma" w:eastAsia="Tahoma" w:hAnsi="Tahoma" w:cs="Tahoma"/>
        </w:rPr>
        <w:t>z</w:t>
      </w:r>
      <w:r w:rsidRPr="008E5DAD">
        <w:rPr>
          <w:rFonts w:ascii="Tahoma" w:eastAsia="Tahoma" w:hAnsi="Tahoma" w:cs="Tahoma"/>
          <w:spacing w:val="25"/>
        </w:rPr>
        <w:t xml:space="preserve"> </w:t>
      </w:r>
      <w:r w:rsidRPr="008E5DAD">
        <w:rPr>
          <w:rFonts w:ascii="Tahoma" w:eastAsia="Tahoma" w:hAnsi="Tahoma" w:cs="Tahoma"/>
        </w:rPr>
        <w:t>pod</w:t>
      </w:r>
      <w:r w:rsidRPr="008E5DAD">
        <w:rPr>
          <w:rFonts w:ascii="Tahoma" w:eastAsia="Tahoma" w:hAnsi="Tahoma" w:cs="Tahoma"/>
          <w:spacing w:val="1"/>
        </w:rPr>
        <w:t>m</w:t>
      </w:r>
      <w:r w:rsidRPr="008E5DAD">
        <w:rPr>
          <w:rFonts w:ascii="Tahoma" w:eastAsia="Tahoma" w:hAnsi="Tahoma" w:cs="Tahoma"/>
        </w:rPr>
        <w:t>iot</w:t>
      </w:r>
      <w:r w:rsidRPr="008E5DAD">
        <w:rPr>
          <w:rFonts w:ascii="Tahoma" w:eastAsia="Tahoma" w:hAnsi="Tahoma" w:cs="Tahoma"/>
          <w:spacing w:val="1"/>
        </w:rPr>
        <w:t>a</w:t>
      </w:r>
      <w:r w:rsidRPr="008E5DAD">
        <w:rPr>
          <w:rFonts w:ascii="Tahoma" w:eastAsia="Tahoma" w:hAnsi="Tahoma" w:cs="Tahoma"/>
        </w:rPr>
        <w:t>mi</w:t>
      </w:r>
      <w:r w:rsidRPr="008E5DAD">
        <w:rPr>
          <w:rFonts w:ascii="Tahoma" w:eastAsia="Tahoma" w:hAnsi="Tahoma" w:cs="Tahoma"/>
          <w:spacing w:val="18"/>
        </w:rPr>
        <w:t xml:space="preserve"> </w:t>
      </w:r>
      <w:r w:rsidRPr="008E5DAD">
        <w:rPr>
          <w:rFonts w:ascii="Tahoma" w:eastAsia="Tahoma" w:hAnsi="Tahoma" w:cs="Tahoma"/>
        </w:rPr>
        <w:t>z</w:t>
      </w:r>
      <w:r w:rsidRPr="008E5DAD">
        <w:rPr>
          <w:rFonts w:ascii="Tahoma" w:eastAsia="Tahoma" w:hAnsi="Tahoma" w:cs="Tahoma"/>
          <w:spacing w:val="1"/>
        </w:rPr>
        <w:t>ew</w:t>
      </w:r>
      <w:r w:rsidRPr="008E5DAD">
        <w:rPr>
          <w:rFonts w:ascii="Tahoma" w:eastAsia="Tahoma" w:hAnsi="Tahoma" w:cs="Tahoma"/>
          <w:spacing w:val="-1"/>
        </w:rPr>
        <w:t>n</w:t>
      </w:r>
      <w:r w:rsidRPr="008E5DAD">
        <w:rPr>
          <w:rFonts w:ascii="Tahoma" w:eastAsia="Tahoma" w:hAnsi="Tahoma" w:cs="Tahoma"/>
          <w:spacing w:val="1"/>
        </w:rPr>
        <w:t>ę</w:t>
      </w:r>
      <w:r w:rsidRPr="008E5DAD">
        <w:rPr>
          <w:rFonts w:ascii="Tahoma" w:eastAsia="Tahoma" w:hAnsi="Tahoma" w:cs="Tahoma"/>
        </w:rPr>
        <w:t>trz</w:t>
      </w:r>
      <w:r w:rsidRPr="008E5DAD">
        <w:rPr>
          <w:rFonts w:ascii="Tahoma" w:eastAsia="Tahoma" w:hAnsi="Tahoma" w:cs="Tahoma"/>
          <w:spacing w:val="-3"/>
        </w:rPr>
        <w:t>n</w:t>
      </w:r>
      <w:r w:rsidRPr="008E5DAD">
        <w:rPr>
          <w:rFonts w:ascii="Tahoma" w:eastAsia="Tahoma" w:hAnsi="Tahoma" w:cs="Tahoma"/>
          <w:spacing w:val="-1"/>
        </w:rPr>
        <w:t>y</w:t>
      </w:r>
      <w:r w:rsidRPr="008E5DAD">
        <w:rPr>
          <w:rFonts w:ascii="Tahoma" w:eastAsia="Tahoma" w:hAnsi="Tahoma" w:cs="Tahoma"/>
        </w:rPr>
        <w:t>mi,</w:t>
      </w:r>
      <w:r w:rsidRPr="008E5DAD">
        <w:rPr>
          <w:rFonts w:ascii="Tahoma" w:eastAsia="Tahoma" w:hAnsi="Tahoma" w:cs="Tahoma"/>
          <w:spacing w:val="12"/>
        </w:rPr>
        <w:t xml:space="preserve"> </w:t>
      </w:r>
      <w:r w:rsidRPr="008E5DAD">
        <w:rPr>
          <w:rFonts w:ascii="Tahoma" w:eastAsia="Tahoma" w:hAnsi="Tahoma" w:cs="Tahoma"/>
        </w:rPr>
        <w:t>r</w:t>
      </w:r>
      <w:r w:rsidRPr="008E5DAD">
        <w:rPr>
          <w:rFonts w:ascii="Tahoma" w:eastAsia="Tahoma" w:hAnsi="Tahoma" w:cs="Tahoma"/>
          <w:spacing w:val="1"/>
        </w:rPr>
        <w:t>ea</w:t>
      </w:r>
      <w:r w:rsidRPr="008E5DAD">
        <w:rPr>
          <w:rFonts w:ascii="Tahoma" w:eastAsia="Tahoma" w:hAnsi="Tahoma" w:cs="Tahoma"/>
        </w:rPr>
        <w:t>lizu</w:t>
      </w:r>
      <w:r w:rsidRPr="008E5DAD">
        <w:rPr>
          <w:rFonts w:ascii="Tahoma" w:eastAsia="Tahoma" w:hAnsi="Tahoma" w:cs="Tahoma"/>
          <w:spacing w:val="-1"/>
        </w:rPr>
        <w:t>j</w:t>
      </w:r>
      <w:r w:rsidRPr="008E5DAD">
        <w:rPr>
          <w:rFonts w:ascii="Tahoma" w:eastAsia="Tahoma" w:hAnsi="Tahoma" w:cs="Tahoma"/>
          <w:spacing w:val="1"/>
        </w:rPr>
        <w:t>ą</w:t>
      </w:r>
      <w:r w:rsidRPr="008E5DAD">
        <w:rPr>
          <w:rFonts w:ascii="Tahoma" w:eastAsia="Tahoma" w:hAnsi="Tahoma" w:cs="Tahoma"/>
          <w:spacing w:val="2"/>
        </w:rPr>
        <w:t>c</w:t>
      </w:r>
      <w:r w:rsidRPr="008E5DAD">
        <w:rPr>
          <w:rFonts w:ascii="Tahoma" w:eastAsia="Tahoma" w:hAnsi="Tahoma" w:cs="Tahoma"/>
          <w:spacing w:val="1"/>
        </w:rPr>
        <w:t>y</w:t>
      </w:r>
      <w:r w:rsidRPr="008E5DAD">
        <w:rPr>
          <w:rFonts w:ascii="Tahoma" w:eastAsia="Tahoma" w:hAnsi="Tahoma" w:cs="Tahoma"/>
        </w:rPr>
        <w:t>mi</w:t>
      </w:r>
      <w:r w:rsidRPr="008E5DAD">
        <w:rPr>
          <w:rFonts w:ascii="Tahoma" w:eastAsia="Tahoma" w:hAnsi="Tahoma" w:cs="Tahoma"/>
          <w:spacing w:val="14"/>
        </w:rPr>
        <w:t xml:space="preserve"> </w:t>
      </w:r>
      <w:r w:rsidRPr="008E5DAD">
        <w:rPr>
          <w:rFonts w:ascii="Tahoma" w:eastAsia="Tahoma" w:hAnsi="Tahoma" w:cs="Tahoma"/>
        </w:rPr>
        <w:t>b</w:t>
      </w:r>
      <w:r w:rsidRPr="008E5DAD">
        <w:rPr>
          <w:rFonts w:ascii="Tahoma" w:eastAsia="Tahoma" w:hAnsi="Tahoma" w:cs="Tahoma"/>
          <w:spacing w:val="1"/>
        </w:rPr>
        <w:t>a</w:t>
      </w:r>
      <w:r w:rsidRPr="008E5DAD">
        <w:rPr>
          <w:rFonts w:ascii="Tahoma" w:eastAsia="Tahoma" w:hAnsi="Tahoma" w:cs="Tahoma"/>
        </w:rPr>
        <w:t>d</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ie</w:t>
      </w:r>
      <w:r w:rsidRPr="008E5DAD">
        <w:rPr>
          <w:rFonts w:ascii="Tahoma" w:eastAsia="Tahoma" w:hAnsi="Tahoma" w:cs="Tahoma"/>
          <w:spacing w:val="19"/>
        </w:rPr>
        <w:t xml:space="preserve"> </w:t>
      </w:r>
      <w:r w:rsidRPr="008E5DAD">
        <w:rPr>
          <w:rFonts w:ascii="Tahoma" w:eastAsia="Tahoma" w:hAnsi="Tahoma" w:cs="Tahoma"/>
          <w:spacing w:val="1"/>
        </w:rPr>
        <w:t>e</w:t>
      </w:r>
      <w:r w:rsidRPr="008E5DAD">
        <w:rPr>
          <w:rFonts w:ascii="Tahoma" w:eastAsia="Tahoma" w:hAnsi="Tahoma" w:cs="Tahoma"/>
          <w:spacing w:val="-1"/>
        </w:rPr>
        <w:t>w</w:t>
      </w:r>
      <w:r w:rsidRPr="008E5DAD">
        <w:rPr>
          <w:rFonts w:ascii="Tahoma" w:eastAsia="Tahoma" w:hAnsi="Tahoma" w:cs="Tahoma"/>
          <w:spacing w:val="1"/>
        </w:rPr>
        <w:t>a</w:t>
      </w:r>
      <w:r w:rsidRPr="008E5DAD">
        <w:rPr>
          <w:rFonts w:ascii="Tahoma" w:eastAsia="Tahoma" w:hAnsi="Tahoma" w:cs="Tahoma"/>
        </w:rPr>
        <w:t>l</w:t>
      </w:r>
      <w:r w:rsidRPr="008E5DAD">
        <w:rPr>
          <w:rFonts w:ascii="Tahoma" w:eastAsia="Tahoma" w:hAnsi="Tahoma" w:cs="Tahoma"/>
          <w:spacing w:val="-1"/>
        </w:rPr>
        <w:t>u</w:t>
      </w:r>
      <w:r w:rsidRPr="008E5DAD">
        <w:rPr>
          <w:rFonts w:ascii="Tahoma" w:eastAsia="Tahoma" w:hAnsi="Tahoma" w:cs="Tahoma"/>
          <w:spacing w:val="1"/>
        </w:rPr>
        <w:t>a</w:t>
      </w:r>
      <w:r w:rsidRPr="008E5DAD">
        <w:rPr>
          <w:rFonts w:ascii="Tahoma" w:eastAsia="Tahoma" w:hAnsi="Tahoma" w:cs="Tahoma"/>
          <w:spacing w:val="-1"/>
        </w:rPr>
        <w:t>cy</w:t>
      </w:r>
      <w:r w:rsidRPr="008E5DAD">
        <w:rPr>
          <w:rFonts w:ascii="Tahoma" w:eastAsia="Tahoma" w:hAnsi="Tahoma" w:cs="Tahoma"/>
          <w:spacing w:val="1"/>
        </w:rPr>
        <w:t>j</w:t>
      </w:r>
      <w:r w:rsidRPr="008E5DAD">
        <w:rPr>
          <w:rFonts w:ascii="Tahoma" w:eastAsia="Tahoma" w:hAnsi="Tahoma" w:cs="Tahoma"/>
          <w:spacing w:val="-1"/>
        </w:rPr>
        <w:t>n</w:t>
      </w:r>
      <w:r w:rsidRPr="008E5DAD">
        <w:rPr>
          <w:rFonts w:ascii="Tahoma" w:eastAsia="Tahoma" w:hAnsi="Tahoma" w:cs="Tahoma"/>
        </w:rPr>
        <w:t>e</w:t>
      </w:r>
      <w:r w:rsidRPr="008E5DAD">
        <w:rPr>
          <w:rFonts w:ascii="Tahoma" w:eastAsia="Tahoma" w:hAnsi="Tahoma" w:cs="Tahoma"/>
          <w:spacing w:val="15"/>
        </w:rPr>
        <w:t xml:space="preserve"> </w:t>
      </w:r>
      <w:r w:rsidRPr="008E5DAD">
        <w:rPr>
          <w:rFonts w:ascii="Tahoma" w:eastAsia="Tahoma" w:hAnsi="Tahoma" w:cs="Tahoma"/>
          <w:spacing w:val="-1"/>
        </w:rPr>
        <w:t>n</w:t>
      </w:r>
      <w:r w:rsidRPr="008E5DAD">
        <w:rPr>
          <w:rFonts w:ascii="Tahoma" w:eastAsia="Tahoma" w:hAnsi="Tahoma" w:cs="Tahoma"/>
        </w:rPr>
        <w:t>a</w:t>
      </w:r>
      <w:r w:rsidRPr="008E5DAD">
        <w:rPr>
          <w:rFonts w:ascii="Tahoma" w:eastAsia="Tahoma" w:hAnsi="Tahoma" w:cs="Tahoma"/>
          <w:spacing w:val="24"/>
        </w:rPr>
        <w:t xml:space="preserve"> </w:t>
      </w:r>
      <w:r w:rsidRPr="008E5DAD">
        <w:rPr>
          <w:rFonts w:ascii="Tahoma" w:eastAsia="Tahoma" w:hAnsi="Tahoma" w:cs="Tahoma"/>
        </w:rPr>
        <w:t>zl</w:t>
      </w:r>
      <w:r w:rsidRPr="008E5DAD">
        <w:rPr>
          <w:rFonts w:ascii="Tahoma" w:eastAsia="Tahoma" w:hAnsi="Tahoma" w:cs="Tahoma"/>
          <w:spacing w:val="1"/>
        </w:rPr>
        <w:t>e</w:t>
      </w:r>
      <w:r w:rsidRPr="008E5DAD">
        <w:rPr>
          <w:rFonts w:ascii="Tahoma" w:eastAsia="Tahoma" w:hAnsi="Tahoma" w:cs="Tahoma"/>
          <w:spacing w:val="-1"/>
        </w:rPr>
        <w:t>c</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rPr>
        <w:t>ie</w:t>
      </w:r>
      <w:r w:rsidR="00CE3E8D" w:rsidRPr="008E5DAD">
        <w:rPr>
          <w:rFonts w:ascii="Tahoma" w:eastAsia="Tahoma" w:hAnsi="Tahoma" w:cs="Tahoma"/>
        </w:rPr>
        <w:t xml:space="preserve"> </w:t>
      </w:r>
      <w:r w:rsidRPr="008E5DAD">
        <w:rPr>
          <w:rFonts w:ascii="Tahoma" w:eastAsia="Tahoma" w:hAnsi="Tahoma" w:cs="Tahoma"/>
        </w:rPr>
        <w:t>IZ poprz</w:t>
      </w:r>
      <w:r w:rsidRPr="008E5DAD">
        <w:rPr>
          <w:rFonts w:ascii="Tahoma" w:eastAsia="Tahoma" w:hAnsi="Tahoma" w:cs="Tahoma"/>
          <w:spacing w:val="1"/>
        </w:rPr>
        <w:t>e</w:t>
      </w:r>
      <w:r w:rsidRPr="008E5DAD">
        <w:rPr>
          <w:rFonts w:ascii="Tahoma" w:eastAsia="Tahoma" w:hAnsi="Tahoma" w:cs="Tahoma"/>
        </w:rPr>
        <w:t xml:space="preserve">z </w:t>
      </w:r>
      <w:r w:rsidRPr="008E5DAD">
        <w:rPr>
          <w:rFonts w:ascii="Tahoma" w:eastAsia="Tahoma" w:hAnsi="Tahoma" w:cs="Tahoma"/>
          <w:spacing w:val="-1"/>
        </w:rPr>
        <w:t>u</w:t>
      </w:r>
      <w:r w:rsidRPr="008E5DAD">
        <w:rPr>
          <w:rFonts w:ascii="Tahoma" w:eastAsia="Tahoma" w:hAnsi="Tahoma" w:cs="Tahoma"/>
        </w:rPr>
        <w:t>dzi</w:t>
      </w:r>
      <w:r w:rsidRPr="008E5DAD">
        <w:rPr>
          <w:rFonts w:ascii="Tahoma" w:eastAsia="Tahoma" w:hAnsi="Tahoma" w:cs="Tahoma"/>
          <w:spacing w:val="1"/>
        </w:rPr>
        <w:t>e</w:t>
      </w:r>
      <w:r w:rsidRPr="008E5DAD">
        <w:rPr>
          <w:rFonts w:ascii="Tahoma" w:eastAsia="Tahoma" w:hAnsi="Tahoma" w:cs="Tahoma"/>
        </w:rPr>
        <w:t>l</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ie</w:t>
      </w:r>
      <w:r w:rsidRPr="008E5DAD">
        <w:rPr>
          <w:rFonts w:ascii="Tahoma" w:eastAsia="Tahoma" w:hAnsi="Tahoma" w:cs="Tahoma"/>
          <w:spacing w:val="-1"/>
        </w:rPr>
        <w:t xml:space="preserve"> k</w:t>
      </w:r>
      <w:r w:rsidRPr="008E5DAD">
        <w:rPr>
          <w:rFonts w:ascii="Tahoma" w:eastAsia="Tahoma" w:hAnsi="Tahoma" w:cs="Tahoma"/>
          <w:spacing w:val="1"/>
        </w:rPr>
        <w:t>a</w:t>
      </w:r>
      <w:r w:rsidRPr="008E5DAD">
        <w:rPr>
          <w:rFonts w:ascii="Tahoma" w:eastAsia="Tahoma" w:hAnsi="Tahoma" w:cs="Tahoma"/>
        </w:rPr>
        <w:t>żdo</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zo</w:t>
      </w:r>
      <w:r w:rsidRPr="008E5DAD">
        <w:rPr>
          <w:rFonts w:ascii="Tahoma" w:eastAsia="Tahoma" w:hAnsi="Tahoma" w:cs="Tahoma"/>
          <w:spacing w:val="1"/>
        </w:rPr>
        <w:t>w</w:t>
      </w:r>
      <w:r w:rsidRPr="008E5DAD">
        <w:rPr>
          <w:rFonts w:ascii="Tahoma" w:eastAsia="Tahoma" w:hAnsi="Tahoma" w:cs="Tahoma"/>
        </w:rPr>
        <w:t>o</w:t>
      </w:r>
      <w:r w:rsidRPr="008E5DAD">
        <w:rPr>
          <w:rFonts w:ascii="Tahoma" w:eastAsia="Tahoma" w:hAnsi="Tahoma" w:cs="Tahoma"/>
          <w:spacing w:val="-4"/>
        </w:rPr>
        <w:t xml:space="preserve"> </w:t>
      </w:r>
      <w:r w:rsidRPr="008E5DAD">
        <w:rPr>
          <w:rFonts w:ascii="Tahoma" w:eastAsia="Tahoma" w:hAnsi="Tahoma" w:cs="Tahoma"/>
          <w:spacing w:val="-1"/>
        </w:rPr>
        <w:t>n</w:t>
      </w:r>
      <w:r w:rsidRPr="008E5DAD">
        <w:rPr>
          <w:rFonts w:ascii="Tahoma" w:eastAsia="Tahoma" w:hAnsi="Tahoma" w:cs="Tahoma"/>
        </w:rPr>
        <w:t>a</w:t>
      </w:r>
      <w:r w:rsidRPr="008E5DAD">
        <w:rPr>
          <w:rFonts w:ascii="Tahoma" w:eastAsia="Tahoma" w:hAnsi="Tahoma" w:cs="Tahoma"/>
          <w:spacing w:val="6"/>
        </w:rPr>
        <w:t xml:space="preserve"> </w:t>
      </w:r>
      <w:r w:rsidRPr="008E5DAD">
        <w:rPr>
          <w:rFonts w:ascii="Tahoma" w:eastAsia="Tahoma" w:hAnsi="Tahoma" w:cs="Tahoma"/>
          <w:spacing w:val="1"/>
        </w:rPr>
        <w:t>w</w:t>
      </w:r>
      <w:r w:rsidRPr="008E5DAD">
        <w:rPr>
          <w:rFonts w:ascii="Tahoma" w:eastAsia="Tahoma" w:hAnsi="Tahoma" w:cs="Tahoma"/>
          <w:spacing w:val="-1"/>
        </w:rPr>
        <w:t>n</w:t>
      </w:r>
      <w:r w:rsidRPr="008E5DAD">
        <w:rPr>
          <w:rFonts w:ascii="Tahoma" w:eastAsia="Tahoma" w:hAnsi="Tahoma" w:cs="Tahoma"/>
        </w:rPr>
        <w:t xml:space="preserve">iosek </w:t>
      </w:r>
      <w:r w:rsidRPr="008E5DAD">
        <w:rPr>
          <w:rFonts w:ascii="Tahoma" w:eastAsia="Tahoma" w:hAnsi="Tahoma" w:cs="Tahoma"/>
          <w:spacing w:val="-2"/>
        </w:rPr>
        <w:t>t</w:t>
      </w:r>
      <w:r w:rsidRPr="008E5DAD">
        <w:rPr>
          <w:rFonts w:ascii="Tahoma" w:eastAsia="Tahoma" w:hAnsi="Tahoma" w:cs="Tahoma"/>
          <w:spacing w:val="-1"/>
        </w:rPr>
        <w:t>yc</w:t>
      </w:r>
      <w:r w:rsidRPr="008E5DAD">
        <w:rPr>
          <w:rFonts w:ascii="Tahoma" w:eastAsia="Tahoma" w:hAnsi="Tahoma" w:cs="Tahoma"/>
        </w:rPr>
        <w:t>h</w:t>
      </w:r>
      <w:r w:rsidRPr="008E5DAD">
        <w:rPr>
          <w:rFonts w:ascii="Tahoma" w:eastAsia="Tahoma" w:hAnsi="Tahoma" w:cs="Tahoma"/>
          <w:spacing w:val="2"/>
        </w:rPr>
        <w:t xml:space="preserve"> </w:t>
      </w:r>
      <w:r w:rsidRPr="008E5DAD">
        <w:rPr>
          <w:rFonts w:ascii="Tahoma" w:eastAsia="Tahoma" w:hAnsi="Tahoma" w:cs="Tahoma"/>
        </w:rPr>
        <w:t>po</w:t>
      </w:r>
      <w:r w:rsidRPr="008E5DAD">
        <w:rPr>
          <w:rFonts w:ascii="Tahoma" w:eastAsia="Tahoma" w:hAnsi="Tahoma" w:cs="Tahoma"/>
          <w:spacing w:val="3"/>
        </w:rPr>
        <w:t>d</w:t>
      </w:r>
      <w:r w:rsidRPr="008E5DAD">
        <w:rPr>
          <w:rFonts w:ascii="Tahoma" w:eastAsia="Tahoma" w:hAnsi="Tahoma" w:cs="Tahoma"/>
        </w:rPr>
        <w:t>miotów</w:t>
      </w:r>
      <w:r w:rsidRPr="008E5DAD">
        <w:rPr>
          <w:rFonts w:ascii="Tahoma" w:eastAsia="Tahoma" w:hAnsi="Tahoma" w:cs="Tahoma"/>
          <w:spacing w:val="-2"/>
        </w:rPr>
        <w:t xml:space="preserve"> </w:t>
      </w:r>
      <w:r w:rsidRPr="008E5DAD">
        <w:rPr>
          <w:rFonts w:ascii="Tahoma" w:eastAsia="Tahoma" w:hAnsi="Tahoma" w:cs="Tahoma"/>
        </w:rPr>
        <w:t>do</w:t>
      </w:r>
      <w:r w:rsidRPr="008E5DAD">
        <w:rPr>
          <w:rFonts w:ascii="Tahoma" w:eastAsia="Tahoma" w:hAnsi="Tahoma" w:cs="Tahoma"/>
          <w:spacing w:val="-1"/>
        </w:rPr>
        <w:t>ku</w:t>
      </w:r>
      <w:r w:rsidRPr="008E5DAD">
        <w:rPr>
          <w:rFonts w:ascii="Tahoma" w:eastAsia="Tahoma" w:hAnsi="Tahoma" w:cs="Tahoma"/>
        </w:rPr>
        <w:t>m</w:t>
      </w:r>
      <w:r w:rsidRPr="008E5DAD">
        <w:rPr>
          <w:rFonts w:ascii="Tahoma" w:eastAsia="Tahoma" w:hAnsi="Tahoma" w:cs="Tahoma"/>
          <w:spacing w:val="3"/>
        </w:rPr>
        <w:t>e</w:t>
      </w:r>
      <w:r w:rsidRPr="008E5DAD">
        <w:rPr>
          <w:rFonts w:ascii="Tahoma" w:eastAsia="Tahoma" w:hAnsi="Tahoma" w:cs="Tahoma"/>
          <w:spacing w:val="-1"/>
        </w:rPr>
        <w:t>n</w:t>
      </w:r>
      <w:r w:rsidRPr="008E5DAD">
        <w:rPr>
          <w:rFonts w:ascii="Tahoma" w:eastAsia="Tahoma" w:hAnsi="Tahoma" w:cs="Tahoma"/>
        </w:rPr>
        <w:t>tów</w:t>
      </w:r>
      <w:r w:rsidRPr="008E5DAD">
        <w:rPr>
          <w:rFonts w:ascii="Tahoma" w:eastAsia="Tahoma" w:hAnsi="Tahoma" w:cs="Tahoma"/>
          <w:spacing w:val="-3"/>
        </w:rPr>
        <w:t xml:space="preserve"> </w:t>
      </w:r>
      <w:r w:rsidRPr="008E5DAD">
        <w:rPr>
          <w:rFonts w:ascii="Tahoma" w:eastAsia="Tahoma" w:hAnsi="Tahoma" w:cs="Tahoma"/>
        </w:rPr>
        <w:t>i</w:t>
      </w:r>
      <w:r w:rsidRPr="008E5DAD">
        <w:rPr>
          <w:rFonts w:ascii="Tahoma" w:eastAsia="Tahoma" w:hAnsi="Tahoma" w:cs="Tahoma"/>
          <w:spacing w:val="14"/>
        </w:rPr>
        <w:t xml:space="preserve"> </w:t>
      </w:r>
      <w:r w:rsidRPr="008E5DAD">
        <w:rPr>
          <w:rFonts w:ascii="Tahoma" w:eastAsia="Tahoma" w:hAnsi="Tahoma" w:cs="Tahoma"/>
        </w:rPr>
        <w:t>i</w:t>
      </w:r>
      <w:r w:rsidRPr="008E5DAD">
        <w:rPr>
          <w:rFonts w:ascii="Tahoma" w:eastAsia="Tahoma" w:hAnsi="Tahoma" w:cs="Tahoma"/>
          <w:spacing w:val="-1"/>
        </w:rPr>
        <w:t>n</w:t>
      </w:r>
      <w:r w:rsidRPr="008E5DAD">
        <w:rPr>
          <w:rFonts w:ascii="Tahoma" w:eastAsia="Tahoma" w:hAnsi="Tahoma" w:cs="Tahoma"/>
          <w:spacing w:val="-3"/>
        </w:rPr>
        <w:t>f</w:t>
      </w:r>
      <w:r w:rsidRPr="008E5DAD">
        <w:rPr>
          <w:rFonts w:ascii="Tahoma" w:eastAsia="Tahoma" w:hAnsi="Tahoma" w:cs="Tahoma"/>
        </w:rPr>
        <w:t>o</w:t>
      </w:r>
      <w:r w:rsidRPr="008E5DAD">
        <w:rPr>
          <w:rFonts w:ascii="Tahoma" w:eastAsia="Tahoma" w:hAnsi="Tahoma" w:cs="Tahoma"/>
          <w:spacing w:val="2"/>
        </w:rPr>
        <w:t>r</w:t>
      </w:r>
      <w:r w:rsidRPr="008E5DAD">
        <w:rPr>
          <w:rFonts w:ascii="Tahoma" w:eastAsia="Tahoma" w:hAnsi="Tahoma" w:cs="Tahoma"/>
        </w:rPr>
        <w:t>m</w:t>
      </w:r>
      <w:r w:rsidRPr="008E5DAD">
        <w:rPr>
          <w:rFonts w:ascii="Tahoma" w:eastAsia="Tahoma" w:hAnsi="Tahoma" w:cs="Tahoma"/>
          <w:spacing w:val="1"/>
        </w:rPr>
        <w:t>a</w:t>
      </w:r>
      <w:r w:rsidRPr="008E5DAD">
        <w:rPr>
          <w:rFonts w:ascii="Tahoma" w:eastAsia="Tahoma" w:hAnsi="Tahoma" w:cs="Tahoma"/>
          <w:spacing w:val="-1"/>
        </w:rPr>
        <w:t>cj</w:t>
      </w:r>
      <w:r w:rsidRPr="008E5DAD">
        <w:rPr>
          <w:rFonts w:ascii="Tahoma" w:eastAsia="Tahoma" w:hAnsi="Tahoma" w:cs="Tahoma"/>
        </w:rPr>
        <w:t>i</w:t>
      </w:r>
      <w:r w:rsidRPr="008E5DAD">
        <w:rPr>
          <w:rFonts w:ascii="Tahoma" w:eastAsia="Tahoma" w:hAnsi="Tahoma" w:cs="Tahoma"/>
          <w:spacing w:val="-2"/>
        </w:rPr>
        <w:t xml:space="preserve"> </w:t>
      </w:r>
      <w:r w:rsidR="009F15B4" w:rsidRPr="008E5DAD">
        <w:rPr>
          <w:rFonts w:ascii="Tahoma" w:eastAsia="Tahoma" w:hAnsi="Tahoma" w:cs="Tahoma"/>
          <w:spacing w:val="-2"/>
        </w:rPr>
        <w:br/>
      </w:r>
      <w:r w:rsidRPr="008E5DAD">
        <w:rPr>
          <w:rFonts w:ascii="Tahoma" w:eastAsia="Tahoma" w:hAnsi="Tahoma" w:cs="Tahoma"/>
          <w:spacing w:val="-1"/>
        </w:rPr>
        <w:t>n</w:t>
      </w:r>
      <w:r w:rsidRPr="008E5DAD">
        <w:rPr>
          <w:rFonts w:ascii="Tahoma" w:eastAsia="Tahoma" w:hAnsi="Tahoma" w:cs="Tahoma"/>
        </w:rPr>
        <w:t>a</w:t>
      </w:r>
      <w:r w:rsidRPr="008E5DAD">
        <w:rPr>
          <w:rFonts w:ascii="Tahoma" w:eastAsia="Tahoma" w:hAnsi="Tahoma" w:cs="Tahoma"/>
          <w:spacing w:val="6"/>
        </w:rPr>
        <w:t xml:space="preserve"> </w:t>
      </w:r>
      <w:r w:rsidRPr="008E5DAD">
        <w:rPr>
          <w:rFonts w:ascii="Tahoma" w:eastAsia="Tahoma" w:hAnsi="Tahoma" w:cs="Tahoma"/>
        </w:rPr>
        <w:t>t</w:t>
      </w:r>
      <w:r w:rsidRPr="008E5DAD">
        <w:rPr>
          <w:rFonts w:ascii="Tahoma" w:eastAsia="Tahoma" w:hAnsi="Tahoma" w:cs="Tahoma"/>
          <w:spacing w:val="1"/>
        </w:rPr>
        <w:t>e</w:t>
      </w:r>
      <w:r w:rsidRPr="008E5DAD">
        <w:rPr>
          <w:rFonts w:ascii="Tahoma" w:eastAsia="Tahoma" w:hAnsi="Tahoma" w:cs="Tahoma"/>
        </w:rPr>
        <w:t>m</w:t>
      </w:r>
      <w:r w:rsidRPr="008E5DAD">
        <w:rPr>
          <w:rFonts w:ascii="Tahoma" w:eastAsia="Tahoma" w:hAnsi="Tahoma" w:cs="Tahoma"/>
          <w:spacing w:val="1"/>
        </w:rPr>
        <w:t>a</w:t>
      </w:r>
      <w:r w:rsidRPr="008E5DAD">
        <w:rPr>
          <w:rFonts w:ascii="Tahoma" w:eastAsia="Tahoma" w:hAnsi="Tahoma" w:cs="Tahoma"/>
        </w:rPr>
        <w:t>t r</w:t>
      </w:r>
      <w:r w:rsidRPr="008E5DAD">
        <w:rPr>
          <w:rFonts w:ascii="Tahoma" w:eastAsia="Tahoma" w:hAnsi="Tahoma" w:cs="Tahoma"/>
          <w:spacing w:val="1"/>
        </w:rPr>
        <w:t>ea</w:t>
      </w:r>
      <w:r w:rsidRPr="008E5DAD">
        <w:rPr>
          <w:rFonts w:ascii="Tahoma" w:eastAsia="Tahoma" w:hAnsi="Tahoma" w:cs="Tahoma"/>
        </w:rPr>
        <w:t>liz</w:t>
      </w:r>
      <w:r w:rsidRPr="008E5DAD">
        <w:rPr>
          <w:rFonts w:ascii="Tahoma" w:eastAsia="Tahoma" w:hAnsi="Tahoma" w:cs="Tahoma"/>
          <w:spacing w:val="1"/>
        </w:rPr>
        <w:t>a</w:t>
      </w:r>
      <w:r w:rsidRPr="008E5DAD">
        <w:rPr>
          <w:rFonts w:ascii="Tahoma" w:eastAsia="Tahoma" w:hAnsi="Tahoma" w:cs="Tahoma"/>
          <w:spacing w:val="-1"/>
        </w:rPr>
        <w:t>cj</w:t>
      </w:r>
      <w:r w:rsidRPr="008E5DAD">
        <w:rPr>
          <w:rFonts w:ascii="Tahoma" w:eastAsia="Tahoma" w:hAnsi="Tahoma" w:cs="Tahoma"/>
        </w:rPr>
        <w:t>i</w:t>
      </w:r>
      <w:r w:rsidRPr="008E5DAD">
        <w:rPr>
          <w:rFonts w:ascii="Tahoma" w:eastAsia="Tahoma" w:hAnsi="Tahoma" w:cs="Tahoma"/>
          <w:spacing w:val="-8"/>
        </w:rPr>
        <w:t xml:space="preserve"> </w:t>
      </w:r>
      <w:r w:rsidRPr="008E5DAD">
        <w:rPr>
          <w:rFonts w:ascii="Tahoma" w:eastAsia="Tahoma" w:hAnsi="Tahoma" w:cs="Tahoma"/>
          <w:spacing w:val="1"/>
        </w:rPr>
        <w:t>p</w:t>
      </w:r>
      <w:r w:rsidRPr="008E5DAD">
        <w:rPr>
          <w:rFonts w:ascii="Tahoma" w:eastAsia="Tahoma" w:hAnsi="Tahoma" w:cs="Tahoma"/>
        </w:rPr>
        <w:t>ro</w:t>
      </w:r>
      <w:r w:rsidRPr="008E5DAD">
        <w:rPr>
          <w:rFonts w:ascii="Tahoma" w:eastAsia="Tahoma" w:hAnsi="Tahoma" w:cs="Tahoma"/>
          <w:spacing w:val="-1"/>
        </w:rPr>
        <w:t>j</w:t>
      </w:r>
      <w:r w:rsidRPr="008E5DAD">
        <w:rPr>
          <w:rFonts w:ascii="Tahoma" w:eastAsia="Tahoma" w:hAnsi="Tahoma" w:cs="Tahoma"/>
          <w:spacing w:val="1"/>
        </w:rPr>
        <w:t>e</w:t>
      </w:r>
      <w:r w:rsidRPr="008E5DAD">
        <w:rPr>
          <w:rFonts w:ascii="Tahoma" w:eastAsia="Tahoma" w:hAnsi="Tahoma" w:cs="Tahoma"/>
          <w:spacing w:val="-1"/>
        </w:rPr>
        <w:t>k</w:t>
      </w:r>
      <w:r w:rsidRPr="008E5DAD">
        <w:rPr>
          <w:rFonts w:ascii="Tahoma" w:eastAsia="Tahoma" w:hAnsi="Tahoma" w:cs="Tahoma"/>
        </w:rPr>
        <w:t>t</w:t>
      </w:r>
      <w:r w:rsidRPr="008E5DAD">
        <w:rPr>
          <w:rFonts w:ascii="Tahoma" w:eastAsia="Tahoma" w:hAnsi="Tahoma" w:cs="Tahoma"/>
          <w:spacing w:val="1"/>
        </w:rPr>
        <w:t>u</w:t>
      </w:r>
      <w:r w:rsidRPr="008E5DAD">
        <w:rPr>
          <w:rFonts w:ascii="Tahoma" w:eastAsia="Tahoma" w:hAnsi="Tahoma" w:cs="Tahoma"/>
        </w:rPr>
        <w:t>,</w:t>
      </w:r>
      <w:r w:rsidRPr="008E5DAD">
        <w:rPr>
          <w:rFonts w:ascii="Tahoma" w:eastAsia="Tahoma" w:hAnsi="Tahoma" w:cs="Tahoma"/>
          <w:spacing w:val="-8"/>
        </w:rPr>
        <w:t xml:space="preserve"> </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zb</w:t>
      </w:r>
      <w:r w:rsidRPr="008E5DAD">
        <w:rPr>
          <w:rFonts w:ascii="Tahoma" w:eastAsia="Tahoma" w:hAnsi="Tahoma" w:cs="Tahoma"/>
          <w:spacing w:val="1"/>
        </w:rPr>
        <w:t>ę</w:t>
      </w:r>
      <w:r w:rsidRPr="008E5DAD">
        <w:rPr>
          <w:rFonts w:ascii="Tahoma" w:eastAsia="Tahoma" w:hAnsi="Tahoma" w:cs="Tahoma"/>
          <w:spacing w:val="2"/>
        </w:rPr>
        <w:t>d</w:t>
      </w:r>
      <w:r w:rsidRPr="008E5DAD">
        <w:rPr>
          <w:rFonts w:ascii="Tahoma" w:eastAsia="Tahoma" w:hAnsi="Tahoma" w:cs="Tahoma"/>
          <w:spacing w:val="-1"/>
        </w:rPr>
        <w:t>n</w:t>
      </w:r>
      <w:r w:rsidRPr="008E5DAD">
        <w:rPr>
          <w:rFonts w:ascii="Tahoma" w:eastAsia="Tahoma" w:hAnsi="Tahoma" w:cs="Tahoma"/>
          <w:spacing w:val="-3"/>
        </w:rPr>
        <w:t>y</w:t>
      </w:r>
      <w:r w:rsidRPr="008E5DAD">
        <w:rPr>
          <w:rFonts w:ascii="Tahoma" w:eastAsia="Tahoma" w:hAnsi="Tahoma" w:cs="Tahoma"/>
          <w:spacing w:val="2"/>
        </w:rPr>
        <w:t>c</w:t>
      </w:r>
      <w:r w:rsidRPr="008E5DAD">
        <w:rPr>
          <w:rFonts w:ascii="Tahoma" w:eastAsia="Tahoma" w:hAnsi="Tahoma" w:cs="Tahoma"/>
        </w:rPr>
        <w:t>h</w:t>
      </w:r>
      <w:r w:rsidRPr="008E5DAD">
        <w:rPr>
          <w:rFonts w:ascii="Tahoma" w:eastAsia="Tahoma" w:hAnsi="Tahoma" w:cs="Tahoma"/>
          <w:spacing w:val="-12"/>
        </w:rPr>
        <w:t xml:space="preserve"> </w:t>
      </w:r>
      <w:r w:rsidRPr="008E5DAD">
        <w:rPr>
          <w:rFonts w:ascii="Tahoma" w:eastAsia="Tahoma" w:hAnsi="Tahoma" w:cs="Tahoma"/>
        </w:rPr>
        <w:t>do</w:t>
      </w:r>
      <w:r w:rsidRPr="008E5DAD">
        <w:rPr>
          <w:rFonts w:ascii="Tahoma" w:eastAsia="Tahoma" w:hAnsi="Tahoma" w:cs="Tahoma"/>
          <w:spacing w:val="-2"/>
        </w:rPr>
        <w:t xml:space="preserve"> </w:t>
      </w:r>
      <w:r w:rsidRPr="008E5DAD">
        <w:rPr>
          <w:rFonts w:ascii="Tahoma" w:eastAsia="Tahoma" w:hAnsi="Tahoma" w:cs="Tahoma"/>
        </w:rPr>
        <w:t>p</w:t>
      </w:r>
      <w:r w:rsidRPr="008E5DAD">
        <w:rPr>
          <w:rFonts w:ascii="Tahoma" w:eastAsia="Tahoma" w:hAnsi="Tahoma" w:cs="Tahoma"/>
          <w:spacing w:val="1"/>
        </w:rPr>
        <w:t>r</w:t>
      </w:r>
      <w:r w:rsidRPr="008E5DAD">
        <w:rPr>
          <w:rFonts w:ascii="Tahoma" w:eastAsia="Tahoma" w:hAnsi="Tahoma" w:cs="Tahoma"/>
        </w:rPr>
        <w:t>z</w:t>
      </w:r>
      <w:r w:rsidRPr="008E5DAD">
        <w:rPr>
          <w:rFonts w:ascii="Tahoma" w:eastAsia="Tahoma" w:hAnsi="Tahoma" w:cs="Tahoma"/>
          <w:spacing w:val="1"/>
        </w:rPr>
        <w:t>e</w:t>
      </w:r>
      <w:r w:rsidRPr="008E5DAD">
        <w:rPr>
          <w:rFonts w:ascii="Tahoma" w:eastAsia="Tahoma" w:hAnsi="Tahoma" w:cs="Tahoma"/>
        </w:rPr>
        <w:t>pro</w:t>
      </w:r>
      <w:r w:rsidRPr="008E5DAD">
        <w:rPr>
          <w:rFonts w:ascii="Tahoma" w:eastAsia="Tahoma" w:hAnsi="Tahoma" w:cs="Tahoma"/>
          <w:spacing w:val="-1"/>
        </w:rPr>
        <w:t>w</w:t>
      </w:r>
      <w:r w:rsidRPr="008E5DAD">
        <w:rPr>
          <w:rFonts w:ascii="Tahoma" w:eastAsia="Tahoma" w:hAnsi="Tahoma" w:cs="Tahoma"/>
          <w:spacing w:val="1"/>
        </w:rPr>
        <w:t>a</w:t>
      </w:r>
      <w:r w:rsidRPr="008E5DAD">
        <w:rPr>
          <w:rFonts w:ascii="Tahoma" w:eastAsia="Tahoma" w:hAnsi="Tahoma" w:cs="Tahoma"/>
        </w:rPr>
        <w:t>dz</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rPr>
        <w:t>ia</w:t>
      </w:r>
      <w:r w:rsidRPr="008E5DAD">
        <w:rPr>
          <w:rFonts w:ascii="Tahoma" w:eastAsia="Tahoma" w:hAnsi="Tahoma" w:cs="Tahoma"/>
          <w:spacing w:val="-14"/>
        </w:rPr>
        <w:t xml:space="preserve"> </w:t>
      </w:r>
      <w:r w:rsidRPr="008E5DAD">
        <w:rPr>
          <w:rFonts w:ascii="Tahoma" w:eastAsia="Tahoma" w:hAnsi="Tahoma" w:cs="Tahoma"/>
        </w:rPr>
        <w:t>b</w:t>
      </w:r>
      <w:r w:rsidRPr="008E5DAD">
        <w:rPr>
          <w:rFonts w:ascii="Tahoma" w:eastAsia="Tahoma" w:hAnsi="Tahoma" w:cs="Tahoma"/>
          <w:spacing w:val="1"/>
        </w:rPr>
        <w:t>a</w:t>
      </w:r>
      <w:r w:rsidRPr="008E5DAD">
        <w:rPr>
          <w:rFonts w:ascii="Tahoma" w:eastAsia="Tahoma" w:hAnsi="Tahoma" w:cs="Tahoma"/>
        </w:rPr>
        <w:t>d</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ia</w:t>
      </w:r>
      <w:r w:rsidRPr="008E5DAD">
        <w:rPr>
          <w:rFonts w:ascii="Tahoma" w:eastAsia="Tahoma" w:hAnsi="Tahoma" w:cs="Tahoma"/>
          <w:spacing w:val="-6"/>
        </w:rPr>
        <w:t xml:space="preserve"> </w:t>
      </w:r>
      <w:r w:rsidRPr="008E5DAD">
        <w:rPr>
          <w:rFonts w:ascii="Tahoma" w:eastAsia="Tahoma" w:hAnsi="Tahoma" w:cs="Tahoma"/>
          <w:spacing w:val="1"/>
        </w:rPr>
        <w:t>e</w:t>
      </w:r>
      <w:r w:rsidRPr="008E5DAD">
        <w:rPr>
          <w:rFonts w:ascii="Tahoma" w:eastAsia="Tahoma" w:hAnsi="Tahoma" w:cs="Tahoma"/>
          <w:spacing w:val="-1"/>
        </w:rPr>
        <w:t>w</w:t>
      </w:r>
      <w:r w:rsidRPr="008E5DAD">
        <w:rPr>
          <w:rFonts w:ascii="Tahoma" w:eastAsia="Tahoma" w:hAnsi="Tahoma" w:cs="Tahoma"/>
          <w:spacing w:val="1"/>
        </w:rPr>
        <w:t>a</w:t>
      </w:r>
      <w:r w:rsidRPr="008E5DAD">
        <w:rPr>
          <w:rFonts w:ascii="Tahoma" w:eastAsia="Tahoma" w:hAnsi="Tahoma" w:cs="Tahoma"/>
        </w:rPr>
        <w:t>l</w:t>
      </w:r>
      <w:r w:rsidRPr="008E5DAD">
        <w:rPr>
          <w:rFonts w:ascii="Tahoma" w:eastAsia="Tahoma" w:hAnsi="Tahoma" w:cs="Tahoma"/>
          <w:spacing w:val="-1"/>
        </w:rPr>
        <w:t>u</w:t>
      </w:r>
      <w:r w:rsidRPr="008E5DAD">
        <w:rPr>
          <w:rFonts w:ascii="Tahoma" w:eastAsia="Tahoma" w:hAnsi="Tahoma" w:cs="Tahoma"/>
          <w:spacing w:val="1"/>
        </w:rPr>
        <w:t>a</w:t>
      </w:r>
      <w:r w:rsidRPr="008E5DAD">
        <w:rPr>
          <w:rFonts w:ascii="Tahoma" w:eastAsia="Tahoma" w:hAnsi="Tahoma" w:cs="Tahoma"/>
          <w:spacing w:val="-1"/>
        </w:rPr>
        <w:t>cy</w:t>
      </w:r>
      <w:r w:rsidRPr="008E5DAD">
        <w:rPr>
          <w:rFonts w:ascii="Tahoma" w:eastAsia="Tahoma" w:hAnsi="Tahoma" w:cs="Tahoma"/>
          <w:spacing w:val="1"/>
        </w:rPr>
        <w:t>j</w:t>
      </w:r>
      <w:r w:rsidRPr="008E5DAD">
        <w:rPr>
          <w:rFonts w:ascii="Tahoma" w:eastAsia="Tahoma" w:hAnsi="Tahoma" w:cs="Tahoma"/>
          <w:spacing w:val="-1"/>
        </w:rPr>
        <w:t>n</w:t>
      </w:r>
      <w:r w:rsidRPr="008E5DAD">
        <w:rPr>
          <w:rFonts w:ascii="Tahoma" w:eastAsia="Tahoma" w:hAnsi="Tahoma" w:cs="Tahoma"/>
          <w:spacing w:val="1"/>
        </w:rPr>
        <w:t>e</w:t>
      </w:r>
      <w:r w:rsidRPr="008E5DAD">
        <w:rPr>
          <w:rFonts w:ascii="Tahoma" w:eastAsia="Tahoma" w:hAnsi="Tahoma" w:cs="Tahoma"/>
        </w:rPr>
        <w:t>g</w:t>
      </w:r>
      <w:r w:rsidRPr="008E5DAD">
        <w:rPr>
          <w:rFonts w:ascii="Tahoma" w:eastAsia="Tahoma" w:hAnsi="Tahoma" w:cs="Tahoma"/>
          <w:spacing w:val="-2"/>
        </w:rPr>
        <w:t>o</w:t>
      </w:r>
      <w:r w:rsidRPr="008E5DAD">
        <w:rPr>
          <w:rFonts w:ascii="Tahoma" w:eastAsia="Tahoma" w:hAnsi="Tahoma" w:cs="Tahoma"/>
        </w:rPr>
        <w:t>.</w:t>
      </w:r>
    </w:p>
    <w:p w14:paraId="0344DD7A" w14:textId="65A7459E" w:rsidR="00942F4E" w:rsidRPr="001A21E8" w:rsidRDefault="00280ADA" w:rsidP="005100BA">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Prz</w:t>
      </w:r>
      <w:r w:rsidRPr="001A21E8">
        <w:rPr>
          <w:rFonts w:ascii="Tahoma" w:eastAsia="Tahoma" w:hAnsi="Tahoma" w:cs="Tahoma"/>
          <w:spacing w:val="1"/>
        </w:rPr>
        <w:t>e</w:t>
      </w:r>
      <w:r w:rsidRPr="001A21E8">
        <w:rPr>
          <w:rFonts w:ascii="Tahoma" w:eastAsia="Tahoma" w:hAnsi="Tahoma" w:cs="Tahoma"/>
        </w:rPr>
        <w:t>pisy</w:t>
      </w:r>
      <w:r w:rsidRPr="001A21E8">
        <w:rPr>
          <w:rFonts w:ascii="Tahoma" w:eastAsia="Tahoma" w:hAnsi="Tahoma" w:cs="Tahoma"/>
          <w:spacing w:val="35"/>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9"/>
        </w:rPr>
        <w:t xml:space="preserve"> </w:t>
      </w:r>
      <w:r w:rsidRPr="001A21E8">
        <w:rPr>
          <w:rFonts w:ascii="Tahoma" w:eastAsia="Tahoma" w:hAnsi="Tahoma" w:cs="Tahoma"/>
        </w:rPr>
        <w:t>1</w:t>
      </w:r>
      <w:r w:rsidRPr="001A21E8">
        <w:rPr>
          <w:rFonts w:ascii="Tahoma" w:eastAsia="Tahoma" w:hAnsi="Tahoma" w:cs="Tahoma"/>
          <w:spacing w:val="41"/>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36"/>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2"/>
        </w:rPr>
        <w:t>gr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rPr>
        <w:t>u</w:t>
      </w:r>
      <w:r w:rsidRPr="001A21E8">
        <w:rPr>
          <w:rFonts w:ascii="Tahoma" w:eastAsia="Tahoma" w:hAnsi="Tahoma" w:cs="Tahoma"/>
          <w:spacing w:val="34"/>
        </w:rPr>
        <w:t xml:space="preserve"> </w:t>
      </w:r>
      <w:r w:rsidRPr="001A21E8">
        <w:rPr>
          <w:rFonts w:ascii="Tahoma" w:eastAsia="Tahoma" w:hAnsi="Tahoma" w:cs="Tahoma"/>
        </w:rPr>
        <w:t>s</w:t>
      </w:r>
      <w:r w:rsidRPr="001A21E8">
        <w:rPr>
          <w:rFonts w:ascii="Tahoma" w:eastAsia="Tahoma" w:hAnsi="Tahoma" w:cs="Tahoma"/>
          <w:spacing w:val="5"/>
        </w:rPr>
        <w:t>t</w:t>
      </w:r>
      <w:r w:rsidRPr="001A21E8">
        <w:rPr>
          <w:rFonts w:ascii="Tahoma" w:eastAsia="Tahoma" w:hAnsi="Tahoma" w:cs="Tahoma"/>
        </w:rPr>
        <w:t>os</w:t>
      </w:r>
      <w:r w:rsidRPr="001A21E8">
        <w:rPr>
          <w:rFonts w:ascii="Tahoma" w:eastAsia="Tahoma" w:hAnsi="Tahoma" w:cs="Tahoma"/>
          <w:spacing w:val="-1"/>
        </w:rPr>
        <w:t>uj</w:t>
      </w:r>
      <w:r w:rsidRPr="001A21E8">
        <w:rPr>
          <w:rFonts w:ascii="Tahoma" w:eastAsia="Tahoma" w:hAnsi="Tahoma" w:cs="Tahoma"/>
        </w:rPr>
        <w:t>e</w:t>
      </w:r>
      <w:r w:rsidRPr="001A21E8">
        <w:rPr>
          <w:rFonts w:ascii="Tahoma" w:eastAsia="Tahoma" w:hAnsi="Tahoma" w:cs="Tahoma"/>
          <w:spacing w:val="37"/>
        </w:rPr>
        <w:t xml:space="preserve"> </w:t>
      </w:r>
      <w:r w:rsidRPr="001A21E8">
        <w:rPr>
          <w:rFonts w:ascii="Tahoma" w:eastAsia="Tahoma" w:hAnsi="Tahoma" w:cs="Tahoma"/>
        </w:rPr>
        <w:t>się</w:t>
      </w:r>
      <w:r w:rsidRPr="001A21E8">
        <w:rPr>
          <w:rFonts w:ascii="Tahoma" w:eastAsia="Tahoma" w:hAnsi="Tahoma" w:cs="Tahoma"/>
          <w:spacing w:val="41"/>
        </w:rPr>
        <w:t xml:space="preserve"> </w:t>
      </w:r>
      <w:r w:rsidRPr="001A21E8">
        <w:rPr>
          <w:rFonts w:ascii="Tahoma" w:eastAsia="Tahoma" w:hAnsi="Tahoma" w:cs="Tahoma"/>
        </w:rPr>
        <w:t>w</w:t>
      </w:r>
      <w:r w:rsidRPr="001A21E8">
        <w:rPr>
          <w:rFonts w:ascii="Tahoma" w:eastAsia="Tahoma" w:hAnsi="Tahoma" w:cs="Tahoma"/>
          <w:spacing w:val="42"/>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37"/>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36"/>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37"/>
        </w:rPr>
        <w:t xml:space="preserve"> </w:t>
      </w:r>
      <w:r w:rsidRPr="001A21E8">
        <w:rPr>
          <w:rFonts w:ascii="Tahoma" w:eastAsia="Tahoma" w:hAnsi="Tahoma" w:cs="Tahoma"/>
        </w:rPr>
        <w:t>o</w:t>
      </w:r>
      <w:r w:rsidRPr="001A21E8">
        <w:rPr>
          <w:rFonts w:ascii="Tahoma" w:eastAsia="Tahoma" w:hAnsi="Tahoma" w:cs="Tahoma"/>
          <w:spacing w:val="41"/>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37"/>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00CE3E8D">
        <w:rPr>
          <w:rFonts w:ascii="Tahoma" w:eastAsia="Tahoma" w:hAnsi="Tahoma" w:cs="Tahoma"/>
        </w:rPr>
        <w:br/>
      </w:r>
      <w:r w:rsidRPr="001A21E8">
        <w:rPr>
          <w:rFonts w:ascii="Tahoma" w:eastAsia="Tahoma" w:hAnsi="Tahoma" w:cs="Tahoma"/>
        </w:rPr>
        <w:t>w §</w:t>
      </w:r>
      <w:r w:rsidRPr="001A21E8">
        <w:rPr>
          <w:rFonts w:ascii="Tahoma" w:eastAsia="Tahoma" w:hAnsi="Tahoma" w:cs="Tahoma"/>
          <w:spacing w:val="-2"/>
        </w:rPr>
        <w:t xml:space="preserve"> </w:t>
      </w:r>
      <w:r w:rsidR="00627880" w:rsidRPr="001A21E8">
        <w:rPr>
          <w:rFonts w:ascii="Tahoma" w:eastAsia="Tahoma" w:hAnsi="Tahoma" w:cs="Tahoma"/>
        </w:rPr>
        <w:t>2</w:t>
      </w:r>
      <w:r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1</w:t>
      </w:r>
      <w:r w:rsidR="008E1A68" w:rsidRPr="001A21E8">
        <w:rPr>
          <w:rFonts w:ascii="Tahoma" w:eastAsia="Tahoma" w:hAnsi="Tahoma" w:cs="Tahoma"/>
        </w:rPr>
        <w:t xml:space="preserve"> niniejszej </w:t>
      </w:r>
      <w:r w:rsidR="00D15C17" w:rsidRPr="001A21E8">
        <w:rPr>
          <w:rFonts w:ascii="Tahoma" w:eastAsia="Tahoma" w:hAnsi="Tahoma" w:cs="Tahoma"/>
        </w:rPr>
        <w:t>D</w:t>
      </w:r>
      <w:r w:rsidR="00FC1DEB" w:rsidRPr="001A21E8">
        <w:rPr>
          <w:rFonts w:ascii="Tahoma" w:eastAsia="Tahoma" w:hAnsi="Tahoma" w:cs="Tahoma"/>
        </w:rPr>
        <w:t xml:space="preserve">ecyzji </w:t>
      </w:r>
      <w:r w:rsidR="008E1A68" w:rsidRPr="001A21E8">
        <w:rPr>
          <w:rFonts w:ascii="Tahoma" w:eastAsia="Tahoma" w:hAnsi="Tahoma" w:cs="Tahoma"/>
        </w:rPr>
        <w:t xml:space="preserve">oraz </w:t>
      </w:r>
      <w:r w:rsidR="008E1A68" w:rsidRPr="001A21E8">
        <w:rPr>
          <w:rFonts w:ascii="Tahoma" w:eastAsia="Tahoma" w:hAnsi="Tahoma" w:cs="Tahoma"/>
          <w:spacing w:val="3"/>
        </w:rPr>
        <w:t>z</w:t>
      </w:r>
      <w:r w:rsidR="008E1A68" w:rsidRPr="001A21E8">
        <w:rPr>
          <w:rFonts w:ascii="Tahoma" w:eastAsia="Tahoma" w:hAnsi="Tahoma" w:cs="Tahoma"/>
        </w:rPr>
        <w:t>godnie</w:t>
      </w:r>
      <w:r w:rsidR="008E1A68" w:rsidRPr="001A21E8">
        <w:rPr>
          <w:rFonts w:ascii="Tahoma" w:eastAsia="Tahoma" w:hAnsi="Tahoma" w:cs="Tahoma"/>
          <w:spacing w:val="-4"/>
        </w:rPr>
        <w:t xml:space="preserve"> </w:t>
      </w:r>
      <w:r w:rsidR="008E1A68" w:rsidRPr="001A21E8">
        <w:rPr>
          <w:rFonts w:ascii="Tahoma" w:eastAsia="Tahoma" w:hAnsi="Tahoma" w:cs="Tahoma"/>
        </w:rPr>
        <w:t>z</w:t>
      </w:r>
      <w:r w:rsidR="008E1A68" w:rsidRPr="001A21E8">
        <w:rPr>
          <w:rFonts w:ascii="Tahoma" w:eastAsia="Tahoma" w:hAnsi="Tahoma" w:cs="Tahoma"/>
          <w:spacing w:val="1"/>
        </w:rPr>
        <w:t xml:space="preserve"> </w:t>
      </w:r>
      <w:r w:rsidR="008E1A68" w:rsidRPr="001A21E8">
        <w:rPr>
          <w:rFonts w:ascii="Tahoma" w:eastAsia="Tahoma" w:hAnsi="Tahoma" w:cs="Tahoma"/>
          <w:spacing w:val="2"/>
        </w:rPr>
        <w:t>p</w:t>
      </w:r>
      <w:r w:rsidR="008E1A68" w:rsidRPr="001A21E8">
        <w:rPr>
          <w:rFonts w:ascii="Tahoma" w:eastAsia="Tahoma" w:hAnsi="Tahoma" w:cs="Tahoma"/>
        </w:rPr>
        <w:t>rz</w:t>
      </w:r>
      <w:r w:rsidR="008E1A68" w:rsidRPr="001A21E8">
        <w:rPr>
          <w:rFonts w:ascii="Tahoma" w:eastAsia="Tahoma" w:hAnsi="Tahoma" w:cs="Tahoma"/>
          <w:spacing w:val="1"/>
        </w:rPr>
        <w:t>e</w:t>
      </w:r>
      <w:r w:rsidR="008E1A68" w:rsidRPr="001A21E8">
        <w:rPr>
          <w:rFonts w:ascii="Tahoma" w:eastAsia="Tahoma" w:hAnsi="Tahoma" w:cs="Tahoma"/>
        </w:rPr>
        <w:t>pis</w:t>
      </w:r>
      <w:r w:rsidR="008E1A68" w:rsidRPr="001A21E8">
        <w:rPr>
          <w:rFonts w:ascii="Tahoma" w:eastAsia="Tahoma" w:hAnsi="Tahoma" w:cs="Tahoma"/>
          <w:spacing w:val="1"/>
        </w:rPr>
        <w:t>a</w:t>
      </w:r>
      <w:r w:rsidR="008E1A68" w:rsidRPr="001A21E8">
        <w:rPr>
          <w:rFonts w:ascii="Tahoma" w:eastAsia="Tahoma" w:hAnsi="Tahoma" w:cs="Tahoma"/>
        </w:rPr>
        <w:t>mi</w:t>
      </w:r>
      <w:r w:rsidR="008E1A68" w:rsidRPr="001A21E8">
        <w:rPr>
          <w:rFonts w:ascii="Tahoma" w:eastAsia="Tahoma" w:hAnsi="Tahoma" w:cs="Tahoma"/>
          <w:spacing w:val="-7"/>
        </w:rPr>
        <w:t xml:space="preserve"> </w:t>
      </w:r>
      <w:r w:rsidR="008E1A68" w:rsidRPr="001A21E8">
        <w:rPr>
          <w:rFonts w:ascii="Tahoma" w:eastAsia="Tahoma" w:hAnsi="Tahoma" w:cs="Tahoma"/>
          <w:spacing w:val="1"/>
        </w:rPr>
        <w:t>a</w:t>
      </w:r>
      <w:r w:rsidR="008E1A68" w:rsidRPr="001A21E8">
        <w:rPr>
          <w:rFonts w:ascii="Tahoma" w:eastAsia="Tahoma" w:hAnsi="Tahoma" w:cs="Tahoma"/>
        </w:rPr>
        <w:t>r</w:t>
      </w:r>
      <w:r w:rsidR="008E1A68" w:rsidRPr="001A21E8">
        <w:rPr>
          <w:rFonts w:ascii="Tahoma" w:eastAsia="Tahoma" w:hAnsi="Tahoma" w:cs="Tahoma"/>
          <w:spacing w:val="1"/>
        </w:rPr>
        <w:t>t</w:t>
      </w:r>
      <w:r w:rsidR="008E1A68" w:rsidRPr="001A21E8">
        <w:rPr>
          <w:rFonts w:ascii="Tahoma" w:eastAsia="Tahoma" w:hAnsi="Tahoma" w:cs="Tahoma"/>
        </w:rPr>
        <w:t>.</w:t>
      </w:r>
      <w:r w:rsidR="008E1A68" w:rsidRPr="001A21E8">
        <w:rPr>
          <w:rFonts w:ascii="Tahoma" w:eastAsia="Tahoma" w:hAnsi="Tahoma" w:cs="Tahoma"/>
          <w:spacing w:val="-1"/>
        </w:rPr>
        <w:t xml:space="preserve"> </w:t>
      </w:r>
      <w:r w:rsidR="008E1A68" w:rsidRPr="001A21E8">
        <w:rPr>
          <w:rFonts w:ascii="Tahoma" w:eastAsia="Tahoma" w:hAnsi="Tahoma" w:cs="Tahoma"/>
          <w:spacing w:val="1"/>
        </w:rPr>
        <w:t>2</w:t>
      </w:r>
      <w:r w:rsidR="008E1A68" w:rsidRPr="001A21E8">
        <w:rPr>
          <w:rFonts w:ascii="Tahoma" w:eastAsia="Tahoma" w:hAnsi="Tahoma" w:cs="Tahoma"/>
        </w:rPr>
        <w:t>3</w:t>
      </w:r>
      <w:r w:rsidR="008E1A68" w:rsidRPr="001A21E8">
        <w:rPr>
          <w:rFonts w:ascii="Tahoma" w:eastAsia="Tahoma" w:hAnsi="Tahoma" w:cs="Tahoma"/>
          <w:spacing w:val="2"/>
        </w:rPr>
        <w:t xml:space="preserve"> </w:t>
      </w:r>
      <w:r w:rsidR="008E1A68" w:rsidRPr="001A21E8">
        <w:rPr>
          <w:rFonts w:ascii="Tahoma" w:eastAsia="Tahoma" w:hAnsi="Tahoma" w:cs="Tahoma"/>
        </w:rPr>
        <w:t>i</w:t>
      </w:r>
      <w:r w:rsidR="008E1A68" w:rsidRPr="001A21E8">
        <w:rPr>
          <w:rFonts w:ascii="Tahoma" w:eastAsia="Tahoma" w:hAnsi="Tahoma" w:cs="Tahoma"/>
          <w:spacing w:val="2"/>
        </w:rPr>
        <w:t xml:space="preserve"> </w:t>
      </w:r>
      <w:r w:rsidR="008E1A68" w:rsidRPr="001A21E8">
        <w:rPr>
          <w:rFonts w:ascii="Tahoma" w:eastAsia="Tahoma" w:hAnsi="Tahoma" w:cs="Tahoma"/>
          <w:spacing w:val="1"/>
        </w:rPr>
        <w:t>2</w:t>
      </w:r>
      <w:r w:rsidR="008E1A68" w:rsidRPr="001A21E8">
        <w:rPr>
          <w:rFonts w:ascii="Tahoma" w:eastAsia="Tahoma" w:hAnsi="Tahoma" w:cs="Tahoma"/>
        </w:rPr>
        <w:t>5</w:t>
      </w:r>
      <w:r w:rsidR="008E1A68" w:rsidRPr="001A21E8">
        <w:rPr>
          <w:rFonts w:ascii="Tahoma" w:eastAsia="Tahoma" w:hAnsi="Tahoma" w:cs="Tahoma"/>
          <w:spacing w:val="-1"/>
        </w:rPr>
        <w:t xml:space="preserve"> </w:t>
      </w:r>
      <w:r w:rsidR="008E1A68" w:rsidRPr="001A21E8">
        <w:rPr>
          <w:rFonts w:ascii="Tahoma" w:eastAsia="Tahoma" w:hAnsi="Tahoma" w:cs="Tahoma"/>
          <w:spacing w:val="1"/>
        </w:rPr>
        <w:t>u</w:t>
      </w:r>
      <w:r w:rsidR="008E1A68" w:rsidRPr="001A21E8">
        <w:rPr>
          <w:rFonts w:ascii="Tahoma" w:eastAsia="Tahoma" w:hAnsi="Tahoma" w:cs="Tahoma"/>
        </w:rPr>
        <w:t>st</w:t>
      </w:r>
      <w:r w:rsidR="008E1A68" w:rsidRPr="001A21E8">
        <w:rPr>
          <w:rFonts w:ascii="Tahoma" w:eastAsia="Tahoma" w:hAnsi="Tahoma" w:cs="Tahoma"/>
          <w:spacing w:val="1"/>
        </w:rPr>
        <w:t>aw</w:t>
      </w:r>
      <w:r w:rsidR="008E1A68" w:rsidRPr="001A21E8">
        <w:rPr>
          <w:rFonts w:ascii="Tahoma" w:eastAsia="Tahoma" w:hAnsi="Tahoma" w:cs="Tahoma"/>
        </w:rPr>
        <w:t>y</w:t>
      </w:r>
      <w:r w:rsidR="008E1A68" w:rsidRPr="001A21E8">
        <w:rPr>
          <w:rFonts w:ascii="Tahoma" w:eastAsia="Tahoma" w:hAnsi="Tahoma" w:cs="Tahoma"/>
          <w:spacing w:val="-5"/>
        </w:rPr>
        <w:t xml:space="preserve"> </w:t>
      </w:r>
      <w:r w:rsidR="008E1A68" w:rsidRPr="001A21E8">
        <w:rPr>
          <w:rFonts w:ascii="Tahoma" w:eastAsia="Tahoma" w:hAnsi="Tahoma" w:cs="Tahoma"/>
        </w:rPr>
        <w:t xml:space="preserve">z dnia 11 lipca 2014 </w:t>
      </w:r>
      <w:r w:rsidR="008E1A68" w:rsidRPr="001A21E8">
        <w:rPr>
          <w:rFonts w:ascii="Tahoma" w:eastAsia="Tahoma" w:hAnsi="Tahoma" w:cs="Tahoma"/>
        </w:rPr>
        <w:br/>
        <w:t xml:space="preserve">o zasadach </w:t>
      </w:r>
      <w:r w:rsidR="008E1A68" w:rsidRPr="001A21E8">
        <w:rPr>
          <w:rFonts w:ascii="Tahoma" w:eastAsia="Tahoma" w:hAnsi="Tahoma" w:cs="Tahoma"/>
          <w:position w:val="-1"/>
        </w:rPr>
        <w:t>r</w:t>
      </w:r>
      <w:r w:rsidR="008E1A68" w:rsidRPr="001A21E8">
        <w:rPr>
          <w:rFonts w:ascii="Tahoma" w:eastAsia="Tahoma" w:hAnsi="Tahoma" w:cs="Tahoma"/>
          <w:spacing w:val="1"/>
          <w:position w:val="-1"/>
        </w:rPr>
        <w:t>ea</w:t>
      </w:r>
      <w:r w:rsidR="008E1A68" w:rsidRPr="001A21E8">
        <w:rPr>
          <w:rFonts w:ascii="Tahoma" w:eastAsia="Tahoma" w:hAnsi="Tahoma" w:cs="Tahoma"/>
          <w:position w:val="-1"/>
        </w:rPr>
        <w:t>liz</w:t>
      </w:r>
      <w:r w:rsidR="008E1A68" w:rsidRPr="001A21E8">
        <w:rPr>
          <w:rFonts w:ascii="Tahoma" w:eastAsia="Tahoma" w:hAnsi="Tahoma" w:cs="Tahoma"/>
          <w:spacing w:val="1"/>
          <w:position w:val="-1"/>
        </w:rPr>
        <w:t>a</w:t>
      </w:r>
      <w:r w:rsidR="008E1A68" w:rsidRPr="001A21E8">
        <w:rPr>
          <w:rFonts w:ascii="Tahoma" w:eastAsia="Tahoma" w:hAnsi="Tahoma" w:cs="Tahoma"/>
          <w:spacing w:val="-1"/>
          <w:position w:val="-1"/>
        </w:rPr>
        <w:t>cj</w:t>
      </w:r>
      <w:r w:rsidR="008E1A68" w:rsidRPr="001A21E8">
        <w:rPr>
          <w:rFonts w:ascii="Tahoma" w:eastAsia="Tahoma" w:hAnsi="Tahoma" w:cs="Tahoma"/>
          <w:position w:val="-1"/>
        </w:rPr>
        <w:t>i</w:t>
      </w:r>
      <w:r w:rsidR="008E1A68" w:rsidRPr="001A21E8">
        <w:rPr>
          <w:rFonts w:ascii="Tahoma" w:eastAsia="Tahoma" w:hAnsi="Tahoma" w:cs="Tahoma"/>
          <w:spacing w:val="-2"/>
          <w:position w:val="-1"/>
        </w:rPr>
        <w:t xml:space="preserve"> </w:t>
      </w:r>
      <w:r w:rsidR="008E1A68" w:rsidRPr="001A21E8">
        <w:rPr>
          <w:rFonts w:ascii="Tahoma" w:eastAsia="Tahoma" w:hAnsi="Tahoma" w:cs="Tahoma"/>
          <w:position w:val="-1"/>
        </w:rPr>
        <w:t>prog</w:t>
      </w:r>
      <w:r w:rsidR="008E1A68" w:rsidRPr="001A21E8">
        <w:rPr>
          <w:rFonts w:ascii="Tahoma" w:eastAsia="Tahoma" w:hAnsi="Tahoma" w:cs="Tahoma"/>
          <w:spacing w:val="-2"/>
          <w:position w:val="-1"/>
        </w:rPr>
        <w:t>r</w:t>
      </w:r>
      <w:r w:rsidR="008E1A68" w:rsidRPr="001A21E8">
        <w:rPr>
          <w:rFonts w:ascii="Tahoma" w:eastAsia="Tahoma" w:hAnsi="Tahoma" w:cs="Tahoma"/>
          <w:spacing w:val="1"/>
          <w:position w:val="-1"/>
        </w:rPr>
        <w:t>a</w:t>
      </w:r>
      <w:r w:rsidR="008E1A68" w:rsidRPr="001A21E8">
        <w:rPr>
          <w:rFonts w:ascii="Tahoma" w:eastAsia="Tahoma" w:hAnsi="Tahoma" w:cs="Tahoma"/>
          <w:position w:val="-1"/>
        </w:rPr>
        <w:t>mów</w:t>
      </w:r>
      <w:r w:rsidR="008E1A68" w:rsidRPr="001A21E8">
        <w:rPr>
          <w:rFonts w:ascii="Tahoma" w:eastAsia="Tahoma" w:hAnsi="Tahoma" w:cs="Tahoma"/>
          <w:spacing w:val="-5"/>
          <w:position w:val="-1"/>
        </w:rPr>
        <w:t xml:space="preserve"> </w:t>
      </w:r>
      <w:r w:rsidR="008E1A68" w:rsidRPr="001A21E8">
        <w:rPr>
          <w:rFonts w:ascii="Tahoma" w:eastAsia="Tahoma" w:hAnsi="Tahoma" w:cs="Tahoma"/>
          <w:position w:val="-1"/>
        </w:rPr>
        <w:t>w</w:t>
      </w:r>
      <w:r w:rsidR="008E1A68" w:rsidRPr="001A21E8">
        <w:rPr>
          <w:rFonts w:ascii="Tahoma" w:eastAsia="Tahoma" w:hAnsi="Tahoma" w:cs="Tahoma"/>
          <w:spacing w:val="4"/>
          <w:position w:val="-1"/>
        </w:rPr>
        <w:t xml:space="preserve"> </w:t>
      </w:r>
      <w:r w:rsidR="008E1A68" w:rsidRPr="001A21E8">
        <w:rPr>
          <w:rFonts w:ascii="Tahoma" w:eastAsia="Tahoma" w:hAnsi="Tahoma" w:cs="Tahoma"/>
          <w:position w:val="-1"/>
        </w:rPr>
        <w:t>z</w:t>
      </w:r>
      <w:r w:rsidR="008E1A68" w:rsidRPr="001A21E8">
        <w:rPr>
          <w:rFonts w:ascii="Tahoma" w:eastAsia="Tahoma" w:hAnsi="Tahoma" w:cs="Tahoma"/>
          <w:spacing w:val="1"/>
          <w:position w:val="-1"/>
        </w:rPr>
        <w:t>a</w:t>
      </w:r>
      <w:r w:rsidR="008E1A68" w:rsidRPr="001A21E8">
        <w:rPr>
          <w:rFonts w:ascii="Tahoma" w:eastAsia="Tahoma" w:hAnsi="Tahoma" w:cs="Tahoma"/>
          <w:spacing w:val="-1"/>
          <w:position w:val="-1"/>
        </w:rPr>
        <w:t>k</w:t>
      </w:r>
      <w:r w:rsidR="008E1A68" w:rsidRPr="001A21E8">
        <w:rPr>
          <w:rFonts w:ascii="Tahoma" w:eastAsia="Tahoma" w:hAnsi="Tahoma" w:cs="Tahoma"/>
          <w:position w:val="-1"/>
        </w:rPr>
        <w:t>r</w:t>
      </w:r>
      <w:r w:rsidR="008E1A68" w:rsidRPr="001A21E8">
        <w:rPr>
          <w:rFonts w:ascii="Tahoma" w:eastAsia="Tahoma" w:hAnsi="Tahoma" w:cs="Tahoma"/>
          <w:spacing w:val="1"/>
          <w:position w:val="-1"/>
        </w:rPr>
        <w:t>e</w:t>
      </w:r>
      <w:r w:rsidR="008E1A68" w:rsidRPr="001A21E8">
        <w:rPr>
          <w:rFonts w:ascii="Tahoma" w:eastAsia="Tahoma" w:hAnsi="Tahoma" w:cs="Tahoma"/>
          <w:position w:val="-1"/>
        </w:rPr>
        <w:t>sie</w:t>
      </w:r>
      <w:r w:rsidR="008E1A68" w:rsidRPr="001A21E8">
        <w:rPr>
          <w:rFonts w:ascii="Tahoma" w:eastAsia="Tahoma" w:hAnsi="Tahoma" w:cs="Tahoma"/>
          <w:spacing w:val="-2"/>
          <w:position w:val="-1"/>
        </w:rPr>
        <w:t xml:space="preserve"> </w:t>
      </w:r>
      <w:r w:rsidR="008E1A68" w:rsidRPr="001A21E8">
        <w:rPr>
          <w:rFonts w:ascii="Tahoma" w:eastAsia="Tahoma" w:hAnsi="Tahoma" w:cs="Tahoma"/>
          <w:position w:val="-1"/>
        </w:rPr>
        <w:t>poli</w:t>
      </w:r>
      <w:r w:rsidR="008E1A68" w:rsidRPr="001A21E8">
        <w:rPr>
          <w:rFonts w:ascii="Tahoma" w:eastAsia="Tahoma" w:hAnsi="Tahoma" w:cs="Tahoma"/>
          <w:spacing w:val="-2"/>
          <w:position w:val="-1"/>
        </w:rPr>
        <w:t>t</w:t>
      </w:r>
      <w:r w:rsidR="008E1A68" w:rsidRPr="001A21E8">
        <w:rPr>
          <w:rFonts w:ascii="Tahoma" w:eastAsia="Tahoma" w:hAnsi="Tahoma" w:cs="Tahoma"/>
          <w:spacing w:val="-1"/>
          <w:position w:val="-1"/>
        </w:rPr>
        <w:t>y</w:t>
      </w:r>
      <w:r w:rsidR="008E1A68" w:rsidRPr="001A21E8">
        <w:rPr>
          <w:rFonts w:ascii="Tahoma" w:eastAsia="Tahoma" w:hAnsi="Tahoma" w:cs="Tahoma"/>
          <w:spacing w:val="1"/>
          <w:position w:val="-1"/>
        </w:rPr>
        <w:t>k</w:t>
      </w:r>
      <w:r w:rsidR="008E1A68" w:rsidRPr="001A21E8">
        <w:rPr>
          <w:rFonts w:ascii="Tahoma" w:eastAsia="Tahoma" w:hAnsi="Tahoma" w:cs="Tahoma"/>
          <w:position w:val="-1"/>
        </w:rPr>
        <w:t>i</w:t>
      </w:r>
      <w:r w:rsidR="008E1A68" w:rsidRPr="001A21E8">
        <w:rPr>
          <w:rFonts w:ascii="Tahoma" w:eastAsia="Tahoma" w:hAnsi="Tahoma" w:cs="Tahoma"/>
          <w:spacing w:val="-1"/>
          <w:position w:val="-1"/>
        </w:rPr>
        <w:t xml:space="preserve"> </w:t>
      </w:r>
      <w:r w:rsidR="008E1A68" w:rsidRPr="001A21E8">
        <w:rPr>
          <w:rFonts w:ascii="Tahoma" w:eastAsia="Tahoma" w:hAnsi="Tahoma" w:cs="Tahoma"/>
          <w:position w:val="-1"/>
        </w:rPr>
        <w:t>sp</w:t>
      </w:r>
      <w:r w:rsidR="008E1A68" w:rsidRPr="001A21E8">
        <w:rPr>
          <w:rFonts w:ascii="Tahoma" w:eastAsia="Tahoma" w:hAnsi="Tahoma" w:cs="Tahoma"/>
          <w:spacing w:val="2"/>
          <w:position w:val="-1"/>
        </w:rPr>
        <w:t>ó</w:t>
      </w:r>
      <w:r w:rsidR="008E1A68" w:rsidRPr="001A21E8">
        <w:rPr>
          <w:rFonts w:ascii="Tahoma" w:eastAsia="Tahoma" w:hAnsi="Tahoma" w:cs="Tahoma"/>
          <w:spacing w:val="-1"/>
          <w:position w:val="-1"/>
        </w:rPr>
        <w:t>jn</w:t>
      </w:r>
      <w:r w:rsidR="008E1A68" w:rsidRPr="001A21E8">
        <w:rPr>
          <w:rFonts w:ascii="Tahoma" w:eastAsia="Tahoma" w:hAnsi="Tahoma" w:cs="Tahoma"/>
          <w:spacing w:val="2"/>
          <w:position w:val="-1"/>
        </w:rPr>
        <w:t>o</w:t>
      </w:r>
      <w:r w:rsidR="008E1A68" w:rsidRPr="001A21E8">
        <w:rPr>
          <w:rFonts w:ascii="Tahoma" w:eastAsia="Tahoma" w:hAnsi="Tahoma" w:cs="Tahoma"/>
          <w:position w:val="-1"/>
        </w:rPr>
        <w:t>ś</w:t>
      </w:r>
      <w:r w:rsidR="008E1A68" w:rsidRPr="001A21E8">
        <w:rPr>
          <w:rFonts w:ascii="Tahoma" w:eastAsia="Tahoma" w:hAnsi="Tahoma" w:cs="Tahoma"/>
          <w:spacing w:val="-1"/>
          <w:position w:val="-1"/>
        </w:rPr>
        <w:t>c</w:t>
      </w:r>
      <w:r w:rsidR="008E1A68" w:rsidRPr="001A21E8">
        <w:rPr>
          <w:rFonts w:ascii="Tahoma" w:eastAsia="Tahoma" w:hAnsi="Tahoma" w:cs="Tahoma"/>
          <w:position w:val="-1"/>
        </w:rPr>
        <w:t>i</w:t>
      </w:r>
      <w:r w:rsidR="008E1A68" w:rsidRPr="001A21E8">
        <w:rPr>
          <w:rFonts w:ascii="Tahoma" w:eastAsia="Tahoma" w:hAnsi="Tahoma" w:cs="Tahoma"/>
          <w:spacing w:val="-1"/>
          <w:position w:val="-1"/>
        </w:rPr>
        <w:t xml:space="preserve"> f</w:t>
      </w:r>
      <w:r w:rsidR="008E1A68" w:rsidRPr="001A21E8">
        <w:rPr>
          <w:rFonts w:ascii="Tahoma" w:eastAsia="Tahoma" w:hAnsi="Tahoma" w:cs="Tahoma"/>
          <w:position w:val="-1"/>
        </w:rPr>
        <w:t>i</w:t>
      </w:r>
      <w:r w:rsidR="008E1A68" w:rsidRPr="001A21E8">
        <w:rPr>
          <w:rFonts w:ascii="Tahoma" w:eastAsia="Tahoma" w:hAnsi="Tahoma" w:cs="Tahoma"/>
          <w:spacing w:val="-1"/>
          <w:position w:val="-1"/>
        </w:rPr>
        <w:t>n</w:t>
      </w:r>
      <w:r w:rsidR="008E1A68" w:rsidRPr="001A21E8">
        <w:rPr>
          <w:rFonts w:ascii="Tahoma" w:eastAsia="Tahoma" w:hAnsi="Tahoma" w:cs="Tahoma"/>
          <w:spacing w:val="3"/>
          <w:position w:val="-1"/>
        </w:rPr>
        <w:t>a</w:t>
      </w:r>
      <w:r w:rsidR="008E1A68" w:rsidRPr="001A21E8">
        <w:rPr>
          <w:rFonts w:ascii="Tahoma" w:eastAsia="Tahoma" w:hAnsi="Tahoma" w:cs="Tahoma"/>
          <w:spacing w:val="-1"/>
          <w:position w:val="-1"/>
        </w:rPr>
        <w:t>n</w:t>
      </w:r>
      <w:r w:rsidR="008E1A68" w:rsidRPr="001A21E8">
        <w:rPr>
          <w:rFonts w:ascii="Tahoma" w:eastAsia="Tahoma" w:hAnsi="Tahoma" w:cs="Tahoma"/>
          <w:position w:val="-1"/>
        </w:rPr>
        <w:t>so</w:t>
      </w:r>
      <w:r w:rsidR="008E1A68" w:rsidRPr="001A21E8">
        <w:rPr>
          <w:rFonts w:ascii="Tahoma" w:eastAsia="Tahoma" w:hAnsi="Tahoma" w:cs="Tahoma"/>
          <w:spacing w:val="-2"/>
          <w:position w:val="-1"/>
        </w:rPr>
        <w:t>w</w:t>
      </w:r>
      <w:r w:rsidR="008E1A68" w:rsidRPr="001A21E8">
        <w:rPr>
          <w:rFonts w:ascii="Tahoma" w:eastAsia="Tahoma" w:hAnsi="Tahoma" w:cs="Tahoma"/>
          <w:spacing w:val="3"/>
          <w:position w:val="-1"/>
        </w:rPr>
        <w:t>a</w:t>
      </w:r>
      <w:r w:rsidR="008E1A68" w:rsidRPr="001A21E8">
        <w:rPr>
          <w:rFonts w:ascii="Tahoma" w:eastAsia="Tahoma" w:hAnsi="Tahoma" w:cs="Tahoma"/>
          <w:spacing w:val="-3"/>
          <w:position w:val="-1"/>
        </w:rPr>
        <w:t>n</w:t>
      </w:r>
      <w:r w:rsidR="008E1A68" w:rsidRPr="001A21E8">
        <w:rPr>
          <w:rFonts w:ascii="Tahoma" w:eastAsia="Tahoma" w:hAnsi="Tahoma" w:cs="Tahoma"/>
          <w:spacing w:val="-1"/>
          <w:position w:val="-1"/>
        </w:rPr>
        <w:t>yc</w:t>
      </w:r>
      <w:r w:rsidR="008E1A68" w:rsidRPr="001A21E8">
        <w:rPr>
          <w:rFonts w:ascii="Tahoma" w:eastAsia="Tahoma" w:hAnsi="Tahoma" w:cs="Tahoma"/>
          <w:position w:val="-1"/>
        </w:rPr>
        <w:t>h</w:t>
      </w:r>
      <w:r w:rsidR="008E1A68" w:rsidRPr="001A21E8">
        <w:rPr>
          <w:rFonts w:ascii="Tahoma" w:eastAsia="Tahoma" w:hAnsi="Tahoma" w:cs="Tahoma"/>
          <w:spacing w:val="-9"/>
          <w:position w:val="-1"/>
        </w:rPr>
        <w:t xml:space="preserve"> </w:t>
      </w:r>
      <w:r w:rsidR="008E1A68" w:rsidRPr="001A21E8">
        <w:rPr>
          <w:rFonts w:ascii="Tahoma" w:eastAsia="Tahoma" w:hAnsi="Tahoma" w:cs="Tahoma"/>
          <w:position w:val="-1"/>
        </w:rPr>
        <w:t>w</w:t>
      </w:r>
      <w:r w:rsidR="008E1A68" w:rsidRPr="001A21E8">
        <w:rPr>
          <w:rFonts w:ascii="Tahoma" w:eastAsia="Tahoma" w:hAnsi="Tahoma" w:cs="Tahoma"/>
          <w:spacing w:val="13"/>
          <w:position w:val="-1"/>
        </w:rPr>
        <w:t xml:space="preserve"> </w:t>
      </w:r>
      <w:r w:rsidR="008E1A68" w:rsidRPr="001A21E8">
        <w:rPr>
          <w:rFonts w:ascii="Tahoma" w:eastAsia="Tahoma" w:hAnsi="Tahoma" w:cs="Tahoma"/>
          <w:position w:val="-1"/>
        </w:rPr>
        <w:t>p</w:t>
      </w:r>
      <w:r w:rsidR="008E1A68" w:rsidRPr="001A21E8">
        <w:rPr>
          <w:rFonts w:ascii="Tahoma" w:eastAsia="Tahoma" w:hAnsi="Tahoma" w:cs="Tahoma"/>
          <w:spacing w:val="1"/>
          <w:position w:val="-1"/>
        </w:rPr>
        <w:t>e</w:t>
      </w:r>
      <w:r w:rsidR="008E1A68" w:rsidRPr="001A21E8">
        <w:rPr>
          <w:rFonts w:ascii="Tahoma" w:eastAsia="Tahoma" w:hAnsi="Tahoma" w:cs="Tahoma"/>
          <w:position w:val="-1"/>
        </w:rPr>
        <w:t>rsp</w:t>
      </w:r>
      <w:r w:rsidR="008E1A68" w:rsidRPr="001A21E8">
        <w:rPr>
          <w:rFonts w:ascii="Tahoma" w:eastAsia="Tahoma" w:hAnsi="Tahoma" w:cs="Tahoma"/>
          <w:spacing w:val="1"/>
          <w:position w:val="-1"/>
        </w:rPr>
        <w:t>e</w:t>
      </w:r>
      <w:r w:rsidR="008E1A68" w:rsidRPr="001A21E8">
        <w:rPr>
          <w:rFonts w:ascii="Tahoma" w:eastAsia="Tahoma" w:hAnsi="Tahoma" w:cs="Tahoma"/>
          <w:spacing w:val="-1"/>
          <w:position w:val="-1"/>
        </w:rPr>
        <w:t>k</w:t>
      </w:r>
      <w:r w:rsidR="008E1A68" w:rsidRPr="001A21E8">
        <w:rPr>
          <w:rFonts w:ascii="Tahoma" w:eastAsia="Tahoma" w:hAnsi="Tahoma" w:cs="Tahoma"/>
          <w:position w:val="-1"/>
        </w:rPr>
        <w:t>t</w:t>
      </w:r>
      <w:r w:rsidR="008E1A68" w:rsidRPr="001A21E8">
        <w:rPr>
          <w:rFonts w:ascii="Tahoma" w:eastAsia="Tahoma" w:hAnsi="Tahoma" w:cs="Tahoma"/>
          <w:spacing w:val="-1"/>
          <w:position w:val="-1"/>
        </w:rPr>
        <w:t>y</w:t>
      </w:r>
      <w:r w:rsidR="008E1A68" w:rsidRPr="001A21E8">
        <w:rPr>
          <w:rFonts w:ascii="Tahoma" w:eastAsia="Tahoma" w:hAnsi="Tahoma" w:cs="Tahoma"/>
          <w:spacing w:val="1"/>
          <w:position w:val="-1"/>
        </w:rPr>
        <w:t>w</w:t>
      </w:r>
      <w:r w:rsidR="008E1A68" w:rsidRPr="001A21E8">
        <w:rPr>
          <w:rFonts w:ascii="Tahoma" w:eastAsia="Tahoma" w:hAnsi="Tahoma" w:cs="Tahoma"/>
          <w:position w:val="-1"/>
        </w:rPr>
        <w:t>ie</w:t>
      </w:r>
      <w:r w:rsidR="008E1A68" w:rsidRPr="001A21E8">
        <w:rPr>
          <w:rFonts w:ascii="Tahoma" w:eastAsia="Tahoma" w:hAnsi="Tahoma" w:cs="Tahoma"/>
          <w:spacing w:val="-7"/>
          <w:position w:val="-1"/>
        </w:rPr>
        <w:t xml:space="preserve"> </w:t>
      </w:r>
      <w:r w:rsidR="008E1A68" w:rsidRPr="001A21E8">
        <w:rPr>
          <w:rFonts w:ascii="Tahoma" w:eastAsia="Tahoma" w:hAnsi="Tahoma" w:cs="Tahoma"/>
          <w:spacing w:val="-1"/>
          <w:position w:val="-1"/>
        </w:rPr>
        <w:t>f</w:t>
      </w:r>
      <w:r w:rsidR="008E1A68" w:rsidRPr="001A21E8">
        <w:rPr>
          <w:rFonts w:ascii="Tahoma" w:eastAsia="Tahoma" w:hAnsi="Tahoma" w:cs="Tahoma"/>
          <w:position w:val="-1"/>
        </w:rPr>
        <w:t>i</w:t>
      </w:r>
      <w:r w:rsidR="008E1A68" w:rsidRPr="001A21E8">
        <w:rPr>
          <w:rFonts w:ascii="Tahoma" w:eastAsia="Tahoma" w:hAnsi="Tahoma" w:cs="Tahoma"/>
          <w:spacing w:val="-1"/>
          <w:position w:val="-1"/>
        </w:rPr>
        <w:t>n</w:t>
      </w:r>
      <w:r w:rsidR="008E1A68" w:rsidRPr="001A21E8">
        <w:rPr>
          <w:rFonts w:ascii="Tahoma" w:eastAsia="Tahoma" w:hAnsi="Tahoma" w:cs="Tahoma"/>
          <w:spacing w:val="1"/>
          <w:position w:val="-1"/>
        </w:rPr>
        <w:t>an</w:t>
      </w:r>
      <w:r w:rsidR="008E1A68" w:rsidRPr="001A21E8">
        <w:rPr>
          <w:rFonts w:ascii="Tahoma" w:eastAsia="Tahoma" w:hAnsi="Tahoma" w:cs="Tahoma"/>
          <w:position w:val="-1"/>
        </w:rPr>
        <w:t>so</w:t>
      </w:r>
      <w:r w:rsidR="008E1A68" w:rsidRPr="001A21E8">
        <w:rPr>
          <w:rFonts w:ascii="Tahoma" w:eastAsia="Tahoma" w:hAnsi="Tahoma" w:cs="Tahoma"/>
          <w:spacing w:val="1"/>
          <w:position w:val="-1"/>
        </w:rPr>
        <w:t>we</w:t>
      </w:r>
      <w:r w:rsidR="008E1A68" w:rsidRPr="001A21E8">
        <w:rPr>
          <w:rFonts w:ascii="Tahoma" w:eastAsia="Tahoma" w:hAnsi="Tahoma" w:cs="Tahoma"/>
          <w:position w:val="-1"/>
        </w:rPr>
        <w:t>j</w:t>
      </w:r>
      <w:r w:rsidR="008E1A68" w:rsidRPr="001A21E8">
        <w:rPr>
          <w:rFonts w:ascii="Tahoma" w:eastAsia="Tahoma" w:hAnsi="Tahoma" w:cs="Tahoma"/>
          <w:spacing w:val="-3"/>
          <w:position w:val="-1"/>
        </w:rPr>
        <w:t xml:space="preserve"> </w:t>
      </w:r>
      <w:r w:rsidR="008E1A68" w:rsidRPr="001A21E8">
        <w:rPr>
          <w:rFonts w:ascii="Tahoma" w:eastAsia="Tahoma" w:hAnsi="Tahoma" w:cs="Tahoma"/>
          <w:spacing w:val="-1"/>
          <w:position w:val="-1"/>
        </w:rPr>
        <w:t>2</w:t>
      </w:r>
      <w:r w:rsidR="008E1A68" w:rsidRPr="001A21E8">
        <w:rPr>
          <w:rFonts w:ascii="Tahoma" w:eastAsia="Tahoma" w:hAnsi="Tahoma" w:cs="Tahoma"/>
          <w:spacing w:val="1"/>
          <w:position w:val="-1"/>
        </w:rPr>
        <w:t>0</w:t>
      </w:r>
      <w:r w:rsidR="008E1A68" w:rsidRPr="001A21E8">
        <w:rPr>
          <w:rFonts w:ascii="Tahoma" w:eastAsia="Tahoma" w:hAnsi="Tahoma" w:cs="Tahoma"/>
          <w:spacing w:val="-1"/>
          <w:position w:val="-1"/>
        </w:rPr>
        <w:t>1</w:t>
      </w:r>
      <w:r w:rsidR="008E1A68" w:rsidRPr="001A21E8">
        <w:rPr>
          <w:rFonts w:ascii="Tahoma" w:eastAsia="Tahoma" w:hAnsi="Tahoma" w:cs="Tahoma"/>
          <w:spacing w:val="3"/>
          <w:position w:val="-1"/>
        </w:rPr>
        <w:t>4</w:t>
      </w:r>
      <w:r w:rsidR="008E1A68" w:rsidRPr="001A21E8">
        <w:rPr>
          <w:rFonts w:ascii="Tahoma" w:eastAsia="Tahoma" w:hAnsi="Tahoma" w:cs="Tahoma"/>
          <w:position w:val="-1"/>
        </w:rPr>
        <w:t>-</w:t>
      </w:r>
      <w:r w:rsidR="008E1A68" w:rsidRPr="001A21E8">
        <w:rPr>
          <w:rFonts w:ascii="Tahoma" w:eastAsia="Tahoma" w:hAnsi="Tahoma" w:cs="Tahoma"/>
          <w:spacing w:val="-1"/>
        </w:rPr>
        <w:t>20</w:t>
      </w:r>
      <w:r w:rsidR="008E1A68" w:rsidRPr="001A21E8">
        <w:rPr>
          <w:rFonts w:ascii="Tahoma" w:eastAsia="Tahoma" w:hAnsi="Tahoma" w:cs="Tahoma"/>
          <w:spacing w:val="1"/>
        </w:rPr>
        <w:t>2</w:t>
      </w:r>
      <w:r w:rsidR="008E1A68" w:rsidRPr="001A21E8">
        <w:rPr>
          <w:rFonts w:ascii="Tahoma" w:eastAsia="Tahoma" w:hAnsi="Tahoma" w:cs="Tahoma"/>
          <w:spacing w:val="-1"/>
        </w:rPr>
        <w:t>0</w:t>
      </w:r>
      <w:r w:rsidR="008E1A68" w:rsidRPr="001A21E8">
        <w:rPr>
          <w:rFonts w:ascii="Tahoma" w:eastAsia="Tahoma" w:hAnsi="Tahoma" w:cs="Tahoma"/>
        </w:rPr>
        <w:t>.</w:t>
      </w:r>
    </w:p>
    <w:p w14:paraId="7FE63DE5" w14:textId="77777777" w:rsidR="00993363" w:rsidRDefault="00993363" w:rsidP="005E0A08">
      <w:pPr>
        <w:spacing w:line="276" w:lineRule="auto"/>
        <w:ind w:right="14"/>
        <w:rPr>
          <w:rFonts w:ascii="Tahoma" w:eastAsia="Tahoma" w:hAnsi="Tahoma" w:cs="Tahoma"/>
        </w:rPr>
      </w:pPr>
    </w:p>
    <w:p w14:paraId="5773941B" w14:textId="074B8B91" w:rsidR="00942F4E" w:rsidRPr="001A21E8" w:rsidRDefault="00280ADA" w:rsidP="00820FBB">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2</w:t>
      </w:r>
      <w:r w:rsidR="00026023">
        <w:rPr>
          <w:rFonts w:ascii="Tahoma" w:eastAsia="Tahoma" w:hAnsi="Tahoma" w:cs="Tahoma"/>
        </w:rPr>
        <w:t>0</w:t>
      </w:r>
      <w:r w:rsidRPr="001A21E8">
        <w:rPr>
          <w:rFonts w:ascii="Tahoma" w:eastAsia="Tahoma" w:hAnsi="Tahoma" w:cs="Tahoma"/>
          <w:w w:val="99"/>
        </w:rPr>
        <w:t>.</w:t>
      </w:r>
    </w:p>
    <w:p w14:paraId="5CF07376" w14:textId="56ACAC7F" w:rsidR="00F242FB" w:rsidRPr="001A21E8" w:rsidRDefault="00280ADA" w:rsidP="005100BA">
      <w:pPr>
        <w:pStyle w:val="Akapitzlist"/>
        <w:numPr>
          <w:ilvl w:val="0"/>
          <w:numId w:val="24"/>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Oc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3"/>
        </w:rPr>
        <w:t xml:space="preserve"> </w:t>
      </w:r>
      <w:r w:rsidRPr="001A21E8">
        <w:rPr>
          <w:rFonts w:ascii="Tahoma" w:eastAsia="Tahoma" w:hAnsi="Tahoma" w:cs="Tahoma"/>
          <w:spacing w:val="2"/>
        </w:rPr>
        <w:t>p</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6"/>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59"/>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57"/>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2"/>
        </w:rPr>
        <w:t xml:space="preserve"> </w:t>
      </w:r>
      <w:r w:rsidRPr="001A21E8">
        <w:rPr>
          <w:rFonts w:ascii="Tahoma" w:eastAsia="Tahoma" w:hAnsi="Tahoma" w:cs="Tahoma"/>
        </w:rPr>
        <w:t>w 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kc</w:t>
      </w:r>
      <w:r w:rsidRPr="001A21E8">
        <w:rPr>
          <w:rFonts w:ascii="Tahoma" w:eastAsia="Tahoma" w:hAnsi="Tahoma" w:cs="Tahoma"/>
        </w:rPr>
        <w:t xml:space="preserve">ie </w:t>
      </w:r>
      <w:r w:rsidRPr="001A21E8">
        <w:rPr>
          <w:rFonts w:ascii="Tahoma" w:eastAsia="Tahoma" w:hAnsi="Tahoma" w:cs="Tahoma"/>
          <w:spacing w:val="-2"/>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 poprz</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44"/>
        </w:rPr>
        <w:t xml:space="preserve"> </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ę</w:t>
      </w:r>
      <w:r w:rsidRPr="001A21E8">
        <w:rPr>
          <w:rFonts w:ascii="Tahoma" w:eastAsia="Tahoma" w:hAnsi="Tahoma" w:cs="Tahoma"/>
          <w:spacing w:val="45"/>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42"/>
        </w:rPr>
        <w:t xml:space="preserve"> </w:t>
      </w:r>
      <w:r w:rsidRPr="001A21E8">
        <w:rPr>
          <w:rFonts w:ascii="Tahoma" w:eastAsia="Tahoma" w:hAnsi="Tahoma" w:cs="Tahoma"/>
        </w:rPr>
        <w:t>o</w:t>
      </w:r>
      <w:r w:rsidRPr="001A21E8">
        <w:rPr>
          <w:rFonts w:ascii="Tahoma" w:eastAsia="Tahoma" w:hAnsi="Tahoma" w:cs="Tahoma"/>
          <w:spacing w:val="49"/>
        </w:rPr>
        <w:t xml:space="preserve"> </w:t>
      </w:r>
      <w:r w:rsidRPr="001A21E8">
        <w:rPr>
          <w:rFonts w:ascii="Tahoma" w:eastAsia="Tahoma" w:hAnsi="Tahoma" w:cs="Tahoma"/>
        </w:rPr>
        <w:t>p</w:t>
      </w:r>
      <w:r w:rsidRPr="001A21E8">
        <w:rPr>
          <w:rFonts w:ascii="Tahoma" w:eastAsia="Tahoma" w:hAnsi="Tahoma" w:cs="Tahoma"/>
          <w:spacing w:val="4"/>
        </w:rPr>
        <w:t>ł</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42"/>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7"/>
        </w:rPr>
        <w:t xml:space="preserve"> </w:t>
      </w:r>
      <w:r w:rsidRPr="001A21E8">
        <w:rPr>
          <w:rFonts w:ascii="Tahoma" w:eastAsia="Tahoma" w:hAnsi="Tahoma" w:cs="Tahoma"/>
        </w:rPr>
        <w:t>w</w:t>
      </w:r>
      <w:r w:rsidRPr="001A21E8">
        <w:rPr>
          <w:rFonts w:ascii="Tahoma" w:eastAsia="Tahoma" w:hAnsi="Tahoma" w:cs="Tahoma"/>
          <w:spacing w:val="50"/>
        </w:rPr>
        <w:t xml:space="preserve"> </w:t>
      </w:r>
      <w:r w:rsidRPr="001A21E8">
        <w:rPr>
          <w:rFonts w:ascii="Tahoma" w:eastAsia="Tahoma" w:hAnsi="Tahoma" w:cs="Tahoma"/>
        </w:rPr>
        <w:t>t</w:t>
      </w:r>
      <w:r w:rsidRPr="001A21E8">
        <w:rPr>
          <w:rFonts w:ascii="Tahoma" w:eastAsia="Tahoma" w:hAnsi="Tahoma" w:cs="Tahoma"/>
          <w:spacing w:val="-5"/>
        </w:rPr>
        <w:t>r</w:t>
      </w:r>
      <w:r w:rsidRPr="001A21E8">
        <w:rPr>
          <w:rFonts w:ascii="Tahoma" w:eastAsia="Tahoma" w:hAnsi="Tahoma" w:cs="Tahoma"/>
          <w:spacing w:val="1"/>
        </w:rPr>
        <w:t>a</w:t>
      </w:r>
      <w:r w:rsidRPr="001A21E8">
        <w:rPr>
          <w:rFonts w:ascii="Tahoma" w:eastAsia="Tahoma" w:hAnsi="Tahoma" w:cs="Tahoma"/>
          <w:spacing w:val="-1"/>
        </w:rPr>
        <w:t>kc</w:t>
      </w:r>
      <w:r w:rsidRPr="001A21E8">
        <w:rPr>
          <w:rFonts w:ascii="Tahoma" w:eastAsia="Tahoma" w:hAnsi="Tahoma" w:cs="Tahoma"/>
        </w:rPr>
        <w:t>ie</w:t>
      </w:r>
      <w:r w:rsidRPr="001A21E8">
        <w:rPr>
          <w:rFonts w:ascii="Tahoma" w:eastAsia="Tahoma" w:hAnsi="Tahoma" w:cs="Tahoma"/>
          <w:spacing w:val="45"/>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troli</w:t>
      </w:r>
      <w:r w:rsidRPr="001A21E8">
        <w:rPr>
          <w:rFonts w:ascii="Tahoma" w:eastAsia="Tahoma" w:hAnsi="Tahoma" w:cs="Tahoma"/>
          <w:spacing w:val="44"/>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42"/>
        </w:rPr>
        <w:t xml:space="preserve"> </w:t>
      </w:r>
      <w:r w:rsidRPr="001A21E8">
        <w:rPr>
          <w:rFonts w:ascii="Tahoma" w:eastAsia="Tahoma" w:hAnsi="Tahoma" w:cs="Tahoma"/>
        </w:rPr>
        <w:t>w</w:t>
      </w:r>
      <w:r w:rsidRPr="001A21E8">
        <w:rPr>
          <w:rFonts w:ascii="Tahoma" w:eastAsia="Tahoma" w:hAnsi="Tahoma" w:cs="Tahoma"/>
          <w:spacing w:val="50"/>
        </w:rPr>
        <w:t xml:space="preserve"> </w:t>
      </w:r>
      <w:r w:rsidRPr="001A21E8">
        <w:rPr>
          <w:rFonts w:ascii="Tahoma" w:eastAsia="Tahoma" w:hAnsi="Tahoma" w:cs="Tahoma"/>
        </w:rPr>
        <w:t>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39"/>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troli</w:t>
      </w:r>
      <w:r w:rsidR="00610491" w:rsidRPr="001A21E8">
        <w:rPr>
          <w:rFonts w:ascii="Tahoma" w:eastAsia="Tahoma" w:hAnsi="Tahoma" w:cs="Tahoma"/>
        </w:rPr>
        <w:t xml:space="preserve"> </w:t>
      </w:r>
      <w:r w:rsidRPr="001A21E8">
        <w:rPr>
          <w:rFonts w:ascii="Tahoma" w:eastAsia="Tahoma" w:hAnsi="Tahoma" w:cs="Tahoma"/>
        </w:rPr>
        <w:t>w mi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c</w:t>
      </w:r>
      <w:r w:rsidRPr="001A21E8">
        <w:rPr>
          <w:rFonts w:ascii="Tahoma" w:eastAsia="Tahoma" w:hAnsi="Tahoma" w:cs="Tahoma"/>
        </w:rPr>
        <w:t>u</w:t>
      </w:r>
      <w:r w:rsidRPr="001A21E8">
        <w:rPr>
          <w:rFonts w:ascii="Tahoma" w:eastAsia="Tahoma" w:hAnsi="Tahoma" w:cs="Tahoma"/>
          <w:spacing w:val="4"/>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 xml:space="preserve">i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4"/>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 si</w:t>
      </w:r>
      <w:r w:rsidRPr="001A21E8">
        <w:rPr>
          <w:rFonts w:ascii="Tahoma" w:eastAsia="Tahoma" w:hAnsi="Tahoma" w:cs="Tahoma"/>
          <w:spacing w:val="1"/>
        </w:rPr>
        <w:t>e</w:t>
      </w:r>
      <w:r w:rsidRPr="001A21E8">
        <w:rPr>
          <w:rFonts w:ascii="Tahoma" w:eastAsia="Tahoma" w:hAnsi="Tahoma" w:cs="Tahoma"/>
        </w:rPr>
        <w:t>dzibie 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spacing w:val="1"/>
        </w:rPr>
        <w:t>je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pie o</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y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00470F03">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5"/>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3"/>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rPr>
        <w:t>st</w:t>
      </w:r>
      <w:r w:rsidRPr="001A21E8">
        <w:rPr>
          <w:rFonts w:ascii="Tahoma" w:eastAsia="Tahoma" w:hAnsi="Tahoma" w:cs="Tahoma"/>
          <w:spacing w:val="3"/>
        </w:rPr>
        <w:t>ę</w:t>
      </w:r>
      <w:r w:rsidRPr="001A21E8">
        <w:rPr>
          <w:rFonts w:ascii="Tahoma" w:eastAsia="Tahoma" w:hAnsi="Tahoma" w:cs="Tahoma"/>
        </w:rPr>
        <w:t>pna</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2"/>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 pl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 xml:space="preserve">h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t>
      </w:r>
      <w:r w:rsidRPr="001A21E8">
        <w:rPr>
          <w:rFonts w:ascii="Tahoma" w:eastAsia="Tahoma" w:hAnsi="Tahoma" w:cs="Tahoma"/>
          <w:spacing w:val="-6"/>
        </w:rPr>
        <w:t>w</w:t>
      </w:r>
      <w:r w:rsidRPr="001A21E8">
        <w:rPr>
          <w:rFonts w:ascii="Tahoma" w:eastAsia="Tahoma" w:hAnsi="Tahoma" w:cs="Tahoma"/>
        </w:rPr>
        <w:t>. Pr</w:t>
      </w:r>
      <w:r w:rsidRPr="001A21E8">
        <w:rPr>
          <w:rFonts w:ascii="Tahoma" w:eastAsia="Tahoma" w:hAnsi="Tahoma" w:cs="Tahoma"/>
          <w:spacing w:val="3"/>
        </w:rPr>
        <w:t>z</w:t>
      </w:r>
      <w:r w:rsidRPr="001A21E8">
        <w:rPr>
          <w:rFonts w:ascii="Tahoma" w:eastAsia="Tahoma" w:hAnsi="Tahoma" w:cs="Tahoma"/>
          <w:spacing w:val="-1"/>
        </w:rPr>
        <w:t>yj</w:t>
      </w:r>
      <w:r w:rsidRPr="001A21E8">
        <w:rPr>
          <w:rFonts w:ascii="Tahoma" w:eastAsia="Tahoma" w:hAnsi="Tahoma" w:cs="Tahoma"/>
          <w:spacing w:val="3"/>
        </w:rPr>
        <w:t>ę</w:t>
      </w:r>
      <w:r w:rsidRPr="001A21E8">
        <w:rPr>
          <w:rFonts w:ascii="Tahoma" w:eastAsia="Tahoma" w:hAnsi="Tahoma" w:cs="Tahoma"/>
          <w:spacing w:val="-1"/>
        </w:rPr>
        <w:t>c</w:t>
      </w:r>
      <w:r w:rsidRPr="001A21E8">
        <w:rPr>
          <w:rFonts w:ascii="Tahoma" w:eastAsia="Tahoma" w:hAnsi="Tahoma" w:cs="Tahoma"/>
        </w:rPr>
        <w:t>ie d</w:t>
      </w:r>
      <w:r w:rsidRPr="001A21E8">
        <w:rPr>
          <w:rFonts w:ascii="Tahoma" w:eastAsia="Tahoma" w:hAnsi="Tahoma" w:cs="Tahoma"/>
          <w:spacing w:val="1"/>
        </w:rPr>
        <w:t>ane</w:t>
      </w:r>
      <w:r w:rsidRPr="001A21E8">
        <w:rPr>
          <w:rFonts w:ascii="Tahoma" w:eastAsia="Tahoma" w:hAnsi="Tahoma" w:cs="Tahoma"/>
        </w:rPr>
        <w:t>go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 xml:space="preserve">u </w:t>
      </w:r>
      <w:r w:rsidRPr="001A21E8">
        <w:rPr>
          <w:rFonts w:ascii="Tahoma" w:eastAsia="Tahoma" w:hAnsi="Tahoma" w:cs="Tahoma"/>
          <w:spacing w:val="2"/>
        </w:rPr>
        <w:t>d</w:t>
      </w:r>
      <w:r w:rsidRPr="001A21E8">
        <w:rPr>
          <w:rFonts w:ascii="Tahoma" w:eastAsia="Tahoma" w:hAnsi="Tahoma" w:cs="Tahoma"/>
        </w:rPr>
        <w:t>o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 xml:space="preserve">i i </w:t>
      </w:r>
      <w:r w:rsidR="00026023">
        <w:rPr>
          <w:rFonts w:ascii="Tahoma" w:eastAsia="Tahoma" w:hAnsi="Tahoma" w:cs="Tahoma"/>
        </w:rPr>
        <w:t>podjęcie</w:t>
      </w:r>
      <w:r w:rsidRPr="001A21E8">
        <w:rPr>
          <w:rFonts w:ascii="Tahoma" w:eastAsia="Tahoma" w:hAnsi="Tahoma" w:cs="Tahoma"/>
        </w:rPr>
        <w:t xml:space="preserve"> </w:t>
      </w:r>
      <w:r w:rsidR="00D15C17" w:rsidRPr="001A21E8">
        <w:rPr>
          <w:rFonts w:ascii="Tahoma" w:eastAsia="Tahoma" w:hAnsi="Tahoma" w:cs="Tahoma"/>
          <w:spacing w:val="-1"/>
        </w:rPr>
        <w:t>D</w:t>
      </w:r>
      <w:r w:rsidR="00FC1DEB" w:rsidRPr="001A21E8">
        <w:rPr>
          <w:rFonts w:ascii="Tahoma" w:eastAsia="Tahoma" w:hAnsi="Tahoma" w:cs="Tahoma"/>
          <w:spacing w:val="-1"/>
        </w:rPr>
        <w:t>ecyzji</w:t>
      </w:r>
      <w:r w:rsidR="00FC1DEB" w:rsidRPr="001A21E8">
        <w:rPr>
          <w:rFonts w:ascii="Tahoma" w:eastAsia="Tahoma" w:hAnsi="Tahoma" w:cs="Tahoma"/>
        </w:rPr>
        <w:t xml:space="preserve"> </w:t>
      </w:r>
      <w:r w:rsidR="00CA7347" w:rsidRPr="001A21E8">
        <w:rPr>
          <w:rFonts w:ascii="Tahoma" w:eastAsia="Tahoma" w:hAnsi="Tahoma" w:cs="Tahoma"/>
        </w:rPr>
        <w:br/>
      </w:r>
      <w:r w:rsidRPr="001A21E8">
        <w:rPr>
          <w:rFonts w:ascii="Tahoma" w:eastAsia="Tahoma" w:hAnsi="Tahoma" w:cs="Tahoma"/>
        </w:rPr>
        <w:t>o</w:t>
      </w:r>
      <w:r w:rsidRPr="001A21E8">
        <w:rPr>
          <w:rFonts w:ascii="Tahoma" w:eastAsia="Tahoma" w:hAnsi="Tahoma" w:cs="Tahoma"/>
          <w:spacing w:val="44"/>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3"/>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44"/>
        </w:rPr>
        <w:t xml:space="preserve"> </w:t>
      </w:r>
      <w:r w:rsidRPr="001A21E8">
        <w:rPr>
          <w:rFonts w:ascii="Tahoma" w:eastAsia="Tahoma" w:hAnsi="Tahoma" w:cs="Tahoma"/>
        </w:rPr>
        <w:t>o</w:t>
      </w:r>
      <w:r w:rsidRPr="001A21E8">
        <w:rPr>
          <w:rFonts w:ascii="Tahoma" w:eastAsia="Tahoma" w:hAnsi="Tahoma" w:cs="Tahoma"/>
          <w:spacing w:val="2"/>
        </w:rPr>
        <w:t>z</w:t>
      </w:r>
      <w:r w:rsidRPr="001A21E8">
        <w:rPr>
          <w:rFonts w:ascii="Tahoma" w:eastAsia="Tahoma" w:hAnsi="Tahoma" w:cs="Tahoma"/>
          <w:spacing w:val="1"/>
        </w:rPr>
        <w:t>na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38"/>
        </w:rPr>
        <w:t xml:space="preserve"> </w:t>
      </w:r>
      <w:r w:rsidRPr="001A21E8">
        <w:rPr>
          <w:rFonts w:ascii="Tahoma" w:eastAsia="Tahoma" w:hAnsi="Tahoma" w:cs="Tahoma"/>
        </w:rPr>
        <w:t>że</w:t>
      </w:r>
      <w:r w:rsidRPr="001A21E8">
        <w:rPr>
          <w:rFonts w:ascii="Tahoma" w:eastAsia="Tahoma" w:hAnsi="Tahoma" w:cs="Tahoma"/>
          <w:spacing w:val="44"/>
        </w:rPr>
        <w:t xml:space="preserve"> </w:t>
      </w:r>
      <w:r w:rsidRPr="001A21E8">
        <w:rPr>
          <w:rFonts w:ascii="Tahoma" w:eastAsia="Tahoma" w:hAnsi="Tahoma" w:cs="Tahoma"/>
          <w:spacing w:val="1"/>
        </w:rPr>
        <w:t>w</w:t>
      </w:r>
      <w:r w:rsidRPr="001A21E8">
        <w:rPr>
          <w:rFonts w:ascii="Tahoma" w:eastAsia="Tahoma" w:hAnsi="Tahoma" w:cs="Tahoma"/>
        </w:rPr>
        <w:t>szyst</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3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8"/>
        </w:rPr>
        <w:t xml:space="preserve"> </w:t>
      </w:r>
      <w:r w:rsidRPr="001A21E8">
        <w:rPr>
          <w:rFonts w:ascii="Tahoma" w:eastAsia="Tahoma" w:hAnsi="Tahoma" w:cs="Tahoma"/>
          <w:spacing w:val="-1"/>
        </w:rPr>
        <w:t>k</w:t>
      </w:r>
      <w:r w:rsidRPr="001A21E8">
        <w:rPr>
          <w:rFonts w:ascii="Tahoma" w:eastAsia="Tahoma" w:hAnsi="Tahoma" w:cs="Tahoma"/>
        </w:rPr>
        <w:t>tóre</w:t>
      </w:r>
      <w:r w:rsidRPr="001A21E8">
        <w:rPr>
          <w:rFonts w:ascii="Tahoma" w:eastAsia="Tahoma" w:hAnsi="Tahoma" w:cs="Tahoma"/>
          <w:spacing w:val="42"/>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7"/>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6"/>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36"/>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41"/>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 o</w:t>
      </w:r>
      <w:r w:rsidRPr="001A21E8">
        <w:rPr>
          <w:rFonts w:ascii="Tahoma" w:eastAsia="Tahoma" w:hAnsi="Tahoma" w:cs="Tahoma"/>
          <w:spacing w:val="1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spacing w:val="2"/>
        </w:rPr>
        <w:t>c</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4"/>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ą</w:t>
      </w:r>
      <w:r w:rsidRPr="001A21E8">
        <w:rPr>
          <w:rFonts w:ascii="Tahoma" w:eastAsia="Tahoma" w:hAnsi="Tahoma" w:cs="Tahoma"/>
          <w:spacing w:val="8"/>
        </w:rPr>
        <w:t xml:space="preserve"> </w:t>
      </w:r>
      <w:r w:rsidRPr="001A21E8">
        <w:rPr>
          <w:rFonts w:ascii="Tahoma" w:eastAsia="Tahoma" w:hAnsi="Tahoma" w:cs="Tahoma"/>
          <w:spacing w:val="-1"/>
        </w:rPr>
        <w:t>u</w:t>
      </w:r>
      <w:r w:rsidRPr="001A21E8">
        <w:rPr>
          <w:rFonts w:ascii="Tahoma" w:eastAsia="Tahoma" w:hAnsi="Tahoma" w:cs="Tahoma"/>
        </w:rPr>
        <w:t>zna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rPr>
        <w:t>za</w:t>
      </w:r>
      <w:r w:rsidRPr="001A21E8">
        <w:rPr>
          <w:rFonts w:ascii="Tahoma" w:eastAsia="Tahoma" w:hAnsi="Tahoma" w:cs="Tahoma"/>
          <w:spacing w:val="11"/>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Oc</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dzo</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spacing w:val="3"/>
        </w:rPr>
        <w:t>t</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że</w:t>
      </w:r>
      <w:r w:rsidRPr="001A21E8">
        <w:rPr>
          <w:rFonts w:ascii="Tahoma" w:eastAsia="Tahoma" w:hAnsi="Tahoma" w:cs="Tahoma"/>
          <w:spacing w:val="-4"/>
        </w:rPr>
        <w:t xml:space="preserve"> </w:t>
      </w:r>
      <w:r w:rsidRPr="001A21E8">
        <w:rPr>
          <w:rFonts w:ascii="Tahoma" w:eastAsia="Tahoma" w:hAnsi="Tahoma" w:cs="Tahoma"/>
        </w:rPr>
        <w:t>po</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1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0F8A6AAF" w14:textId="77777777" w:rsidR="00942F4E" w:rsidRPr="00CE3E8D" w:rsidRDefault="00280ADA" w:rsidP="005100BA">
      <w:pPr>
        <w:pStyle w:val="Akapitzlist"/>
        <w:numPr>
          <w:ilvl w:val="0"/>
          <w:numId w:val="24"/>
        </w:numPr>
        <w:tabs>
          <w:tab w:val="clear" w:pos="360"/>
          <w:tab w:val="num" w:pos="426"/>
        </w:tabs>
        <w:spacing w:line="276" w:lineRule="auto"/>
        <w:ind w:left="426" w:right="14" w:hanging="426"/>
        <w:jc w:val="both"/>
        <w:rPr>
          <w:rFonts w:ascii="Tahoma" w:eastAsia="Tahoma" w:hAnsi="Tahoma" w:cs="Tahoma"/>
        </w:rPr>
      </w:pPr>
      <w:r w:rsidRPr="00CE3E8D">
        <w:rPr>
          <w:rFonts w:ascii="Tahoma" w:eastAsia="Tahoma" w:hAnsi="Tahoma" w:cs="Tahoma"/>
        </w:rPr>
        <w:t>B</w:t>
      </w:r>
      <w:r w:rsidRPr="00CE3E8D">
        <w:rPr>
          <w:rFonts w:ascii="Tahoma" w:eastAsia="Tahoma" w:hAnsi="Tahoma" w:cs="Tahoma"/>
          <w:spacing w:val="1"/>
        </w:rPr>
        <w:t>e</w:t>
      </w:r>
      <w:r w:rsidRPr="00CE3E8D">
        <w:rPr>
          <w:rFonts w:ascii="Tahoma" w:eastAsia="Tahoma" w:hAnsi="Tahoma" w:cs="Tahoma"/>
          <w:spacing w:val="-1"/>
        </w:rPr>
        <w:t>n</w:t>
      </w:r>
      <w:r w:rsidRPr="00CE3E8D">
        <w:rPr>
          <w:rFonts w:ascii="Tahoma" w:eastAsia="Tahoma" w:hAnsi="Tahoma" w:cs="Tahoma"/>
          <w:spacing w:val="1"/>
        </w:rPr>
        <w:t>e</w:t>
      </w:r>
      <w:r w:rsidRPr="00CE3E8D">
        <w:rPr>
          <w:rFonts w:ascii="Tahoma" w:eastAsia="Tahoma" w:hAnsi="Tahoma" w:cs="Tahoma"/>
          <w:spacing w:val="-1"/>
        </w:rPr>
        <w:t>f</w:t>
      </w:r>
      <w:r w:rsidRPr="00CE3E8D">
        <w:rPr>
          <w:rFonts w:ascii="Tahoma" w:eastAsia="Tahoma" w:hAnsi="Tahoma" w:cs="Tahoma"/>
          <w:spacing w:val="2"/>
        </w:rPr>
        <w:t>i</w:t>
      </w:r>
      <w:r w:rsidRPr="00CE3E8D">
        <w:rPr>
          <w:rFonts w:ascii="Tahoma" w:eastAsia="Tahoma" w:hAnsi="Tahoma" w:cs="Tahoma"/>
          <w:spacing w:val="-1"/>
        </w:rPr>
        <w:t>cj</w:t>
      </w:r>
      <w:r w:rsidRPr="00CE3E8D">
        <w:rPr>
          <w:rFonts w:ascii="Tahoma" w:eastAsia="Tahoma" w:hAnsi="Tahoma" w:cs="Tahoma"/>
          <w:spacing w:val="3"/>
        </w:rPr>
        <w:t>e</w:t>
      </w:r>
      <w:r w:rsidRPr="00CE3E8D">
        <w:rPr>
          <w:rFonts w:ascii="Tahoma" w:eastAsia="Tahoma" w:hAnsi="Tahoma" w:cs="Tahoma"/>
          <w:spacing w:val="-1"/>
        </w:rPr>
        <w:t>n</w:t>
      </w:r>
      <w:r w:rsidRPr="00CE3E8D">
        <w:rPr>
          <w:rFonts w:ascii="Tahoma" w:eastAsia="Tahoma" w:hAnsi="Tahoma" w:cs="Tahoma"/>
        </w:rPr>
        <w:t>t ponosi od</w:t>
      </w:r>
      <w:r w:rsidRPr="00CE3E8D">
        <w:rPr>
          <w:rFonts w:ascii="Tahoma" w:eastAsia="Tahoma" w:hAnsi="Tahoma" w:cs="Tahoma"/>
          <w:spacing w:val="3"/>
        </w:rPr>
        <w:t>p</w:t>
      </w:r>
      <w:r w:rsidRPr="00CE3E8D">
        <w:rPr>
          <w:rFonts w:ascii="Tahoma" w:eastAsia="Tahoma" w:hAnsi="Tahoma" w:cs="Tahoma"/>
        </w:rPr>
        <w:t>o</w:t>
      </w:r>
      <w:r w:rsidRPr="00CE3E8D">
        <w:rPr>
          <w:rFonts w:ascii="Tahoma" w:eastAsia="Tahoma" w:hAnsi="Tahoma" w:cs="Tahoma"/>
          <w:spacing w:val="1"/>
        </w:rPr>
        <w:t>w</w:t>
      </w:r>
      <w:r w:rsidRPr="00CE3E8D">
        <w:rPr>
          <w:rFonts w:ascii="Tahoma" w:eastAsia="Tahoma" w:hAnsi="Tahoma" w:cs="Tahoma"/>
        </w:rPr>
        <w:t>i</w:t>
      </w:r>
      <w:r w:rsidRPr="00CE3E8D">
        <w:rPr>
          <w:rFonts w:ascii="Tahoma" w:eastAsia="Tahoma" w:hAnsi="Tahoma" w:cs="Tahoma"/>
          <w:spacing w:val="1"/>
        </w:rPr>
        <w:t>e</w:t>
      </w:r>
      <w:r w:rsidRPr="00CE3E8D">
        <w:rPr>
          <w:rFonts w:ascii="Tahoma" w:eastAsia="Tahoma" w:hAnsi="Tahoma" w:cs="Tahoma"/>
        </w:rPr>
        <w:t>dzi</w:t>
      </w:r>
      <w:r w:rsidRPr="00CE3E8D">
        <w:rPr>
          <w:rFonts w:ascii="Tahoma" w:eastAsia="Tahoma" w:hAnsi="Tahoma" w:cs="Tahoma"/>
          <w:spacing w:val="1"/>
        </w:rPr>
        <w:t>a</w:t>
      </w:r>
      <w:r w:rsidRPr="00CE3E8D">
        <w:rPr>
          <w:rFonts w:ascii="Tahoma" w:eastAsia="Tahoma" w:hAnsi="Tahoma" w:cs="Tahoma"/>
        </w:rPr>
        <w:t>l</w:t>
      </w:r>
      <w:r w:rsidRPr="00CE3E8D">
        <w:rPr>
          <w:rFonts w:ascii="Tahoma" w:eastAsia="Tahoma" w:hAnsi="Tahoma" w:cs="Tahoma"/>
          <w:spacing w:val="-1"/>
        </w:rPr>
        <w:t>n</w:t>
      </w:r>
      <w:r w:rsidRPr="00CE3E8D">
        <w:rPr>
          <w:rFonts w:ascii="Tahoma" w:eastAsia="Tahoma" w:hAnsi="Tahoma" w:cs="Tahoma"/>
        </w:rPr>
        <w:t>ość</w:t>
      </w:r>
      <w:r w:rsidRPr="00CE3E8D">
        <w:rPr>
          <w:rFonts w:ascii="Tahoma" w:eastAsia="Tahoma" w:hAnsi="Tahoma" w:cs="Tahoma"/>
          <w:spacing w:val="60"/>
        </w:rPr>
        <w:t xml:space="preserve"> </w:t>
      </w:r>
      <w:r w:rsidRPr="00CE3E8D">
        <w:rPr>
          <w:rFonts w:ascii="Tahoma" w:eastAsia="Tahoma" w:hAnsi="Tahoma" w:cs="Tahoma"/>
        </w:rPr>
        <w:t>za r</w:t>
      </w:r>
      <w:r w:rsidRPr="00CE3E8D">
        <w:rPr>
          <w:rFonts w:ascii="Tahoma" w:eastAsia="Tahoma" w:hAnsi="Tahoma" w:cs="Tahoma"/>
          <w:spacing w:val="1"/>
        </w:rPr>
        <w:t>ea</w:t>
      </w:r>
      <w:r w:rsidRPr="00CE3E8D">
        <w:rPr>
          <w:rFonts w:ascii="Tahoma" w:eastAsia="Tahoma" w:hAnsi="Tahoma" w:cs="Tahoma"/>
        </w:rPr>
        <w:t>liz</w:t>
      </w:r>
      <w:r w:rsidRPr="00CE3E8D">
        <w:rPr>
          <w:rFonts w:ascii="Tahoma" w:eastAsia="Tahoma" w:hAnsi="Tahoma" w:cs="Tahoma"/>
          <w:spacing w:val="1"/>
        </w:rPr>
        <w:t>a</w:t>
      </w:r>
      <w:r w:rsidRPr="00CE3E8D">
        <w:rPr>
          <w:rFonts w:ascii="Tahoma" w:eastAsia="Tahoma" w:hAnsi="Tahoma" w:cs="Tahoma"/>
          <w:spacing w:val="-1"/>
        </w:rPr>
        <w:t>cj</w:t>
      </w:r>
      <w:r w:rsidRPr="00CE3E8D">
        <w:rPr>
          <w:rFonts w:ascii="Tahoma" w:eastAsia="Tahoma" w:hAnsi="Tahoma" w:cs="Tahoma"/>
        </w:rPr>
        <w:t xml:space="preserve">ę </w:t>
      </w:r>
      <w:r w:rsidR="00DC10C9" w:rsidRPr="00CE3E8D">
        <w:rPr>
          <w:rFonts w:ascii="Tahoma" w:eastAsia="Tahoma" w:hAnsi="Tahoma" w:cs="Tahoma"/>
          <w:spacing w:val="1"/>
        </w:rPr>
        <w:t>p</w:t>
      </w:r>
      <w:r w:rsidRPr="00CE3E8D">
        <w:rPr>
          <w:rFonts w:ascii="Tahoma" w:eastAsia="Tahoma" w:hAnsi="Tahoma" w:cs="Tahoma"/>
        </w:rPr>
        <w:t>ro</w:t>
      </w:r>
      <w:r w:rsidRPr="00CE3E8D">
        <w:rPr>
          <w:rFonts w:ascii="Tahoma" w:eastAsia="Tahoma" w:hAnsi="Tahoma" w:cs="Tahoma"/>
          <w:spacing w:val="-1"/>
        </w:rPr>
        <w:t>j</w:t>
      </w:r>
      <w:r w:rsidRPr="00CE3E8D">
        <w:rPr>
          <w:rFonts w:ascii="Tahoma" w:eastAsia="Tahoma" w:hAnsi="Tahoma" w:cs="Tahoma"/>
          <w:spacing w:val="1"/>
        </w:rPr>
        <w:t>e</w:t>
      </w:r>
      <w:r w:rsidRPr="00CE3E8D">
        <w:rPr>
          <w:rFonts w:ascii="Tahoma" w:eastAsia="Tahoma" w:hAnsi="Tahoma" w:cs="Tahoma"/>
          <w:spacing w:val="-1"/>
        </w:rPr>
        <w:t>k</w:t>
      </w:r>
      <w:r w:rsidRPr="00CE3E8D">
        <w:rPr>
          <w:rFonts w:ascii="Tahoma" w:eastAsia="Tahoma" w:hAnsi="Tahoma" w:cs="Tahoma"/>
        </w:rPr>
        <w:t>tu zgod</w:t>
      </w:r>
      <w:r w:rsidRPr="00CE3E8D">
        <w:rPr>
          <w:rFonts w:ascii="Tahoma" w:eastAsia="Tahoma" w:hAnsi="Tahoma" w:cs="Tahoma"/>
          <w:spacing w:val="-1"/>
        </w:rPr>
        <w:t>n</w:t>
      </w:r>
      <w:r w:rsidRPr="00CE3E8D">
        <w:rPr>
          <w:rFonts w:ascii="Tahoma" w:eastAsia="Tahoma" w:hAnsi="Tahoma" w:cs="Tahoma"/>
        </w:rPr>
        <w:t xml:space="preserve">ie z </w:t>
      </w:r>
      <w:r w:rsidRPr="00CE3E8D">
        <w:rPr>
          <w:rFonts w:ascii="Tahoma" w:eastAsia="Tahoma" w:hAnsi="Tahoma" w:cs="Tahoma"/>
          <w:spacing w:val="1"/>
        </w:rPr>
        <w:t>w</w:t>
      </w:r>
      <w:r w:rsidRPr="00CE3E8D">
        <w:rPr>
          <w:rFonts w:ascii="Tahoma" w:eastAsia="Tahoma" w:hAnsi="Tahoma" w:cs="Tahoma"/>
        </w:rPr>
        <w:t>ł</w:t>
      </w:r>
      <w:r w:rsidRPr="00CE3E8D">
        <w:rPr>
          <w:rFonts w:ascii="Tahoma" w:eastAsia="Tahoma" w:hAnsi="Tahoma" w:cs="Tahoma"/>
          <w:spacing w:val="1"/>
        </w:rPr>
        <w:t>a</w:t>
      </w:r>
      <w:r w:rsidRPr="00CE3E8D">
        <w:rPr>
          <w:rFonts w:ascii="Tahoma" w:eastAsia="Tahoma" w:hAnsi="Tahoma" w:cs="Tahoma"/>
        </w:rPr>
        <w:t>ś</w:t>
      </w:r>
      <w:r w:rsidRPr="00CE3E8D">
        <w:rPr>
          <w:rFonts w:ascii="Tahoma" w:eastAsia="Tahoma" w:hAnsi="Tahoma" w:cs="Tahoma"/>
          <w:spacing w:val="-1"/>
        </w:rPr>
        <w:t>c</w:t>
      </w:r>
      <w:r w:rsidRPr="00CE3E8D">
        <w:rPr>
          <w:rFonts w:ascii="Tahoma" w:eastAsia="Tahoma" w:hAnsi="Tahoma" w:cs="Tahoma"/>
        </w:rPr>
        <w:t>i</w:t>
      </w:r>
      <w:r w:rsidRPr="00CE3E8D">
        <w:rPr>
          <w:rFonts w:ascii="Tahoma" w:eastAsia="Tahoma" w:hAnsi="Tahoma" w:cs="Tahoma"/>
          <w:spacing w:val="1"/>
        </w:rPr>
        <w:t>w</w:t>
      </w:r>
      <w:r w:rsidRPr="00CE3E8D">
        <w:rPr>
          <w:rFonts w:ascii="Tahoma" w:eastAsia="Tahoma" w:hAnsi="Tahoma" w:cs="Tahoma"/>
          <w:spacing w:val="-1"/>
        </w:rPr>
        <w:t>y</w:t>
      </w:r>
      <w:r w:rsidRPr="00CE3E8D">
        <w:rPr>
          <w:rFonts w:ascii="Tahoma" w:eastAsia="Tahoma" w:hAnsi="Tahoma" w:cs="Tahoma"/>
        </w:rPr>
        <w:t xml:space="preserve">mi </w:t>
      </w:r>
      <w:r w:rsidRPr="008472C0">
        <w:rPr>
          <w:rFonts w:ascii="Tahoma" w:eastAsia="Tahoma" w:hAnsi="Tahoma" w:cs="Tahoma"/>
        </w:rPr>
        <w:t>przepisam</w:t>
      </w:r>
      <w:r w:rsidRPr="00CE3E8D">
        <w:rPr>
          <w:rFonts w:ascii="Tahoma" w:eastAsia="Tahoma" w:hAnsi="Tahoma" w:cs="Tahoma"/>
        </w:rPr>
        <w:t>i</w:t>
      </w:r>
      <w:r w:rsidR="00F242FB" w:rsidRPr="008472C0">
        <w:rPr>
          <w:rFonts w:ascii="Tahoma" w:eastAsia="Tahoma" w:hAnsi="Tahoma" w:cs="Tahoma"/>
        </w:rPr>
        <w:t xml:space="preserve"> </w:t>
      </w:r>
      <w:r w:rsidRPr="00CE3E8D">
        <w:rPr>
          <w:rFonts w:ascii="Tahoma" w:eastAsia="Tahoma" w:hAnsi="Tahoma" w:cs="Tahoma"/>
          <w:spacing w:val="-1"/>
        </w:rPr>
        <w:t>k</w:t>
      </w:r>
      <w:r w:rsidRPr="00CE3E8D">
        <w:rPr>
          <w:rFonts w:ascii="Tahoma" w:eastAsia="Tahoma" w:hAnsi="Tahoma" w:cs="Tahoma"/>
          <w:spacing w:val="-2"/>
        </w:rPr>
        <w:t>r</w:t>
      </w:r>
      <w:r w:rsidRPr="00CE3E8D">
        <w:rPr>
          <w:rFonts w:ascii="Tahoma" w:eastAsia="Tahoma" w:hAnsi="Tahoma" w:cs="Tahoma"/>
          <w:spacing w:val="1"/>
        </w:rPr>
        <w:t>a</w:t>
      </w:r>
      <w:r w:rsidRPr="00CE3E8D">
        <w:rPr>
          <w:rFonts w:ascii="Tahoma" w:eastAsia="Tahoma" w:hAnsi="Tahoma" w:cs="Tahoma"/>
          <w:spacing w:val="-1"/>
        </w:rPr>
        <w:t>j</w:t>
      </w:r>
      <w:r w:rsidRPr="00CE3E8D">
        <w:rPr>
          <w:rFonts w:ascii="Tahoma" w:eastAsia="Tahoma" w:hAnsi="Tahoma" w:cs="Tahoma"/>
        </w:rPr>
        <w:t>o</w:t>
      </w:r>
      <w:r w:rsidRPr="00CE3E8D">
        <w:rPr>
          <w:rFonts w:ascii="Tahoma" w:eastAsia="Tahoma" w:hAnsi="Tahoma" w:cs="Tahoma"/>
          <w:spacing w:val="1"/>
        </w:rPr>
        <w:t>w</w:t>
      </w:r>
      <w:r w:rsidRPr="00CE3E8D">
        <w:rPr>
          <w:rFonts w:ascii="Tahoma" w:eastAsia="Tahoma" w:hAnsi="Tahoma" w:cs="Tahoma"/>
          <w:spacing w:val="-1"/>
        </w:rPr>
        <w:t>y</w:t>
      </w:r>
      <w:r w:rsidRPr="00CE3E8D">
        <w:rPr>
          <w:rFonts w:ascii="Tahoma" w:eastAsia="Tahoma" w:hAnsi="Tahoma" w:cs="Tahoma"/>
        </w:rPr>
        <w:t>mi</w:t>
      </w:r>
      <w:r w:rsidRPr="00CE3E8D">
        <w:rPr>
          <w:rFonts w:ascii="Tahoma" w:eastAsia="Tahoma" w:hAnsi="Tahoma" w:cs="Tahoma"/>
          <w:spacing w:val="-9"/>
        </w:rPr>
        <w:t xml:space="preserve"> </w:t>
      </w:r>
      <w:r w:rsidRPr="00CE3E8D">
        <w:rPr>
          <w:rFonts w:ascii="Tahoma" w:eastAsia="Tahoma" w:hAnsi="Tahoma" w:cs="Tahoma"/>
        </w:rPr>
        <w:t>o</w:t>
      </w:r>
      <w:r w:rsidRPr="00CE3E8D">
        <w:rPr>
          <w:rFonts w:ascii="Tahoma" w:eastAsia="Tahoma" w:hAnsi="Tahoma" w:cs="Tahoma"/>
          <w:spacing w:val="-2"/>
        </w:rPr>
        <w:t>r</w:t>
      </w:r>
      <w:r w:rsidRPr="00CE3E8D">
        <w:rPr>
          <w:rFonts w:ascii="Tahoma" w:eastAsia="Tahoma" w:hAnsi="Tahoma" w:cs="Tahoma"/>
          <w:spacing w:val="1"/>
        </w:rPr>
        <w:t>a</w:t>
      </w:r>
      <w:r w:rsidRPr="00CE3E8D">
        <w:rPr>
          <w:rFonts w:ascii="Tahoma" w:eastAsia="Tahoma" w:hAnsi="Tahoma" w:cs="Tahoma"/>
        </w:rPr>
        <w:t>z</w:t>
      </w:r>
      <w:r w:rsidR="00620846" w:rsidRPr="00CE3E8D">
        <w:rPr>
          <w:rFonts w:ascii="Tahoma" w:eastAsia="Tahoma" w:hAnsi="Tahoma" w:cs="Tahoma"/>
        </w:rPr>
        <w:t xml:space="preserve"> właściwymi</w:t>
      </w:r>
      <w:r w:rsidRPr="00CE3E8D">
        <w:rPr>
          <w:rFonts w:ascii="Tahoma" w:eastAsia="Tahoma" w:hAnsi="Tahoma" w:cs="Tahoma"/>
          <w:spacing w:val="-4"/>
        </w:rPr>
        <w:t xml:space="preserve"> </w:t>
      </w:r>
      <w:r w:rsidR="00620846" w:rsidRPr="00CE3E8D">
        <w:rPr>
          <w:rFonts w:ascii="Tahoma" w:eastAsia="Tahoma" w:hAnsi="Tahoma" w:cs="Tahoma"/>
          <w:spacing w:val="-4"/>
        </w:rPr>
        <w:t>w</w:t>
      </w:r>
      <w:r w:rsidRPr="00CE3E8D">
        <w:rPr>
          <w:rFonts w:ascii="Tahoma" w:eastAsia="Tahoma" w:hAnsi="Tahoma" w:cs="Tahoma"/>
          <w:spacing w:val="-1"/>
        </w:rPr>
        <w:t>y</w:t>
      </w:r>
      <w:r w:rsidRPr="00CE3E8D">
        <w:rPr>
          <w:rFonts w:ascii="Tahoma" w:eastAsia="Tahoma" w:hAnsi="Tahoma" w:cs="Tahoma"/>
        </w:rPr>
        <w:t>t</w:t>
      </w:r>
      <w:r w:rsidRPr="00CE3E8D">
        <w:rPr>
          <w:rFonts w:ascii="Tahoma" w:eastAsia="Tahoma" w:hAnsi="Tahoma" w:cs="Tahoma"/>
          <w:spacing w:val="-1"/>
        </w:rPr>
        <w:t>yc</w:t>
      </w:r>
      <w:r w:rsidRPr="00CE3E8D">
        <w:rPr>
          <w:rFonts w:ascii="Tahoma" w:eastAsia="Tahoma" w:hAnsi="Tahoma" w:cs="Tahoma"/>
        </w:rPr>
        <w:t>zn</w:t>
      </w:r>
      <w:r w:rsidRPr="00CE3E8D">
        <w:rPr>
          <w:rFonts w:ascii="Tahoma" w:eastAsia="Tahoma" w:hAnsi="Tahoma" w:cs="Tahoma"/>
          <w:spacing w:val="-1"/>
        </w:rPr>
        <w:t>y</w:t>
      </w:r>
      <w:r w:rsidRPr="00CE3E8D">
        <w:rPr>
          <w:rFonts w:ascii="Tahoma" w:eastAsia="Tahoma" w:hAnsi="Tahoma" w:cs="Tahoma"/>
        </w:rPr>
        <w:t>m</w:t>
      </w:r>
      <w:r w:rsidRPr="00CE3E8D">
        <w:rPr>
          <w:rFonts w:ascii="Tahoma" w:eastAsia="Tahoma" w:hAnsi="Tahoma" w:cs="Tahoma"/>
          <w:spacing w:val="4"/>
        </w:rPr>
        <w:t>i</w:t>
      </w:r>
      <w:r w:rsidRPr="00CE3E8D">
        <w:rPr>
          <w:rFonts w:ascii="Tahoma" w:eastAsia="Tahoma" w:hAnsi="Tahoma" w:cs="Tahoma"/>
        </w:rPr>
        <w:t>.</w:t>
      </w:r>
    </w:p>
    <w:p w14:paraId="3262253E" w14:textId="1A3C7141" w:rsidR="00470F03" w:rsidRDefault="00470F03">
      <w:pPr>
        <w:rPr>
          <w:rFonts w:ascii="Tahoma" w:eastAsia="Tahoma" w:hAnsi="Tahoma" w:cs="Tahoma"/>
        </w:rPr>
      </w:pPr>
    </w:p>
    <w:p w14:paraId="57C311E4" w14:textId="77777777" w:rsidR="005E0A08" w:rsidRDefault="005E0A08">
      <w:pPr>
        <w:rPr>
          <w:rFonts w:ascii="Tahoma" w:eastAsia="Tahoma" w:hAnsi="Tahoma" w:cs="Tahoma"/>
        </w:rPr>
      </w:pPr>
    </w:p>
    <w:p w14:paraId="3A55ABA0" w14:textId="30CC8DA1" w:rsidR="00942F4E" w:rsidRPr="001A21E8" w:rsidRDefault="00280ADA" w:rsidP="00820FBB">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2</w:t>
      </w:r>
      <w:r w:rsidR="00026023">
        <w:rPr>
          <w:rFonts w:ascii="Tahoma" w:eastAsia="Tahoma" w:hAnsi="Tahoma" w:cs="Tahoma"/>
        </w:rPr>
        <w:t>1</w:t>
      </w:r>
      <w:r w:rsidRPr="001A21E8">
        <w:rPr>
          <w:rFonts w:ascii="Tahoma" w:eastAsia="Tahoma" w:hAnsi="Tahoma" w:cs="Tahoma"/>
          <w:w w:val="99"/>
        </w:rPr>
        <w:t>.</w:t>
      </w:r>
    </w:p>
    <w:p w14:paraId="11A0114F" w14:textId="77777777" w:rsidR="00F242FB" w:rsidRPr="001A21E8" w:rsidRDefault="00280ADA" w:rsidP="005100BA">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się</w:t>
      </w:r>
      <w:r w:rsidRPr="001A21E8">
        <w:rPr>
          <w:rFonts w:ascii="Tahoma" w:eastAsia="Tahoma" w:hAnsi="Tahoma" w:cs="Tahoma"/>
          <w:spacing w:val="8"/>
        </w:rPr>
        <w:t xml:space="preserve"> </w:t>
      </w:r>
      <w:r w:rsidRPr="001A21E8">
        <w:rPr>
          <w:rFonts w:ascii="Tahoma" w:eastAsia="Tahoma" w:hAnsi="Tahoma" w:cs="Tahoma"/>
        </w:rPr>
        <w:t>podd</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5"/>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troli</w:t>
      </w:r>
      <w:r w:rsidRPr="001A21E8">
        <w:rPr>
          <w:rFonts w:ascii="Tahoma" w:eastAsia="Tahoma" w:hAnsi="Tahoma" w:cs="Tahoma"/>
          <w:spacing w:val="3"/>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nyw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5"/>
        </w:rPr>
        <w:t xml:space="preserve"> </w:t>
      </w:r>
      <w:r w:rsidRPr="001A21E8">
        <w:rPr>
          <w:rFonts w:ascii="Tahoma" w:eastAsia="Tahoma" w:hAnsi="Tahoma" w:cs="Tahoma"/>
        </w:rPr>
        <w:t>IZ</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6"/>
        </w:rPr>
        <w:t xml:space="preserve"> </w:t>
      </w:r>
      <w:r w:rsidRPr="001A21E8">
        <w:rPr>
          <w:rFonts w:ascii="Tahoma" w:eastAsia="Tahoma" w:hAnsi="Tahoma" w:cs="Tahoma"/>
        </w:rPr>
        <w:t>i</w:t>
      </w:r>
      <w:r w:rsidRPr="001A21E8">
        <w:rPr>
          <w:rFonts w:ascii="Tahoma" w:eastAsia="Tahoma" w:hAnsi="Tahoma" w:cs="Tahoma"/>
          <w:spacing w:val="-1"/>
        </w:rPr>
        <w:t>nn</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uprawnione podmioty</w:t>
      </w:r>
      <w:r w:rsidR="00E03F00" w:rsidRPr="001A21E8">
        <w:rPr>
          <w:rFonts w:ascii="Tahoma" w:eastAsia="Tahoma" w:hAnsi="Tahoma" w:cs="Tahoma"/>
        </w:rPr>
        <w:br/>
      </w:r>
      <w:r w:rsidRPr="001A21E8">
        <w:rPr>
          <w:rFonts w:ascii="Tahoma" w:eastAsia="Tahoma" w:hAnsi="Tahoma" w:cs="Tahoma"/>
        </w:rPr>
        <w:t>w z</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7"/>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2"/>
        </w:rPr>
        <w:t xml:space="preserve"> </w:t>
      </w:r>
      <w:r w:rsidRPr="001A21E8">
        <w:rPr>
          <w:rFonts w:ascii="Tahoma" w:eastAsia="Tahoma" w:hAnsi="Tahoma" w:cs="Tahoma"/>
          <w:spacing w:val="-2"/>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rPr>
        <w:t>.</w:t>
      </w:r>
    </w:p>
    <w:p w14:paraId="44C4C1E4" w14:textId="77777777" w:rsidR="00942F4E" w:rsidRPr="00F90B8F" w:rsidRDefault="00280ADA" w:rsidP="005100BA">
      <w:pPr>
        <w:pStyle w:val="Akapitzlist"/>
        <w:numPr>
          <w:ilvl w:val="0"/>
          <w:numId w:val="47"/>
        </w:numPr>
        <w:tabs>
          <w:tab w:val="clear" w:pos="360"/>
          <w:tab w:val="num" w:pos="426"/>
        </w:tabs>
        <w:spacing w:line="276" w:lineRule="auto"/>
        <w:ind w:left="426" w:right="14" w:hanging="426"/>
        <w:jc w:val="both"/>
        <w:rPr>
          <w:rFonts w:ascii="Tahoma" w:eastAsia="Tahoma" w:hAnsi="Tahoma" w:cs="Tahoma"/>
          <w:sz w:val="13"/>
          <w:szCs w:val="13"/>
        </w:rPr>
      </w:pPr>
      <w:r w:rsidRPr="00CE3E8D">
        <w:rPr>
          <w:rFonts w:ascii="Tahoma" w:eastAsia="Tahoma" w:hAnsi="Tahoma" w:cs="Tahoma"/>
        </w:rPr>
        <w:t>B</w:t>
      </w:r>
      <w:r w:rsidRPr="00CE3E8D">
        <w:rPr>
          <w:rFonts w:ascii="Tahoma" w:eastAsia="Tahoma" w:hAnsi="Tahoma" w:cs="Tahoma"/>
          <w:spacing w:val="1"/>
        </w:rPr>
        <w:t>e</w:t>
      </w:r>
      <w:r w:rsidRPr="00CE3E8D">
        <w:rPr>
          <w:rFonts w:ascii="Tahoma" w:eastAsia="Tahoma" w:hAnsi="Tahoma" w:cs="Tahoma"/>
          <w:spacing w:val="-1"/>
        </w:rPr>
        <w:t>n</w:t>
      </w:r>
      <w:r w:rsidRPr="00CE3E8D">
        <w:rPr>
          <w:rFonts w:ascii="Tahoma" w:eastAsia="Tahoma" w:hAnsi="Tahoma" w:cs="Tahoma"/>
          <w:spacing w:val="1"/>
        </w:rPr>
        <w:t>e</w:t>
      </w:r>
      <w:r w:rsidRPr="00CE3E8D">
        <w:rPr>
          <w:rFonts w:ascii="Tahoma" w:eastAsia="Tahoma" w:hAnsi="Tahoma" w:cs="Tahoma"/>
          <w:spacing w:val="-1"/>
        </w:rPr>
        <w:t>f</w:t>
      </w:r>
      <w:r w:rsidRPr="00CE3E8D">
        <w:rPr>
          <w:rFonts w:ascii="Tahoma" w:eastAsia="Tahoma" w:hAnsi="Tahoma" w:cs="Tahoma"/>
          <w:spacing w:val="2"/>
        </w:rPr>
        <w:t>i</w:t>
      </w:r>
      <w:r w:rsidRPr="00CE3E8D">
        <w:rPr>
          <w:rFonts w:ascii="Tahoma" w:eastAsia="Tahoma" w:hAnsi="Tahoma" w:cs="Tahoma"/>
          <w:spacing w:val="-1"/>
        </w:rPr>
        <w:t>cj</w:t>
      </w:r>
      <w:r w:rsidRPr="00CE3E8D">
        <w:rPr>
          <w:rFonts w:ascii="Tahoma" w:eastAsia="Tahoma" w:hAnsi="Tahoma" w:cs="Tahoma"/>
          <w:spacing w:val="3"/>
        </w:rPr>
        <w:t>e</w:t>
      </w:r>
      <w:r w:rsidRPr="00CE3E8D">
        <w:rPr>
          <w:rFonts w:ascii="Tahoma" w:eastAsia="Tahoma" w:hAnsi="Tahoma" w:cs="Tahoma"/>
          <w:spacing w:val="-1"/>
        </w:rPr>
        <w:t>n</w:t>
      </w:r>
      <w:r w:rsidRPr="00CE3E8D">
        <w:rPr>
          <w:rFonts w:ascii="Tahoma" w:eastAsia="Tahoma" w:hAnsi="Tahoma" w:cs="Tahoma"/>
        </w:rPr>
        <w:t>t</w:t>
      </w:r>
      <w:r w:rsidRPr="00CE3E8D">
        <w:rPr>
          <w:rFonts w:ascii="Tahoma" w:eastAsia="Tahoma" w:hAnsi="Tahoma" w:cs="Tahoma"/>
          <w:spacing w:val="-4"/>
        </w:rPr>
        <w:t xml:space="preserve"> </w:t>
      </w:r>
      <w:r w:rsidRPr="00CE3E8D">
        <w:rPr>
          <w:rFonts w:ascii="Tahoma" w:eastAsia="Tahoma" w:hAnsi="Tahoma" w:cs="Tahoma"/>
        </w:rPr>
        <w:t>po</w:t>
      </w:r>
      <w:r w:rsidRPr="00CE3E8D">
        <w:rPr>
          <w:rFonts w:ascii="Tahoma" w:eastAsia="Tahoma" w:hAnsi="Tahoma" w:cs="Tahoma"/>
          <w:spacing w:val="-1"/>
        </w:rPr>
        <w:t>n</w:t>
      </w:r>
      <w:r w:rsidRPr="00CE3E8D">
        <w:rPr>
          <w:rFonts w:ascii="Tahoma" w:eastAsia="Tahoma" w:hAnsi="Tahoma" w:cs="Tahoma"/>
        </w:rPr>
        <w:t>osi</w:t>
      </w:r>
      <w:r w:rsidRPr="00CE3E8D">
        <w:rPr>
          <w:rFonts w:ascii="Tahoma" w:eastAsia="Tahoma" w:hAnsi="Tahoma" w:cs="Tahoma"/>
          <w:spacing w:val="-2"/>
        </w:rPr>
        <w:t xml:space="preserve"> </w:t>
      </w:r>
      <w:r w:rsidRPr="00CE3E8D">
        <w:rPr>
          <w:rFonts w:ascii="Tahoma" w:eastAsia="Tahoma" w:hAnsi="Tahoma" w:cs="Tahoma"/>
        </w:rPr>
        <w:t>od</w:t>
      </w:r>
      <w:r w:rsidRPr="00CE3E8D">
        <w:rPr>
          <w:rFonts w:ascii="Tahoma" w:eastAsia="Tahoma" w:hAnsi="Tahoma" w:cs="Tahoma"/>
          <w:spacing w:val="3"/>
        </w:rPr>
        <w:t>p</w:t>
      </w:r>
      <w:r w:rsidRPr="00CE3E8D">
        <w:rPr>
          <w:rFonts w:ascii="Tahoma" w:eastAsia="Tahoma" w:hAnsi="Tahoma" w:cs="Tahoma"/>
        </w:rPr>
        <w:t>o</w:t>
      </w:r>
      <w:r w:rsidRPr="00CE3E8D">
        <w:rPr>
          <w:rFonts w:ascii="Tahoma" w:eastAsia="Tahoma" w:hAnsi="Tahoma" w:cs="Tahoma"/>
          <w:spacing w:val="1"/>
        </w:rPr>
        <w:t>w</w:t>
      </w:r>
      <w:r w:rsidRPr="00CE3E8D">
        <w:rPr>
          <w:rFonts w:ascii="Tahoma" w:eastAsia="Tahoma" w:hAnsi="Tahoma" w:cs="Tahoma"/>
        </w:rPr>
        <w:t>i</w:t>
      </w:r>
      <w:r w:rsidRPr="00CE3E8D">
        <w:rPr>
          <w:rFonts w:ascii="Tahoma" w:eastAsia="Tahoma" w:hAnsi="Tahoma" w:cs="Tahoma"/>
          <w:spacing w:val="1"/>
        </w:rPr>
        <w:t>e</w:t>
      </w:r>
      <w:r w:rsidRPr="00CE3E8D">
        <w:rPr>
          <w:rFonts w:ascii="Tahoma" w:eastAsia="Tahoma" w:hAnsi="Tahoma" w:cs="Tahoma"/>
        </w:rPr>
        <w:t>dzi</w:t>
      </w:r>
      <w:r w:rsidRPr="00CE3E8D">
        <w:rPr>
          <w:rFonts w:ascii="Tahoma" w:eastAsia="Tahoma" w:hAnsi="Tahoma" w:cs="Tahoma"/>
          <w:spacing w:val="1"/>
        </w:rPr>
        <w:t>a</w:t>
      </w:r>
      <w:r w:rsidRPr="00CE3E8D">
        <w:rPr>
          <w:rFonts w:ascii="Tahoma" w:eastAsia="Tahoma" w:hAnsi="Tahoma" w:cs="Tahoma"/>
        </w:rPr>
        <w:t>l</w:t>
      </w:r>
      <w:r w:rsidRPr="00CE3E8D">
        <w:rPr>
          <w:rFonts w:ascii="Tahoma" w:eastAsia="Tahoma" w:hAnsi="Tahoma" w:cs="Tahoma"/>
          <w:spacing w:val="-1"/>
        </w:rPr>
        <w:t>n</w:t>
      </w:r>
      <w:r w:rsidRPr="00CE3E8D">
        <w:rPr>
          <w:rFonts w:ascii="Tahoma" w:eastAsia="Tahoma" w:hAnsi="Tahoma" w:cs="Tahoma"/>
        </w:rPr>
        <w:t>ość</w:t>
      </w:r>
      <w:r w:rsidRPr="00CE3E8D">
        <w:rPr>
          <w:rFonts w:ascii="Tahoma" w:eastAsia="Tahoma" w:hAnsi="Tahoma" w:cs="Tahoma"/>
          <w:spacing w:val="-11"/>
        </w:rPr>
        <w:t xml:space="preserve"> </w:t>
      </w:r>
      <w:r w:rsidRPr="00CE3E8D">
        <w:rPr>
          <w:rFonts w:ascii="Tahoma" w:eastAsia="Tahoma" w:hAnsi="Tahoma" w:cs="Tahoma"/>
        </w:rPr>
        <w:t>za</w:t>
      </w:r>
      <w:r w:rsidRPr="00CE3E8D">
        <w:rPr>
          <w:rFonts w:ascii="Tahoma" w:eastAsia="Tahoma" w:hAnsi="Tahoma" w:cs="Tahoma"/>
          <w:spacing w:val="8"/>
        </w:rPr>
        <w:t xml:space="preserve"> </w:t>
      </w:r>
      <w:r w:rsidRPr="00CE3E8D">
        <w:rPr>
          <w:rFonts w:ascii="Tahoma" w:eastAsia="Tahoma" w:hAnsi="Tahoma" w:cs="Tahoma"/>
          <w:spacing w:val="-1"/>
        </w:rPr>
        <w:t>u</w:t>
      </w:r>
      <w:r w:rsidRPr="00CE3E8D">
        <w:rPr>
          <w:rFonts w:ascii="Tahoma" w:eastAsia="Tahoma" w:hAnsi="Tahoma" w:cs="Tahoma"/>
        </w:rPr>
        <w:t>dos</w:t>
      </w:r>
      <w:r w:rsidRPr="00CE3E8D">
        <w:rPr>
          <w:rFonts w:ascii="Tahoma" w:eastAsia="Tahoma" w:hAnsi="Tahoma" w:cs="Tahoma"/>
          <w:spacing w:val="1"/>
        </w:rPr>
        <w:t>tę</w:t>
      </w:r>
      <w:r w:rsidRPr="00CE3E8D">
        <w:rPr>
          <w:rFonts w:ascii="Tahoma" w:eastAsia="Tahoma" w:hAnsi="Tahoma" w:cs="Tahoma"/>
          <w:spacing w:val="2"/>
        </w:rPr>
        <w:t>p</w:t>
      </w:r>
      <w:r w:rsidRPr="00CE3E8D">
        <w:rPr>
          <w:rFonts w:ascii="Tahoma" w:eastAsia="Tahoma" w:hAnsi="Tahoma" w:cs="Tahoma"/>
          <w:spacing w:val="-1"/>
        </w:rPr>
        <w:t>n</w:t>
      </w:r>
      <w:r w:rsidRPr="00CE3E8D">
        <w:rPr>
          <w:rFonts w:ascii="Tahoma" w:eastAsia="Tahoma" w:hAnsi="Tahoma" w:cs="Tahoma"/>
        </w:rPr>
        <w:t>i</w:t>
      </w:r>
      <w:r w:rsidRPr="00CE3E8D">
        <w:rPr>
          <w:rFonts w:ascii="Tahoma" w:eastAsia="Tahoma" w:hAnsi="Tahoma" w:cs="Tahoma"/>
          <w:spacing w:val="1"/>
        </w:rPr>
        <w:t>e</w:t>
      </w:r>
      <w:r w:rsidRPr="00CE3E8D">
        <w:rPr>
          <w:rFonts w:ascii="Tahoma" w:eastAsia="Tahoma" w:hAnsi="Tahoma" w:cs="Tahoma"/>
          <w:spacing w:val="-1"/>
        </w:rPr>
        <w:t>n</w:t>
      </w:r>
      <w:r w:rsidRPr="00CE3E8D">
        <w:rPr>
          <w:rFonts w:ascii="Tahoma" w:eastAsia="Tahoma" w:hAnsi="Tahoma" w:cs="Tahoma"/>
        </w:rPr>
        <w:t>ie</w:t>
      </w:r>
      <w:r w:rsidRPr="00CE3E8D">
        <w:rPr>
          <w:rFonts w:ascii="Tahoma" w:eastAsia="Tahoma" w:hAnsi="Tahoma" w:cs="Tahoma"/>
          <w:spacing w:val="-4"/>
        </w:rPr>
        <w:t xml:space="preserve"> </w:t>
      </w:r>
      <w:r w:rsidRPr="00CE3E8D">
        <w:rPr>
          <w:rFonts w:ascii="Tahoma" w:eastAsia="Tahoma" w:hAnsi="Tahoma" w:cs="Tahoma"/>
        </w:rPr>
        <w:t>do</w:t>
      </w:r>
      <w:r w:rsidRPr="00CE3E8D">
        <w:rPr>
          <w:rFonts w:ascii="Tahoma" w:eastAsia="Tahoma" w:hAnsi="Tahoma" w:cs="Tahoma"/>
          <w:spacing w:val="-1"/>
        </w:rPr>
        <w:t>ku</w:t>
      </w:r>
      <w:r w:rsidRPr="00CE3E8D">
        <w:rPr>
          <w:rFonts w:ascii="Tahoma" w:eastAsia="Tahoma" w:hAnsi="Tahoma" w:cs="Tahoma"/>
          <w:spacing w:val="3"/>
        </w:rPr>
        <w:t>me</w:t>
      </w:r>
      <w:r w:rsidRPr="00CE3E8D">
        <w:rPr>
          <w:rFonts w:ascii="Tahoma" w:eastAsia="Tahoma" w:hAnsi="Tahoma" w:cs="Tahoma"/>
          <w:spacing w:val="-1"/>
        </w:rPr>
        <w:t>n</w:t>
      </w:r>
      <w:r w:rsidRPr="00CE3E8D">
        <w:rPr>
          <w:rFonts w:ascii="Tahoma" w:eastAsia="Tahoma" w:hAnsi="Tahoma" w:cs="Tahoma"/>
        </w:rPr>
        <w:t>t</w:t>
      </w:r>
      <w:r w:rsidRPr="00CE3E8D">
        <w:rPr>
          <w:rFonts w:ascii="Tahoma" w:eastAsia="Tahoma" w:hAnsi="Tahoma" w:cs="Tahoma"/>
          <w:spacing w:val="1"/>
        </w:rPr>
        <w:t>a</w:t>
      </w:r>
      <w:r w:rsidRPr="00CE3E8D">
        <w:rPr>
          <w:rFonts w:ascii="Tahoma" w:eastAsia="Tahoma" w:hAnsi="Tahoma" w:cs="Tahoma"/>
          <w:spacing w:val="-1"/>
        </w:rPr>
        <w:t>cj</w:t>
      </w:r>
      <w:r w:rsidRPr="00CE3E8D">
        <w:rPr>
          <w:rFonts w:ascii="Tahoma" w:eastAsia="Tahoma" w:hAnsi="Tahoma" w:cs="Tahoma"/>
        </w:rPr>
        <w:t>i</w:t>
      </w:r>
      <w:r w:rsidRPr="00CE3E8D">
        <w:rPr>
          <w:rFonts w:ascii="Tahoma" w:eastAsia="Tahoma" w:hAnsi="Tahoma" w:cs="Tahoma"/>
          <w:spacing w:val="-6"/>
        </w:rPr>
        <w:t xml:space="preserve"> </w:t>
      </w:r>
      <w:r w:rsidRPr="00CE3E8D">
        <w:rPr>
          <w:rFonts w:ascii="Tahoma" w:eastAsia="Tahoma" w:hAnsi="Tahoma" w:cs="Tahoma"/>
        </w:rPr>
        <w:t>z</w:t>
      </w:r>
      <w:r w:rsidRPr="00CE3E8D">
        <w:rPr>
          <w:rFonts w:ascii="Tahoma" w:eastAsia="Tahoma" w:hAnsi="Tahoma" w:cs="Tahoma"/>
          <w:spacing w:val="1"/>
        </w:rPr>
        <w:t>w</w:t>
      </w:r>
      <w:r w:rsidRPr="00CE3E8D">
        <w:rPr>
          <w:rFonts w:ascii="Tahoma" w:eastAsia="Tahoma" w:hAnsi="Tahoma" w:cs="Tahoma"/>
        </w:rPr>
        <w:t>i</w:t>
      </w:r>
      <w:r w:rsidRPr="00CE3E8D">
        <w:rPr>
          <w:rFonts w:ascii="Tahoma" w:eastAsia="Tahoma" w:hAnsi="Tahoma" w:cs="Tahoma"/>
          <w:spacing w:val="1"/>
        </w:rPr>
        <w:t>ą</w:t>
      </w:r>
      <w:r w:rsidRPr="00CE3E8D">
        <w:rPr>
          <w:rFonts w:ascii="Tahoma" w:eastAsia="Tahoma" w:hAnsi="Tahoma" w:cs="Tahoma"/>
        </w:rPr>
        <w:t>z</w:t>
      </w:r>
      <w:r w:rsidRPr="00CE3E8D">
        <w:rPr>
          <w:rFonts w:ascii="Tahoma" w:eastAsia="Tahoma" w:hAnsi="Tahoma" w:cs="Tahoma"/>
          <w:spacing w:val="1"/>
        </w:rPr>
        <w:t>a</w:t>
      </w:r>
      <w:r w:rsidRPr="00CE3E8D">
        <w:rPr>
          <w:rFonts w:ascii="Tahoma" w:eastAsia="Tahoma" w:hAnsi="Tahoma" w:cs="Tahoma"/>
          <w:spacing w:val="-1"/>
        </w:rPr>
        <w:t>n</w:t>
      </w:r>
      <w:r w:rsidRPr="00CE3E8D">
        <w:rPr>
          <w:rFonts w:ascii="Tahoma" w:eastAsia="Tahoma" w:hAnsi="Tahoma" w:cs="Tahoma"/>
          <w:spacing w:val="1"/>
        </w:rPr>
        <w:t>e</w:t>
      </w:r>
      <w:r w:rsidRPr="00CE3E8D">
        <w:rPr>
          <w:rFonts w:ascii="Tahoma" w:eastAsia="Tahoma" w:hAnsi="Tahoma" w:cs="Tahoma"/>
        </w:rPr>
        <w:t>j</w:t>
      </w:r>
      <w:r w:rsidRPr="00CE3E8D">
        <w:rPr>
          <w:rFonts w:ascii="Tahoma" w:eastAsia="Tahoma" w:hAnsi="Tahoma" w:cs="Tahoma"/>
          <w:spacing w:val="-5"/>
        </w:rPr>
        <w:t xml:space="preserve"> </w:t>
      </w:r>
      <w:r w:rsidRPr="00CE3E8D">
        <w:rPr>
          <w:rFonts w:ascii="Tahoma" w:eastAsia="Tahoma" w:hAnsi="Tahoma" w:cs="Tahoma"/>
        </w:rPr>
        <w:t>z</w:t>
      </w:r>
      <w:r w:rsidRPr="00CE3E8D">
        <w:rPr>
          <w:rFonts w:ascii="Tahoma" w:eastAsia="Tahoma" w:hAnsi="Tahoma" w:cs="Tahoma"/>
          <w:spacing w:val="4"/>
        </w:rPr>
        <w:t xml:space="preserve"> </w:t>
      </w:r>
      <w:r w:rsidRPr="00CE3E8D">
        <w:rPr>
          <w:rFonts w:ascii="Tahoma" w:eastAsia="Tahoma" w:hAnsi="Tahoma" w:cs="Tahoma"/>
        </w:rPr>
        <w:t>r</w:t>
      </w:r>
      <w:r w:rsidRPr="00CE3E8D">
        <w:rPr>
          <w:rFonts w:ascii="Tahoma" w:eastAsia="Tahoma" w:hAnsi="Tahoma" w:cs="Tahoma"/>
          <w:spacing w:val="1"/>
        </w:rPr>
        <w:t>ea</w:t>
      </w:r>
      <w:r w:rsidRPr="00CE3E8D">
        <w:rPr>
          <w:rFonts w:ascii="Tahoma" w:eastAsia="Tahoma" w:hAnsi="Tahoma" w:cs="Tahoma"/>
        </w:rPr>
        <w:t>liz</w:t>
      </w:r>
      <w:r w:rsidRPr="00CE3E8D">
        <w:rPr>
          <w:rFonts w:ascii="Tahoma" w:eastAsia="Tahoma" w:hAnsi="Tahoma" w:cs="Tahoma"/>
          <w:spacing w:val="1"/>
        </w:rPr>
        <w:t>a</w:t>
      </w:r>
      <w:r w:rsidRPr="00CE3E8D">
        <w:rPr>
          <w:rFonts w:ascii="Tahoma" w:eastAsia="Tahoma" w:hAnsi="Tahoma" w:cs="Tahoma"/>
          <w:spacing w:val="-1"/>
        </w:rPr>
        <w:t>cj</w:t>
      </w:r>
      <w:r w:rsidRPr="00CE3E8D">
        <w:rPr>
          <w:rFonts w:ascii="Tahoma" w:eastAsia="Tahoma" w:hAnsi="Tahoma" w:cs="Tahoma"/>
        </w:rPr>
        <w:t>ą</w:t>
      </w:r>
      <w:r w:rsidRPr="00CE3E8D">
        <w:rPr>
          <w:rFonts w:ascii="Tahoma" w:eastAsia="Tahoma" w:hAnsi="Tahoma" w:cs="Tahoma"/>
          <w:spacing w:val="-3"/>
        </w:rPr>
        <w:t xml:space="preserve"> </w:t>
      </w:r>
      <w:r w:rsidRPr="00CE3E8D">
        <w:rPr>
          <w:rFonts w:ascii="Tahoma" w:eastAsia="Tahoma" w:hAnsi="Tahoma" w:cs="Tahoma"/>
        </w:rPr>
        <w:t>projektu</w:t>
      </w:r>
      <w:r w:rsidR="00CE3E8D">
        <w:rPr>
          <w:rFonts w:ascii="Tahoma" w:eastAsia="Tahoma" w:hAnsi="Tahoma" w:cs="Tahoma"/>
        </w:rPr>
        <w:t xml:space="preserve"> </w:t>
      </w:r>
      <w:r w:rsidRPr="00CE3E8D">
        <w:rPr>
          <w:rFonts w:ascii="Tahoma" w:eastAsia="Tahoma" w:hAnsi="Tahoma" w:cs="Tahoma"/>
          <w:position w:val="-1"/>
        </w:rPr>
        <w:t>do</w:t>
      </w:r>
      <w:r w:rsidRPr="00CE3E8D">
        <w:rPr>
          <w:rFonts w:ascii="Tahoma" w:eastAsia="Tahoma" w:hAnsi="Tahoma" w:cs="Tahoma"/>
          <w:spacing w:val="-2"/>
          <w:position w:val="-1"/>
        </w:rPr>
        <w:t>t</w:t>
      </w:r>
      <w:r w:rsidRPr="00CE3E8D">
        <w:rPr>
          <w:rFonts w:ascii="Tahoma" w:eastAsia="Tahoma" w:hAnsi="Tahoma" w:cs="Tahoma"/>
          <w:spacing w:val="-1"/>
          <w:position w:val="-1"/>
        </w:rPr>
        <w:t>yc</w:t>
      </w:r>
      <w:r w:rsidRPr="00CE3E8D">
        <w:rPr>
          <w:rFonts w:ascii="Tahoma" w:eastAsia="Tahoma" w:hAnsi="Tahoma" w:cs="Tahoma"/>
          <w:position w:val="-1"/>
        </w:rPr>
        <w:t>z</w:t>
      </w:r>
      <w:r w:rsidRPr="00CE3E8D">
        <w:rPr>
          <w:rFonts w:ascii="Tahoma" w:eastAsia="Tahoma" w:hAnsi="Tahoma" w:cs="Tahoma"/>
          <w:spacing w:val="1"/>
          <w:position w:val="-1"/>
        </w:rPr>
        <w:t>ą</w:t>
      </w:r>
      <w:r w:rsidRPr="00CE3E8D">
        <w:rPr>
          <w:rFonts w:ascii="Tahoma" w:eastAsia="Tahoma" w:hAnsi="Tahoma" w:cs="Tahoma"/>
          <w:spacing w:val="-1"/>
          <w:position w:val="-1"/>
        </w:rPr>
        <w:t>c</w:t>
      </w:r>
      <w:r w:rsidRPr="00CE3E8D">
        <w:rPr>
          <w:rFonts w:ascii="Tahoma" w:eastAsia="Tahoma" w:hAnsi="Tahoma" w:cs="Tahoma"/>
          <w:spacing w:val="1"/>
          <w:position w:val="-1"/>
        </w:rPr>
        <w:t>e</w:t>
      </w:r>
      <w:r w:rsidRPr="00CE3E8D">
        <w:rPr>
          <w:rFonts w:ascii="Tahoma" w:eastAsia="Tahoma" w:hAnsi="Tahoma" w:cs="Tahoma"/>
          <w:position w:val="-1"/>
        </w:rPr>
        <w:t>j</w:t>
      </w:r>
      <w:r w:rsidRPr="00CE3E8D">
        <w:rPr>
          <w:rFonts w:ascii="Tahoma" w:eastAsia="Tahoma" w:hAnsi="Tahoma" w:cs="Tahoma"/>
          <w:spacing w:val="-7"/>
          <w:position w:val="-1"/>
        </w:rPr>
        <w:t xml:space="preserve"> </w:t>
      </w:r>
      <w:r w:rsidRPr="00CE3E8D">
        <w:rPr>
          <w:rFonts w:ascii="Tahoma" w:eastAsia="Tahoma" w:hAnsi="Tahoma" w:cs="Tahoma"/>
          <w:spacing w:val="-1"/>
          <w:position w:val="-1"/>
        </w:rPr>
        <w:t>k</w:t>
      </w:r>
      <w:r w:rsidRPr="00CE3E8D">
        <w:rPr>
          <w:rFonts w:ascii="Tahoma" w:eastAsia="Tahoma" w:hAnsi="Tahoma" w:cs="Tahoma"/>
          <w:spacing w:val="1"/>
          <w:position w:val="-1"/>
        </w:rPr>
        <w:t>a</w:t>
      </w:r>
      <w:r w:rsidRPr="00CE3E8D">
        <w:rPr>
          <w:rFonts w:ascii="Tahoma" w:eastAsia="Tahoma" w:hAnsi="Tahoma" w:cs="Tahoma"/>
          <w:position w:val="-1"/>
        </w:rPr>
        <w:t>żd</w:t>
      </w:r>
      <w:r w:rsidRPr="00CE3E8D">
        <w:rPr>
          <w:rFonts w:ascii="Tahoma" w:eastAsia="Tahoma" w:hAnsi="Tahoma" w:cs="Tahoma"/>
          <w:spacing w:val="1"/>
          <w:position w:val="-1"/>
        </w:rPr>
        <w:t>e</w:t>
      </w:r>
      <w:r w:rsidRPr="00CE3E8D">
        <w:rPr>
          <w:rFonts w:ascii="Tahoma" w:eastAsia="Tahoma" w:hAnsi="Tahoma" w:cs="Tahoma"/>
          <w:position w:val="-1"/>
        </w:rPr>
        <w:t>go</w:t>
      </w:r>
      <w:r w:rsidRPr="00CE3E8D">
        <w:rPr>
          <w:rFonts w:ascii="Tahoma" w:eastAsia="Tahoma" w:hAnsi="Tahoma" w:cs="Tahoma"/>
          <w:spacing w:val="-7"/>
          <w:position w:val="-1"/>
        </w:rPr>
        <w:t xml:space="preserve"> </w:t>
      </w:r>
      <w:r w:rsidRPr="00CE3E8D">
        <w:rPr>
          <w:rFonts w:ascii="Tahoma" w:eastAsia="Tahoma" w:hAnsi="Tahoma" w:cs="Tahoma"/>
          <w:position w:val="-1"/>
        </w:rPr>
        <w:t xml:space="preserve">z </w:t>
      </w:r>
      <w:r w:rsidRPr="00CE3E8D">
        <w:rPr>
          <w:rFonts w:ascii="Tahoma" w:eastAsia="Tahoma" w:hAnsi="Tahoma" w:cs="Tahoma"/>
          <w:spacing w:val="-4"/>
          <w:position w:val="-1"/>
        </w:rPr>
        <w:t>P</w:t>
      </w:r>
      <w:r w:rsidRPr="00CE3E8D">
        <w:rPr>
          <w:rFonts w:ascii="Tahoma" w:eastAsia="Tahoma" w:hAnsi="Tahoma" w:cs="Tahoma"/>
          <w:spacing w:val="1"/>
          <w:position w:val="-1"/>
        </w:rPr>
        <w:t>a</w:t>
      </w:r>
      <w:r w:rsidRPr="00CE3E8D">
        <w:rPr>
          <w:rFonts w:ascii="Tahoma" w:eastAsia="Tahoma" w:hAnsi="Tahoma" w:cs="Tahoma"/>
          <w:position w:val="-1"/>
        </w:rPr>
        <w:t>r</w:t>
      </w:r>
      <w:r w:rsidRPr="00CE3E8D">
        <w:rPr>
          <w:rFonts w:ascii="Tahoma" w:eastAsia="Tahoma" w:hAnsi="Tahoma" w:cs="Tahoma"/>
          <w:spacing w:val="1"/>
          <w:position w:val="-1"/>
        </w:rPr>
        <w:t>tne</w:t>
      </w:r>
      <w:r w:rsidRPr="00CE3E8D">
        <w:rPr>
          <w:rFonts w:ascii="Tahoma" w:eastAsia="Tahoma" w:hAnsi="Tahoma" w:cs="Tahoma"/>
          <w:position w:val="-1"/>
        </w:rPr>
        <w:t>ró</w:t>
      </w:r>
      <w:r w:rsidRPr="00CE3E8D">
        <w:rPr>
          <w:rFonts w:ascii="Tahoma" w:eastAsia="Tahoma" w:hAnsi="Tahoma" w:cs="Tahoma"/>
          <w:spacing w:val="-6"/>
          <w:position w:val="-1"/>
        </w:rPr>
        <w:t>w</w:t>
      </w:r>
      <w:r w:rsidR="000649F1" w:rsidRPr="00CE3E8D">
        <w:rPr>
          <w:rFonts w:ascii="Tahoma" w:eastAsia="Tahoma" w:hAnsi="Tahoma" w:cs="Tahoma"/>
          <w:spacing w:val="1"/>
          <w:position w:val="-1"/>
        </w:rPr>
        <w:t>.</w:t>
      </w:r>
      <w:r w:rsidR="000649F1" w:rsidRPr="001A21E8">
        <w:rPr>
          <w:rStyle w:val="Odwoanieprzypisudolnego"/>
          <w:rFonts w:ascii="Tahoma" w:eastAsia="Tahoma" w:hAnsi="Tahoma" w:cs="Tahoma"/>
          <w:spacing w:val="1"/>
          <w:position w:val="-1"/>
        </w:rPr>
        <w:footnoteReference w:id="60"/>
      </w:r>
    </w:p>
    <w:p w14:paraId="6604DBF1" w14:textId="1A3F539F" w:rsidR="00F90B8F" w:rsidRPr="00CE3E8D" w:rsidRDefault="00F90B8F" w:rsidP="005100BA">
      <w:pPr>
        <w:pStyle w:val="Akapitzlist"/>
        <w:numPr>
          <w:ilvl w:val="0"/>
          <w:numId w:val="47"/>
        </w:numPr>
        <w:tabs>
          <w:tab w:val="clear" w:pos="360"/>
          <w:tab w:val="num" w:pos="426"/>
        </w:tabs>
        <w:spacing w:line="276" w:lineRule="auto"/>
        <w:ind w:left="426" w:right="14" w:hanging="426"/>
        <w:jc w:val="both"/>
        <w:rPr>
          <w:rFonts w:ascii="Tahoma" w:eastAsia="Tahoma" w:hAnsi="Tahoma" w:cs="Tahoma"/>
          <w:sz w:val="13"/>
          <w:szCs w:val="13"/>
        </w:rPr>
      </w:pPr>
      <w:r>
        <w:rPr>
          <w:rFonts w:ascii="Tahoma" w:eastAsia="Tahoma" w:hAnsi="Tahoma" w:cs="Tahoma"/>
          <w:spacing w:val="1"/>
          <w:position w:val="-1"/>
        </w:rPr>
        <w:t>IZ zawiadamia podmiot kontrolowany o planowanych czynnościach kontrolnych, podając przewidywany czas trwania czynności kontrolnych, co najmniej 5 dni kalendarzowych przed rozpoczęciem kontroli. Za skuteczne uznaje się również zawiadomienie przekazane beneficjentowi drogą elektroniczną lub faksem. Zasada ta nie dotyczy kontroli doraźnych i wizyt monitoringowych, które mogą być przeprowadzone bez zapowiedzi.</w:t>
      </w:r>
    </w:p>
    <w:p w14:paraId="4B4F1887" w14:textId="0A77BBE1" w:rsidR="00942F4E" w:rsidRPr="00CE3E8D" w:rsidRDefault="00280ADA" w:rsidP="005100BA">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E3E8D">
        <w:rPr>
          <w:rFonts w:ascii="Tahoma" w:eastAsia="Tahoma" w:hAnsi="Tahoma" w:cs="Tahoma"/>
        </w:rPr>
        <w:t>IZ</w:t>
      </w:r>
      <w:r w:rsidRPr="00CE3E8D">
        <w:rPr>
          <w:rFonts w:ascii="Tahoma" w:eastAsia="Tahoma" w:hAnsi="Tahoma" w:cs="Tahoma"/>
          <w:spacing w:val="-1"/>
        </w:rPr>
        <w:t xml:space="preserve"> </w:t>
      </w:r>
      <w:r w:rsidRPr="00CE3E8D">
        <w:rPr>
          <w:rFonts w:ascii="Tahoma" w:eastAsia="Tahoma" w:hAnsi="Tahoma" w:cs="Tahoma"/>
        </w:rPr>
        <w:t>pr</w:t>
      </w:r>
      <w:r w:rsidRPr="00CE3E8D">
        <w:rPr>
          <w:rFonts w:ascii="Tahoma" w:eastAsia="Tahoma" w:hAnsi="Tahoma" w:cs="Tahoma"/>
          <w:spacing w:val="1"/>
        </w:rPr>
        <w:t>ze</w:t>
      </w:r>
      <w:r w:rsidRPr="00CE3E8D">
        <w:rPr>
          <w:rFonts w:ascii="Tahoma" w:eastAsia="Tahoma" w:hAnsi="Tahoma" w:cs="Tahoma"/>
        </w:rPr>
        <w:t>pro</w:t>
      </w:r>
      <w:r w:rsidRPr="00CE3E8D">
        <w:rPr>
          <w:rFonts w:ascii="Tahoma" w:eastAsia="Tahoma" w:hAnsi="Tahoma" w:cs="Tahoma"/>
          <w:spacing w:val="-1"/>
        </w:rPr>
        <w:t>w</w:t>
      </w:r>
      <w:r w:rsidRPr="00CE3E8D">
        <w:rPr>
          <w:rFonts w:ascii="Tahoma" w:eastAsia="Tahoma" w:hAnsi="Tahoma" w:cs="Tahoma"/>
          <w:spacing w:val="1"/>
        </w:rPr>
        <w:t>a</w:t>
      </w:r>
      <w:r w:rsidRPr="00CE3E8D">
        <w:rPr>
          <w:rFonts w:ascii="Tahoma" w:eastAsia="Tahoma" w:hAnsi="Tahoma" w:cs="Tahoma"/>
        </w:rPr>
        <w:t>dza</w:t>
      </w:r>
      <w:r w:rsidRPr="00CE3E8D">
        <w:rPr>
          <w:rFonts w:ascii="Tahoma" w:eastAsia="Tahoma" w:hAnsi="Tahoma" w:cs="Tahoma"/>
          <w:spacing w:val="-9"/>
        </w:rPr>
        <w:t xml:space="preserve"> </w:t>
      </w:r>
      <w:r w:rsidRPr="00CE3E8D">
        <w:rPr>
          <w:rFonts w:ascii="Tahoma" w:eastAsia="Tahoma" w:hAnsi="Tahoma" w:cs="Tahoma"/>
          <w:spacing w:val="-1"/>
        </w:rPr>
        <w:t>k</w:t>
      </w:r>
      <w:r w:rsidRPr="00CE3E8D">
        <w:rPr>
          <w:rFonts w:ascii="Tahoma" w:eastAsia="Tahoma" w:hAnsi="Tahoma" w:cs="Tahoma"/>
        </w:rPr>
        <w:t>o</w:t>
      </w:r>
      <w:r w:rsidRPr="00CE3E8D">
        <w:rPr>
          <w:rFonts w:ascii="Tahoma" w:eastAsia="Tahoma" w:hAnsi="Tahoma" w:cs="Tahoma"/>
          <w:spacing w:val="-1"/>
        </w:rPr>
        <w:t>n</w:t>
      </w:r>
      <w:r w:rsidRPr="00CE3E8D">
        <w:rPr>
          <w:rFonts w:ascii="Tahoma" w:eastAsia="Tahoma" w:hAnsi="Tahoma" w:cs="Tahoma"/>
        </w:rPr>
        <w:t>trole</w:t>
      </w:r>
      <w:r w:rsidR="00F90B8F">
        <w:rPr>
          <w:rFonts w:ascii="Tahoma" w:eastAsia="Tahoma" w:hAnsi="Tahoma" w:cs="Tahoma"/>
        </w:rPr>
        <w:t>, w tym wizyty monitoringowe,</w:t>
      </w:r>
      <w:r w:rsidRPr="00CE3E8D">
        <w:rPr>
          <w:rFonts w:ascii="Tahoma" w:eastAsia="Tahoma" w:hAnsi="Tahoma" w:cs="Tahoma"/>
          <w:spacing w:val="-4"/>
        </w:rPr>
        <w:t xml:space="preserve"> </w:t>
      </w:r>
      <w:r w:rsidRPr="00CE3E8D">
        <w:rPr>
          <w:rFonts w:ascii="Tahoma" w:eastAsia="Tahoma" w:hAnsi="Tahoma" w:cs="Tahoma"/>
          <w:spacing w:val="3"/>
        </w:rPr>
        <w:t>z</w:t>
      </w:r>
      <w:r w:rsidRPr="00CE3E8D">
        <w:rPr>
          <w:rFonts w:ascii="Tahoma" w:eastAsia="Tahoma" w:hAnsi="Tahoma" w:cs="Tahoma"/>
        </w:rPr>
        <w:t>godnie</w:t>
      </w:r>
      <w:r w:rsidRPr="00CE3E8D">
        <w:rPr>
          <w:rFonts w:ascii="Tahoma" w:eastAsia="Tahoma" w:hAnsi="Tahoma" w:cs="Tahoma"/>
          <w:spacing w:val="-4"/>
        </w:rPr>
        <w:t xml:space="preserve"> </w:t>
      </w:r>
      <w:r w:rsidRPr="00CE3E8D">
        <w:rPr>
          <w:rFonts w:ascii="Tahoma" w:eastAsia="Tahoma" w:hAnsi="Tahoma" w:cs="Tahoma"/>
        </w:rPr>
        <w:t>z</w:t>
      </w:r>
      <w:r w:rsidRPr="00CE3E8D">
        <w:rPr>
          <w:rFonts w:ascii="Tahoma" w:eastAsia="Tahoma" w:hAnsi="Tahoma" w:cs="Tahoma"/>
          <w:spacing w:val="1"/>
        </w:rPr>
        <w:t xml:space="preserve"> </w:t>
      </w:r>
      <w:r w:rsidRPr="00CE3E8D">
        <w:rPr>
          <w:rFonts w:ascii="Tahoma" w:eastAsia="Tahoma" w:hAnsi="Tahoma" w:cs="Tahoma"/>
          <w:spacing w:val="2"/>
        </w:rPr>
        <w:t>p</w:t>
      </w:r>
      <w:r w:rsidRPr="00CE3E8D">
        <w:rPr>
          <w:rFonts w:ascii="Tahoma" w:eastAsia="Tahoma" w:hAnsi="Tahoma" w:cs="Tahoma"/>
        </w:rPr>
        <w:t>rz</w:t>
      </w:r>
      <w:r w:rsidRPr="00CE3E8D">
        <w:rPr>
          <w:rFonts w:ascii="Tahoma" w:eastAsia="Tahoma" w:hAnsi="Tahoma" w:cs="Tahoma"/>
          <w:spacing w:val="1"/>
        </w:rPr>
        <w:t>e</w:t>
      </w:r>
      <w:r w:rsidRPr="00CE3E8D">
        <w:rPr>
          <w:rFonts w:ascii="Tahoma" w:eastAsia="Tahoma" w:hAnsi="Tahoma" w:cs="Tahoma"/>
        </w:rPr>
        <w:t>pis</w:t>
      </w:r>
      <w:r w:rsidRPr="00CE3E8D">
        <w:rPr>
          <w:rFonts w:ascii="Tahoma" w:eastAsia="Tahoma" w:hAnsi="Tahoma" w:cs="Tahoma"/>
          <w:spacing w:val="1"/>
        </w:rPr>
        <w:t>a</w:t>
      </w:r>
      <w:r w:rsidRPr="00CE3E8D">
        <w:rPr>
          <w:rFonts w:ascii="Tahoma" w:eastAsia="Tahoma" w:hAnsi="Tahoma" w:cs="Tahoma"/>
        </w:rPr>
        <w:t>mi</w:t>
      </w:r>
      <w:r w:rsidRPr="00CE3E8D">
        <w:rPr>
          <w:rFonts w:ascii="Tahoma" w:eastAsia="Tahoma" w:hAnsi="Tahoma" w:cs="Tahoma"/>
          <w:spacing w:val="-7"/>
        </w:rPr>
        <w:t xml:space="preserve"> </w:t>
      </w:r>
      <w:r w:rsidRPr="00CE3E8D">
        <w:rPr>
          <w:rFonts w:ascii="Tahoma" w:eastAsia="Tahoma" w:hAnsi="Tahoma" w:cs="Tahoma"/>
          <w:spacing w:val="1"/>
        </w:rPr>
        <w:t>a</w:t>
      </w:r>
      <w:r w:rsidRPr="00CE3E8D">
        <w:rPr>
          <w:rFonts w:ascii="Tahoma" w:eastAsia="Tahoma" w:hAnsi="Tahoma" w:cs="Tahoma"/>
        </w:rPr>
        <w:t>r</w:t>
      </w:r>
      <w:r w:rsidRPr="00CE3E8D">
        <w:rPr>
          <w:rFonts w:ascii="Tahoma" w:eastAsia="Tahoma" w:hAnsi="Tahoma" w:cs="Tahoma"/>
          <w:spacing w:val="1"/>
        </w:rPr>
        <w:t>t</w:t>
      </w:r>
      <w:r w:rsidRPr="00CE3E8D">
        <w:rPr>
          <w:rFonts w:ascii="Tahoma" w:eastAsia="Tahoma" w:hAnsi="Tahoma" w:cs="Tahoma"/>
        </w:rPr>
        <w:t>.</w:t>
      </w:r>
      <w:r w:rsidRPr="00CE3E8D">
        <w:rPr>
          <w:rFonts w:ascii="Tahoma" w:eastAsia="Tahoma" w:hAnsi="Tahoma" w:cs="Tahoma"/>
          <w:spacing w:val="-1"/>
        </w:rPr>
        <w:t xml:space="preserve"> </w:t>
      </w:r>
      <w:r w:rsidRPr="00CE3E8D">
        <w:rPr>
          <w:rFonts w:ascii="Tahoma" w:eastAsia="Tahoma" w:hAnsi="Tahoma" w:cs="Tahoma"/>
          <w:spacing w:val="1"/>
        </w:rPr>
        <w:t>2</w:t>
      </w:r>
      <w:r w:rsidRPr="00CE3E8D">
        <w:rPr>
          <w:rFonts w:ascii="Tahoma" w:eastAsia="Tahoma" w:hAnsi="Tahoma" w:cs="Tahoma"/>
        </w:rPr>
        <w:t>3</w:t>
      </w:r>
      <w:r w:rsidRPr="00CE3E8D">
        <w:rPr>
          <w:rFonts w:ascii="Tahoma" w:eastAsia="Tahoma" w:hAnsi="Tahoma" w:cs="Tahoma"/>
          <w:spacing w:val="2"/>
        </w:rPr>
        <w:t xml:space="preserve"> </w:t>
      </w:r>
      <w:r w:rsidRPr="00CE3E8D">
        <w:rPr>
          <w:rFonts w:ascii="Tahoma" w:eastAsia="Tahoma" w:hAnsi="Tahoma" w:cs="Tahoma"/>
        </w:rPr>
        <w:t>i</w:t>
      </w:r>
      <w:r w:rsidRPr="00CE3E8D">
        <w:rPr>
          <w:rFonts w:ascii="Tahoma" w:eastAsia="Tahoma" w:hAnsi="Tahoma" w:cs="Tahoma"/>
          <w:spacing w:val="2"/>
        </w:rPr>
        <w:t xml:space="preserve"> </w:t>
      </w:r>
      <w:r w:rsidRPr="00CE3E8D">
        <w:rPr>
          <w:rFonts w:ascii="Tahoma" w:eastAsia="Tahoma" w:hAnsi="Tahoma" w:cs="Tahoma"/>
          <w:spacing w:val="1"/>
        </w:rPr>
        <w:t>2</w:t>
      </w:r>
      <w:r w:rsidRPr="00CE3E8D">
        <w:rPr>
          <w:rFonts w:ascii="Tahoma" w:eastAsia="Tahoma" w:hAnsi="Tahoma" w:cs="Tahoma"/>
        </w:rPr>
        <w:t>5</w:t>
      </w:r>
      <w:r w:rsidRPr="00CE3E8D">
        <w:rPr>
          <w:rFonts w:ascii="Tahoma" w:eastAsia="Tahoma" w:hAnsi="Tahoma" w:cs="Tahoma"/>
          <w:spacing w:val="-1"/>
        </w:rPr>
        <w:t xml:space="preserve"> </w:t>
      </w:r>
      <w:r w:rsidRPr="00CE3E8D">
        <w:rPr>
          <w:rFonts w:ascii="Tahoma" w:eastAsia="Tahoma" w:hAnsi="Tahoma" w:cs="Tahoma"/>
          <w:spacing w:val="1"/>
        </w:rPr>
        <w:t>u</w:t>
      </w:r>
      <w:r w:rsidRPr="00CE3E8D">
        <w:rPr>
          <w:rFonts w:ascii="Tahoma" w:eastAsia="Tahoma" w:hAnsi="Tahoma" w:cs="Tahoma"/>
        </w:rPr>
        <w:t>st</w:t>
      </w:r>
      <w:r w:rsidRPr="00CE3E8D">
        <w:rPr>
          <w:rFonts w:ascii="Tahoma" w:eastAsia="Tahoma" w:hAnsi="Tahoma" w:cs="Tahoma"/>
          <w:spacing w:val="1"/>
        </w:rPr>
        <w:t>aw</w:t>
      </w:r>
      <w:r w:rsidRPr="00CE3E8D">
        <w:rPr>
          <w:rFonts w:ascii="Tahoma" w:eastAsia="Tahoma" w:hAnsi="Tahoma" w:cs="Tahoma"/>
        </w:rPr>
        <w:t>y</w:t>
      </w:r>
      <w:r w:rsidRPr="00CE3E8D">
        <w:rPr>
          <w:rFonts w:ascii="Tahoma" w:eastAsia="Tahoma" w:hAnsi="Tahoma" w:cs="Tahoma"/>
          <w:spacing w:val="-5"/>
        </w:rPr>
        <w:t xml:space="preserve"> </w:t>
      </w:r>
      <w:r w:rsidRPr="00CE3E8D">
        <w:rPr>
          <w:rFonts w:ascii="Tahoma" w:eastAsia="Tahoma" w:hAnsi="Tahoma" w:cs="Tahoma"/>
        </w:rPr>
        <w:t>z dnia 11 lipca 2014 o zasadach</w:t>
      </w:r>
      <w:r w:rsidR="00CA7347" w:rsidRPr="00CE3E8D">
        <w:rPr>
          <w:rFonts w:ascii="Tahoma" w:eastAsia="Tahoma" w:hAnsi="Tahoma" w:cs="Tahoma"/>
        </w:rPr>
        <w:t xml:space="preserve"> </w:t>
      </w:r>
      <w:r w:rsidRPr="00CE3E8D">
        <w:rPr>
          <w:rFonts w:ascii="Tahoma" w:eastAsia="Tahoma" w:hAnsi="Tahoma" w:cs="Tahoma"/>
          <w:position w:val="-1"/>
        </w:rPr>
        <w:t>r</w:t>
      </w:r>
      <w:r w:rsidRPr="00CE3E8D">
        <w:rPr>
          <w:rFonts w:ascii="Tahoma" w:eastAsia="Tahoma" w:hAnsi="Tahoma" w:cs="Tahoma"/>
          <w:spacing w:val="1"/>
          <w:position w:val="-1"/>
        </w:rPr>
        <w:t>ea</w:t>
      </w:r>
      <w:r w:rsidRPr="00CE3E8D">
        <w:rPr>
          <w:rFonts w:ascii="Tahoma" w:eastAsia="Tahoma" w:hAnsi="Tahoma" w:cs="Tahoma"/>
          <w:position w:val="-1"/>
        </w:rPr>
        <w:t>liz</w:t>
      </w:r>
      <w:r w:rsidRPr="00CE3E8D">
        <w:rPr>
          <w:rFonts w:ascii="Tahoma" w:eastAsia="Tahoma" w:hAnsi="Tahoma" w:cs="Tahoma"/>
          <w:spacing w:val="1"/>
          <w:position w:val="-1"/>
        </w:rPr>
        <w:t>a</w:t>
      </w:r>
      <w:r w:rsidRPr="00CE3E8D">
        <w:rPr>
          <w:rFonts w:ascii="Tahoma" w:eastAsia="Tahoma" w:hAnsi="Tahoma" w:cs="Tahoma"/>
          <w:spacing w:val="-1"/>
          <w:position w:val="-1"/>
        </w:rPr>
        <w:t>cj</w:t>
      </w:r>
      <w:r w:rsidRPr="00CE3E8D">
        <w:rPr>
          <w:rFonts w:ascii="Tahoma" w:eastAsia="Tahoma" w:hAnsi="Tahoma" w:cs="Tahoma"/>
          <w:position w:val="-1"/>
        </w:rPr>
        <w:t>i</w:t>
      </w:r>
      <w:r w:rsidRPr="00CE3E8D">
        <w:rPr>
          <w:rFonts w:ascii="Tahoma" w:eastAsia="Tahoma" w:hAnsi="Tahoma" w:cs="Tahoma"/>
          <w:spacing w:val="-2"/>
          <w:position w:val="-1"/>
        </w:rPr>
        <w:t xml:space="preserve"> </w:t>
      </w:r>
      <w:r w:rsidRPr="00CE3E8D">
        <w:rPr>
          <w:rFonts w:ascii="Tahoma" w:eastAsia="Tahoma" w:hAnsi="Tahoma" w:cs="Tahoma"/>
          <w:position w:val="-1"/>
        </w:rPr>
        <w:t>prog</w:t>
      </w:r>
      <w:r w:rsidRPr="00CE3E8D">
        <w:rPr>
          <w:rFonts w:ascii="Tahoma" w:eastAsia="Tahoma" w:hAnsi="Tahoma" w:cs="Tahoma"/>
          <w:spacing w:val="-2"/>
          <w:position w:val="-1"/>
        </w:rPr>
        <w:t>r</w:t>
      </w:r>
      <w:r w:rsidRPr="00CE3E8D">
        <w:rPr>
          <w:rFonts w:ascii="Tahoma" w:eastAsia="Tahoma" w:hAnsi="Tahoma" w:cs="Tahoma"/>
          <w:spacing w:val="1"/>
          <w:position w:val="-1"/>
        </w:rPr>
        <w:t>a</w:t>
      </w:r>
      <w:r w:rsidRPr="00CE3E8D">
        <w:rPr>
          <w:rFonts w:ascii="Tahoma" w:eastAsia="Tahoma" w:hAnsi="Tahoma" w:cs="Tahoma"/>
          <w:position w:val="-1"/>
        </w:rPr>
        <w:t>mów</w:t>
      </w:r>
      <w:r w:rsidRPr="00CE3E8D">
        <w:rPr>
          <w:rFonts w:ascii="Tahoma" w:eastAsia="Tahoma" w:hAnsi="Tahoma" w:cs="Tahoma"/>
          <w:spacing w:val="-5"/>
          <w:position w:val="-1"/>
        </w:rPr>
        <w:t xml:space="preserve"> </w:t>
      </w:r>
      <w:r w:rsidRPr="00CE3E8D">
        <w:rPr>
          <w:rFonts w:ascii="Tahoma" w:eastAsia="Tahoma" w:hAnsi="Tahoma" w:cs="Tahoma"/>
          <w:position w:val="-1"/>
        </w:rPr>
        <w:t>w</w:t>
      </w:r>
      <w:r w:rsidRPr="00CE3E8D">
        <w:rPr>
          <w:rFonts w:ascii="Tahoma" w:eastAsia="Tahoma" w:hAnsi="Tahoma" w:cs="Tahoma"/>
          <w:spacing w:val="4"/>
          <w:position w:val="-1"/>
        </w:rPr>
        <w:t xml:space="preserve"> </w:t>
      </w:r>
      <w:r w:rsidRPr="00CE3E8D">
        <w:rPr>
          <w:rFonts w:ascii="Tahoma" w:eastAsia="Tahoma" w:hAnsi="Tahoma" w:cs="Tahoma"/>
          <w:position w:val="-1"/>
        </w:rPr>
        <w:t>z</w:t>
      </w:r>
      <w:r w:rsidRPr="00CE3E8D">
        <w:rPr>
          <w:rFonts w:ascii="Tahoma" w:eastAsia="Tahoma" w:hAnsi="Tahoma" w:cs="Tahoma"/>
          <w:spacing w:val="1"/>
          <w:position w:val="-1"/>
        </w:rPr>
        <w:t>a</w:t>
      </w:r>
      <w:r w:rsidRPr="00CE3E8D">
        <w:rPr>
          <w:rFonts w:ascii="Tahoma" w:eastAsia="Tahoma" w:hAnsi="Tahoma" w:cs="Tahoma"/>
          <w:spacing w:val="-1"/>
          <w:position w:val="-1"/>
        </w:rPr>
        <w:t>k</w:t>
      </w:r>
      <w:r w:rsidRPr="00CE3E8D">
        <w:rPr>
          <w:rFonts w:ascii="Tahoma" w:eastAsia="Tahoma" w:hAnsi="Tahoma" w:cs="Tahoma"/>
          <w:position w:val="-1"/>
        </w:rPr>
        <w:t>r</w:t>
      </w:r>
      <w:r w:rsidRPr="00CE3E8D">
        <w:rPr>
          <w:rFonts w:ascii="Tahoma" w:eastAsia="Tahoma" w:hAnsi="Tahoma" w:cs="Tahoma"/>
          <w:spacing w:val="1"/>
          <w:position w:val="-1"/>
        </w:rPr>
        <w:t>e</w:t>
      </w:r>
      <w:r w:rsidRPr="00CE3E8D">
        <w:rPr>
          <w:rFonts w:ascii="Tahoma" w:eastAsia="Tahoma" w:hAnsi="Tahoma" w:cs="Tahoma"/>
          <w:position w:val="-1"/>
        </w:rPr>
        <w:t>sie</w:t>
      </w:r>
      <w:r w:rsidRPr="00CE3E8D">
        <w:rPr>
          <w:rFonts w:ascii="Tahoma" w:eastAsia="Tahoma" w:hAnsi="Tahoma" w:cs="Tahoma"/>
          <w:spacing w:val="-2"/>
          <w:position w:val="-1"/>
        </w:rPr>
        <w:t xml:space="preserve"> </w:t>
      </w:r>
      <w:r w:rsidRPr="00CE3E8D">
        <w:rPr>
          <w:rFonts w:ascii="Tahoma" w:eastAsia="Tahoma" w:hAnsi="Tahoma" w:cs="Tahoma"/>
          <w:position w:val="-1"/>
        </w:rPr>
        <w:t>poli</w:t>
      </w:r>
      <w:r w:rsidRPr="00CE3E8D">
        <w:rPr>
          <w:rFonts w:ascii="Tahoma" w:eastAsia="Tahoma" w:hAnsi="Tahoma" w:cs="Tahoma"/>
          <w:spacing w:val="-2"/>
          <w:position w:val="-1"/>
        </w:rPr>
        <w:t>t</w:t>
      </w:r>
      <w:r w:rsidRPr="00CE3E8D">
        <w:rPr>
          <w:rFonts w:ascii="Tahoma" w:eastAsia="Tahoma" w:hAnsi="Tahoma" w:cs="Tahoma"/>
          <w:spacing w:val="-1"/>
          <w:position w:val="-1"/>
        </w:rPr>
        <w:t>y</w:t>
      </w:r>
      <w:r w:rsidRPr="00CE3E8D">
        <w:rPr>
          <w:rFonts w:ascii="Tahoma" w:eastAsia="Tahoma" w:hAnsi="Tahoma" w:cs="Tahoma"/>
          <w:spacing w:val="1"/>
          <w:position w:val="-1"/>
        </w:rPr>
        <w:t>k</w:t>
      </w:r>
      <w:r w:rsidRPr="00CE3E8D">
        <w:rPr>
          <w:rFonts w:ascii="Tahoma" w:eastAsia="Tahoma" w:hAnsi="Tahoma" w:cs="Tahoma"/>
          <w:position w:val="-1"/>
        </w:rPr>
        <w:t>i</w:t>
      </w:r>
      <w:r w:rsidRPr="00CE3E8D">
        <w:rPr>
          <w:rFonts w:ascii="Tahoma" w:eastAsia="Tahoma" w:hAnsi="Tahoma" w:cs="Tahoma"/>
          <w:spacing w:val="-1"/>
          <w:position w:val="-1"/>
        </w:rPr>
        <w:t xml:space="preserve"> </w:t>
      </w:r>
      <w:r w:rsidRPr="00CE3E8D">
        <w:rPr>
          <w:rFonts w:ascii="Tahoma" w:eastAsia="Tahoma" w:hAnsi="Tahoma" w:cs="Tahoma"/>
          <w:position w:val="-1"/>
        </w:rPr>
        <w:t>sp</w:t>
      </w:r>
      <w:r w:rsidRPr="00CE3E8D">
        <w:rPr>
          <w:rFonts w:ascii="Tahoma" w:eastAsia="Tahoma" w:hAnsi="Tahoma" w:cs="Tahoma"/>
          <w:spacing w:val="2"/>
          <w:position w:val="-1"/>
        </w:rPr>
        <w:t>ó</w:t>
      </w:r>
      <w:r w:rsidRPr="00CE3E8D">
        <w:rPr>
          <w:rFonts w:ascii="Tahoma" w:eastAsia="Tahoma" w:hAnsi="Tahoma" w:cs="Tahoma"/>
          <w:spacing w:val="-1"/>
          <w:position w:val="-1"/>
        </w:rPr>
        <w:t>jn</w:t>
      </w:r>
      <w:r w:rsidRPr="00CE3E8D">
        <w:rPr>
          <w:rFonts w:ascii="Tahoma" w:eastAsia="Tahoma" w:hAnsi="Tahoma" w:cs="Tahoma"/>
          <w:spacing w:val="2"/>
          <w:position w:val="-1"/>
        </w:rPr>
        <w:t>o</w:t>
      </w:r>
      <w:r w:rsidRPr="00CE3E8D">
        <w:rPr>
          <w:rFonts w:ascii="Tahoma" w:eastAsia="Tahoma" w:hAnsi="Tahoma" w:cs="Tahoma"/>
          <w:position w:val="-1"/>
        </w:rPr>
        <w:t>ś</w:t>
      </w:r>
      <w:r w:rsidRPr="00CE3E8D">
        <w:rPr>
          <w:rFonts w:ascii="Tahoma" w:eastAsia="Tahoma" w:hAnsi="Tahoma" w:cs="Tahoma"/>
          <w:spacing w:val="-1"/>
          <w:position w:val="-1"/>
        </w:rPr>
        <w:t>c</w:t>
      </w:r>
      <w:r w:rsidRPr="00CE3E8D">
        <w:rPr>
          <w:rFonts w:ascii="Tahoma" w:eastAsia="Tahoma" w:hAnsi="Tahoma" w:cs="Tahoma"/>
          <w:position w:val="-1"/>
        </w:rPr>
        <w:t>i</w:t>
      </w:r>
      <w:r w:rsidRPr="00CE3E8D">
        <w:rPr>
          <w:rFonts w:ascii="Tahoma" w:eastAsia="Tahoma" w:hAnsi="Tahoma" w:cs="Tahoma"/>
          <w:spacing w:val="-1"/>
          <w:position w:val="-1"/>
        </w:rPr>
        <w:t xml:space="preserve"> f</w:t>
      </w:r>
      <w:r w:rsidRPr="00CE3E8D">
        <w:rPr>
          <w:rFonts w:ascii="Tahoma" w:eastAsia="Tahoma" w:hAnsi="Tahoma" w:cs="Tahoma"/>
          <w:position w:val="-1"/>
        </w:rPr>
        <w:t>i</w:t>
      </w:r>
      <w:r w:rsidRPr="00CE3E8D">
        <w:rPr>
          <w:rFonts w:ascii="Tahoma" w:eastAsia="Tahoma" w:hAnsi="Tahoma" w:cs="Tahoma"/>
          <w:spacing w:val="-1"/>
          <w:position w:val="-1"/>
        </w:rPr>
        <w:t>n</w:t>
      </w:r>
      <w:r w:rsidRPr="00CE3E8D">
        <w:rPr>
          <w:rFonts w:ascii="Tahoma" w:eastAsia="Tahoma" w:hAnsi="Tahoma" w:cs="Tahoma"/>
          <w:spacing w:val="3"/>
          <w:position w:val="-1"/>
        </w:rPr>
        <w:t>a</w:t>
      </w:r>
      <w:r w:rsidRPr="00CE3E8D">
        <w:rPr>
          <w:rFonts w:ascii="Tahoma" w:eastAsia="Tahoma" w:hAnsi="Tahoma" w:cs="Tahoma"/>
          <w:spacing w:val="-1"/>
          <w:position w:val="-1"/>
        </w:rPr>
        <w:t>n</w:t>
      </w:r>
      <w:r w:rsidRPr="00CE3E8D">
        <w:rPr>
          <w:rFonts w:ascii="Tahoma" w:eastAsia="Tahoma" w:hAnsi="Tahoma" w:cs="Tahoma"/>
          <w:position w:val="-1"/>
        </w:rPr>
        <w:t>so</w:t>
      </w:r>
      <w:r w:rsidRPr="00CE3E8D">
        <w:rPr>
          <w:rFonts w:ascii="Tahoma" w:eastAsia="Tahoma" w:hAnsi="Tahoma" w:cs="Tahoma"/>
          <w:spacing w:val="-2"/>
          <w:position w:val="-1"/>
        </w:rPr>
        <w:t>w</w:t>
      </w:r>
      <w:r w:rsidRPr="00CE3E8D">
        <w:rPr>
          <w:rFonts w:ascii="Tahoma" w:eastAsia="Tahoma" w:hAnsi="Tahoma" w:cs="Tahoma"/>
          <w:spacing w:val="3"/>
          <w:position w:val="-1"/>
        </w:rPr>
        <w:t>a</w:t>
      </w:r>
      <w:r w:rsidRPr="00CE3E8D">
        <w:rPr>
          <w:rFonts w:ascii="Tahoma" w:eastAsia="Tahoma" w:hAnsi="Tahoma" w:cs="Tahoma"/>
          <w:spacing w:val="-3"/>
          <w:position w:val="-1"/>
        </w:rPr>
        <w:t>n</w:t>
      </w:r>
      <w:r w:rsidRPr="00CE3E8D">
        <w:rPr>
          <w:rFonts w:ascii="Tahoma" w:eastAsia="Tahoma" w:hAnsi="Tahoma" w:cs="Tahoma"/>
          <w:spacing w:val="-1"/>
          <w:position w:val="-1"/>
        </w:rPr>
        <w:t>yc</w:t>
      </w:r>
      <w:r w:rsidRPr="00CE3E8D">
        <w:rPr>
          <w:rFonts w:ascii="Tahoma" w:eastAsia="Tahoma" w:hAnsi="Tahoma" w:cs="Tahoma"/>
          <w:position w:val="-1"/>
        </w:rPr>
        <w:t>h</w:t>
      </w:r>
      <w:r w:rsidRPr="00CE3E8D">
        <w:rPr>
          <w:rFonts w:ascii="Tahoma" w:eastAsia="Tahoma" w:hAnsi="Tahoma" w:cs="Tahoma"/>
          <w:spacing w:val="-9"/>
          <w:position w:val="-1"/>
        </w:rPr>
        <w:t xml:space="preserve"> </w:t>
      </w:r>
      <w:r w:rsidRPr="00CE3E8D">
        <w:rPr>
          <w:rFonts w:ascii="Tahoma" w:eastAsia="Tahoma" w:hAnsi="Tahoma" w:cs="Tahoma"/>
          <w:position w:val="-1"/>
        </w:rPr>
        <w:t>w</w:t>
      </w:r>
      <w:r w:rsidRPr="00CE3E8D">
        <w:rPr>
          <w:rFonts w:ascii="Tahoma" w:eastAsia="Tahoma" w:hAnsi="Tahoma" w:cs="Tahoma"/>
          <w:spacing w:val="13"/>
          <w:position w:val="-1"/>
        </w:rPr>
        <w:t xml:space="preserve"> </w:t>
      </w:r>
      <w:r w:rsidRPr="00CE3E8D">
        <w:rPr>
          <w:rFonts w:ascii="Tahoma" w:eastAsia="Tahoma" w:hAnsi="Tahoma" w:cs="Tahoma"/>
          <w:position w:val="-1"/>
        </w:rPr>
        <w:t>p</w:t>
      </w:r>
      <w:r w:rsidRPr="00CE3E8D">
        <w:rPr>
          <w:rFonts w:ascii="Tahoma" w:eastAsia="Tahoma" w:hAnsi="Tahoma" w:cs="Tahoma"/>
          <w:spacing w:val="1"/>
          <w:position w:val="-1"/>
        </w:rPr>
        <w:t>e</w:t>
      </w:r>
      <w:r w:rsidRPr="00CE3E8D">
        <w:rPr>
          <w:rFonts w:ascii="Tahoma" w:eastAsia="Tahoma" w:hAnsi="Tahoma" w:cs="Tahoma"/>
          <w:position w:val="-1"/>
        </w:rPr>
        <w:t>rsp</w:t>
      </w:r>
      <w:r w:rsidRPr="00CE3E8D">
        <w:rPr>
          <w:rFonts w:ascii="Tahoma" w:eastAsia="Tahoma" w:hAnsi="Tahoma" w:cs="Tahoma"/>
          <w:spacing w:val="1"/>
          <w:position w:val="-1"/>
        </w:rPr>
        <w:t>e</w:t>
      </w:r>
      <w:r w:rsidRPr="00CE3E8D">
        <w:rPr>
          <w:rFonts w:ascii="Tahoma" w:eastAsia="Tahoma" w:hAnsi="Tahoma" w:cs="Tahoma"/>
          <w:spacing w:val="-1"/>
          <w:position w:val="-1"/>
        </w:rPr>
        <w:t>k</w:t>
      </w:r>
      <w:r w:rsidRPr="00CE3E8D">
        <w:rPr>
          <w:rFonts w:ascii="Tahoma" w:eastAsia="Tahoma" w:hAnsi="Tahoma" w:cs="Tahoma"/>
          <w:position w:val="-1"/>
        </w:rPr>
        <w:t>t</w:t>
      </w:r>
      <w:r w:rsidRPr="00CE3E8D">
        <w:rPr>
          <w:rFonts w:ascii="Tahoma" w:eastAsia="Tahoma" w:hAnsi="Tahoma" w:cs="Tahoma"/>
          <w:spacing w:val="-1"/>
          <w:position w:val="-1"/>
        </w:rPr>
        <w:t>y</w:t>
      </w:r>
      <w:r w:rsidRPr="00CE3E8D">
        <w:rPr>
          <w:rFonts w:ascii="Tahoma" w:eastAsia="Tahoma" w:hAnsi="Tahoma" w:cs="Tahoma"/>
          <w:spacing w:val="1"/>
          <w:position w:val="-1"/>
        </w:rPr>
        <w:t>w</w:t>
      </w:r>
      <w:r w:rsidRPr="00CE3E8D">
        <w:rPr>
          <w:rFonts w:ascii="Tahoma" w:eastAsia="Tahoma" w:hAnsi="Tahoma" w:cs="Tahoma"/>
          <w:position w:val="-1"/>
        </w:rPr>
        <w:t>ie</w:t>
      </w:r>
      <w:r w:rsidRPr="00CE3E8D">
        <w:rPr>
          <w:rFonts w:ascii="Tahoma" w:eastAsia="Tahoma" w:hAnsi="Tahoma" w:cs="Tahoma"/>
          <w:spacing w:val="-7"/>
          <w:position w:val="-1"/>
        </w:rPr>
        <w:t xml:space="preserve"> </w:t>
      </w:r>
      <w:r w:rsidRPr="00CE3E8D">
        <w:rPr>
          <w:rFonts w:ascii="Tahoma" w:eastAsia="Tahoma" w:hAnsi="Tahoma" w:cs="Tahoma"/>
          <w:spacing w:val="-1"/>
          <w:position w:val="-1"/>
        </w:rPr>
        <w:t>f</w:t>
      </w:r>
      <w:r w:rsidRPr="00CE3E8D">
        <w:rPr>
          <w:rFonts w:ascii="Tahoma" w:eastAsia="Tahoma" w:hAnsi="Tahoma" w:cs="Tahoma"/>
          <w:position w:val="-1"/>
        </w:rPr>
        <w:t>i</w:t>
      </w:r>
      <w:r w:rsidRPr="00CE3E8D">
        <w:rPr>
          <w:rFonts w:ascii="Tahoma" w:eastAsia="Tahoma" w:hAnsi="Tahoma" w:cs="Tahoma"/>
          <w:spacing w:val="-1"/>
          <w:position w:val="-1"/>
        </w:rPr>
        <w:t>n</w:t>
      </w:r>
      <w:r w:rsidRPr="00CE3E8D">
        <w:rPr>
          <w:rFonts w:ascii="Tahoma" w:eastAsia="Tahoma" w:hAnsi="Tahoma" w:cs="Tahoma"/>
          <w:spacing w:val="1"/>
          <w:position w:val="-1"/>
        </w:rPr>
        <w:t>an</w:t>
      </w:r>
      <w:r w:rsidRPr="00CE3E8D">
        <w:rPr>
          <w:rFonts w:ascii="Tahoma" w:eastAsia="Tahoma" w:hAnsi="Tahoma" w:cs="Tahoma"/>
          <w:position w:val="-1"/>
        </w:rPr>
        <w:t>so</w:t>
      </w:r>
      <w:r w:rsidRPr="00CE3E8D">
        <w:rPr>
          <w:rFonts w:ascii="Tahoma" w:eastAsia="Tahoma" w:hAnsi="Tahoma" w:cs="Tahoma"/>
          <w:spacing w:val="1"/>
          <w:position w:val="-1"/>
        </w:rPr>
        <w:t>we</w:t>
      </w:r>
      <w:r w:rsidRPr="00CE3E8D">
        <w:rPr>
          <w:rFonts w:ascii="Tahoma" w:eastAsia="Tahoma" w:hAnsi="Tahoma" w:cs="Tahoma"/>
          <w:position w:val="-1"/>
        </w:rPr>
        <w:t>j</w:t>
      </w:r>
      <w:r w:rsidRPr="00CE3E8D">
        <w:rPr>
          <w:rFonts w:ascii="Tahoma" w:eastAsia="Tahoma" w:hAnsi="Tahoma" w:cs="Tahoma"/>
          <w:spacing w:val="-3"/>
          <w:position w:val="-1"/>
        </w:rPr>
        <w:t xml:space="preserve"> </w:t>
      </w:r>
      <w:r w:rsidRPr="00B60F60">
        <w:rPr>
          <w:rFonts w:ascii="Tahoma" w:eastAsia="Tahoma" w:hAnsi="Tahoma" w:cs="Tahoma"/>
        </w:rPr>
        <w:t>2014-2020</w:t>
      </w:r>
      <w:r w:rsidRPr="00CE3E8D">
        <w:rPr>
          <w:rFonts w:ascii="Tahoma" w:eastAsia="Tahoma" w:hAnsi="Tahoma" w:cs="Tahoma"/>
        </w:rPr>
        <w:t>. W z</w:t>
      </w:r>
      <w:r w:rsidRPr="00CE3E8D">
        <w:rPr>
          <w:rFonts w:ascii="Tahoma" w:eastAsia="Tahoma" w:hAnsi="Tahoma" w:cs="Tahoma"/>
          <w:spacing w:val="1"/>
        </w:rPr>
        <w:t>a</w:t>
      </w:r>
      <w:r w:rsidRPr="00CE3E8D">
        <w:rPr>
          <w:rFonts w:ascii="Tahoma" w:eastAsia="Tahoma" w:hAnsi="Tahoma" w:cs="Tahoma"/>
          <w:spacing w:val="-1"/>
        </w:rPr>
        <w:t>k</w:t>
      </w:r>
      <w:r w:rsidRPr="00CE3E8D">
        <w:rPr>
          <w:rFonts w:ascii="Tahoma" w:eastAsia="Tahoma" w:hAnsi="Tahoma" w:cs="Tahoma"/>
        </w:rPr>
        <w:t>r</w:t>
      </w:r>
      <w:r w:rsidRPr="00CE3E8D">
        <w:rPr>
          <w:rFonts w:ascii="Tahoma" w:eastAsia="Tahoma" w:hAnsi="Tahoma" w:cs="Tahoma"/>
          <w:spacing w:val="1"/>
        </w:rPr>
        <w:t>e</w:t>
      </w:r>
      <w:r w:rsidRPr="00CE3E8D">
        <w:rPr>
          <w:rFonts w:ascii="Tahoma" w:eastAsia="Tahoma" w:hAnsi="Tahoma" w:cs="Tahoma"/>
        </w:rPr>
        <w:t>sie</w:t>
      </w:r>
      <w:r w:rsidRPr="00CE3E8D">
        <w:rPr>
          <w:rFonts w:ascii="Tahoma" w:eastAsia="Tahoma" w:hAnsi="Tahoma" w:cs="Tahoma"/>
          <w:spacing w:val="13"/>
        </w:rPr>
        <w:t xml:space="preserve"> </w:t>
      </w:r>
      <w:r w:rsidRPr="00CE3E8D">
        <w:rPr>
          <w:rFonts w:ascii="Tahoma" w:eastAsia="Tahoma" w:hAnsi="Tahoma" w:cs="Tahoma"/>
          <w:spacing w:val="-1"/>
        </w:rPr>
        <w:t>n</w:t>
      </w:r>
      <w:r w:rsidRPr="00CE3E8D">
        <w:rPr>
          <w:rFonts w:ascii="Tahoma" w:eastAsia="Tahoma" w:hAnsi="Tahoma" w:cs="Tahoma"/>
        </w:rPr>
        <w:t>i</w:t>
      </w:r>
      <w:r w:rsidRPr="00CE3E8D">
        <w:rPr>
          <w:rFonts w:ascii="Tahoma" w:eastAsia="Tahoma" w:hAnsi="Tahoma" w:cs="Tahoma"/>
          <w:spacing w:val="1"/>
        </w:rPr>
        <w:t>e</w:t>
      </w:r>
      <w:r w:rsidRPr="00CE3E8D">
        <w:rPr>
          <w:rFonts w:ascii="Tahoma" w:eastAsia="Tahoma" w:hAnsi="Tahoma" w:cs="Tahoma"/>
          <w:spacing w:val="-1"/>
        </w:rPr>
        <w:t>u</w:t>
      </w:r>
      <w:r w:rsidRPr="00CE3E8D">
        <w:rPr>
          <w:rFonts w:ascii="Tahoma" w:eastAsia="Tahoma" w:hAnsi="Tahoma" w:cs="Tahoma"/>
        </w:rPr>
        <w:t>r</w:t>
      </w:r>
      <w:r w:rsidRPr="00CE3E8D">
        <w:rPr>
          <w:rFonts w:ascii="Tahoma" w:eastAsia="Tahoma" w:hAnsi="Tahoma" w:cs="Tahoma"/>
          <w:spacing w:val="1"/>
        </w:rPr>
        <w:t>e</w:t>
      </w:r>
      <w:r w:rsidRPr="00CE3E8D">
        <w:rPr>
          <w:rFonts w:ascii="Tahoma" w:eastAsia="Tahoma" w:hAnsi="Tahoma" w:cs="Tahoma"/>
        </w:rPr>
        <w:t>gul</w:t>
      </w:r>
      <w:r w:rsidRPr="00CE3E8D">
        <w:rPr>
          <w:rFonts w:ascii="Tahoma" w:eastAsia="Tahoma" w:hAnsi="Tahoma" w:cs="Tahoma"/>
          <w:spacing w:val="2"/>
        </w:rPr>
        <w:t>o</w:t>
      </w:r>
      <w:r w:rsidRPr="00CE3E8D">
        <w:rPr>
          <w:rFonts w:ascii="Tahoma" w:eastAsia="Tahoma" w:hAnsi="Tahoma" w:cs="Tahoma"/>
          <w:spacing w:val="-1"/>
        </w:rPr>
        <w:t>w</w:t>
      </w:r>
      <w:r w:rsidRPr="00CE3E8D">
        <w:rPr>
          <w:rFonts w:ascii="Tahoma" w:eastAsia="Tahoma" w:hAnsi="Tahoma" w:cs="Tahoma"/>
          <w:spacing w:val="1"/>
        </w:rPr>
        <w:t>a</w:t>
      </w:r>
      <w:r w:rsidRPr="00CE3E8D">
        <w:rPr>
          <w:rFonts w:ascii="Tahoma" w:eastAsia="Tahoma" w:hAnsi="Tahoma" w:cs="Tahoma"/>
          <w:spacing w:val="-1"/>
        </w:rPr>
        <w:t>ny</w:t>
      </w:r>
      <w:r w:rsidRPr="00CE3E8D">
        <w:rPr>
          <w:rFonts w:ascii="Tahoma" w:eastAsia="Tahoma" w:hAnsi="Tahoma" w:cs="Tahoma"/>
        </w:rPr>
        <w:t xml:space="preserve">m </w:t>
      </w:r>
      <w:r w:rsidRPr="00CE3E8D">
        <w:rPr>
          <w:rFonts w:ascii="Tahoma" w:eastAsia="Tahoma" w:hAnsi="Tahoma" w:cs="Tahoma"/>
          <w:spacing w:val="-1"/>
        </w:rPr>
        <w:t>u</w:t>
      </w:r>
      <w:r w:rsidRPr="00CE3E8D">
        <w:rPr>
          <w:rFonts w:ascii="Tahoma" w:eastAsia="Tahoma" w:hAnsi="Tahoma" w:cs="Tahoma"/>
        </w:rPr>
        <w:t>st</w:t>
      </w:r>
      <w:r w:rsidRPr="00CE3E8D">
        <w:rPr>
          <w:rFonts w:ascii="Tahoma" w:eastAsia="Tahoma" w:hAnsi="Tahoma" w:cs="Tahoma"/>
          <w:spacing w:val="1"/>
        </w:rPr>
        <w:t>aw</w:t>
      </w:r>
      <w:r w:rsidRPr="00CE3E8D">
        <w:rPr>
          <w:rFonts w:ascii="Tahoma" w:eastAsia="Tahoma" w:hAnsi="Tahoma" w:cs="Tahoma"/>
        </w:rPr>
        <w:t>ą</w:t>
      </w:r>
      <w:r w:rsidRPr="00CE3E8D">
        <w:rPr>
          <w:rFonts w:ascii="Tahoma" w:eastAsia="Tahoma" w:hAnsi="Tahoma" w:cs="Tahoma"/>
          <w:spacing w:val="14"/>
        </w:rPr>
        <w:t xml:space="preserve"> </w:t>
      </w:r>
      <w:r w:rsidRPr="00CE3E8D">
        <w:rPr>
          <w:rFonts w:ascii="Tahoma" w:eastAsia="Tahoma" w:hAnsi="Tahoma" w:cs="Tahoma"/>
        </w:rPr>
        <w:t>z</w:t>
      </w:r>
      <w:r w:rsidRPr="00CE3E8D">
        <w:rPr>
          <w:rFonts w:ascii="Tahoma" w:eastAsia="Tahoma" w:hAnsi="Tahoma" w:cs="Tahoma"/>
          <w:spacing w:val="1"/>
        </w:rPr>
        <w:t>a</w:t>
      </w:r>
      <w:r w:rsidRPr="00CE3E8D">
        <w:rPr>
          <w:rFonts w:ascii="Tahoma" w:eastAsia="Tahoma" w:hAnsi="Tahoma" w:cs="Tahoma"/>
        </w:rPr>
        <w:t>stoso</w:t>
      </w:r>
      <w:r w:rsidRPr="00CE3E8D">
        <w:rPr>
          <w:rFonts w:ascii="Tahoma" w:eastAsia="Tahoma" w:hAnsi="Tahoma" w:cs="Tahoma"/>
          <w:spacing w:val="-2"/>
        </w:rPr>
        <w:t>w</w:t>
      </w:r>
      <w:r w:rsidRPr="00CE3E8D">
        <w:rPr>
          <w:rFonts w:ascii="Tahoma" w:eastAsia="Tahoma" w:hAnsi="Tahoma" w:cs="Tahoma"/>
          <w:spacing w:val="1"/>
        </w:rPr>
        <w:t>a</w:t>
      </w:r>
      <w:r w:rsidRPr="00CE3E8D">
        <w:rPr>
          <w:rFonts w:ascii="Tahoma" w:eastAsia="Tahoma" w:hAnsi="Tahoma" w:cs="Tahoma"/>
          <w:spacing w:val="-1"/>
        </w:rPr>
        <w:t>n</w:t>
      </w:r>
      <w:r w:rsidRPr="00CE3E8D">
        <w:rPr>
          <w:rFonts w:ascii="Tahoma" w:eastAsia="Tahoma" w:hAnsi="Tahoma" w:cs="Tahoma"/>
        </w:rPr>
        <w:t>ie</w:t>
      </w:r>
      <w:r w:rsidRPr="00CE3E8D">
        <w:rPr>
          <w:rFonts w:ascii="Tahoma" w:eastAsia="Tahoma" w:hAnsi="Tahoma" w:cs="Tahoma"/>
          <w:spacing w:val="8"/>
        </w:rPr>
        <w:t xml:space="preserve"> </w:t>
      </w:r>
      <w:r w:rsidRPr="00CE3E8D">
        <w:rPr>
          <w:rFonts w:ascii="Tahoma" w:eastAsia="Tahoma" w:hAnsi="Tahoma" w:cs="Tahoma"/>
        </w:rPr>
        <w:t>m</w:t>
      </w:r>
      <w:r w:rsidRPr="00CE3E8D">
        <w:rPr>
          <w:rFonts w:ascii="Tahoma" w:eastAsia="Tahoma" w:hAnsi="Tahoma" w:cs="Tahoma"/>
          <w:spacing w:val="1"/>
        </w:rPr>
        <w:t>a</w:t>
      </w:r>
      <w:r w:rsidRPr="00CE3E8D">
        <w:rPr>
          <w:rFonts w:ascii="Tahoma" w:eastAsia="Tahoma" w:hAnsi="Tahoma" w:cs="Tahoma"/>
          <w:spacing w:val="-1"/>
        </w:rPr>
        <w:t>j</w:t>
      </w:r>
      <w:r w:rsidRPr="00CE3E8D">
        <w:rPr>
          <w:rFonts w:ascii="Tahoma" w:eastAsia="Tahoma" w:hAnsi="Tahoma" w:cs="Tahoma"/>
        </w:rPr>
        <w:t xml:space="preserve">ą </w:t>
      </w:r>
      <w:r w:rsidRPr="001246FA">
        <w:rPr>
          <w:rFonts w:ascii="Tahoma" w:eastAsia="Tahoma" w:hAnsi="Tahoma" w:cs="Tahoma"/>
          <w:i/>
        </w:rPr>
        <w:t>W</w:t>
      </w:r>
      <w:r w:rsidRPr="001246FA">
        <w:rPr>
          <w:rFonts w:ascii="Tahoma" w:eastAsia="Tahoma" w:hAnsi="Tahoma" w:cs="Tahoma"/>
          <w:i/>
          <w:spacing w:val="-1"/>
        </w:rPr>
        <w:t>y</w:t>
      </w:r>
      <w:r w:rsidRPr="001246FA">
        <w:rPr>
          <w:rFonts w:ascii="Tahoma" w:eastAsia="Tahoma" w:hAnsi="Tahoma" w:cs="Tahoma"/>
          <w:i/>
          <w:spacing w:val="-2"/>
        </w:rPr>
        <w:t>t</w:t>
      </w:r>
      <w:r w:rsidRPr="001246FA">
        <w:rPr>
          <w:rFonts w:ascii="Tahoma" w:eastAsia="Tahoma" w:hAnsi="Tahoma" w:cs="Tahoma"/>
          <w:i/>
          <w:spacing w:val="-1"/>
        </w:rPr>
        <w:t>yc</w:t>
      </w:r>
      <w:r w:rsidRPr="001246FA">
        <w:rPr>
          <w:rFonts w:ascii="Tahoma" w:eastAsia="Tahoma" w:hAnsi="Tahoma" w:cs="Tahoma"/>
          <w:i/>
        </w:rPr>
        <w:t>zne</w:t>
      </w:r>
      <w:r w:rsidRPr="00CE3E8D">
        <w:rPr>
          <w:rFonts w:ascii="Tahoma" w:eastAsia="Tahoma" w:hAnsi="Tahoma" w:cs="Tahoma"/>
        </w:rPr>
        <w:t xml:space="preserve">, o </w:t>
      </w:r>
      <w:r w:rsidRPr="00CE3E8D">
        <w:rPr>
          <w:rFonts w:ascii="Tahoma" w:eastAsia="Tahoma" w:hAnsi="Tahoma" w:cs="Tahoma"/>
          <w:spacing w:val="-1"/>
        </w:rPr>
        <w:t>k</w:t>
      </w:r>
      <w:r w:rsidRPr="00CE3E8D">
        <w:rPr>
          <w:rFonts w:ascii="Tahoma" w:eastAsia="Tahoma" w:hAnsi="Tahoma" w:cs="Tahoma"/>
        </w:rPr>
        <w:t>tór</w:t>
      </w:r>
      <w:r w:rsidRPr="00CE3E8D">
        <w:rPr>
          <w:rFonts w:ascii="Tahoma" w:eastAsia="Tahoma" w:hAnsi="Tahoma" w:cs="Tahoma"/>
          <w:spacing w:val="-3"/>
        </w:rPr>
        <w:t>y</w:t>
      </w:r>
      <w:r w:rsidRPr="00CE3E8D">
        <w:rPr>
          <w:rFonts w:ascii="Tahoma" w:eastAsia="Tahoma" w:hAnsi="Tahoma" w:cs="Tahoma"/>
          <w:spacing w:val="2"/>
        </w:rPr>
        <w:t>c</w:t>
      </w:r>
      <w:r w:rsidRPr="00CE3E8D">
        <w:rPr>
          <w:rFonts w:ascii="Tahoma" w:eastAsia="Tahoma" w:hAnsi="Tahoma" w:cs="Tahoma"/>
        </w:rPr>
        <w:t>h mo</w:t>
      </w:r>
      <w:r w:rsidRPr="00CE3E8D">
        <w:rPr>
          <w:rFonts w:ascii="Tahoma" w:eastAsia="Tahoma" w:hAnsi="Tahoma" w:cs="Tahoma"/>
          <w:spacing w:val="-2"/>
        </w:rPr>
        <w:t>w</w:t>
      </w:r>
      <w:r w:rsidRPr="00CE3E8D">
        <w:rPr>
          <w:rFonts w:ascii="Tahoma" w:eastAsia="Tahoma" w:hAnsi="Tahoma" w:cs="Tahoma"/>
        </w:rPr>
        <w:t>a</w:t>
      </w:r>
      <w:r w:rsidR="00CE3E8D" w:rsidRPr="00CE3E8D">
        <w:rPr>
          <w:rFonts w:ascii="Tahoma" w:eastAsia="Tahoma" w:hAnsi="Tahoma" w:cs="Tahoma"/>
        </w:rPr>
        <w:t xml:space="preserve"> </w:t>
      </w:r>
      <w:r w:rsidRPr="00CE3E8D">
        <w:rPr>
          <w:rFonts w:ascii="Tahoma" w:eastAsia="Tahoma" w:hAnsi="Tahoma" w:cs="Tahoma"/>
        </w:rPr>
        <w:t>w §</w:t>
      </w:r>
      <w:r w:rsidRPr="00CE3E8D">
        <w:rPr>
          <w:rFonts w:ascii="Tahoma" w:eastAsia="Tahoma" w:hAnsi="Tahoma" w:cs="Tahoma"/>
          <w:spacing w:val="-2"/>
        </w:rPr>
        <w:t xml:space="preserve"> </w:t>
      </w:r>
      <w:r w:rsidRPr="00CE3E8D">
        <w:rPr>
          <w:rFonts w:ascii="Tahoma" w:eastAsia="Tahoma" w:hAnsi="Tahoma" w:cs="Tahoma"/>
        </w:rPr>
        <w:t>1</w:t>
      </w:r>
      <w:r w:rsidRPr="00CE3E8D">
        <w:rPr>
          <w:rFonts w:ascii="Tahoma" w:eastAsia="Tahoma" w:hAnsi="Tahoma" w:cs="Tahoma"/>
          <w:spacing w:val="-2"/>
        </w:rPr>
        <w:t xml:space="preserve"> </w:t>
      </w:r>
      <w:r w:rsidR="004927A6" w:rsidRPr="00CE3E8D">
        <w:rPr>
          <w:rFonts w:ascii="Tahoma" w:eastAsia="Tahoma" w:hAnsi="Tahoma" w:cs="Tahoma"/>
          <w:spacing w:val="3"/>
        </w:rPr>
        <w:t>ust.</w:t>
      </w:r>
      <w:r w:rsidRPr="00CE3E8D">
        <w:rPr>
          <w:rFonts w:ascii="Tahoma" w:eastAsia="Tahoma" w:hAnsi="Tahoma" w:cs="Tahoma"/>
          <w:spacing w:val="-2"/>
        </w:rPr>
        <w:t xml:space="preserve"> </w:t>
      </w:r>
      <w:r w:rsidRPr="00CE3E8D">
        <w:rPr>
          <w:rFonts w:ascii="Tahoma" w:eastAsia="Tahoma" w:hAnsi="Tahoma" w:cs="Tahoma"/>
          <w:spacing w:val="-1"/>
        </w:rPr>
        <w:t>2</w:t>
      </w:r>
      <w:r w:rsidR="00165697" w:rsidRPr="00CE3E8D">
        <w:rPr>
          <w:rFonts w:ascii="Tahoma" w:eastAsia="Tahoma" w:hAnsi="Tahoma" w:cs="Tahoma"/>
          <w:spacing w:val="-1"/>
        </w:rPr>
        <w:t>4</w:t>
      </w:r>
      <w:r w:rsidR="00325345" w:rsidRPr="00CE3E8D">
        <w:rPr>
          <w:rFonts w:ascii="Tahoma" w:eastAsia="Tahoma" w:hAnsi="Tahoma" w:cs="Tahoma"/>
        </w:rPr>
        <w:t>.</w:t>
      </w:r>
    </w:p>
    <w:p w14:paraId="346CBE92" w14:textId="5952D031" w:rsidR="00942F4E" w:rsidRPr="001A21E8" w:rsidRDefault="00280ADA" w:rsidP="005100BA">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spacing w:val="-4"/>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trole</w:t>
      </w:r>
      <w:r w:rsidRPr="001A21E8">
        <w:rPr>
          <w:rFonts w:ascii="Tahoma" w:eastAsia="Tahoma" w:hAnsi="Tahoma" w:cs="Tahoma"/>
          <w:spacing w:val="41"/>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5"/>
        </w:rPr>
        <w:t xml:space="preserve"> </w:t>
      </w:r>
      <w:r w:rsidRPr="001A21E8">
        <w:rPr>
          <w:rFonts w:ascii="Tahoma" w:eastAsia="Tahoma" w:hAnsi="Tahoma" w:cs="Tahoma"/>
          <w:spacing w:val="1"/>
        </w:rPr>
        <w:t>a</w:t>
      </w:r>
      <w:r w:rsidRPr="001A21E8">
        <w:rPr>
          <w:rFonts w:ascii="Tahoma" w:eastAsia="Tahoma" w:hAnsi="Tahoma" w:cs="Tahoma"/>
          <w:spacing w:val="-1"/>
        </w:rPr>
        <w:t>u</w:t>
      </w:r>
      <w:r w:rsidRPr="001A21E8">
        <w:rPr>
          <w:rFonts w:ascii="Tahoma" w:eastAsia="Tahoma" w:hAnsi="Tahoma" w:cs="Tahoma"/>
        </w:rPr>
        <w:t>dyty</w:t>
      </w:r>
      <w:r w:rsidRPr="001A21E8">
        <w:rPr>
          <w:rFonts w:ascii="Tahoma" w:eastAsia="Tahoma" w:hAnsi="Tahoma" w:cs="Tahoma"/>
          <w:spacing w:val="41"/>
        </w:rPr>
        <w:t xml:space="preserve"> </w:t>
      </w:r>
      <w:r w:rsidRPr="001A21E8">
        <w:rPr>
          <w:rFonts w:ascii="Tahoma" w:eastAsia="Tahoma" w:hAnsi="Tahoma" w:cs="Tahoma"/>
        </w:rPr>
        <w:t>mo</w:t>
      </w:r>
      <w:r w:rsidRPr="001A21E8">
        <w:rPr>
          <w:rFonts w:ascii="Tahoma" w:eastAsia="Tahoma" w:hAnsi="Tahoma" w:cs="Tahoma"/>
          <w:spacing w:val="2"/>
        </w:rPr>
        <w:t>g</w:t>
      </w:r>
      <w:r w:rsidRPr="001A21E8">
        <w:rPr>
          <w:rFonts w:ascii="Tahoma" w:eastAsia="Tahoma" w:hAnsi="Tahoma" w:cs="Tahoma"/>
        </w:rPr>
        <w:t>ą</w:t>
      </w:r>
      <w:r w:rsidRPr="001A21E8">
        <w:rPr>
          <w:rFonts w:ascii="Tahoma" w:eastAsia="Tahoma" w:hAnsi="Tahoma" w:cs="Tahoma"/>
          <w:spacing w:val="43"/>
        </w:rPr>
        <w:t xml:space="preserve"> </w:t>
      </w:r>
      <w:r w:rsidRPr="001A21E8">
        <w:rPr>
          <w:rFonts w:ascii="Tahoma" w:eastAsia="Tahoma" w:hAnsi="Tahoma" w:cs="Tahoma"/>
        </w:rPr>
        <w:t>być</w:t>
      </w:r>
      <w:r w:rsidRPr="001A21E8">
        <w:rPr>
          <w:rFonts w:ascii="Tahoma" w:eastAsia="Tahoma" w:hAnsi="Tahoma" w:cs="Tahoma"/>
          <w:spacing w:val="4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39"/>
        </w:rPr>
        <w:t xml:space="preserve"> </w:t>
      </w:r>
      <w:r w:rsidRPr="001A21E8">
        <w:rPr>
          <w:rFonts w:ascii="Tahoma" w:eastAsia="Tahoma" w:hAnsi="Tahoma" w:cs="Tahoma"/>
        </w:rPr>
        <w:t>w</w:t>
      </w:r>
      <w:r w:rsidRPr="001A21E8">
        <w:rPr>
          <w:rFonts w:ascii="Tahoma" w:eastAsia="Tahoma" w:hAnsi="Tahoma" w:cs="Tahoma"/>
          <w:spacing w:val="50"/>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sie</w:t>
      </w:r>
      <w:r w:rsidRPr="001A21E8">
        <w:rPr>
          <w:rFonts w:ascii="Tahoma" w:eastAsia="Tahoma" w:hAnsi="Tahoma" w:cs="Tahoma"/>
          <w:spacing w:val="43"/>
        </w:rPr>
        <w:t xml:space="preserve"> </w:t>
      </w:r>
      <w:r w:rsidRPr="001A21E8">
        <w:rPr>
          <w:rFonts w:ascii="Tahoma" w:eastAsia="Tahoma" w:hAnsi="Tahoma" w:cs="Tahoma"/>
          <w:spacing w:val="1"/>
        </w:rPr>
        <w:t>w</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38"/>
        </w:rPr>
        <w:t xml:space="preserve"> </w:t>
      </w:r>
      <w:r w:rsidRPr="001A21E8">
        <w:rPr>
          <w:rFonts w:ascii="Tahoma" w:eastAsia="Tahoma" w:hAnsi="Tahoma" w:cs="Tahoma"/>
        </w:rPr>
        <w:t>w</w:t>
      </w:r>
      <w:r w:rsidRPr="001A21E8">
        <w:rPr>
          <w:rFonts w:ascii="Tahoma" w:eastAsia="Tahoma" w:hAnsi="Tahoma" w:cs="Tahoma"/>
          <w:spacing w:val="49"/>
        </w:rPr>
        <w:t xml:space="preserve">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50"/>
        </w:rPr>
        <w:t xml:space="preserve"> </w:t>
      </w:r>
      <w:r w:rsidRPr="001A21E8">
        <w:rPr>
          <w:rFonts w:ascii="Tahoma" w:eastAsia="Tahoma" w:hAnsi="Tahoma" w:cs="Tahoma"/>
          <w:spacing w:val="-1"/>
        </w:rPr>
        <w:t>2</w:t>
      </w:r>
      <w:r w:rsidRPr="001A21E8">
        <w:rPr>
          <w:rFonts w:ascii="Tahoma" w:eastAsia="Tahoma" w:hAnsi="Tahoma" w:cs="Tahoma"/>
        </w:rPr>
        <w:t>3</w:t>
      </w:r>
      <w:r w:rsidRPr="001A21E8">
        <w:rPr>
          <w:rFonts w:ascii="Tahoma" w:eastAsia="Tahoma" w:hAnsi="Tahoma" w:cs="Tahoma"/>
          <w:spacing w:val="47"/>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2"/>
        </w:rPr>
        <w:t>.</w:t>
      </w:r>
      <w:r w:rsidR="00C22053">
        <w:rPr>
          <w:rFonts w:ascii="Tahoma" w:eastAsia="Tahoma" w:hAnsi="Tahoma" w:cs="Tahoma"/>
          <w:spacing w:val="2"/>
        </w:rPr>
        <w:t xml:space="preserve"> </w:t>
      </w:r>
      <w:r w:rsidRPr="001A21E8">
        <w:rPr>
          <w:rFonts w:ascii="Tahoma" w:eastAsia="Tahoma" w:hAnsi="Tahoma" w:cs="Tahoma"/>
        </w:rPr>
        <w:t>3</w:t>
      </w:r>
      <w:r w:rsidRPr="001A21E8">
        <w:rPr>
          <w:rFonts w:ascii="Tahoma" w:eastAsia="Tahoma" w:hAnsi="Tahoma" w:cs="Tahoma"/>
          <w:spacing w:val="43"/>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00CE3E8D">
        <w:rPr>
          <w:rFonts w:ascii="Tahoma" w:eastAsia="Tahoma" w:hAnsi="Tahoma" w:cs="Tahoma"/>
        </w:rPr>
        <w:br/>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dnia</w:t>
      </w:r>
      <w:r w:rsidRPr="001A21E8">
        <w:rPr>
          <w:rFonts w:ascii="Tahoma" w:eastAsia="Tahoma" w:hAnsi="Tahoma" w:cs="Tahoma"/>
          <w:spacing w:val="-1"/>
        </w:rPr>
        <w:t xml:space="preserve"> 1</w:t>
      </w:r>
      <w:r w:rsidRPr="001A21E8">
        <w:rPr>
          <w:rFonts w:ascii="Tahoma" w:eastAsia="Tahoma" w:hAnsi="Tahoma" w:cs="Tahoma"/>
        </w:rPr>
        <w:t>1</w:t>
      </w:r>
      <w:r w:rsidRPr="001A21E8">
        <w:rPr>
          <w:rFonts w:ascii="Tahoma" w:eastAsia="Tahoma" w:hAnsi="Tahoma" w:cs="Tahoma"/>
          <w:spacing w:val="-1"/>
        </w:rPr>
        <w:t xml:space="preserve"> </w:t>
      </w:r>
      <w:r w:rsidRPr="001A21E8">
        <w:rPr>
          <w:rFonts w:ascii="Tahoma" w:eastAsia="Tahoma" w:hAnsi="Tahoma" w:cs="Tahoma"/>
        </w:rPr>
        <w:t xml:space="preserve">lipca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rPr>
        <w:t>4</w:t>
      </w:r>
      <w:r w:rsidRPr="001A21E8">
        <w:rPr>
          <w:rFonts w:ascii="Tahoma" w:eastAsia="Tahoma" w:hAnsi="Tahoma" w:cs="Tahoma"/>
          <w:spacing w:val="-3"/>
        </w:rPr>
        <w:t xml:space="preserve"> </w:t>
      </w:r>
      <w:r w:rsidRPr="001A21E8">
        <w:rPr>
          <w:rFonts w:ascii="Tahoma" w:eastAsia="Tahoma" w:hAnsi="Tahoma" w:cs="Tahoma"/>
          <w:spacing w:val="-26"/>
        </w:rPr>
        <w:t>r</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mów</w:t>
      </w:r>
      <w:r w:rsidRPr="001A21E8">
        <w:rPr>
          <w:rFonts w:ascii="Tahoma" w:eastAsia="Tahoma" w:hAnsi="Tahoma" w:cs="Tahoma"/>
          <w:spacing w:val="-7"/>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4"/>
        </w:rPr>
        <w:t xml:space="preserve"> </w:t>
      </w:r>
      <w:r w:rsidRPr="001A21E8">
        <w:rPr>
          <w:rFonts w:ascii="Tahoma" w:eastAsia="Tahoma" w:hAnsi="Tahoma" w:cs="Tahoma"/>
        </w:rPr>
        <w:t>poli</w:t>
      </w:r>
      <w:r w:rsidRPr="001A21E8">
        <w:rPr>
          <w:rFonts w:ascii="Tahoma" w:eastAsia="Tahoma" w:hAnsi="Tahoma" w:cs="Tahoma"/>
          <w:spacing w:val="-2"/>
        </w:rPr>
        <w:t>t</w:t>
      </w:r>
      <w:r w:rsidRPr="001A21E8">
        <w:rPr>
          <w:rFonts w:ascii="Tahoma" w:eastAsia="Tahoma" w:hAnsi="Tahoma" w:cs="Tahoma"/>
          <w:spacing w:val="-1"/>
        </w:rPr>
        <w:t>yk</w:t>
      </w:r>
      <w:r w:rsidRPr="001A21E8">
        <w:rPr>
          <w:rFonts w:ascii="Tahoma" w:eastAsia="Tahoma" w:hAnsi="Tahoma" w:cs="Tahoma"/>
        </w:rPr>
        <w:t>i</w:t>
      </w:r>
      <w:r w:rsidRPr="001A21E8">
        <w:rPr>
          <w:rFonts w:ascii="Tahoma" w:eastAsia="Tahoma" w:hAnsi="Tahoma" w:cs="Tahoma"/>
          <w:spacing w:val="-4"/>
        </w:rPr>
        <w:t xml:space="preserve"> </w:t>
      </w:r>
      <w:r w:rsidRPr="001A21E8">
        <w:rPr>
          <w:rFonts w:ascii="Tahoma" w:eastAsia="Tahoma" w:hAnsi="Tahoma" w:cs="Tahoma"/>
        </w:rPr>
        <w:t>spó</w:t>
      </w:r>
      <w:r w:rsidRPr="001A21E8">
        <w:rPr>
          <w:rFonts w:ascii="Tahoma" w:eastAsia="Tahoma" w:hAnsi="Tahoma" w:cs="Tahoma"/>
          <w:spacing w:val="1"/>
        </w:rPr>
        <w:t>jn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00CE3E8D">
        <w:rPr>
          <w:rFonts w:ascii="Tahoma" w:eastAsia="Tahoma" w:hAnsi="Tahoma" w:cs="Tahoma"/>
        </w:rPr>
        <w:br/>
      </w:r>
      <w:r w:rsidRPr="001A21E8">
        <w:rPr>
          <w:rFonts w:ascii="Tahoma" w:eastAsia="Tahoma" w:hAnsi="Tahoma" w:cs="Tahoma"/>
        </w:rPr>
        <w:t>w p</w:t>
      </w:r>
      <w:r w:rsidRPr="001A21E8">
        <w:rPr>
          <w:rFonts w:ascii="Tahoma" w:eastAsia="Tahoma" w:hAnsi="Tahoma" w:cs="Tahoma"/>
          <w:spacing w:val="1"/>
        </w:rPr>
        <w:t>e</w:t>
      </w:r>
      <w:r w:rsidRPr="001A21E8">
        <w:rPr>
          <w:rFonts w:ascii="Tahoma" w:eastAsia="Tahoma" w:hAnsi="Tahoma" w:cs="Tahoma"/>
        </w:rPr>
        <w:t>rsp</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rPr>
        <w:t>ie</w:t>
      </w:r>
      <w:r w:rsidRPr="001A21E8">
        <w:rPr>
          <w:rFonts w:ascii="Tahoma" w:eastAsia="Tahoma" w:hAnsi="Tahoma" w:cs="Tahoma"/>
          <w:spacing w:val="-12"/>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j</w:t>
      </w:r>
      <w:r w:rsidRPr="001A21E8">
        <w:rPr>
          <w:rFonts w:ascii="Tahoma" w:eastAsia="Tahoma" w:hAnsi="Tahoma" w:cs="Tahoma"/>
          <w:spacing w:val="-8"/>
        </w:rPr>
        <w:t xml:space="preserve"> </w:t>
      </w:r>
      <w:r w:rsidRPr="00B60F60">
        <w:rPr>
          <w:rFonts w:ascii="Tahoma" w:eastAsia="Tahoma" w:hAnsi="Tahoma" w:cs="Tahoma"/>
        </w:rPr>
        <w:t>2014–2020</w:t>
      </w:r>
      <w:r w:rsidRPr="001A21E8">
        <w:rPr>
          <w:rFonts w:ascii="Tahoma" w:eastAsia="Tahoma" w:hAnsi="Tahoma" w:cs="Tahoma"/>
        </w:rPr>
        <w:t>.</w:t>
      </w:r>
    </w:p>
    <w:p w14:paraId="4AD7C479" w14:textId="7E353C73" w:rsidR="00942F4E" w:rsidRPr="001A21E8" w:rsidRDefault="00280ADA" w:rsidP="005100BA">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spacing w:val="-4"/>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trola</w:t>
      </w:r>
      <w:r w:rsidRPr="001A21E8">
        <w:rPr>
          <w:rFonts w:ascii="Tahoma" w:eastAsia="Tahoma" w:hAnsi="Tahoma" w:cs="Tahoma"/>
          <w:spacing w:val="18"/>
        </w:rPr>
        <w:t xml:space="preserve"> </w:t>
      </w:r>
      <w:r w:rsidRPr="001A21E8">
        <w:rPr>
          <w:rFonts w:ascii="Tahoma" w:eastAsia="Tahoma" w:hAnsi="Tahoma" w:cs="Tahoma"/>
        </w:rPr>
        <w:t>może</w:t>
      </w:r>
      <w:r w:rsidRPr="001A21E8">
        <w:rPr>
          <w:rFonts w:ascii="Tahoma" w:eastAsia="Tahoma" w:hAnsi="Tahoma" w:cs="Tahoma"/>
          <w:spacing w:val="20"/>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rPr>
        <w:t>ć</w:t>
      </w:r>
      <w:r w:rsidRPr="001A21E8">
        <w:rPr>
          <w:rFonts w:ascii="Tahoma" w:eastAsia="Tahoma" w:hAnsi="Tahoma" w:cs="Tahoma"/>
          <w:spacing w:val="17"/>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3"/>
        </w:rPr>
        <w:t>e</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dzo</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1"/>
        </w:rPr>
        <w:t xml:space="preserve"> </w:t>
      </w:r>
      <w:r w:rsidRPr="001A21E8">
        <w:rPr>
          <w:rFonts w:ascii="Tahoma" w:eastAsia="Tahoma" w:hAnsi="Tahoma" w:cs="Tahoma"/>
        </w:rPr>
        <w:t>w</w:t>
      </w:r>
      <w:r w:rsidRPr="001A21E8">
        <w:rPr>
          <w:rFonts w:ascii="Tahoma" w:eastAsia="Tahoma" w:hAnsi="Tahoma" w:cs="Tahoma"/>
          <w:spacing w:val="24"/>
        </w:rPr>
        <w:t xml:space="preserve"> </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rPr>
        <w:t>dzibie</w:t>
      </w:r>
      <w:r w:rsidRPr="001A21E8">
        <w:rPr>
          <w:rFonts w:ascii="Tahoma" w:eastAsia="Tahoma" w:hAnsi="Tahoma" w:cs="Tahoma"/>
          <w:spacing w:val="20"/>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26"/>
        </w:rPr>
        <w:t xml:space="preserve"> </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rPr>
        <w:t>dzibie</w:t>
      </w:r>
      <w:r w:rsidRPr="001A21E8">
        <w:rPr>
          <w:rFonts w:ascii="Tahoma" w:eastAsia="Tahoma" w:hAnsi="Tahoma" w:cs="Tahoma"/>
          <w:spacing w:val="18"/>
        </w:rPr>
        <w:t xml:space="preserve">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3"/>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00620BFE" w:rsidRPr="001A21E8">
        <w:rPr>
          <w:rStyle w:val="Odwoanieprzypisudolnego"/>
          <w:rFonts w:ascii="Tahoma" w:eastAsia="Tahoma" w:hAnsi="Tahoma" w:cs="Tahoma"/>
          <w:spacing w:val="1"/>
        </w:rPr>
        <w:footnoteReference w:id="61"/>
      </w:r>
      <w:r w:rsidRPr="001A21E8">
        <w:rPr>
          <w:rFonts w:ascii="Tahoma" w:eastAsia="Tahoma" w:hAnsi="Tahoma" w:cs="Tahoma"/>
        </w:rPr>
        <w:t>,</w:t>
      </w:r>
      <w:r w:rsidRPr="001A21E8">
        <w:rPr>
          <w:rFonts w:ascii="Tahoma" w:eastAsia="Tahoma" w:hAnsi="Tahoma" w:cs="Tahoma"/>
          <w:spacing w:val="15"/>
        </w:rPr>
        <w:t xml:space="preserve"> </w:t>
      </w:r>
      <w:r w:rsidR="00820FBB">
        <w:rPr>
          <w:rFonts w:ascii="Tahoma" w:eastAsia="Tahoma" w:hAnsi="Tahoma" w:cs="Tahoma"/>
          <w:spacing w:val="15"/>
        </w:rPr>
        <w:br/>
      </w:r>
      <w:r w:rsidRPr="001A21E8">
        <w:rPr>
          <w:rFonts w:ascii="Tahoma" w:eastAsia="Tahoma" w:hAnsi="Tahoma" w:cs="Tahoma"/>
        </w:rPr>
        <w:t>w</w:t>
      </w:r>
      <w:r w:rsidRPr="001A21E8">
        <w:rPr>
          <w:rFonts w:ascii="Tahoma" w:eastAsia="Tahoma" w:hAnsi="Tahoma" w:cs="Tahoma"/>
          <w:spacing w:val="24"/>
        </w:rPr>
        <w:t xml:space="preserve"> </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rPr>
        <w:t>dzibie I</w:t>
      </w:r>
      <w:r w:rsidRPr="001A21E8">
        <w:rPr>
          <w:rFonts w:ascii="Tahoma" w:eastAsia="Tahoma" w:hAnsi="Tahoma" w:cs="Tahoma"/>
          <w:spacing w:val="-1"/>
        </w:rPr>
        <w:t>Z</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6"/>
        </w:rPr>
        <w:t xml:space="preserve"> </w:t>
      </w:r>
      <w:r w:rsidRPr="001A21E8">
        <w:rPr>
          <w:rFonts w:ascii="Tahoma" w:eastAsia="Tahoma" w:hAnsi="Tahoma" w:cs="Tahoma"/>
        </w:rPr>
        <w:t>i</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ż</w:t>
      </w:r>
      <w:r w:rsidRPr="001A21E8">
        <w:rPr>
          <w:rFonts w:ascii="Tahoma" w:eastAsia="Tahoma" w:hAnsi="Tahoma" w:cs="Tahoma"/>
          <w:spacing w:val="3"/>
        </w:rPr>
        <w:t>d</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rPr>
        <w:t>mi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2"/>
        </w:rPr>
        <w:t>c</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ny</w:t>
      </w:r>
      <w:r w:rsidRPr="001A21E8">
        <w:rPr>
          <w:rFonts w:ascii="Tahoma" w:eastAsia="Tahoma" w:hAnsi="Tahoma" w:cs="Tahoma"/>
        </w:rPr>
        <w:t>m z</w:t>
      </w:r>
      <w:r w:rsidRPr="001A21E8">
        <w:rPr>
          <w:rFonts w:ascii="Tahoma" w:eastAsia="Tahoma" w:hAnsi="Tahoma" w:cs="Tahoma"/>
          <w:spacing w:val="1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2"/>
        </w:rPr>
        <w:t xml:space="preserve"> 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rPr>
        <w:t>W</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 xml:space="preserve">u </w:t>
      </w:r>
      <w:r w:rsidR="000F0D0D"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t</w:t>
      </w:r>
      <w:r w:rsidRPr="001A21E8">
        <w:rPr>
          <w:rFonts w:ascii="Tahoma" w:eastAsia="Tahoma" w:hAnsi="Tahoma" w:cs="Tahoma"/>
        </w:rPr>
        <w:t xml:space="preserve">ów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posi</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si</w:t>
      </w:r>
      <w:r w:rsidRPr="001A21E8">
        <w:rPr>
          <w:rFonts w:ascii="Tahoma" w:eastAsia="Tahoma" w:hAnsi="Tahoma" w:cs="Tahoma"/>
          <w:spacing w:val="1"/>
        </w:rPr>
        <w:t>e</w:t>
      </w:r>
      <w:r w:rsidRPr="001A21E8">
        <w:rPr>
          <w:rFonts w:ascii="Tahoma" w:eastAsia="Tahoma" w:hAnsi="Tahoma" w:cs="Tahoma"/>
        </w:rPr>
        <w:t>dzi</w:t>
      </w:r>
      <w:r w:rsidRPr="001A21E8">
        <w:rPr>
          <w:rFonts w:ascii="Tahoma" w:eastAsia="Tahoma" w:hAnsi="Tahoma" w:cs="Tahoma"/>
          <w:spacing w:val="2"/>
        </w:rPr>
        <w:t>b</w:t>
      </w:r>
      <w:r w:rsidRPr="001A21E8">
        <w:rPr>
          <w:rFonts w:ascii="Tahoma" w:eastAsia="Tahoma" w:hAnsi="Tahoma" w:cs="Tahoma"/>
          <w:spacing w:val="-1"/>
        </w:rPr>
        <w:t>y</w:t>
      </w:r>
      <w:r w:rsidRPr="001A21E8">
        <w:rPr>
          <w:rFonts w:ascii="Tahoma" w:eastAsia="Tahoma" w:hAnsi="Tahoma" w:cs="Tahoma"/>
          <w:spacing w:val="1"/>
        </w:rPr>
        <w:t>/</w:t>
      </w:r>
      <w:r w:rsidRPr="001A21E8">
        <w:rPr>
          <w:rFonts w:ascii="Tahoma" w:eastAsia="Tahoma" w:hAnsi="Tahoma" w:cs="Tahoma"/>
        </w:rPr>
        <w:t>oddzi</w:t>
      </w:r>
      <w:r w:rsidRPr="001A21E8">
        <w:rPr>
          <w:rFonts w:ascii="Tahoma" w:eastAsia="Tahoma" w:hAnsi="Tahoma" w:cs="Tahoma"/>
          <w:spacing w:val="1"/>
        </w:rPr>
        <w:t>a</w:t>
      </w:r>
      <w:r w:rsidRPr="001A21E8">
        <w:rPr>
          <w:rFonts w:ascii="Tahoma" w:eastAsia="Tahoma" w:hAnsi="Tahoma" w:cs="Tahoma"/>
        </w:rPr>
        <w:t xml:space="preserve">łu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1"/>
        </w:rPr>
        <w:t>ew</w:t>
      </w:r>
      <w:r w:rsidRPr="001A21E8">
        <w:rPr>
          <w:rFonts w:ascii="Tahoma" w:eastAsia="Tahoma" w:hAnsi="Tahoma" w:cs="Tahoma"/>
        </w:rPr>
        <w:t>ódz</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5"/>
        </w:rPr>
        <w:t xml:space="preserve"> </w:t>
      </w:r>
      <w:r w:rsidR="00627880" w:rsidRPr="001A21E8">
        <w:rPr>
          <w:rFonts w:ascii="Tahoma" w:eastAsia="Tahoma" w:hAnsi="Tahoma" w:cs="Tahoma"/>
        </w:rPr>
        <w:t>świętokrzyskiego</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po</w:t>
      </w:r>
      <w:r w:rsidRPr="001A21E8">
        <w:rPr>
          <w:rFonts w:ascii="Tahoma" w:eastAsia="Tahoma" w:hAnsi="Tahoma" w:cs="Tahoma"/>
          <w:spacing w:val="14"/>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4"/>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spacing w:val="2"/>
        </w:rPr>
        <w:t>I</w:t>
      </w:r>
      <w:r w:rsidRPr="001A21E8">
        <w:rPr>
          <w:rFonts w:ascii="Tahoma" w:eastAsia="Tahoma" w:hAnsi="Tahoma" w:cs="Tahoma"/>
        </w:rPr>
        <w:t>Z</w:t>
      </w:r>
      <w:r w:rsidRPr="001A21E8">
        <w:rPr>
          <w:rFonts w:ascii="Tahoma" w:eastAsia="Tahoma" w:hAnsi="Tahoma" w:cs="Tahoma"/>
          <w:spacing w:val="4"/>
        </w:rPr>
        <w:t xml:space="preserve"> </w:t>
      </w:r>
      <w:r w:rsidRPr="001A21E8">
        <w:rPr>
          <w:rFonts w:ascii="Tahoma" w:eastAsia="Tahoma" w:hAnsi="Tahoma" w:cs="Tahoma"/>
        </w:rPr>
        <w:t>może</w:t>
      </w:r>
      <w:r w:rsidRPr="001A21E8">
        <w:rPr>
          <w:rFonts w:ascii="Tahoma" w:eastAsia="Tahoma" w:hAnsi="Tahoma" w:cs="Tahoma"/>
          <w:spacing w:val="3"/>
        </w:rPr>
        <w:t xml:space="preserve"> </w:t>
      </w:r>
      <w:r w:rsidRPr="001A21E8">
        <w:rPr>
          <w:rFonts w:ascii="Tahoma" w:eastAsia="Tahoma" w:hAnsi="Tahoma" w:cs="Tahoma"/>
          <w:spacing w:val="1"/>
        </w:rPr>
        <w:t>we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5"/>
        </w:rPr>
        <w:t xml:space="preserve"> </w:t>
      </w:r>
      <w:r w:rsidRPr="001A21E8">
        <w:rPr>
          <w:rFonts w:ascii="Tahoma" w:eastAsia="Tahoma" w:hAnsi="Tahoma" w:cs="Tahoma"/>
        </w:rPr>
        <w:t>dos</w:t>
      </w:r>
      <w:r w:rsidRPr="001A21E8">
        <w:rPr>
          <w:rFonts w:ascii="Tahoma" w:eastAsia="Tahoma" w:hAnsi="Tahoma" w:cs="Tahoma"/>
          <w:spacing w:val="1"/>
        </w:rPr>
        <w:t>ta</w:t>
      </w:r>
      <w:r w:rsidRPr="001A21E8">
        <w:rPr>
          <w:rFonts w:ascii="Tahoma" w:eastAsia="Tahoma" w:hAnsi="Tahoma" w:cs="Tahoma"/>
        </w:rPr>
        <w:t>rcz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
        </w:rPr>
        <w:t xml:space="preserve"> </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4"/>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6"/>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13"/>
        </w:rPr>
        <w:t xml:space="preserve"> </w:t>
      </w:r>
      <w:r w:rsidRPr="001A21E8">
        <w:rPr>
          <w:rFonts w:ascii="Tahoma" w:eastAsia="Tahoma" w:hAnsi="Tahoma" w:cs="Tahoma"/>
          <w:spacing w:val="2"/>
        </w:rPr>
        <w:t>s</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w:t>
      </w:r>
      <w:r w:rsidRPr="001A21E8">
        <w:rPr>
          <w:rFonts w:ascii="Tahoma" w:eastAsia="Tahoma" w:hAnsi="Tahoma" w:cs="Tahoma"/>
          <w:spacing w:val="2"/>
        </w:rPr>
        <w:t>z</w:t>
      </w:r>
      <w:r w:rsidRPr="001A21E8">
        <w:rPr>
          <w:rFonts w:ascii="Tahoma" w:eastAsia="Tahoma" w:hAnsi="Tahoma" w:cs="Tahoma"/>
        </w:rPr>
        <w:t>iby</w:t>
      </w:r>
      <w:r w:rsidRPr="001A21E8">
        <w:rPr>
          <w:rFonts w:ascii="Tahoma" w:eastAsia="Tahoma" w:hAnsi="Tahoma" w:cs="Tahoma"/>
          <w:spacing w:val="7"/>
        </w:rPr>
        <w:t xml:space="preserve"> </w:t>
      </w:r>
      <w:r w:rsidRPr="001A21E8">
        <w:rPr>
          <w:rFonts w:ascii="Tahoma" w:eastAsia="Tahoma" w:hAnsi="Tahoma" w:cs="Tahoma"/>
          <w:spacing w:val="3"/>
        </w:rPr>
        <w:t>I</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8"/>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lu</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prow</w:t>
      </w:r>
      <w:r w:rsidRPr="001A21E8">
        <w:rPr>
          <w:rFonts w:ascii="Tahoma" w:eastAsia="Tahoma" w:hAnsi="Tahoma" w:cs="Tahoma"/>
          <w:spacing w:val="1"/>
        </w:rPr>
        <w:t>a</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spacing w:val="1"/>
        </w:rPr>
        <w:t>n</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6"/>
        </w:rPr>
        <w:t xml:space="preserve"> </w:t>
      </w:r>
      <w:r w:rsidR="008472C0">
        <w:rPr>
          <w:rFonts w:ascii="Tahoma" w:eastAsia="Tahoma" w:hAnsi="Tahoma" w:cs="Tahoma"/>
          <w:spacing w:val="6"/>
        </w:rPr>
        <w:br/>
      </w:r>
      <w:r w:rsidRPr="001A21E8">
        <w:rPr>
          <w:rFonts w:ascii="Tahoma" w:eastAsia="Tahoma" w:hAnsi="Tahoma" w:cs="Tahoma"/>
        </w:rPr>
        <w:t>a</w:t>
      </w:r>
      <w:r w:rsidRPr="001A21E8">
        <w:rPr>
          <w:rFonts w:ascii="Tahoma" w:eastAsia="Tahoma" w:hAnsi="Tahoma" w:cs="Tahoma"/>
          <w:spacing w:val="17"/>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8"/>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 się</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dos</w:t>
      </w:r>
      <w:r w:rsidRPr="001A21E8">
        <w:rPr>
          <w:rFonts w:ascii="Tahoma" w:eastAsia="Tahoma" w:hAnsi="Tahoma" w:cs="Tahoma"/>
          <w:spacing w:val="1"/>
        </w:rPr>
        <w:t>ta</w:t>
      </w:r>
      <w:r w:rsidRPr="001A21E8">
        <w:rPr>
          <w:rFonts w:ascii="Tahoma" w:eastAsia="Tahoma" w:hAnsi="Tahoma" w:cs="Tahoma"/>
        </w:rPr>
        <w:t>rcz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0"/>
        </w:rPr>
        <w:t xml:space="preserve"> </w:t>
      </w:r>
      <w:r w:rsidRPr="001A21E8">
        <w:rPr>
          <w:rFonts w:ascii="Tahoma" w:eastAsia="Tahoma" w:hAnsi="Tahoma" w:cs="Tahoma"/>
        </w:rPr>
        <w:t>do</w:t>
      </w:r>
      <w:r w:rsidRPr="001A21E8">
        <w:rPr>
          <w:rFonts w:ascii="Tahoma" w:eastAsia="Tahoma" w:hAnsi="Tahoma" w:cs="Tahoma"/>
          <w:spacing w:val="2"/>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rPr>
        <w:t>o</w:t>
      </w:r>
      <w:r w:rsidRPr="001A21E8">
        <w:rPr>
          <w:rFonts w:ascii="Tahoma" w:eastAsia="Tahoma" w:hAnsi="Tahoma" w:cs="Tahoma"/>
          <w:spacing w:val="-1"/>
        </w:rPr>
        <w:t xml:space="preserve"> 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6"/>
        </w:rPr>
        <w:t xml:space="preserve"> </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po</w:t>
      </w:r>
      <w:r w:rsidRPr="001A21E8">
        <w:rPr>
          <w:rFonts w:ascii="Tahoma" w:eastAsia="Tahoma" w:hAnsi="Tahoma" w:cs="Tahoma"/>
          <w:spacing w:val="1"/>
        </w:rPr>
        <w:t>wy</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p>
    <w:p w14:paraId="52994334" w14:textId="23386682" w:rsidR="00942F4E" w:rsidRDefault="00280ADA" w:rsidP="005100BA">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w:t>
      </w:r>
      <w:r w:rsidRPr="001A21E8">
        <w:rPr>
          <w:rFonts w:ascii="Tahoma" w:eastAsia="Tahoma" w:hAnsi="Tahoma" w:cs="Tahoma"/>
          <w:spacing w:val="1"/>
        </w:rPr>
        <w:t>a</w:t>
      </w:r>
      <w:r w:rsidRPr="001A21E8">
        <w:rPr>
          <w:rFonts w:ascii="Tahoma" w:eastAsia="Tahoma" w:hAnsi="Tahoma" w:cs="Tahoma"/>
        </w:rPr>
        <w:t>p</w:t>
      </w:r>
      <w:r w:rsidRPr="001A21E8">
        <w:rPr>
          <w:rFonts w:ascii="Tahoma" w:eastAsia="Tahoma" w:hAnsi="Tahoma" w:cs="Tahoma"/>
          <w:spacing w:val="1"/>
        </w:rPr>
        <w:t>ew</w:t>
      </w:r>
      <w:r w:rsidRPr="001A21E8">
        <w:rPr>
          <w:rFonts w:ascii="Tahoma" w:eastAsia="Tahoma" w:hAnsi="Tahoma" w:cs="Tahoma"/>
          <w:spacing w:val="-1"/>
        </w:rPr>
        <w:t>n</w:t>
      </w:r>
      <w:r w:rsidRPr="001A21E8">
        <w:rPr>
          <w:rFonts w:ascii="Tahoma" w:eastAsia="Tahoma" w:hAnsi="Tahoma" w:cs="Tahoma"/>
        </w:rPr>
        <w:t>ia po</w:t>
      </w:r>
      <w:r w:rsidRPr="001A21E8">
        <w:rPr>
          <w:rFonts w:ascii="Tahoma" w:eastAsia="Tahoma" w:hAnsi="Tahoma" w:cs="Tahoma"/>
          <w:spacing w:val="3"/>
        </w:rPr>
        <w:t>d</w:t>
      </w:r>
      <w:r w:rsidRPr="001A21E8">
        <w:rPr>
          <w:rFonts w:ascii="Tahoma" w:eastAsia="Tahoma" w:hAnsi="Tahoma" w:cs="Tahoma"/>
        </w:rPr>
        <w:t>mioto</w:t>
      </w:r>
      <w:r w:rsidRPr="001A21E8">
        <w:rPr>
          <w:rFonts w:ascii="Tahoma" w:eastAsia="Tahoma" w:hAnsi="Tahoma" w:cs="Tahoma"/>
          <w:spacing w:val="1"/>
        </w:rPr>
        <w:t>m</w:t>
      </w:r>
      <w:r w:rsidRPr="001A21E8">
        <w:rPr>
          <w:rFonts w:ascii="Tahoma" w:eastAsia="Tahoma" w:hAnsi="Tahoma" w:cs="Tahoma"/>
        </w:rPr>
        <w:t xml:space="preserve">, o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m</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 xml:space="preserve">a w </w:t>
      </w:r>
      <w:r w:rsidRPr="001A21E8">
        <w:rPr>
          <w:rFonts w:ascii="Tahoma" w:eastAsia="Tahoma" w:hAnsi="Tahoma" w:cs="Tahoma"/>
          <w:spacing w:val="-1"/>
        </w:rPr>
        <w:t>u</w:t>
      </w:r>
      <w:r w:rsidRPr="001A21E8">
        <w:rPr>
          <w:rFonts w:ascii="Tahoma" w:eastAsia="Tahoma" w:hAnsi="Tahoma" w:cs="Tahoma"/>
        </w:rPr>
        <w:t xml:space="preserve">st. </w:t>
      </w:r>
      <w:r w:rsidRPr="001A21E8">
        <w:rPr>
          <w:rFonts w:ascii="Tahoma" w:eastAsia="Tahoma" w:hAnsi="Tahoma" w:cs="Tahoma"/>
          <w:spacing w:val="-1"/>
        </w:rPr>
        <w:t>1</w:t>
      </w:r>
      <w:r w:rsidRPr="001A21E8">
        <w:rPr>
          <w:rFonts w:ascii="Tahoma" w:eastAsia="Tahoma" w:hAnsi="Tahoma" w:cs="Tahoma"/>
        </w:rPr>
        <w:t>,</w:t>
      </w:r>
      <w:r w:rsidR="006067F3" w:rsidRPr="006067F3">
        <w:rPr>
          <w:rFonts w:ascii="Tahoma" w:eastAsia="Tahoma" w:hAnsi="Tahoma" w:cs="Tahoma"/>
        </w:rPr>
        <w:t xml:space="preserve"> </w:t>
      </w:r>
      <w:r w:rsidR="006067F3" w:rsidRPr="001C3C76">
        <w:rPr>
          <w:rFonts w:ascii="Tahoma" w:eastAsia="Tahoma" w:hAnsi="Tahoma" w:cs="Tahoma"/>
        </w:rPr>
        <w:t xml:space="preserve"> </w:t>
      </w:r>
      <w:r w:rsidR="006067F3">
        <w:rPr>
          <w:rFonts w:ascii="Tahoma" w:eastAsia="Tahoma" w:hAnsi="Tahoma" w:cs="Tahoma"/>
        </w:rPr>
        <w:t xml:space="preserve">dostęp do wszystkich dokumentów, </w:t>
      </w:r>
      <w:r w:rsidR="006067F3">
        <w:rPr>
          <w:rFonts w:ascii="Tahoma" w:eastAsia="Tahoma" w:hAnsi="Tahoma" w:cs="Tahoma"/>
        </w:rPr>
        <w:br/>
        <w:t xml:space="preserve">o których mowa w </w:t>
      </w:r>
      <w:r w:rsidR="006067F3" w:rsidRPr="001C3C76">
        <w:rPr>
          <w:rFonts w:ascii="Tahoma" w:eastAsia="Tahoma" w:hAnsi="Tahoma" w:cs="Tahoma"/>
        </w:rPr>
        <w:t>§</w:t>
      </w:r>
      <w:r w:rsidR="006067F3">
        <w:rPr>
          <w:rFonts w:ascii="Tahoma" w:eastAsia="Tahoma" w:hAnsi="Tahoma" w:cs="Tahoma"/>
        </w:rPr>
        <w:t xml:space="preserve"> 7 ust. 2  przez cały okres ich przechowywania określony w </w:t>
      </w:r>
      <w:r w:rsidR="006067F3" w:rsidRPr="001C3C76">
        <w:rPr>
          <w:rFonts w:ascii="Tahoma" w:eastAsia="Tahoma" w:hAnsi="Tahoma" w:cs="Tahoma"/>
        </w:rPr>
        <w:t>§</w:t>
      </w:r>
      <w:r w:rsidR="006067F3">
        <w:rPr>
          <w:rFonts w:ascii="Tahoma" w:eastAsia="Tahoma" w:hAnsi="Tahoma" w:cs="Tahoma"/>
        </w:rPr>
        <w:t xml:space="preserve"> 23 </w:t>
      </w:r>
      <w:r w:rsidRPr="001A21E8">
        <w:rPr>
          <w:rFonts w:ascii="Tahoma" w:eastAsia="Tahoma" w:hAnsi="Tahoma" w:cs="Tahoma"/>
        </w:rPr>
        <w:t xml:space="preserve"> 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7"/>
        </w:rPr>
        <w:t xml:space="preserve"> </w:t>
      </w:r>
      <w:r w:rsidRPr="001A21E8">
        <w:rPr>
          <w:rFonts w:ascii="Tahoma" w:eastAsia="Tahoma" w:hAnsi="Tahoma" w:cs="Tahoma"/>
        </w:rPr>
        <w:lastRenderedPageBreak/>
        <w:t>dos</w:t>
      </w:r>
      <w:r w:rsidRPr="001A21E8">
        <w:rPr>
          <w:rFonts w:ascii="Tahoma" w:eastAsia="Tahoma" w:hAnsi="Tahoma" w:cs="Tahoma"/>
          <w:spacing w:val="1"/>
        </w:rPr>
        <w:t>tę</w:t>
      </w:r>
      <w:r w:rsidRPr="001A21E8">
        <w:rPr>
          <w:rFonts w:ascii="Tahoma" w:eastAsia="Tahoma" w:hAnsi="Tahoma" w:cs="Tahoma"/>
        </w:rPr>
        <w:t>p</w:t>
      </w:r>
      <w:r w:rsidRPr="001A21E8">
        <w:rPr>
          <w:rFonts w:ascii="Tahoma" w:eastAsia="Tahoma" w:hAnsi="Tahoma" w:cs="Tahoma"/>
          <w:spacing w:val="8"/>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2"/>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3"/>
        </w:rPr>
        <w:t>z</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ń</w:t>
      </w:r>
      <w:r w:rsidRPr="001A21E8">
        <w:rPr>
          <w:rFonts w:ascii="Tahoma" w:eastAsia="Tahoma" w:hAnsi="Tahoma" w:cs="Tahoma"/>
          <w:spacing w:val="4"/>
        </w:rPr>
        <w:t xml:space="preserve"> </w:t>
      </w:r>
      <w:r w:rsidRPr="001A21E8">
        <w:rPr>
          <w:rFonts w:ascii="Tahoma" w:eastAsia="Tahoma" w:hAnsi="Tahoma" w:cs="Tahoma"/>
        </w:rPr>
        <w:t>i</w:t>
      </w:r>
      <w:r w:rsidRPr="001A21E8">
        <w:rPr>
          <w:rFonts w:ascii="Tahoma" w:eastAsia="Tahoma" w:hAnsi="Tahoma" w:cs="Tahoma"/>
          <w:spacing w:val="1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spacing w:val="2"/>
        </w:rPr>
        <w:t>d</w:t>
      </w:r>
      <w:r w:rsidRPr="001A21E8">
        <w:rPr>
          <w:rFonts w:ascii="Tahoma" w:eastAsia="Tahoma" w:hAnsi="Tahoma" w:cs="Tahoma"/>
        </w:rPr>
        <w:t>ost</w:t>
      </w:r>
      <w:r w:rsidRPr="001A21E8">
        <w:rPr>
          <w:rFonts w:ascii="Tahoma" w:eastAsia="Tahoma" w:hAnsi="Tahoma" w:cs="Tahoma"/>
          <w:spacing w:val="1"/>
        </w:rPr>
        <w:t>ę</w:t>
      </w:r>
      <w:r w:rsidRPr="001A21E8">
        <w:rPr>
          <w:rFonts w:ascii="Tahoma" w:eastAsia="Tahoma" w:hAnsi="Tahoma" w:cs="Tahoma"/>
        </w:rPr>
        <w:t>p</w:t>
      </w:r>
      <w:r w:rsidRPr="001A21E8">
        <w:rPr>
          <w:rFonts w:ascii="Tahoma" w:eastAsia="Tahoma" w:hAnsi="Tahoma" w:cs="Tahoma"/>
          <w:spacing w:val="13"/>
        </w:rPr>
        <w:t xml:space="preserve"> </w:t>
      </w:r>
      <w:r w:rsidRPr="001A21E8">
        <w:rPr>
          <w:rFonts w:ascii="Tahoma" w:eastAsia="Tahoma" w:hAnsi="Tahoma" w:cs="Tahoma"/>
        </w:rPr>
        <w:t>do</w:t>
      </w:r>
      <w:r w:rsidRPr="001A21E8">
        <w:rPr>
          <w:rFonts w:ascii="Tahoma" w:eastAsia="Tahoma" w:hAnsi="Tahoma" w:cs="Tahoma"/>
          <w:spacing w:val="16"/>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8"/>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0"/>
        </w:rPr>
        <w:t xml:space="preserve"> </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e</w:t>
      </w:r>
      <w:r w:rsidRPr="001A21E8">
        <w:rPr>
          <w:rFonts w:ascii="Tahoma" w:eastAsia="Tahoma" w:hAnsi="Tahoma" w:cs="Tahoma"/>
          <w:spacing w:val="3"/>
        </w:rPr>
        <w:t>m</w:t>
      </w:r>
      <w:r w:rsidRPr="001A21E8">
        <w:rPr>
          <w:rFonts w:ascii="Tahoma" w:eastAsia="Tahoma" w:hAnsi="Tahoma" w:cs="Tahoma"/>
        </w:rPr>
        <w:t>ów</w:t>
      </w:r>
      <w:r w:rsidRPr="001A21E8">
        <w:rPr>
          <w:rFonts w:ascii="Tahoma" w:eastAsia="Tahoma" w:hAnsi="Tahoma" w:cs="Tahoma"/>
          <w:spacing w:val="10"/>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ma</w:t>
      </w:r>
      <w:r w:rsidRPr="001A21E8">
        <w:rPr>
          <w:rFonts w:ascii="Tahoma" w:eastAsia="Tahoma" w:hAnsi="Tahoma" w:cs="Tahoma"/>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i</w:t>
      </w:r>
      <w:r w:rsidRPr="001A21E8">
        <w:rPr>
          <w:rFonts w:ascii="Tahoma" w:eastAsia="Tahoma" w:hAnsi="Tahoma" w:cs="Tahoma"/>
          <w:spacing w:val="21"/>
        </w:rPr>
        <w:t xml:space="preserv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la</w:t>
      </w:r>
      <w:r w:rsidRPr="001A21E8">
        <w:rPr>
          <w:rFonts w:ascii="Tahoma" w:eastAsia="Tahoma" w:hAnsi="Tahoma" w:cs="Tahoma"/>
          <w:spacing w:val="12"/>
        </w:rPr>
        <w:t xml:space="preserve"> </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 xml:space="preserve">h </w:t>
      </w:r>
      <w:r w:rsidRPr="001A21E8">
        <w:rPr>
          <w:rFonts w:ascii="Tahoma" w:eastAsia="Tahoma" w:hAnsi="Tahoma" w:cs="Tahoma"/>
          <w:spacing w:val="1"/>
        </w:rPr>
        <w:t>w</w:t>
      </w:r>
      <w:r w:rsidRPr="001A21E8">
        <w:rPr>
          <w:rFonts w:ascii="Tahoma" w:eastAsia="Tahoma" w:hAnsi="Tahoma" w:cs="Tahoma"/>
          <w:spacing w:val="-1"/>
        </w:rPr>
        <w:t>yj</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ń</w:t>
      </w:r>
      <w:r w:rsidRPr="001A21E8">
        <w:rPr>
          <w:rFonts w:ascii="Tahoma" w:eastAsia="Tahoma" w:hAnsi="Tahoma" w:cs="Tahoma"/>
          <w:spacing w:val="-10"/>
        </w:rPr>
        <w:t xml:space="preserve"> </w:t>
      </w:r>
      <w:r w:rsidRPr="001A21E8">
        <w:rPr>
          <w:rFonts w:ascii="Tahoma" w:eastAsia="Tahoma" w:hAnsi="Tahoma" w:cs="Tahoma"/>
        </w:rPr>
        <w:t>do</w:t>
      </w:r>
      <w:r w:rsidRPr="001A21E8">
        <w:rPr>
          <w:rFonts w:ascii="Tahoma" w:eastAsia="Tahoma" w:hAnsi="Tahoma" w:cs="Tahoma"/>
          <w:spacing w:val="1"/>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4"/>
        </w:rPr>
        <w:t>ą</w:t>
      </w:r>
      <w:r w:rsidRPr="001A21E8">
        <w:rPr>
          <w:rFonts w:ascii="Tahoma" w:eastAsia="Tahoma" w:hAnsi="Tahoma" w:cs="Tahoma"/>
          <w:spacing w:val="-1"/>
        </w:rPr>
        <w:t>cyc</w:t>
      </w:r>
      <w:r w:rsidRPr="001A21E8">
        <w:rPr>
          <w:rFonts w:ascii="Tahoma" w:eastAsia="Tahoma" w:hAnsi="Tahoma" w:cs="Tahoma"/>
        </w:rPr>
        <w:t>h</w:t>
      </w:r>
      <w:r w:rsidRPr="001A21E8">
        <w:rPr>
          <w:rFonts w:ascii="Tahoma" w:eastAsia="Tahoma" w:hAnsi="Tahoma" w:cs="Tahoma"/>
          <w:spacing w:val="-1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proj</w:t>
      </w:r>
      <w:r w:rsidRPr="001A21E8">
        <w:rPr>
          <w:rFonts w:ascii="Tahoma" w:eastAsia="Tahoma" w:hAnsi="Tahoma" w:cs="Tahoma"/>
          <w:spacing w:val="2"/>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7970981E" w14:textId="129D2058" w:rsidR="00FB3325" w:rsidRPr="001A21E8" w:rsidRDefault="00FB3325" w:rsidP="005100BA">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Pr>
          <w:rFonts w:ascii="Tahoma" w:eastAsia="Tahoma" w:hAnsi="Tahoma" w:cs="Tahoma"/>
        </w:rPr>
        <w:t>W przypadku wydatków nie rozlicznych stawkami jednostkowymi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rPr>
        <w:t>ia po</w:t>
      </w:r>
      <w:r w:rsidRPr="001C3C76">
        <w:rPr>
          <w:rFonts w:ascii="Tahoma" w:eastAsia="Tahoma" w:hAnsi="Tahoma" w:cs="Tahoma"/>
          <w:spacing w:val="3"/>
        </w:rPr>
        <w:t>d</w:t>
      </w:r>
      <w:r w:rsidRPr="001C3C76">
        <w:rPr>
          <w:rFonts w:ascii="Tahoma" w:eastAsia="Tahoma" w:hAnsi="Tahoma" w:cs="Tahoma"/>
        </w:rPr>
        <w:t>mioto</w:t>
      </w:r>
      <w:r w:rsidRPr="001C3C76">
        <w:rPr>
          <w:rFonts w:ascii="Tahoma" w:eastAsia="Tahoma" w:hAnsi="Tahoma" w:cs="Tahoma"/>
          <w:spacing w:val="1"/>
        </w:rPr>
        <w:t>m</w:t>
      </w:r>
      <w:r w:rsidRPr="001C3C76">
        <w:rPr>
          <w:rFonts w:ascii="Tahoma" w:eastAsia="Tahoma" w:hAnsi="Tahoma" w:cs="Tahoma"/>
        </w:rPr>
        <w:t xml:space="preserve">, </w:t>
      </w:r>
      <w:r>
        <w:rPr>
          <w:rFonts w:ascii="Tahoma" w:eastAsia="Tahoma" w:hAnsi="Tahoma" w:cs="Tahoma"/>
        </w:rPr>
        <w:br/>
      </w:r>
      <w:r w:rsidRPr="001C3C76">
        <w:rPr>
          <w:rFonts w:ascii="Tahoma" w:eastAsia="Tahoma" w:hAnsi="Tahoma" w:cs="Tahoma"/>
        </w:rPr>
        <w:t xml:space="preserve">o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 xml:space="preserve">a w </w:t>
      </w:r>
      <w:r w:rsidRPr="001C3C76">
        <w:rPr>
          <w:rFonts w:ascii="Tahoma" w:eastAsia="Tahoma" w:hAnsi="Tahoma" w:cs="Tahoma"/>
          <w:spacing w:val="-1"/>
        </w:rPr>
        <w:t>u</w:t>
      </w:r>
      <w:r w:rsidRPr="001C3C76">
        <w:rPr>
          <w:rFonts w:ascii="Tahoma" w:eastAsia="Tahoma" w:hAnsi="Tahoma" w:cs="Tahoma"/>
        </w:rPr>
        <w:t xml:space="preserve">st. </w:t>
      </w:r>
      <w:r w:rsidRPr="001C3C76">
        <w:rPr>
          <w:rFonts w:ascii="Tahoma" w:eastAsia="Tahoma" w:hAnsi="Tahoma" w:cs="Tahoma"/>
          <w:spacing w:val="-1"/>
        </w:rPr>
        <w:t>1</w:t>
      </w:r>
      <w:r w:rsidRPr="001C3C76">
        <w:rPr>
          <w:rFonts w:ascii="Tahoma" w:eastAsia="Tahoma" w:hAnsi="Tahoma" w:cs="Tahoma"/>
        </w:rPr>
        <w:t>, 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 xml:space="preserve">o </w:t>
      </w:r>
      <w:r w:rsidRPr="001C3C76">
        <w:rPr>
          <w:rFonts w:ascii="Tahoma" w:eastAsia="Tahoma" w:hAnsi="Tahoma" w:cs="Tahoma"/>
          <w:spacing w:val="1"/>
        </w:rPr>
        <w:t>w</w:t>
      </w:r>
      <w:r w:rsidRPr="001C3C76">
        <w:rPr>
          <w:rFonts w:ascii="Tahoma" w:eastAsia="Tahoma" w:hAnsi="Tahoma" w:cs="Tahoma"/>
        </w:rPr>
        <w:t>gl</w:t>
      </w:r>
      <w:r w:rsidRPr="001C3C76">
        <w:rPr>
          <w:rFonts w:ascii="Tahoma" w:eastAsia="Tahoma" w:hAnsi="Tahoma" w:cs="Tahoma"/>
          <w:spacing w:val="1"/>
        </w:rPr>
        <w:t>ą</w:t>
      </w:r>
      <w:r w:rsidRPr="001C3C76">
        <w:rPr>
          <w:rFonts w:ascii="Tahoma" w:eastAsia="Tahoma" w:hAnsi="Tahoma" w:cs="Tahoma"/>
        </w:rPr>
        <w:t xml:space="preserve">du </w:t>
      </w:r>
      <w:r w:rsidRPr="001C3C76">
        <w:rPr>
          <w:rFonts w:ascii="Tahoma" w:eastAsia="Tahoma" w:hAnsi="Tahoma" w:cs="Tahoma"/>
          <w:spacing w:val="1"/>
        </w:rPr>
        <w:t>w</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k</w:t>
      </w:r>
      <w:r w:rsidRPr="001C3C76">
        <w:rPr>
          <w:rFonts w:ascii="Tahoma" w:eastAsia="Tahoma" w:hAnsi="Tahoma" w:cs="Tahoma"/>
        </w:rPr>
        <w:t>ie 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2"/>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6"/>
        </w:rPr>
        <w:t xml:space="preserve"> </w:t>
      </w:r>
      <w:r>
        <w:rPr>
          <w:rFonts w:ascii="Tahoma" w:eastAsia="Tahoma" w:hAnsi="Tahoma" w:cs="Tahoma"/>
          <w:spacing w:val="-6"/>
        </w:rPr>
        <w:br/>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5"/>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ile</w:t>
      </w:r>
      <w:r w:rsidRPr="001C3C76">
        <w:rPr>
          <w:rFonts w:ascii="Tahoma" w:eastAsia="Tahoma" w:hAnsi="Tahoma" w:cs="Tahoma"/>
          <w:spacing w:val="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
        </w:rPr>
        <w:t xml:space="preserve"> </w:t>
      </w:r>
      <w:r w:rsidRPr="001C3C76">
        <w:rPr>
          <w:rFonts w:ascii="Tahoma" w:eastAsia="Tahoma" w:hAnsi="Tahoma" w:cs="Tahoma"/>
        </w:rPr>
        <w:t xml:space="preserve">to </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do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2"/>
        </w:rPr>
        <w:t>ó</w:t>
      </w:r>
      <w:r w:rsidRPr="001C3C76">
        <w:rPr>
          <w:rFonts w:ascii="Tahoma" w:eastAsia="Tahoma" w:hAnsi="Tahoma" w:cs="Tahoma"/>
        </w:rPr>
        <w:t>w</w:t>
      </w:r>
      <w:r w:rsidRPr="001C3C76">
        <w:rPr>
          <w:rFonts w:ascii="Tahoma" w:eastAsia="Tahoma" w:hAnsi="Tahoma" w:cs="Tahoma"/>
          <w:spacing w:val="6"/>
        </w:rPr>
        <w:t xml:space="preserve"> </w:t>
      </w:r>
      <w:r w:rsidR="00820FBB">
        <w:rPr>
          <w:rFonts w:ascii="Tahoma" w:eastAsia="Tahoma" w:hAnsi="Tahoma" w:cs="Tahoma"/>
          <w:spacing w:val="6"/>
        </w:rPr>
        <w:br/>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ek</w:t>
      </w:r>
      <w:r w:rsidRPr="001C3C76">
        <w:rPr>
          <w:rFonts w:ascii="Tahoma" w:eastAsia="Tahoma" w:hAnsi="Tahoma" w:cs="Tahoma"/>
          <w:spacing w:val="-1"/>
        </w:rPr>
        <w:t>c</w:t>
      </w:r>
      <w:r w:rsidRPr="001C3C76">
        <w:rPr>
          <w:rFonts w:ascii="Tahoma" w:eastAsia="Tahoma" w:hAnsi="Tahoma" w:cs="Tahoma"/>
        </w:rPr>
        <w:t>ie</w:t>
      </w:r>
      <w:r w:rsidR="008E5DAD">
        <w:rPr>
          <w:rFonts w:ascii="Tahoma" w:eastAsia="Tahoma" w:hAnsi="Tahoma" w:cs="Tahoma"/>
        </w:rPr>
        <w:t>.</w:t>
      </w:r>
    </w:p>
    <w:p w14:paraId="5C679594" w14:textId="5909CEAD" w:rsidR="00942F4E" w:rsidRDefault="00280ADA" w:rsidP="005100BA">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pod</w:t>
      </w:r>
      <w:r w:rsidRPr="001A21E8">
        <w:rPr>
          <w:rFonts w:ascii="Tahoma" w:eastAsia="Tahoma" w:hAnsi="Tahoma" w:cs="Tahoma"/>
          <w:spacing w:val="1"/>
        </w:rPr>
        <w:t>m</w:t>
      </w:r>
      <w:r w:rsidRPr="001A21E8">
        <w:rPr>
          <w:rFonts w:ascii="Tahoma" w:eastAsia="Tahoma" w:hAnsi="Tahoma" w:cs="Tahoma"/>
          <w:spacing w:val="2"/>
        </w:rPr>
        <w:t>i</w:t>
      </w:r>
      <w:r w:rsidRPr="001A21E8">
        <w:rPr>
          <w:rFonts w:ascii="Tahoma" w:eastAsia="Tahoma" w:hAnsi="Tahoma" w:cs="Tahoma"/>
        </w:rPr>
        <w:t>otó</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8"/>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3"/>
        </w:rPr>
        <w:t xml:space="preserve"> 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spacing w:val="1"/>
        </w:rPr>
        <w:t>u</w:t>
      </w:r>
      <w:r w:rsidRPr="001A21E8">
        <w:rPr>
          <w:rFonts w:ascii="Tahoma" w:eastAsia="Tahoma" w:hAnsi="Tahoma" w:cs="Tahoma"/>
        </w:rPr>
        <w:t>st.</w:t>
      </w:r>
      <w:r w:rsidR="00C22053">
        <w:rPr>
          <w:rFonts w:ascii="Tahoma" w:eastAsia="Tahoma" w:hAnsi="Tahoma" w:cs="Tahoma"/>
        </w:rPr>
        <w:t xml:space="preserve"> </w:t>
      </w:r>
      <w:r w:rsidRPr="001A21E8">
        <w:rPr>
          <w:rFonts w:ascii="Tahoma" w:eastAsia="Tahoma" w:hAnsi="Tahoma" w:cs="Tahoma"/>
        </w:rPr>
        <w:t>1</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 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rPr>
        <w:t>u</w:t>
      </w:r>
      <w:r w:rsidRPr="001A21E8">
        <w:rPr>
          <w:rFonts w:ascii="Tahoma" w:eastAsia="Tahoma" w:hAnsi="Tahoma" w:cs="Tahoma"/>
          <w:spacing w:val="1"/>
        </w:rPr>
        <w:t xml:space="preserve"> </w:t>
      </w:r>
      <w:r w:rsidRPr="001A21E8">
        <w:rPr>
          <w:rFonts w:ascii="Tahoma" w:eastAsia="Tahoma" w:hAnsi="Tahoma" w:cs="Tahoma"/>
        </w:rPr>
        <w:t>mogą</w:t>
      </w:r>
      <w:r w:rsidRPr="001A21E8">
        <w:rPr>
          <w:rFonts w:ascii="Tahoma" w:eastAsia="Tahoma" w:hAnsi="Tahoma" w:cs="Tahoma"/>
          <w:spacing w:val="5"/>
        </w:rPr>
        <w:t xml:space="preserve"> </w:t>
      </w:r>
      <w:r w:rsidRPr="001A21E8">
        <w:rPr>
          <w:rFonts w:ascii="Tahoma" w:eastAsia="Tahoma" w:hAnsi="Tahoma" w:cs="Tahoma"/>
        </w:rPr>
        <w:t>pr</w:t>
      </w:r>
      <w:r w:rsidRPr="001A21E8">
        <w:rPr>
          <w:rFonts w:ascii="Tahoma" w:eastAsia="Tahoma" w:hAnsi="Tahoma" w:cs="Tahoma"/>
          <w:spacing w:val="3"/>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dzić</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0"/>
        </w:rPr>
        <w:t xml:space="preserve"> </w:t>
      </w:r>
      <w:r w:rsidRPr="001A21E8">
        <w:rPr>
          <w:rFonts w:ascii="Tahoma" w:eastAsia="Tahoma" w:hAnsi="Tahoma" w:cs="Tahoma"/>
          <w:spacing w:val="-3"/>
        </w:rPr>
        <w:t>k</w:t>
      </w:r>
      <w:r w:rsidRPr="001A21E8">
        <w:rPr>
          <w:rFonts w:ascii="Tahoma" w:eastAsia="Tahoma" w:hAnsi="Tahoma" w:cs="Tahoma"/>
        </w:rPr>
        <w:t>or</w:t>
      </w:r>
      <w:r w:rsidRPr="001A21E8">
        <w:rPr>
          <w:rFonts w:ascii="Tahoma" w:eastAsia="Tahoma" w:hAnsi="Tahoma" w:cs="Tahoma"/>
          <w:spacing w:val="1"/>
        </w:rPr>
        <w:t>ek</w:t>
      </w:r>
      <w:r w:rsidRPr="001A21E8">
        <w:rPr>
          <w:rFonts w:ascii="Tahoma" w:eastAsia="Tahoma" w:hAnsi="Tahoma" w:cs="Tahoma"/>
          <w:spacing w:val="-2"/>
        </w:rPr>
        <w:t>t</w:t>
      </w:r>
      <w:r w:rsidRPr="001A21E8">
        <w:rPr>
          <w:rFonts w:ascii="Tahoma" w:eastAsia="Tahoma" w:hAnsi="Tahoma" w:cs="Tahoma"/>
        </w:rPr>
        <w:t xml:space="preserve">y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13"/>
        </w:rPr>
        <w:t xml:space="preserve"> </w:t>
      </w:r>
      <w:r w:rsidRPr="001A21E8">
        <w:rPr>
          <w:rFonts w:ascii="Tahoma" w:eastAsia="Tahoma" w:hAnsi="Tahoma" w:cs="Tahoma"/>
        </w:rPr>
        <w:t>rozliczo</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12"/>
        </w:rPr>
        <w:t xml:space="preserve"> </w:t>
      </w:r>
      <w:r w:rsidRPr="001A21E8">
        <w:rPr>
          <w:rFonts w:ascii="Tahoma" w:eastAsia="Tahoma" w:hAnsi="Tahoma" w:cs="Tahoma"/>
        </w:rPr>
        <w:t xml:space="preserve">w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4FA7A32F" w14:textId="16340AEE" w:rsidR="006067F3" w:rsidRPr="00F90B8F" w:rsidRDefault="00FB3325" w:rsidP="005100BA">
      <w:pPr>
        <w:numPr>
          <w:ilvl w:val="0"/>
          <w:numId w:val="47"/>
        </w:numPr>
        <w:tabs>
          <w:tab w:val="clear" w:pos="360"/>
          <w:tab w:val="num" w:pos="426"/>
        </w:tabs>
        <w:spacing w:after="60" w:line="276" w:lineRule="auto"/>
        <w:ind w:left="426" w:right="14" w:hanging="426"/>
        <w:jc w:val="both"/>
        <w:rPr>
          <w:rFonts w:ascii="Tahoma" w:hAnsi="Tahoma" w:cs="Tahoma"/>
        </w:rPr>
      </w:pPr>
      <w:r w:rsidRPr="00FB6CAA">
        <w:rPr>
          <w:rFonts w:ascii="Tahoma" w:hAnsi="Tahoma" w:cs="Tahoma"/>
        </w:rPr>
        <w:t>W wyniku kontroli zostanie wydana informacja pokontrolna</w:t>
      </w:r>
      <w:r w:rsidR="006067F3" w:rsidRPr="00FB6CAA">
        <w:rPr>
          <w:rFonts w:ascii="Tahoma" w:hAnsi="Tahoma" w:cs="Tahoma"/>
        </w:rPr>
        <w:t xml:space="preserve">, uzupełniana w razie konieczności </w:t>
      </w:r>
      <w:r w:rsidR="00820FBB">
        <w:rPr>
          <w:rFonts w:ascii="Tahoma" w:hAnsi="Tahoma" w:cs="Tahoma"/>
        </w:rPr>
        <w:br/>
      </w:r>
      <w:r w:rsidR="006067F3" w:rsidRPr="00FB6CAA">
        <w:rPr>
          <w:rFonts w:ascii="Tahoma" w:hAnsi="Tahoma" w:cs="Tahoma"/>
        </w:rPr>
        <w:t xml:space="preserve">o zalecenia pokontrolne lub rekomendacje. Beneficjent jest zobowiązany do podjęcia działań naprawczych lub wskazania sposobu wykorzystania rekomendacji w terminie określonym </w:t>
      </w:r>
      <w:r w:rsidR="006067F3" w:rsidRPr="00FB6CAA">
        <w:rPr>
          <w:rFonts w:ascii="Tahoma" w:hAnsi="Tahoma" w:cs="Tahoma"/>
        </w:rPr>
        <w:br/>
        <w:t xml:space="preserve">w informacji pokontrolnej </w:t>
      </w:r>
      <w:r w:rsidR="006067F3" w:rsidRPr="00FB6CAA">
        <w:rPr>
          <w:rFonts w:ascii="Tahoma" w:eastAsia="Calibri" w:hAnsi="Tahoma" w:cs="Tahoma"/>
        </w:rPr>
        <w:t>lub przyczyn niepodjęcia odpowiednich działań.</w:t>
      </w:r>
    </w:p>
    <w:p w14:paraId="2D4B41E2" w14:textId="77777777" w:rsidR="007D5D6B" w:rsidRDefault="007D5D6B" w:rsidP="00820FBB">
      <w:pPr>
        <w:spacing w:line="276" w:lineRule="auto"/>
        <w:ind w:left="426" w:right="14" w:hanging="426"/>
        <w:jc w:val="center"/>
        <w:rPr>
          <w:rFonts w:ascii="Tahoma" w:eastAsia="Tahoma" w:hAnsi="Tahoma" w:cs="Tahoma"/>
          <w:b/>
          <w:spacing w:val="1"/>
        </w:rPr>
      </w:pPr>
    </w:p>
    <w:p w14:paraId="5AAFBA51" w14:textId="28E6B1AC" w:rsidR="00942F4E" w:rsidRPr="001A21E8" w:rsidRDefault="00280ADA" w:rsidP="00820FBB">
      <w:pPr>
        <w:spacing w:line="276" w:lineRule="auto"/>
        <w:ind w:left="426" w:right="14" w:hanging="426"/>
        <w:jc w:val="center"/>
        <w:rPr>
          <w:rFonts w:ascii="Tahoma" w:eastAsia="Tahoma" w:hAnsi="Tahoma" w:cs="Tahoma"/>
        </w:rPr>
      </w:pPr>
      <w:r w:rsidRPr="001A21E8">
        <w:rPr>
          <w:rFonts w:ascii="Tahoma" w:eastAsia="Tahoma" w:hAnsi="Tahoma" w:cs="Tahoma"/>
          <w:b/>
          <w:spacing w:val="1"/>
        </w:rPr>
        <w:t>P</w:t>
      </w:r>
      <w:r w:rsidRPr="001A21E8">
        <w:rPr>
          <w:rFonts w:ascii="Tahoma" w:eastAsia="Tahoma" w:hAnsi="Tahoma" w:cs="Tahoma"/>
          <w:b/>
        </w:rPr>
        <w:t>r</w:t>
      </w:r>
      <w:r w:rsidRPr="001A21E8">
        <w:rPr>
          <w:rFonts w:ascii="Tahoma" w:eastAsia="Tahoma" w:hAnsi="Tahoma" w:cs="Tahoma"/>
          <w:b/>
          <w:spacing w:val="1"/>
        </w:rPr>
        <w:t>z</w:t>
      </w:r>
      <w:r w:rsidRPr="001A21E8">
        <w:rPr>
          <w:rFonts w:ascii="Tahoma" w:eastAsia="Tahoma" w:hAnsi="Tahoma" w:cs="Tahoma"/>
          <w:b/>
          <w:spacing w:val="-1"/>
        </w:rPr>
        <w:t>e</w:t>
      </w:r>
      <w:r w:rsidRPr="001A21E8">
        <w:rPr>
          <w:rFonts w:ascii="Tahoma" w:eastAsia="Tahoma" w:hAnsi="Tahoma" w:cs="Tahoma"/>
          <w:b/>
        </w:rPr>
        <w:t>ch</w:t>
      </w:r>
      <w:r w:rsidRPr="001A21E8">
        <w:rPr>
          <w:rFonts w:ascii="Tahoma" w:eastAsia="Tahoma" w:hAnsi="Tahoma" w:cs="Tahoma"/>
          <w:b/>
          <w:spacing w:val="-1"/>
        </w:rPr>
        <w:t>o</w:t>
      </w:r>
      <w:r w:rsidRPr="001A21E8">
        <w:rPr>
          <w:rFonts w:ascii="Tahoma" w:eastAsia="Tahoma" w:hAnsi="Tahoma" w:cs="Tahoma"/>
          <w:b/>
        </w:rPr>
        <w:t>w</w:t>
      </w:r>
      <w:r w:rsidRPr="001A21E8">
        <w:rPr>
          <w:rFonts w:ascii="Tahoma" w:eastAsia="Tahoma" w:hAnsi="Tahoma" w:cs="Tahoma"/>
          <w:b/>
          <w:spacing w:val="1"/>
        </w:rPr>
        <w:t>y</w:t>
      </w:r>
      <w:r w:rsidRPr="001A21E8">
        <w:rPr>
          <w:rFonts w:ascii="Tahoma" w:eastAsia="Tahoma" w:hAnsi="Tahoma" w:cs="Tahoma"/>
          <w:b/>
        </w:rPr>
        <w:t>w</w:t>
      </w:r>
      <w:r w:rsidRPr="001A21E8">
        <w:rPr>
          <w:rFonts w:ascii="Tahoma" w:eastAsia="Tahoma" w:hAnsi="Tahoma" w:cs="Tahoma"/>
          <w:b/>
          <w:spacing w:val="1"/>
        </w:rPr>
        <w:t>a</w:t>
      </w:r>
      <w:r w:rsidRPr="001A21E8">
        <w:rPr>
          <w:rFonts w:ascii="Tahoma" w:eastAsia="Tahoma" w:hAnsi="Tahoma" w:cs="Tahoma"/>
          <w:b/>
          <w:spacing w:val="2"/>
        </w:rPr>
        <w:t>n</w:t>
      </w:r>
      <w:r w:rsidRPr="001A21E8">
        <w:rPr>
          <w:rFonts w:ascii="Tahoma" w:eastAsia="Tahoma" w:hAnsi="Tahoma" w:cs="Tahoma"/>
          <w:b/>
        </w:rPr>
        <w:t>ie</w:t>
      </w:r>
      <w:r w:rsidRPr="001A21E8">
        <w:rPr>
          <w:rFonts w:ascii="Tahoma" w:eastAsia="Tahoma" w:hAnsi="Tahoma" w:cs="Tahoma"/>
          <w:b/>
          <w:spacing w:val="-16"/>
        </w:rPr>
        <w:t xml:space="preserve"> </w:t>
      </w:r>
      <w:r w:rsidRPr="001A21E8">
        <w:rPr>
          <w:rFonts w:ascii="Tahoma" w:eastAsia="Tahoma" w:hAnsi="Tahoma" w:cs="Tahoma"/>
          <w:b/>
        </w:rPr>
        <w:t>i</w:t>
      </w:r>
      <w:r w:rsidRPr="001A21E8">
        <w:rPr>
          <w:rFonts w:ascii="Tahoma" w:eastAsia="Tahoma" w:hAnsi="Tahoma" w:cs="Tahoma"/>
          <w:b/>
          <w:spacing w:val="-2"/>
        </w:rPr>
        <w:t xml:space="preserve"> </w:t>
      </w:r>
      <w:r w:rsidRPr="001A21E8">
        <w:rPr>
          <w:rFonts w:ascii="Tahoma" w:eastAsia="Tahoma" w:hAnsi="Tahoma" w:cs="Tahoma"/>
          <w:b/>
        </w:rPr>
        <w:t>arc</w:t>
      </w:r>
      <w:r w:rsidRPr="001A21E8">
        <w:rPr>
          <w:rFonts w:ascii="Tahoma" w:eastAsia="Tahoma" w:hAnsi="Tahoma" w:cs="Tahoma"/>
          <w:b/>
          <w:spacing w:val="2"/>
        </w:rPr>
        <w:t>hi</w:t>
      </w:r>
      <w:r w:rsidRPr="001A21E8">
        <w:rPr>
          <w:rFonts w:ascii="Tahoma" w:eastAsia="Tahoma" w:hAnsi="Tahoma" w:cs="Tahoma"/>
          <w:b/>
        </w:rPr>
        <w:t>wi</w:t>
      </w:r>
      <w:r w:rsidRPr="001A21E8">
        <w:rPr>
          <w:rFonts w:ascii="Tahoma" w:eastAsia="Tahoma" w:hAnsi="Tahoma" w:cs="Tahoma"/>
          <w:b/>
          <w:spacing w:val="1"/>
        </w:rPr>
        <w:t>z</w:t>
      </w:r>
      <w:r w:rsidRPr="001A21E8">
        <w:rPr>
          <w:rFonts w:ascii="Tahoma" w:eastAsia="Tahoma" w:hAnsi="Tahoma" w:cs="Tahoma"/>
          <w:b/>
        </w:rPr>
        <w:t>owan</w:t>
      </w:r>
      <w:r w:rsidRPr="001A21E8">
        <w:rPr>
          <w:rFonts w:ascii="Tahoma" w:eastAsia="Tahoma" w:hAnsi="Tahoma" w:cs="Tahoma"/>
          <w:b/>
          <w:spacing w:val="2"/>
        </w:rPr>
        <w:t>i</w:t>
      </w:r>
      <w:r w:rsidRPr="001A21E8">
        <w:rPr>
          <w:rFonts w:ascii="Tahoma" w:eastAsia="Tahoma" w:hAnsi="Tahoma" w:cs="Tahoma"/>
          <w:b/>
        </w:rPr>
        <w:t>e</w:t>
      </w:r>
      <w:r w:rsidRPr="001A21E8">
        <w:rPr>
          <w:rFonts w:ascii="Tahoma" w:eastAsia="Tahoma" w:hAnsi="Tahoma" w:cs="Tahoma"/>
          <w:b/>
          <w:spacing w:val="-18"/>
        </w:rPr>
        <w:t xml:space="preserve"> </w:t>
      </w:r>
      <w:r w:rsidRPr="00B60F60">
        <w:rPr>
          <w:rFonts w:ascii="Tahoma" w:eastAsia="Tahoma" w:hAnsi="Tahoma" w:cs="Tahoma"/>
          <w:b/>
        </w:rPr>
        <w:t>dokumentacji</w:t>
      </w:r>
    </w:p>
    <w:p w14:paraId="228B98EF" w14:textId="191C6FF9" w:rsidR="00942F4E" w:rsidRPr="001A21E8" w:rsidRDefault="00280ADA" w:rsidP="00820FBB">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2</w:t>
      </w:r>
      <w:r w:rsidR="00026023">
        <w:rPr>
          <w:rFonts w:ascii="Tahoma" w:eastAsia="Tahoma" w:hAnsi="Tahoma" w:cs="Tahoma"/>
        </w:rPr>
        <w:t>2</w:t>
      </w:r>
      <w:r w:rsidRPr="001A21E8">
        <w:rPr>
          <w:rFonts w:ascii="Tahoma" w:eastAsia="Tahoma" w:hAnsi="Tahoma" w:cs="Tahoma"/>
          <w:w w:val="99"/>
        </w:rPr>
        <w:t>.</w:t>
      </w:r>
    </w:p>
    <w:p w14:paraId="47649929" w14:textId="77777777" w:rsidR="00942F4E" w:rsidRPr="001A21E8" w:rsidRDefault="00280ADA" w:rsidP="005100BA">
      <w:pPr>
        <w:pStyle w:val="Akapitzlist"/>
        <w:numPr>
          <w:ilvl w:val="0"/>
          <w:numId w:val="9"/>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56"/>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55"/>
        </w:rPr>
        <w:t xml:space="preserve"> </w:t>
      </w:r>
      <w:r w:rsidRPr="001A21E8">
        <w:rPr>
          <w:rFonts w:ascii="Tahoma" w:eastAsia="Tahoma" w:hAnsi="Tahoma" w:cs="Tahoma"/>
        </w:rPr>
        <w:t>s</w:t>
      </w:r>
      <w:r w:rsidRPr="001A21E8">
        <w:rPr>
          <w:rFonts w:ascii="Tahoma" w:eastAsia="Tahoma" w:hAnsi="Tahoma" w:cs="Tahoma"/>
          <w:spacing w:val="2"/>
        </w:rPr>
        <w:t>i</w:t>
      </w:r>
      <w:r w:rsidRPr="001A21E8">
        <w:rPr>
          <w:rFonts w:ascii="Tahoma" w:eastAsia="Tahoma" w:hAnsi="Tahoma" w:cs="Tahoma"/>
        </w:rPr>
        <w:t xml:space="preserve">ę </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6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ku</w:t>
      </w:r>
      <w:r w:rsidRPr="001A21E8">
        <w:rPr>
          <w:rFonts w:ascii="Tahoma" w:eastAsia="Tahoma" w:hAnsi="Tahoma" w:cs="Tahoma"/>
          <w:spacing w:val="6"/>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53"/>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5"/>
        </w:rPr>
        <w:t xml:space="preserve"> </w:t>
      </w:r>
      <w:r w:rsidRPr="001A21E8">
        <w:rPr>
          <w:rFonts w:ascii="Tahoma" w:eastAsia="Tahoma" w:hAnsi="Tahoma" w:cs="Tahoma"/>
        </w:rPr>
        <w:t>z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57"/>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00487AFC" w:rsidRPr="001A21E8">
        <w:rPr>
          <w:rFonts w:ascii="Tahoma" w:eastAsia="Tahoma" w:hAnsi="Tahoma" w:cs="Tahoma"/>
        </w:rPr>
        <w:t>u</w:t>
      </w:r>
      <w:r w:rsidR="00610491" w:rsidRPr="001A21E8">
        <w:rPr>
          <w:rFonts w:ascii="Tahoma" w:eastAsia="Tahoma" w:hAnsi="Tahoma" w:cs="Tahoma"/>
        </w:rPr>
        <w:t xml:space="preserve"> </w:t>
      </w:r>
      <w:r w:rsidRPr="001A21E8">
        <w:rPr>
          <w:rFonts w:ascii="Tahoma" w:eastAsia="Tahoma" w:hAnsi="Tahoma" w:cs="Tahoma"/>
        </w:rPr>
        <w:t>z</w:t>
      </w:r>
      <w:r w:rsidRPr="001A21E8">
        <w:rPr>
          <w:rFonts w:ascii="Tahoma" w:eastAsia="Tahoma" w:hAnsi="Tahoma" w:cs="Tahoma"/>
          <w:spacing w:val="11"/>
        </w:rPr>
        <w:t xml:space="preserve"> </w:t>
      </w:r>
      <w:r w:rsidRPr="001A21E8">
        <w:rPr>
          <w:rFonts w:ascii="Tahoma" w:eastAsia="Tahoma" w:hAnsi="Tahoma" w:cs="Tahoma"/>
          <w:spacing w:val="-1"/>
        </w:rPr>
        <w:t>u</w:t>
      </w:r>
      <w:r w:rsidRPr="001A21E8">
        <w:rPr>
          <w:rFonts w:ascii="Tahoma" w:eastAsia="Tahoma" w:hAnsi="Tahoma" w:cs="Tahoma"/>
          <w:spacing w:val="1"/>
        </w:rPr>
        <w:t>w</w:t>
      </w:r>
      <w:r w:rsidRPr="001A21E8">
        <w:rPr>
          <w:rFonts w:ascii="Tahoma" w:eastAsia="Tahoma" w:hAnsi="Tahoma" w:cs="Tahoma"/>
        </w:rPr>
        <w:t>zgl</w:t>
      </w:r>
      <w:r w:rsidRPr="001A21E8">
        <w:rPr>
          <w:rFonts w:ascii="Tahoma" w:eastAsia="Tahoma" w:hAnsi="Tahoma" w:cs="Tahoma"/>
          <w:spacing w:val="1"/>
        </w:rPr>
        <w:t>ę</w:t>
      </w:r>
      <w:r w:rsidRPr="001A21E8">
        <w:rPr>
          <w:rFonts w:ascii="Tahoma" w:eastAsia="Tahoma" w:hAnsi="Tahoma" w:cs="Tahoma"/>
        </w:rPr>
        <w:t xml:space="preserve">dnieniem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14</w:t>
      </w:r>
      <w:r w:rsidRPr="001A21E8">
        <w:rPr>
          <w:rFonts w:ascii="Tahoma" w:eastAsia="Tahoma" w:hAnsi="Tahoma" w:cs="Tahoma"/>
        </w:rPr>
        <w:t>0</w:t>
      </w:r>
      <w:r w:rsidRPr="001A21E8">
        <w:rPr>
          <w:rFonts w:ascii="Tahoma" w:eastAsia="Tahoma" w:hAnsi="Tahoma" w:cs="Tahoma"/>
          <w:spacing w:val="10"/>
        </w:rPr>
        <w:t xml:space="preserve"> </w:t>
      </w:r>
      <w:r w:rsidRPr="001A21E8">
        <w:rPr>
          <w:rFonts w:ascii="Tahoma" w:eastAsia="Tahoma" w:hAnsi="Tahoma" w:cs="Tahoma"/>
        </w:rPr>
        <w:t>roz</w:t>
      </w:r>
      <w:r w:rsidRPr="001A21E8">
        <w:rPr>
          <w:rFonts w:ascii="Tahoma" w:eastAsia="Tahoma" w:hAnsi="Tahoma" w:cs="Tahoma"/>
          <w:spacing w:val="1"/>
        </w:rPr>
        <w:t>p</w:t>
      </w:r>
      <w:r w:rsidRPr="001A21E8">
        <w:rPr>
          <w:rFonts w:ascii="Tahoma" w:eastAsia="Tahoma" w:hAnsi="Tahoma" w:cs="Tahoma"/>
        </w:rPr>
        <w:t>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ogól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rPr>
        <w:t>sposób</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w:t>
      </w:r>
      <w:r w:rsidRPr="001A21E8">
        <w:rPr>
          <w:rFonts w:ascii="Tahoma" w:eastAsia="Tahoma" w:hAnsi="Tahoma" w:cs="Tahoma"/>
          <w:spacing w:val="1"/>
        </w:rPr>
        <w:t>ew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rPr>
        <w:t>st</w:t>
      </w:r>
      <w:r w:rsidRPr="001A21E8">
        <w:rPr>
          <w:rFonts w:ascii="Tahoma" w:eastAsia="Tahoma" w:hAnsi="Tahoma" w:cs="Tahoma"/>
          <w:spacing w:val="1"/>
        </w:rPr>
        <w:t>ę</w:t>
      </w:r>
      <w:r w:rsidRPr="001A21E8">
        <w:rPr>
          <w:rFonts w:ascii="Tahoma" w:eastAsia="Tahoma" w:hAnsi="Tahoma" w:cs="Tahoma"/>
        </w:rPr>
        <w:t>pn</w:t>
      </w:r>
      <w:r w:rsidRPr="001A21E8">
        <w:rPr>
          <w:rFonts w:ascii="Tahoma" w:eastAsia="Tahoma" w:hAnsi="Tahoma" w:cs="Tahoma"/>
          <w:spacing w:val="-1"/>
        </w:rPr>
        <w:t>o</w:t>
      </w:r>
      <w:r w:rsidRPr="001A21E8">
        <w:rPr>
          <w:rFonts w:ascii="Tahoma" w:eastAsia="Tahoma" w:hAnsi="Tahoma" w:cs="Tahoma"/>
        </w:rPr>
        <w:t>ś</w:t>
      </w:r>
      <w:r w:rsidRPr="001A21E8">
        <w:rPr>
          <w:rFonts w:ascii="Tahoma" w:eastAsia="Tahoma" w:hAnsi="Tahoma" w:cs="Tahoma"/>
          <w:spacing w:val="2"/>
        </w:rPr>
        <w:t>ć</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po</w:t>
      </w:r>
      <w:r w:rsidRPr="001A21E8">
        <w:rPr>
          <w:rFonts w:ascii="Tahoma" w:eastAsia="Tahoma" w:hAnsi="Tahoma" w:cs="Tahoma"/>
          <w:spacing w:val="-1"/>
        </w:rPr>
        <w:t>u</w:t>
      </w:r>
      <w:r w:rsidRPr="001A21E8">
        <w:rPr>
          <w:rFonts w:ascii="Tahoma" w:eastAsia="Tahoma" w:hAnsi="Tahoma" w:cs="Tahoma"/>
          <w:spacing w:val="1"/>
        </w:rPr>
        <w:t>f</w:t>
      </w:r>
      <w:r w:rsidRPr="001A21E8">
        <w:rPr>
          <w:rFonts w:ascii="Tahoma" w:eastAsia="Tahoma" w:hAnsi="Tahoma" w:cs="Tahoma"/>
          <w:spacing w:val="-1"/>
        </w:rPr>
        <w:t>n</w:t>
      </w:r>
      <w:r w:rsidRPr="001A21E8">
        <w:rPr>
          <w:rFonts w:ascii="Tahoma" w:eastAsia="Tahoma" w:hAnsi="Tahoma" w:cs="Tahoma"/>
        </w:rPr>
        <w:t>ość</w:t>
      </w:r>
      <w:r w:rsidR="00610491" w:rsidRPr="001A21E8">
        <w:rPr>
          <w:rFonts w:ascii="Tahoma" w:eastAsia="Tahoma" w:hAnsi="Tahoma" w:cs="Tahoma"/>
          <w:w w:val="99"/>
        </w:rPr>
        <w:t xml:space="preserve"> </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zpi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ń</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spacing w:val="-3"/>
        </w:rPr>
        <w:t>o</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3"/>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5"/>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1"/>
        </w:rPr>
        <w:t xml:space="preserve"> </w:t>
      </w:r>
      <w:r w:rsidRPr="001A21E8">
        <w:rPr>
          <w:rFonts w:ascii="Tahoma" w:eastAsia="Tahoma" w:hAnsi="Tahoma" w:cs="Tahoma"/>
        </w:rPr>
        <w:t>4</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3"/>
        </w:rPr>
        <w:t xml:space="preserve"> </w:t>
      </w:r>
      <w:r w:rsidRPr="001A21E8">
        <w:rPr>
          <w:rFonts w:ascii="Tahoma" w:eastAsia="Tahoma" w:hAnsi="Tahoma" w:cs="Tahoma"/>
          <w:spacing w:val="2"/>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 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3"/>
        </w:rPr>
        <w:t xml:space="preserve"> </w:t>
      </w:r>
      <w:r w:rsidRPr="001A21E8">
        <w:rPr>
          <w:rFonts w:ascii="Tahoma" w:eastAsia="Tahoma" w:hAnsi="Tahoma" w:cs="Tahoma"/>
        </w:rPr>
        <w:t>do</w:t>
      </w:r>
      <w:r w:rsidRPr="001A21E8">
        <w:rPr>
          <w:rFonts w:ascii="Tahoma" w:eastAsia="Tahoma" w:hAnsi="Tahoma" w:cs="Tahoma"/>
          <w:spacing w:val="5"/>
        </w:rPr>
        <w:t xml:space="preserve"> </w:t>
      </w:r>
      <w:r w:rsidRPr="001A21E8">
        <w:rPr>
          <w:rFonts w:ascii="Tahoma" w:eastAsia="Tahoma" w:hAnsi="Tahoma" w:cs="Tahoma"/>
        </w:rPr>
        <w:t>i</w:t>
      </w:r>
      <w:r w:rsidRPr="001A21E8">
        <w:rPr>
          <w:rFonts w:ascii="Tahoma" w:eastAsia="Tahoma" w:hAnsi="Tahoma" w:cs="Tahoma"/>
          <w:spacing w:val="2"/>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
        </w:rPr>
        <w:t xml:space="preserve"> </w:t>
      </w:r>
      <w:r w:rsidRPr="001A21E8">
        <w:rPr>
          <w:rFonts w:ascii="Tahoma" w:eastAsia="Tahoma" w:hAnsi="Tahoma" w:cs="Tahoma"/>
        </w:rPr>
        <w:t>IZ</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8"/>
        </w:rPr>
        <w:t xml:space="preserve"> </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c</w:t>
      </w:r>
      <w:r w:rsidRPr="001A21E8">
        <w:rPr>
          <w:rFonts w:ascii="Tahoma" w:eastAsia="Tahoma" w:hAnsi="Tahoma" w:cs="Tahoma"/>
        </w:rPr>
        <w:t>u prz</w:t>
      </w:r>
      <w:r w:rsidRPr="001A21E8">
        <w:rPr>
          <w:rFonts w:ascii="Tahoma" w:eastAsia="Tahoma" w:hAnsi="Tahoma" w:cs="Tahoma"/>
          <w:spacing w:val="1"/>
        </w:rPr>
        <w:t>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w:t>
      </w:r>
      <w:r w:rsidRPr="001A21E8">
        <w:rPr>
          <w:rFonts w:ascii="Tahoma" w:eastAsia="Tahoma" w:hAnsi="Tahoma" w:cs="Tahoma"/>
          <w:spacing w:val="1"/>
        </w:rPr>
        <w:t>an</w:t>
      </w:r>
      <w:r w:rsidRPr="001A21E8">
        <w:rPr>
          <w:rFonts w:ascii="Tahoma" w:eastAsia="Tahoma" w:hAnsi="Tahoma" w:cs="Tahoma"/>
        </w:rPr>
        <w:t>ia</w:t>
      </w:r>
      <w:r w:rsidRPr="001A21E8">
        <w:rPr>
          <w:rFonts w:ascii="Tahoma" w:eastAsia="Tahoma" w:hAnsi="Tahoma" w:cs="Tahoma"/>
          <w:spacing w:val="-13"/>
        </w:rPr>
        <w:t xml:space="preserve"> </w:t>
      </w:r>
      <w:r w:rsidRPr="001A21E8">
        <w:rPr>
          <w:rFonts w:ascii="Tahoma" w:eastAsia="Tahoma" w:hAnsi="Tahoma" w:cs="Tahoma"/>
        </w:rPr>
        <w:t>do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2"/>
        </w:rPr>
        <w:t>e</w:t>
      </w:r>
      <w:r w:rsidRPr="001A21E8">
        <w:rPr>
          <w:rFonts w:ascii="Tahoma" w:eastAsia="Tahoma" w:hAnsi="Tahoma" w:cs="Tahoma"/>
          <w:spacing w:val="-1"/>
        </w:rPr>
        <w:t>n</w:t>
      </w:r>
      <w:r w:rsidRPr="001A21E8">
        <w:rPr>
          <w:rFonts w:ascii="Tahoma" w:eastAsia="Tahoma" w:hAnsi="Tahoma" w:cs="Tahoma"/>
          <w:spacing w:val="3"/>
        </w:rPr>
        <w:t>t</w:t>
      </w:r>
      <w:r w:rsidRPr="001A21E8">
        <w:rPr>
          <w:rFonts w:ascii="Tahoma" w:eastAsia="Tahoma" w:hAnsi="Tahoma" w:cs="Tahoma"/>
        </w:rPr>
        <w:t>ów</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rea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spacing w:val="3"/>
        </w:rPr>
        <w:t>p</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m.</w:t>
      </w:r>
    </w:p>
    <w:p w14:paraId="79549215" w14:textId="72F00D21" w:rsidR="00942F4E" w:rsidRPr="001A21E8" w:rsidRDefault="00280ADA" w:rsidP="005100BA">
      <w:pPr>
        <w:pStyle w:val="Akapitzlist"/>
        <w:numPr>
          <w:ilvl w:val="0"/>
          <w:numId w:val="9"/>
        </w:numPr>
        <w:spacing w:line="276" w:lineRule="auto"/>
        <w:ind w:left="426" w:right="14" w:hanging="426"/>
        <w:jc w:val="both"/>
        <w:rPr>
          <w:rFonts w:ascii="Tahoma" w:eastAsia="Tahoma" w:hAnsi="Tahoma" w:cs="Tahoma"/>
        </w:rPr>
      </w:pPr>
      <w:r w:rsidRPr="001A21E8">
        <w:rPr>
          <w:rFonts w:ascii="Tahoma" w:eastAsia="Tahoma" w:hAnsi="Tahoma" w:cs="Tahoma"/>
          <w:spacing w:val="-1"/>
        </w:rPr>
        <w:t>D</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ty</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e</w:t>
      </w:r>
      <w:r w:rsidRPr="001A21E8">
        <w:rPr>
          <w:rFonts w:ascii="Tahoma" w:eastAsia="Tahoma" w:hAnsi="Tahoma" w:cs="Tahoma"/>
          <w:spacing w:val="4"/>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oc</w:t>
      </w:r>
      <w:r w:rsidRPr="001A21E8">
        <w:rPr>
          <w:rFonts w:ascii="Tahoma" w:eastAsia="Tahoma" w:hAnsi="Tahoma" w:cs="Tahoma"/>
          <w:spacing w:val="7"/>
        </w:rPr>
        <w:t xml:space="preserve"> </w:t>
      </w:r>
      <w:r w:rsidRPr="001A21E8">
        <w:rPr>
          <w:rFonts w:ascii="Tahoma" w:eastAsia="Tahoma" w:hAnsi="Tahoma" w:cs="Tahoma"/>
        </w:rPr>
        <w:t>publ</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zną</w:t>
      </w:r>
      <w:r w:rsidRPr="001A21E8">
        <w:rPr>
          <w:rFonts w:ascii="Tahoma" w:eastAsia="Tahoma" w:hAnsi="Tahoma" w:cs="Tahoma"/>
          <w:spacing w:val="8"/>
        </w:rPr>
        <w:t xml:space="preserv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ą</w:t>
      </w:r>
      <w:r w:rsidRPr="001A21E8">
        <w:rPr>
          <w:rFonts w:ascii="Tahoma" w:eastAsia="Tahoma" w:hAnsi="Tahoma" w:cs="Tahoma"/>
          <w:spacing w:val="6"/>
        </w:rPr>
        <w:t xml:space="preserve"> </w:t>
      </w:r>
      <w:r w:rsidRPr="001A21E8">
        <w:rPr>
          <w:rFonts w:ascii="Tahoma" w:eastAsia="Tahoma" w:hAnsi="Tahoma" w:cs="Tahoma"/>
          <w:spacing w:val="2"/>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dsi</w:t>
      </w:r>
      <w:r w:rsidRPr="001A21E8">
        <w:rPr>
          <w:rFonts w:ascii="Tahoma" w:eastAsia="Tahoma" w:hAnsi="Tahoma" w:cs="Tahoma"/>
          <w:spacing w:val="1"/>
        </w:rPr>
        <w:t>ę</w:t>
      </w:r>
      <w:r w:rsidRPr="001A21E8">
        <w:rPr>
          <w:rFonts w:ascii="Tahoma" w:eastAsia="Tahoma" w:hAnsi="Tahoma" w:cs="Tahoma"/>
        </w:rPr>
        <w:t>biorcom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7"/>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00610491" w:rsidRPr="001A21E8">
        <w:rPr>
          <w:rFonts w:ascii="Tahoma" w:eastAsia="Tahoma" w:hAnsi="Tahoma" w:cs="Tahoma"/>
          <w:spacing w:val="14"/>
        </w:rPr>
        <w:t xml:space="preserve"> </w:t>
      </w:r>
      <w:r w:rsidRPr="001A21E8">
        <w:rPr>
          <w:rFonts w:ascii="Tahoma" w:eastAsia="Tahoma" w:hAnsi="Tahoma" w:cs="Tahoma"/>
        </w:rPr>
        <w:t>się 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5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60"/>
        </w:rPr>
        <w:t xml:space="preserve"> </w:t>
      </w:r>
      <w:r w:rsidRPr="001A21E8">
        <w:rPr>
          <w:rFonts w:ascii="Tahoma" w:eastAsia="Tahoma" w:hAnsi="Tahoma" w:cs="Tahoma"/>
          <w:spacing w:val="-1"/>
        </w:rPr>
        <w:t>1</w:t>
      </w:r>
      <w:r w:rsidRPr="001A21E8">
        <w:rPr>
          <w:rFonts w:ascii="Tahoma" w:eastAsia="Tahoma" w:hAnsi="Tahoma" w:cs="Tahoma"/>
        </w:rPr>
        <w:t xml:space="preserve">0 </w:t>
      </w:r>
      <w:r w:rsidRPr="001A21E8">
        <w:rPr>
          <w:rFonts w:ascii="Tahoma" w:eastAsia="Tahoma" w:hAnsi="Tahoma" w:cs="Tahoma"/>
          <w:spacing w:val="2"/>
        </w:rPr>
        <w:t>l</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62"/>
        </w:rPr>
        <w:t xml:space="preserve"> </w:t>
      </w:r>
      <w:r w:rsidRPr="001A21E8">
        <w:rPr>
          <w:rFonts w:ascii="Tahoma" w:eastAsia="Tahoma" w:hAnsi="Tahoma" w:cs="Tahoma"/>
        </w:rPr>
        <w:t>li</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rPr>
        <w:t>c</w:t>
      </w:r>
      <w:r w:rsidRPr="001A21E8">
        <w:rPr>
          <w:rFonts w:ascii="Tahoma" w:eastAsia="Tahoma" w:hAnsi="Tahoma" w:cs="Tahoma"/>
          <w:spacing w:val="60"/>
        </w:rPr>
        <w:t xml:space="preserve"> </w:t>
      </w:r>
      <w:r w:rsidRPr="001A21E8">
        <w:rPr>
          <w:rFonts w:ascii="Tahoma" w:eastAsia="Tahoma" w:hAnsi="Tahoma" w:cs="Tahoma"/>
        </w:rPr>
        <w:t xml:space="preserve">od dnia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61"/>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zna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54"/>
        </w:rPr>
        <w:t xml:space="preserve"> </w:t>
      </w:r>
      <w:r w:rsidRPr="001A21E8">
        <w:rPr>
          <w:rFonts w:ascii="Tahoma" w:eastAsia="Tahoma" w:hAnsi="Tahoma" w:cs="Tahoma"/>
        </w:rPr>
        <w:t>w spos</w:t>
      </w:r>
      <w:r w:rsidRPr="001A21E8">
        <w:rPr>
          <w:rFonts w:ascii="Tahoma" w:eastAsia="Tahoma" w:hAnsi="Tahoma" w:cs="Tahoma"/>
          <w:spacing w:val="9"/>
        </w:rPr>
        <w:t>ó</w:t>
      </w:r>
      <w:r w:rsidRPr="001A21E8">
        <w:rPr>
          <w:rFonts w:ascii="Tahoma" w:eastAsia="Tahoma" w:hAnsi="Tahoma" w:cs="Tahoma"/>
        </w:rPr>
        <w:t>b</w:t>
      </w:r>
      <w:r w:rsidRPr="001A21E8">
        <w:rPr>
          <w:rFonts w:ascii="Tahoma" w:eastAsia="Tahoma" w:hAnsi="Tahoma" w:cs="Tahoma"/>
          <w:spacing w:val="5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w:t>
      </w:r>
      <w:r w:rsidRPr="001A21E8">
        <w:rPr>
          <w:rFonts w:ascii="Tahoma" w:eastAsia="Tahoma" w:hAnsi="Tahoma" w:cs="Tahoma"/>
          <w:spacing w:val="1"/>
        </w:rPr>
        <w:t>ew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55"/>
        </w:rPr>
        <w:t xml:space="preserve"> </w:t>
      </w:r>
      <w:r w:rsidRPr="008472C0">
        <w:rPr>
          <w:rFonts w:ascii="Tahoma" w:eastAsia="Tahoma" w:hAnsi="Tahoma" w:cs="Tahoma"/>
        </w:rPr>
        <w:t xml:space="preserve">poufność </w:t>
      </w:r>
      <w:r w:rsidR="00293046" w:rsidRPr="008472C0">
        <w:rPr>
          <w:rFonts w:ascii="Tahoma" w:eastAsia="Tahoma" w:hAnsi="Tahoma" w:cs="Tahoma"/>
        </w:rPr>
        <w:br/>
      </w:r>
      <w:r w:rsidRPr="001A21E8">
        <w:rPr>
          <w:rFonts w:ascii="Tahoma" w:eastAsia="Tahoma" w:hAnsi="Tahoma" w:cs="Tahoma"/>
        </w:rPr>
        <w:t>i b</w:t>
      </w:r>
      <w:r w:rsidRPr="001A21E8">
        <w:rPr>
          <w:rFonts w:ascii="Tahoma" w:eastAsia="Tahoma" w:hAnsi="Tahoma" w:cs="Tahoma"/>
          <w:spacing w:val="1"/>
        </w:rPr>
        <w:t>e</w:t>
      </w:r>
      <w:r w:rsidRPr="001A21E8">
        <w:rPr>
          <w:rFonts w:ascii="Tahoma" w:eastAsia="Tahoma" w:hAnsi="Tahoma" w:cs="Tahoma"/>
        </w:rPr>
        <w:t>zpi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ń</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spacing w:val="-3"/>
        </w:rPr>
        <w:t>o</w:t>
      </w:r>
      <w:r w:rsidRPr="001A21E8">
        <w:rPr>
          <w:rFonts w:ascii="Tahoma" w:eastAsia="Tahoma" w:hAnsi="Tahoma" w:cs="Tahoma"/>
        </w:rPr>
        <w:t>,</w:t>
      </w:r>
      <w:r w:rsidRPr="001A21E8">
        <w:rPr>
          <w:rFonts w:ascii="Tahoma" w:eastAsia="Tahoma" w:hAnsi="Tahoma" w:cs="Tahoma"/>
          <w:spacing w:val="-14"/>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ile</w:t>
      </w:r>
      <w:r w:rsidRPr="001A21E8">
        <w:rPr>
          <w:rFonts w:ascii="Tahoma" w:eastAsia="Tahoma" w:hAnsi="Tahoma" w:cs="Tahoma"/>
          <w:spacing w:val="-2"/>
        </w:rPr>
        <w:t xml:space="preserve"> </w:t>
      </w:r>
      <w:r w:rsidRPr="001A21E8">
        <w:rPr>
          <w:rFonts w:ascii="Tahoma" w:eastAsia="Tahoma" w:hAnsi="Tahoma" w:cs="Tahoma"/>
          <w:spacing w:val="2"/>
        </w:rPr>
        <w:t>p</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spacing w:val="1"/>
        </w:rPr>
        <w:t>je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6"/>
        </w:rPr>
        <w:t xml:space="preserve"> </w:t>
      </w:r>
      <w:r w:rsidRPr="001A21E8">
        <w:rPr>
          <w:rFonts w:ascii="Tahoma" w:eastAsia="Tahoma" w:hAnsi="Tahoma" w:cs="Tahoma"/>
        </w:rPr>
        <w:t>do</w:t>
      </w:r>
      <w:r w:rsidRPr="001A21E8">
        <w:rPr>
          <w:rFonts w:ascii="Tahoma" w:eastAsia="Tahoma" w:hAnsi="Tahoma" w:cs="Tahoma"/>
          <w:spacing w:val="1"/>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spacing w:val="-1"/>
        </w:rPr>
        <w:t>u</w:t>
      </w:r>
      <w:r w:rsidRPr="001A21E8">
        <w:rPr>
          <w:rFonts w:ascii="Tahoma" w:eastAsia="Tahoma" w:hAnsi="Tahoma" w:cs="Tahoma"/>
        </w:rPr>
        <w:t>blic</w:t>
      </w:r>
      <w:r w:rsidRPr="001A21E8">
        <w:rPr>
          <w:rFonts w:ascii="Tahoma" w:eastAsia="Tahoma" w:hAnsi="Tahoma" w:cs="Tahoma"/>
          <w:spacing w:val="2"/>
        </w:rPr>
        <w:t>z</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r w:rsidR="00620BFE" w:rsidRPr="001A21E8">
        <w:rPr>
          <w:rStyle w:val="Odwoanieprzypisudolnego"/>
          <w:rFonts w:ascii="Tahoma" w:eastAsia="Tahoma" w:hAnsi="Tahoma" w:cs="Tahoma"/>
        </w:rPr>
        <w:footnoteReference w:id="62"/>
      </w:r>
    </w:p>
    <w:p w14:paraId="3C7527D0" w14:textId="77777777" w:rsidR="00942F4E" w:rsidRPr="001A21E8" w:rsidRDefault="00280ADA" w:rsidP="005100BA">
      <w:pPr>
        <w:pStyle w:val="Akapitzlist"/>
        <w:numPr>
          <w:ilvl w:val="0"/>
          <w:numId w:val="9"/>
        </w:numPr>
        <w:spacing w:line="276" w:lineRule="auto"/>
        <w:ind w:left="426" w:right="14" w:hanging="426"/>
        <w:jc w:val="both"/>
        <w:rPr>
          <w:rFonts w:ascii="Tahoma" w:eastAsia="Tahoma" w:hAnsi="Tahoma" w:cs="Tahoma"/>
        </w:rPr>
      </w:pPr>
      <w:r w:rsidRPr="001A21E8">
        <w:rPr>
          <w:rFonts w:ascii="Tahoma" w:eastAsia="Tahoma" w:hAnsi="Tahoma" w:cs="Tahoma"/>
        </w:rPr>
        <w:t>Prz</w:t>
      </w:r>
      <w:r w:rsidRPr="001A21E8">
        <w:rPr>
          <w:rFonts w:ascii="Tahoma" w:eastAsia="Tahoma" w:hAnsi="Tahoma" w:cs="Tahoma"/>
          <w:spacing w:val="-1"/>
        </w:rPr>
        <w:t>yj</w:t>
      </w:r>
      <w:r w:rsidRPr="001A21E8">
        <w:rPr>
          <w:rFonts w:ascii="Tahoma" w:eastAsia="Tahoma" w:hAnsi="Tahoma" w:cs="Tahoma"/>
        </w:rPr>
        <w:t>m</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20"/>
        </w:rPr>
        <w:t xml:space="preserve"> </w:t>
      </w:r>
      <w:r w:rsidRPr="001A21E8">
        <w:rPr>
          <w:rFonts w:ascii="Tahoma" w:eastAsia="Tahoma" w:hAnsi="Tahoma" w:cs="Tahoma"/>
          <w:spacing w:val="2"/>
        </w:rPr>
        <w:t>s</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rPr>
        <w:t>,</w:t>
      </w:r>
      <w:r w:rsidRPr="001A21E8">
        <w:rPr>
          <w:rFonts w:ascii="Tahoma" w:eastAsia="Tahoma" w:hAnsi="Tahoma" w:cs="Tahoma"/>
          <w:spacing w:val="25"/>
        </w:rPr>
        <w:t xml:space="preserve"> </w:t>
      </w:r>
      <w:r w:rsidRPr="001A21E8">
        <w:rPr>
          <w:rFonts w:ascii="Tahoma" w:eastAsia="Tahoma" w:hAnsi="Tahoma" w:cs="Tahoma"/>
        </w:rPr>
        <w:t>że</w:t>
      </w:r>
      <w:r w:rsidRPr="001A21E8">
        <w:rPr>
          <w:rFonts w:ascii="Tahoma" w:eastAsia="Tahoma" w:hAnsi="Tahoma" w:cs="Tahoma"/>
          <w:spacing w:val="30"/>
        </w:rPr>
        <w:t xml:space="preserve"> </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2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4"/>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spacing w:val="3"/>
        </w:rPr>
        <w:t>m</w:t>
      </w:r>
      <w:r w:rsidRPr="001A21E8">
        <w:rPr>
          <w:rFonts w:ascii="Tahoma" w:eastAsia="Tahoma" w:hAnsi="Tahoma" w:cs="Tahoma"/>
          <w:spacing w:val="8"/>
        </w:rPr>
        <w:t>e</w:t>
      </w:r>
      <w:r w:rsidRPr="001A21E8">
        <w:rPr>
          <w:rFonts w:ascii="Tahoma" w:eastAsia="Tahoma" w:hAnsi="Tahoma" w:cs="Tahoma"/>
          <w:spacing w:val="-1"/>
        </w:rPr>
        <w:t>n</w:t>
      </w:r>
      <w:r w:rsidRPr="001A21E8">
        <w:rPr>
          <w:rFonts w:ascii="Tahoma" w:eastAsia="Tahoma" w:hAnsi="Tahoma" w:cs="Tahoma"/>
        </w:rPr>
        <w:t>tów</w:t>
      </w:r>
      <w:r w:rsidRPr="001A21E8">
        <w:rPr>
          <w:rFonts w:ascii="Tahoma" w:eastAsia="Tahoma" w:hAnsi="Tahoma" w:cs="Tahoma"/>
          <w:spacing w:val="18"/>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8"/>
        </w:rPr>
        <w:t xml:space="preserve"> </w:t>
      </w:r>
      <w:r w:rsidRPr="001A21E8">
        <w:rPr>
          <w:rFonts w:ascii="Tahoma" w:eastAsia="Tahoma" w:hAnsi="Tahoma" w:cs="Tahoma"/>
        </w:rPr>
        <w:t>z</w:t>
      </w:r>
      <w:r w:rsidRPr="001A21E8">
        <w:rPr>
          <w:rFonts w:ascii="Tahoma" w:eastAsia="Tahoma" w:hAnsi="Tahoma" w:cs="Tahoma"/>
          <w:spacing w:val="3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9"/>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 xml:space="preserve">m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
        </w:rPr>
        <w:t xml:space="preserve"> </w:t>
      </w:r>
      <w:r w:rsidR="008E3C45" w:rsidRPr="001A21E8">
        <w:rPr>
          <w:rFonts w:ascii="Tahoma" w:eastAsia="Tahoma" w:hAnsi="Tahoma" w:cs="Tahoma"/>
        </w:rPr>
        <w:t>b</w:t>
      </w:r>
      <w:r w:rsidR="009A04F9" w:rsidRPr="001A21E8">
        <w:rPr>
          <w:rFonts w:ascii="Tahoma" w:eastAsia="Tahoma" w:hAnsi="Tahoma" w:cs="Tahoma"/>
        </w:rPr>
        <w:t>iuro projektu</w:t>
      </w:r>
      <w:r w:rsidRPr="001A21E8">
        <w:rPr>
          <w:rFonts w:ascii="Tahoma" w:eastAsia="Tahoma" w:hAnsi="Tahoma" w:cs="Tahoma"/>
        </w:rPr>
        <w:t>.</w:t>
      </w:r>
    </w:p>
    <w:p w14:paraId="75853DE3" w14:textId="5D9F8543" w:rsidR="00942F4E" w:rsidRPr="001A21E8" w:rsidRDefault="00280ADA" w:rsidP="005100BA">
      <w:pPr>
        <w:pStyle w:val="Akapitzlist"/>
        <w:numPr>
          <w:ilvl w:val="0"/>
          <w:numId w:val="9"/>
        </w:numPr>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35"/>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26"/>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9"/>
        </w:rPr>
        <w:t xml:space="preserve"> </w:t>
      </w:r>
      <w:r w:rsidRPr="001A21E8">
        <w:rPr>
          <w:rFonts w:ascii="Tahoma" w:eastAsia="Tahoma" w:hAnsi="Tahoma" w:cs="Tahoma"/>
        </w:rPr>
        <w:t>mi</w:t>
      </w:r>
      <w:r w:rsidRPr="001A21E8">
        <w:rPr>
          <w:rFonts w:ascii="Tahoma" w:eastAsia="Tahoma" w:hAnsi="Tahoma" w:cs="Tahoma"/>
          <w:spacing w:val="1"/>
        </w:rPr>
        <w:t>ej</w:t>
      </w:r>
      <w:r w:rsidRPr="001A21E8">
        <w:rPr>
          <w:rFonts w:ascii="Tahoma" w:eastAsia="Tahoma" w:hAnsi="Tahoma" w:cs="Tahoma"/>
        </w:rPr>
        <w:t>s</w:t>
      </w:r>
      <w:r w:rsidRPr="001A21E8">
        <w:rPr>
          <w:rFonts w:ascii="Tahoma" w:eastAsia="Tahoma" w:hAnsi="Tahoma" w:cs="Tahoma"/>
          <w:spacing w:val="-1"/>
        </w:rPr>
        <w:t>c</w:t>
      </w:r>
      <w:r w:rsidRPr="001A21E8">
        <w:rPr>
          <w:rFonts w:ascii="Tahoma" w:eastAsia="Tahoma" w:hAnsi="Tahoma" w:cs="Tahoma"/>
        </w:rPr>
        <w:t>a</w:t>
      </w:r>
      <w:r w:rsidRPr="001A21E8">
        <w:rPr>
          <w:rFonts w:ascii="Tahoma" w:eastAsia="Tahoma" w:hAnsi="Tahoma" w:cs="Tahoma"/>
          <w:spacing w:val="3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4"/>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t>
      </w:r>
      <w:r w:rsidRPr="001A21E8">
        <w:rPr>
          <w:rFonts w:ascii="Tahoma" w:eastAsia="Tahoma" w:hAnsi="Tahoma" w:cs="Tahoma"/>
          <w:spacing w:val="-5"/>
        </w:rPr>
        <w:t>w</w:t>
      </w:r>
      <w:r w:rsidRPr="001A21E8">
        <w:rPr>
          <w:rFonts w:ascii="Tahoma" w:eastAsia="Tahoma" w:hAnsi="Tahoma" w:cs="Tahoma"/>
        </w:rPr>
        <w:t>,</w:t>
      </w:r>
      <w:r w:rsidRPr="001A21E8">
        <w:rPr>
          <w:rFonts w:ascii="Tahoma" w:eastAsia="Tahoma" w:hAnsi="Tahoma" w:cs="Tahoma"/>
          <w:spacing w:val="23"/>
        </w:rPr>
        <w:t xml:space="preserve"> </w:t>
      </w:r>
      <w:r w:rsidRPr="001A21E8">
        <w:rPr>
          <w:rFonts w:ascii="Tahoma" w:eastAsia="Tahoma" w:hAnsi="Tahoma" w:cs="Tahoma"/>
        </w:rPr>
        <w:t>o</w:t>
      </w:r>
      <w:r w:rsidRPr="001A21E8">
        <w:rPr>
          <w:rFonts w:ascii="Tahoma" w:eastAsia="Tahoma" w:hAnsi="Tahoma" w:cs="Tahoma"/>
          <w:spacing w:val="37"/>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9"/>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34"/>
        </w:rPr>
        <w:t xml:space="preserve"> </w:t>
      </w:r>
      <w:r w:rsidRPr="001A21E8">
        <w:rPr>
          <w:rFonts w:ascii="Tahoma" w:eastAsia="Tahoma" w:hAnsi="Tahoma" w:cs="Tahoma"/>
        </w:rPr>
        <w:t>w</w:t>
      </w:r>
      <w:r w:rsidRPr="001A21E8">
        <w:rPr>
          <w:rFonts w:ascii="Tahoma" w:eastAsia="Tahoma" w:hAnsi="Tahoma" w:cs="Tahoma"/>
          <w:spacing w:val="35"/>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2"/>
        </w:rPr>
        <w:t xml:space="preserve"> </w:t>
      </w:r>
      <w:r w:rsidRPr="001A21E8">
        <w:rPr>
          <w:rFonts w:ascii="Tahoma" w:eastAsia="Tahoma" w:hAnsi="Tahoma" w:cs="Tahoma"/>
        </w:rPr>
        <w:t>1</w:t>
      </w:r>
      <w:r w:rsidRPr="001A21E8">
        <w:rPr>
          <w:rFonts w:ascii="Tahoma" w:eastAsia="Tahoma" w:hAnsi="Tahoma" w:cs="Tahoma"/>
          <w:spacing w:val="34"/>
        </w:rPr>
        <w:t xml:space="preserve"> </w:t>
      </w:r>
      <w:r w:rsidRPr="001A21E8">
        <w:rPr>
          <w:rFonts w:ascii="Tahoma" w:eastAsia="Tahoma" w:hAnsi="Tahoma" w:cs="Tahoma"/>
        </w:rPr>
        <w:t>i</w:t>
      </w:r>
      <w:r w:rsidRPr="001A21E8">
        <w:rPr>
          <w:rFonts w:ascii="Tahoma" w:eastAsia="Tahoma" w:hAnsi="Tahoma" w:cs="Tahoma"/>
          <w:spacing w:val="38"/>
        </w:rPr>
        <w:t xml:space="preserve"> </w:t>
      </w:r>
      <w:r w:rsidRPr="001A21E8">
        <w:rPr>
          <w:rFonts w:ascii="Tahoma" w:eastAsia="Tahoma" w:hAnsi="Tahoma" w:cs="Tahoma"/>
        </w:rPr>
        <w:t>3</w:t>
      </w:r>
      <w:r w:rsidRPr="001A21E8">
        <w:rPr>
          <w:rFonts w:ascii="Tahoma" w:eastAsia="Tahoma" w:hAnsi="Tahoma" w:cs="Tahoma"/>
          <w:spacing w:val="38"/>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 w</w:t>
      </w:r>
      <w:r w:rsidRPr="001A21E8">
        <w:rPr>
          <w:rFonts w:ascii="Tahoma" w:eastAsia="Tahoma" w:hAnsi="Tahoma" w:cs="Tahoma"/>
          <w:spacing w:val="28"/>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 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 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2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8"/>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9"/>
        </w:rPr>
        <w:t xml:space="preserve"> </w:t>
      </w:r>
      <w:r w:rsidRPr="001A21E8">
        <w:rPr>
          <w:rFonts w:ascii="Tahoma" w:eastAsia="Tahoma" w:hAnsi="Tahoma" w:cs="Tahoma"/>
        </w:rPr>
        <w:t>dzi</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 pr</w:t>
      </w:r>
      <w:r w:rsidRPr="001A21E8">
        <w:rPr>
          <w:rFonts w:ascii="Tahoma" w:eastAsia="Tahoma" w:hAnsi="Tahoma" w:cs="Tahoma"/>
          <w:spacing w:val="1"/>
        </w:rPr>
        <w:t>ze</w:t>
      </w:r>
      <w:r w:rsidRPr="001A21E8">
        <w:rPr>
          <w:rFonts w:ascii="Tahoma" w:eastAsia="Tahoma" w:hAnsi="Tahoma" w:cs="Tahoma"/>
        </w:rPr>
        <w:t>d 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e</w:t>
      </w:r>
      <w:r w:rsidR="00487AFC" w:rsidRPr="001A21E8">
        <w:rPr>
          <w:rFonts w:ascii="Tahoma" w:eastAsia="Tahoma" w:hAnsi="Tahoma" w:cs="Tahoma"/>
        </w:rPr>
        <w:t>m,</w:t>
      </w:r>
      <w:r w:rsidR="00610491" w:rsidRPr="001A21E8">
        <w:rPr>
          <w:rFonts w:ascii="Tahoma" w:eastAsia="Tahoma" w:hAnsi="Tahoma" w:cs="Tahoma"/>
        </w:rPr>
        <w:t xml:space="preserve"> </w:t>
      </w:r>
      <w:r w:rsidR="00820FBB">
        <w:rPr>
          <w:rFonts w:ascii="Tahoma" w:eastAsia="Tahoma" w:hAnsi="Tahoma" w:cs="Tahoma"/>
        </w:rPr>
        <w:br/>
      </w:r>
      <w:r w:rsidRPr="001A21E8">
        <w:rPr>
          <w:rFonts w:ascii="Tahoma" w:eastAsia="Tahoma" w:hAnsi="Tahoma" w:cs="Tahoma"/>
        </w:rPr>
        <w:t>o</w:t>
      </w:r>
      <w:r w:rsidRPr="001A21E8">
        <w:rPr>
          <w:rFonts w:ascii="Tahoma" w:eastAsia="Tahoma" w:hAnsi="Tahoma" w:cs="Tahoma"/>
          <w:spacing w:val="15"/>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1"/>
        </w:rPr>
        <w:t xml:space="preserve"> </w:t>
      </w:r>
      <w:r w:rsidRPr="001A21E8">
        <w:rPr>
          <w:rFonts w:ascii="Tahoma" w:eastAsia="Tahoma" w:hAnsi="Tahoma" w:cs="Tahoma"/>
        </w:rPr>
        <w:t>m</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6"/>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6"/>
        </w:rPr>
        <w:t xml:space="preserve"> </w:t>
      </w:r>
      <w:r w:rsidRPr="001A21E8">
        <w:rPr>
          <w:rFonts w:ascii="Tahoma" w:eastAsia="Tahoma" w:hAnsi="Tahoma" w:cs="Tahoma"/>
        </w:rPr>
        <w:t>1</w:t>
      </w:r>
      <w:r w:rsidRPr="001A21E8">
        <w:rPr>
          <w:rFonts w:ascii="Tahoma" w:eastAsia="Tahoma" w:hAnsi="Tahoma" w:cs="Tahoma"/>
          <w:spacing w:val="15"/>
        </w:rPr>
        <w:t xml:space="preserve"> </w:t>
      </w:r>
      <w:r w:rsidRPr="001A21E8">
        <w:rPr>
          <w:rFonts w:ascii="Tahoma" w:eastAsia="Tahoma" w:hAnsi="Tahoma" w:cs="Tahoma"/>
        </w:rPr>
        <w:t>i</w:t>
      </w:r>
      <w:r w:rsidRPr="001A21E8">
        <w:rPr>
          <w:rFonts w:ascii="Tahoma" w:eastAsia="Tahoma" w:hAnsi="Tahoma" w:cs="Tahoma"/>
          <w:spacing w:val="19"/>
        </w:rPr>
        <w:t xml:space="preserve"> </w:t>
      </w:r>
      <w:r w:rsidRPr="001A21E8">
        <w:rPr>
          <w:rFonts w:ascii="Tahoma" w:eastAsia="Tahoma" w:hAnsi="Tahoma" w:cs="Tahoma"/>
        </w:rPr>
        <w:t>2</w:t>
      </w:r>
      <w:r w:rsidRPr="001A21E8">
        <w:rPr>
          <w:rFonts w:ascii="Tahoma" w:eastAsia="Tahoma" w:hAnsi="Tahoma" w:cs="Tahoma"/>
          <w:spacing w:val="15"/>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7"/>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7"/>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6"/>
        </w:rPr>
        <w:t xml:space="preserve"> </w:t>
      </w:r>
      <w:r w:rsidRPr="001A21E8">
        <w:rPr>
          <w:rFonts w:ascii="Tahoma" w:eastAsia="Tahoma" w:hAnsi="Tahoma" w:cs="Tahoma"/>
        </w:rPr>
        <w:t>się poi</w:t>
      </w:r>
      <w:r w:rsidRPr="001A21E8">
        <w:rPr>
          <w:rFonts w:ascii="Tahoma" w:eastAsia="Tahoma" w:hAnsi="Tahoma" w:cs="Tahoma"/>
          <w:spacing w:val="2"/>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4"/>
        </w:rPr>
        <w:t xml:space="preserve"> </w:t>
      </w:r>
      <w:r w:rsidRPr="001A21E8">
        <w:rPr>
          <w:rFonts w:ascii="Tahoma" w:eastAsia="Tahoma" w:hAnsi="Tahoma" w:cs="Tahoma"/>
          <w:spacing w:val="2"/>
        </w:rPr>
        <w:t>I</w:t>
      </w:r>
      <w:r w:rsidRPr="001A21E8">
        <w:rPr>
          <w:rFonts w:ascii="Tahoma" w:eastAsia="Tahoma" w:hAnsi="Tahoma" w:cs="Tahoma"/>
        </w:rPr>
        <w:t>Z o</w:t>
      </w:r>
      <w:r w:rsidRPr="001A21E8">
        <w:rPr>
          <w:rFonts w:ascii="Tahoma" w:eastAsia="Tahoma" w:hAnsi="Tahoma" w:cs="Tahoma"/>
          <w:spacing w:val="11"/>
        </w:rPr>
        <w:t xml:space="preserve"> </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c</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4"/>
        </w:rPr>
        <w:t>e</w:t>
      </w:r>
      <w:r w:rsidRPr="001A21E8">
        <w:rPr>
          <w:rFonts w:ascii="Tahoma" w:eastAsia="Tahoma" w:hAnsi="Tahoma" w:cs="Tahoma"/>
          <w:spacing w:val="-1"/>
        </w:rPr>
        <w:t>n</w:t>
      </w:r>
      <w:r w:rsidRPr="001A21E8">
        <w:rPr>
          <w:rFonts w:ascii="Tahoma" w:eastAsia="Tahoma" w:hAnsi="Tahoma" w:cs="Tahoma"/>
        </w:rPr>
        <w:t>tów</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 xml:space="preserve">m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2"/>
        </w:rPr>
        <w:t xml:space="preserve"> 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a</w:t>
      </w:r>
      <w:r w:rsidRPr="001A21E8">
        <w:rPr>
          <w:rFonts w:ascii="Tahoma" w:eastAsia="Tahoma" w:hAnsi="Tahoma" w:cs="Tahoma"/>
          <w:spacing w:val="3"/>
        </w:rPr>
        <w:t xml:space="preserve"> </w:t>
      </w:r>
      <w:r w:rsidRPr="001A21E8">
        <w:rPr>
          <w:rFonts w:ascii="Tahoma" w:eastAsia="Tahoma" w:hAnsi="Tahoma" w:cs="Tahoma"/>
        </w:rPr>
        <w:t>ta</w:t>
      </w:r>
      <w:r w:rsidRPr="001A21E8">
        <w:rPr>
          <w:rFonts w:ascii="Tahoma" w:eastAsia="Tahoma" w:hAnsi="Tahoma" w:cs="Tahoma"/>
          <w:spacing w:val="11"/>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 xml:space="preserve">st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4"/>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c</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7"/>
        </w:rPr>
        <w:t xml:space="preserve"> </w:t>
      </w:r>
      <w:r w:rsidRPr="001A21E8">
        <w:rPr>
          <w:rFonts w:ascii="Tahoma" w:eastAsia="Tahoma" w:hAnsi="Tahoma" w:cs="Tahoma"/>
        </w:rPr>
        <w:t>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w:t>
      </w:r>
      <w:r w:rsidR="0079030C" w:rsidRPr="001A21E8">
        <w:rPr>
          <w:rFonts w:ascii="Tahoma" w:eastAsia="Tahoma" w:hAnsi="Tahoma" w:cs="Tahoma"/>
        </w:rPr>
        <w:t xml:space="preserve"> </w:t>
      </w:r>
      <w:r w:rsidRPr="001A21E8">
        <w:rPr>
          <w:rFonts w:ascii="Tahoma" w:eastAsia="Tahoma" w:hAnsi="Tahoma" w:cs="Tahoma"/>
        </w:rPr>
        <w:t>w</w:t>
      </w:r>
      <w:r w:rsidRPr="001A21E8">
        <w:rPr>
          <w:rFonts w:ascii="Tahoma" w:eastAsia="Tahoma" w:hAnsi="Tahoma" w:cs="Tahoma"/>
          <w:spacing w:val="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4"/>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00610491" w:rsidRPr="001A21E8">
        <w:rPr>
          <w:rFonts w:ascii="Tahoma" w:eastAsia="Tahoma" w:hAnsi="Tahoma" w:cs="Tahoma"/>
        </w:rPr>
        <w:t xml:space="preserve"> </w:t>
      </w:r>
      <w:r w:rsidRPr="001A21E8">
        <w:rPr>
          <w:rFonts w:ascii="Tahoma" w:eastAsia="Tahoma" w:hAnsi="Tahoma" w:cs="Tahoma"/>
        </w:rPr>
        <w:t xml:space="preserve"> w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spacing w:val="-1"/>
        </w:rPr>
        <w:t>1</w:t>
      </w:r>
      <w:r w:rsidR="00820FBB">
        <w:rPr>
          <w:rFonts w:ascii="Tahoma" w:eastAsia="Tahoma" w:hAnsi="Tahoma" w:cs="Tahoma"/>
          <w:spacing w:val="-1"/>
        </w:rPr>
        <w:t xml:space="preserve"> </w:t>
      </w:r>
      <w:r w:rsidR="00BC450A">
        <w:rPr>
          <w:rFonts w:ascii="Tahoma" w:eastAsia="Tahoma" w:hAnsi="Tahoma" w:cs="Tahoma"/>
          <w:spacing w:val="-1"/>
        </w:rPr>
        <w:t>i 2</w:t>
      </w:r>
      <w:r w:rsidRPr="001A21E8">
        <w:rPr>
          <w:rFonts w:ascii="Tahoma" w:eastAsia="Tahoma" w:hAnsi="Tahoma" w:cs="Tahoma"/>
        </w:rPr>
        <w:t>.</w:t>
      </w:r>
      <w:r w:rsidR="00BC450A">
        <w:rPr>
          <w:rStyle w:val="Odwoanieprzypisudolnego"/>
          <w:rFonts w:ascii="Tahoma" w:eastAsia="Tahoma" w:hAnsi="Tahoma" w:cs="Tahoma"/>
        </w:rPr>
        <w:footnoteReference w:id="63"/>
      </w:r>
    </w:p>
    <w:p w14:paraId="13A419D0" w14:textId="77777777" w:rsidR="004B44CC" w:rsidRPr="001A21E8" w:rsidRDefault="00280ADA" w:rsidP="005100BA">
      <w:pPr>
        <w:pStyle w:val="Akapitzlist"/>
        <w:numPr>
          <w:ilvl w:val="0"/>
          <w:numId w:val="9"/>
        </w:numPr>
        <w:spacing w:line="276" w:lineRule="auto"/>
        <w:ind w:left="426" w:right="14" w:hanging="426"/>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 xml:space="preserve">u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śc</w:t>
      </w:r>
      <w:r w:rsidRPr="001A21E8">
        <w:rPr>
          <w:rFonts w:ascii="Tahoma" w:eastAsia="Tahoma" w:hAnsi="Tahoma" w:cs="Tahoma"/>
        </w:rPr>
        <w:t>i 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8"/>
        </w:rPr>
        <w:t>y</w:t>
      </w:r>
      <w:r w:rsidRPr="001A21E8">
        <w:rPr>
          <w:rFonts w:ascii="Tahoma" w:eastAsia="Tahoma" w:hAnsi="Tahoma" w:cs="Tahoma"/>
        </w:rPr>
        <w:t>,</w:t>
      </w:r>
      <w:r w:rsidRPr="001A21E8">
        <w:rPr>
          <w:rFonts w:ascii="Tahoma" w:eastAsia="Tahoma" w:hAnsi="Tahoma" w:cs="Tahoma"/>
          <w:spacing w:val="26"/>
        </w:rPr>
        <w:t xml:space="preserve"> </w:t>
      </w:r>
      <w:r w:rsidRPr="001A21E8">
        <w:rPr>
          <w:rFonts w:ascii="Tahoma" w:eastAsia="Tahoma" w:hAnsi="Tahoma" w:cs="Tahoma"/>
        </w:rPr>
        <w:t xml:space="preserve">w </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3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1"/>
        </w:rPr>
        <w:t>ł</w:t>
      </w:r>
      <w:r w:rsidRPr="001A21E8">
        <w:rPr>
          <w:rFonts w:ascii="Tahoma" w:eastAsia="Tahoma" w:hAnsi="Tahoma" w:cs="Tahoma"/>
          <w:spacing w:val="-1"/>
        </w:rPr>
        <w:t>u</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 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u</w:t>
      </w:r>
      <w:r w:rsidRPr="001A21E8">
        <w:rPr>
          <w:rFonts w:ascii="Tahoma" w:eastAsia="Tahoma" w:hAnsi="Tahoma" w:cs="Tahoma"/>
        </w:rPr>
        <w:t xml:space="preserve">, o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25"/>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 w</w:t>
      </w:r>
      <w:r w:rsidRPr="001A21E8">
        <w:rPr>
          <w:rFonts w:ascii="Tahoma" w:eastAsia="Tahoma" w:hAnsi="Tahoma" w:cs="Tahoma"/>
          <w:spacing w:val="30"/>
        </w:rPr>
        <w:t xml:space="preserve"> </w:t>
      </w:r>
      <w:r w:rsidRPr="001A21E8">
        <w:rPr>
          <w:rFonts w:ascii="Tahoma" w:eastAsia="Tahoma" w:hAnsi="Tahoma" w:cs="Tahoma"/>
          <w:spacing w:val="-1"/>
          <w:w w:val="99"/>
        </w:rPr>
        <w:t>u</w:t>
      </w:r>
      <w:r w:rsidRPr="001A21E8">
        <w:rPr>
          <w:rFonts w:ascii="Tahoma" w:eastAsia="Tahoma" w:hAnsi="Tahoma" w:cs="Tahoma"/>
          <w:w w:val="99"/>
        </w:rPr>
        <w:t>s</w:t>
      </w:r>
      <w:r w:rsidRPr="001A21E8">
        <w:rPr>
          <w:rFonts w:ascii="Tahoma" w:eastAsia="Tahoma" w:hAnsi="Tahoma" w:cs="Tahoma"/>
          <w:spacing w:val="3"/>
          <w:w w:val="99"/>
        </w:rPr>
        <w:t>t</w:t>
      </w:r>
      <w:r w:rsidRPr="001A21E8">
        <w:rPr>
          <w:rFonts w:ascii="Tahoma" w:eastAsia="Tahoma" w:hAnsi="Tahoma" w:cs="Tahoma"/>
          <w:w w:val="99"/>
        </w:rPr>
        <w:t>.</w:t>
      </w:r>
      <w:r w:rsidR="00487AFC" w:rsidRPr="001A21E8">
        <w:rPr>
          <w:rFonts w:ascii="Tahoma" w:eastAsia="Tahoma" w:hAnsi="Tahoma" w:cs="Tahoma"/>
          <w:w w:val="99"/>
        </w:rPr>
        <w:t xml:space="preserve"> </w:t>
      </w:r>
      <w:r w:rsidRPr="001A21E8">
        <w:rPr>
          <w:rFonts w:ascii="Tahoma" w:eastAsia="Tahoma" w:hAnsi="Tahoma" w:cs="Tahoma"/>
          <w:position w:val="-1"/>
        </w:rPr>
        <w:t>1</w:t>
      </w:r>
      <w:r w:rsidRPr="001A21E8">
        <w:rPr>
          <w:rFonts w:ascii="Tahoma" w:eastAsia="Tahoma" w:hAnsi="Tahoma" w:cs="Tahoma"/>
          <w:spacing w:val="29"/>
          <w:position w:val="-1"/>
        </w:rPr>
        <w:t xml:space="preserve"> </w:t>
      </w:r>
      <w:r w:rsidRPr="001A21E8">
        <w:rPr>
          <w:rFonts w:ascii="Tahoma" w:eastAsia="Tahoma" w:hAnsi="Tahoma" w:cs="Tahoma"/>
          <w:position w:val="-1"/>
        </w:rPr>
        <w:t>i</w:t>
      </w:r>
      <w:r w:rsidRPr="001A21E8">
        <w:rPr>
          <w:rFonts w:ascii="Tahoma" w:eastAsia="Tahoma" w:hAnsi="Tahoma" w:cs="Tahoma"/>
          <w:spacing w:val="33"/>
          <w:position w:val="-1"/>
        </w:rPr>
        <w:t xml:space="preserve"> </w:t>
      </w:r>
      <w:r w:rsidRPr="001A21E8">
        <w:rPr>
          <w:rFonts w:ascii="Tahoma" w:eastAsia="Tahoma" w:hAnsi="Tahoma" w:cs="Tahoma"/>
          <w:position w:val="-1"/>
        </w:rPr>
        <w:t>2</w:t>
      </w:r>
      <w:r w:rsidRPr="001A21E8">
        <w:rPr>
          <w:rFonts w:ascii="Tahoma" w:eastAsia="Tahoma" w:hAnsi="Tahoma" w:cs="Tahoma"/>
          <w:spacing w:val="30"/>
          <w:position w:val="-1"/>
        </w:rPr>
        <w:t xml:space="preserve"> </w:t>
      </w:r>
      <w:r w:rsidRPr="001A21E8">
        <w:rPr>
          <w:rFonts w:ascii="Tahoma" w:eastAsia="Tahoma" w:hAnsi="Tahoma" w:cs="Tahoma"/>
          <w:spacing w:val="-1"/>
          <w:position w:val="-1"/>
        </w:rPr>
        <w:t>n</w:t>
      </w:r>
      <w:r w:rsidRPr="001A21E8">
        <w:rPr>
          <w:rFonts w:ascii="Tahoma" w:eastAsia="Tahoma" w:hAnsi="Tahoma" w:cs="Tahoma"/>
          <w:spacing w:val="2"/>
          <w:position w:val="-1"/>
        </w:rPr>
        <w:t>i</w:t>
      </w:r>
      <w:r w:rsidRPr="001A21E8">
        <w:rPr>
          <w:rFonts w:ascii="Tahoma" w:eastAsia="Tahoma" w:hAnsi="Tahoma" w:cs="Tahoma"/>
          <w:spacing w:val="-1"/>
          <w:position w:val="-1"/>
        </w:rPr>
        <w:t>n</w:t>
      </w:r>
      <w:r w:rsidRPr="001A21E8">
        <w:rPr>
          <w:rFonts w:ascii="Tahoma" w:eastAsia="Tahoma" w:hAnsi="Tahoma" w:cs="Tahoma"/>
          <w:position w:val="-1"/>
        </w:rPr>
        <w:t>i</w:t>
      </w:r>
      <w:r w:rsidRPr="001A21E8">
        <w:rPr>
          <w:rFonts w:ascii="Tahoma" w:eastAsia="Tahoma" w:hAnsi="Tahoma" w:cs="Tahoma"/>
          <w:spacing w:val="1"/>
          <w:position w:val="-1"/>
        </w:rPr>
        <w:t>e</w:t>
      </w:r>
      <w:r w:rsidRPr="001A21E8">
        <w:rPr>
          <w:rFonts w:ascii="Tahoma" w:eastAsia="Tahoma" w:hAnsi="Tahoma" w:cs="Tahoma"/>
          <w:spacing w:val="-1"/>
          <w:position w:val="-1"/>
        </w:rPr>
        <w:t>j</w:t>
      </w:r>
      <w:r w:rsidRPr="001A21E8">
        <w:rPr>
          <w:rFonts w:ascii="Tahoma" w:eastAsia="Tahoma" w:hAnsi="Tahoma" w:cs="Tahoma"/>
          <w:position w:val="-1"/>
        </w:rPr>
        <w:t>sz</w:t>
      </w:r>
      <w:r w:rsidRPr="001A21E8">
        <w:rPr>
          <w:rFonts w:ascii="Tahoma" w:eastAsia="Tahoma" w:hAnsi="Tahoma" w:cs="Tahoma"/>
          <w:spacing w:val="1"/>
          <w:position w:val="-1"/>
        </w:rPr>
        <w:t>e</w:t>
      </w:r>
      <w:r w:rsidRPr="001A21E8">
        <w:rPr>
          <w:rFonts w:ascii="Tahoma" w:eastAsia="Tahoma" w:hAnsi="Tahoma" w:cs="Tahoma"/>
          <w:position w:val="-1"/>
        </w:rPr>
        <w:t>go</w:t>
      </w:r>
      <w:r w:rsidRPr="001A21E8">
        <w:rPr>
          <w:rFonts w:ascii="Tahoma" w:eastAsia="Tahoma" w:hAnsi="Tahoma" w:cs="Tahoma"/>
          <w:spacing w:val="21"/>
          <w:position w:val="-1"/>
        </w:rPr>
        <w:t xml:space="preserve"> </w:t>
      </w:r>
      <w:r w:rsidRPr="001A21E8">
        <w:rPr>
          <w:rFonts w:ascii="Tahoma" w:eastAsia="Tahoma" w:hAnsi="Tahoma" w:cs="Tahoma"/>
          <w:position w:val="-1"/>
        </w:rPr>
        <w:t>p</w:t>
      </w:r>
      <w:r w:rsidRPr="001A21E8">
        <w:rPr>
          <w:rFonts w:ascii="Tahoma" w:eastAsia="Tahoma" w:hAnsi="Tahoma" w:cs="Tahoma"/>
          <w:spacing w:val="1"/>
          <w:position w:val="-1"/>
        </w:rPr>
        <w:t>a</w:t>
      </w:r>
      <w:r w:rsidRPr="001A21E8">
        <w:rPr>
          <w:rFonts w:ascii="Tahoma" w:eastAsia="Tahoma" w:hAnsi="Tahoma" w:cs="Tahoma"/>
          <w:spacing w:val="-2"/>
          <w:position w:val="-1"/>
        </w:rPr>
        <w:t>r</w:t>
      </w:r>
      <w:r w:rsidRPr="001A21E8">
        <w:rPr>
          <w:rFonts w:ascii="Tahoma" w:eastAsia="Tahoma" w:hAnsi="Tahoma" w:cs="Tahoma"/>
          <w:spacing w:val="1"/>
          <w:position w:val="-1"/>
        </w:rPr>
        <w:t>a</w:t>
      </w:r>
      <w:r w:rsidRPr="001A21E8">
        <w:rPr>
          <w:rFonts w:ascii="Tahoma" w:eastAsia="Tahoma" w:hAnsi="Tahoma" w:cs="Tahoma"/>
          <w:position w:val="-1"/>
        </w:rPr>
        <w:t>g</w:t>
      </w:r>
      <w:r w:rsidRPr="001A21E8">
        <w:rPr>
          <w:rFonts w:ascii="Tahoma" w:eastAsia="Tahoma" w:hAnsi="Tahoma" w:cs="Tahoma"/>
          <w:spacing w:val="-2"/>
          <w:position w:val="-1"/>
        </w:rPr>
        <w:t>r</w:t>
      </w:r>
      <w:r w:rsidRPr="001A21E8">
        <w:rPr>
          <w:rFonts w:ascii="Tahoma" w:eastAsia="Tahoma" w:hAnsi="Tahoma" w:cs="Tahoma"/>
          <w:spacing w:val="1"/>
          <w:position w:val="-1"/>
        </w:rPr>
        <w:t>a</w:t>
      </w:r>
      <w:r w:rsidRPr="001A21E8">
        <w:rPr>
          <w:rFonts w:ascii="Tahoma" w:eastAsia="Tahoma" w:hAnsi="Tahoma" w:cs="Tahoma"/>
          <w:spacing w:val="-1"/>
          <w:position w:val="-1"/>
        </w:rPr>
        <w:t>fu</w:t>
      </w:r>
      <w:r w:rsidRPr="001A21E8">
        <w:rPr>
          <w:rFonts w:ascii="Tahoma" w:eastAsia="Tahoma" w:hAnsi="Tahoma" w:cs="Tahoma"/>
          <w:position w:val="-1"/>
        </w:rPr>
        <w:t>,</w:t>
      </w:r>
      <w:r w:rsidRPr="001A21E8">
        <w:rPr>
          <w:rFonts w:ascii="Tahoma" w:eastAsia="Tahoma" w:hAnsi="Tahoma" w:cs="Tahoma"/>
          <w:spacing w:val="22"/>
          <w:position w:val="-1"/>
        </w:rPr>
        <w:t xml:space="preserve"> </w:t>
      </w:r>
      <w:r w:rsidRPr="001A21E8">
        <w:rPr>
          <w:rFonts w:ascii="Tahoma" w:eastAsia="Tahoma" w:hAnsi="Tahoma" w:cs="Tahoma"/>
          <w:spacing w:val="2"/>
          <w:position w:val="-1"/>
        </w:rPr>
        <w:t>I</w:t>
      </w:r>
      <w:r w:rsidRPr="001A21E8">
        <w:rPr>
          <w:rFonts w:ascii="Tahoma" w:eastAsia="Tahoma" w:hAnsi="Tahoma" w:cs="Tahoma"/>
          <w:position w:val="-1"/>
        </w:rPr>
        <w:t>Z</w:t>
      </w:r>
      <w:r w:rsidRPr="001A21E8">
        <w:rPr>
          <w:rFonts w:ascii="Tahoma" w:eastAsia="Tahoma" w:hAnsi="Tahoma" w:cs="Tahoma"/>
          <w:spacing w:val="28"/>
          <w:position w:val="-1"/>
        </w:rPr>
        <w:t xml:space="preserve"> </w:t>
      </w:r>
      <w:r w:rsidRPr="001A21E8">
        <w:rPr>
          <w:rFonts w:ascii="Tahoma" w:eastAsia="Tahoma" w:hAnsi="Tahoma" w:cs="Tahoma"/>
          <w:position w:val="-1"/>
        </w:rPr>
        <w:t>po</w:t>
      </w:r>
      <w:r w:rsidRPr="001A21E8">
        <w:rPr>
          <w:rFonts w:ascii="Tahoma" w:eastAsia="Tahoma" w:hAnsi="Tahoma" w:cs="Tahoma"/>
          <w:spacing w:val="1"/>
          <w:position w:val="-1"/>
        </w:rPr>
        <w:t>w</w:t>
      </w:r>
      <w:r w:rsidRPr="001A21E8">
        <w:rPr>
          <w:rFonts w:ascii="Tahoma" w:eastAsia="Tahoma" w:hAnsi="Tahoma" w:cs="Tahoma"/>
          <w:position w:val="-1"/>
        </w:rPr>
        <w:t>i</w:t>
      </w:r>
      <w:r w:rsidRPr="001A21E8">
        <w:rPr>
          <w:rFonts w:ascii="Tahoma" w:eastAsia="Tahoma" w:hAnsi="Tahoma" w:cs="Tahoma"/>
          <w:spacing w:val="1"/>
          <w:position w:val="-1"/>
        </w:rPr>
        <w:t>a</w:t>
      </w:r>
      <w:r w:rsidRPr="001A21E8">
        <w:rPr>
          <w:rFonts w:ascii="Tahoma" w:eastAsia="Tahoma" w:hAnsi="Tahoma" w:cs="Tahoma"/>
          <w:position w:val="-1"/>
        </w:rPr>
        <w:t>do</w:t>
      </w:r>
      <w:r w:rsidRPr="001A21E8">
        <w:rPr>
          <w:rFonts w:ascii="Tahoma" w:eastAsia="Tahoma" w:hAnsi="Tahoma" w:cs="Tahoma"/>
          <w:spacing w:val="1"/>
          <w:position w:val="-1"/>
        </w:rPr>
        <w:t>m</w:t>
      </w:r>
      <w:r w:rsidRPr="001A21E8">
        <w:rPr>
          <w:rFonts w:ascii="Tahoma" w:eastAsia="Tahoma" w:hAnsi="Tahoma" w:cs="Tahoma"/>
          <w:position w:val="-1"/>
        </w:rPr>
        <w:t>i</w:t>
      </w:r>
      <w:r w:rsidRPr="001A21E8">
        <w:rPr>
          <w:rFonts w:ascii="Tahoma" w:eastAsia="Tahoma" w:hAnsi="Tahoma" w:cs="Tahoma"/>
          <w:spacing w:val="24"/>
          <w:position w:val="-1"/>
        </w:rPr>
        <w:t xml:space="preserve"> </w:t>
      </w:r>
      <w:r w:rsidRPr="001A21E8">
        <w:rPr>
          <w:rFonts w:ascii="Tahoma" w:eastAsia="Tahoma" w:hAnsi="Tahoma" w:cs="Tahoma"/>
          <w:position w:val="-1"/>
        </w:rPr>
        <w:t>o</w:t>
      </w:r>
      <w:r w:rsidRPr="001A21E8">
        <w:rPr>
          <w:rFonts w:ascii="Tahoma" w:eastAsia="Tahoma" w:hAnsi="Tahoma" w:cs="Tahoma"/>
          <w:spacing w:val="30"/>
          <w:position w:val="-1"/>
        </w:rPr>
        <w:t xml:space="preserve"> </w:t>
      </w:r>
      <w:r w:rsidRPr="001A21E8">
        <w:rPr>
          <w:rFonts w:ascii="Tahoma" w:eastAsia="Tahoma" w:hAnsi="Tahoma" w:cs="Tahoma"/>
          <w:spacing w:val="-2"/>
          <w:position w:val="-1"/>
        </w:rPr>
        <w:t>t</w:t>
      </w:r>
      <w:r w:rsidRPr="001A21E8">
        <w:rPr>
          <w:rFonts w:ascii="Tahoma" w:eastAsia="Tahoma" w:hAnsi="Tahoma" w:cs="Tahoma"/>
          <w:spacing w:val="-1"/>
          <w:position w:val="-1"/>
        </w:rPr>
        <w:t>y</w:t>
      </w:r>
      <w:r w:rsidRPr="001A21E8">
        <w:rPr>
          <w:rFonts w:ascii="Tahoma" w:eastAsia="Tahoma" w:hAnsi="Tahoma" w:cs="Tahoma"/>
          <w:position w:val="-1"/>
        </w:rPr>
        <w:t>m</w:t>
      </w:r>
      <w:r w:rsidRPr="001A21E8">
        <w:rPr>
          <w:rFonts w:ascii="Tahoma" w:eastAsia="Tahoma" w:hAnsi="Tahoma" w:cs="Tahoma"/>
          <w:spacing w:val="30"/>
          <w:position w:val="-1"/>
        </w:rPr>
        <w:t xml:space="preserve"> </w:t>
      </w:r>
      <w:r w:rsidRPr="001A21E8">
        <w:rPr>
          <w:rFonts w:ascii="Tahoma" w:eastAsia="Tahoma" w:hAnsi="Tahoma" w:cs="Tahoma"/>
          <w:position w:val="-1"/>
        </w:rPr>
        <w:t>p</w:t>
      </w:r>
      <w:r w:rsidRPr="001A21E8">
        <w:rPr>
          <w:rFonts w:ascii="Tahoma" w:eastAsia="Tahoma" w:hAnsi="Tahoma" w:cs="Tahoma"/>
          <w:spacing w:val="3"/>
          <w:position w:val="-1"/>
        </w:rPr>
        <w:t>i</w:t>
      </w:r>
      <w:r w:rsidRPr="001A21E8">
        <w:rPr>
          <w:rFonts w:ascii="Tahoma" w:eastAsia="Tahoma" w:hAnsi="Tahoma" w:cs="Tahoma"/>
          <w:position w:val="-1"/>
        </w:rPr>
        <w:t>sem</w:t>
      </w:r>
      <w:r w:rsidRPr="001A21E8">
        <w:rPr>
          <w:rFonts w:ascii="Tahoma" w:eastAsia="Tahoma" w:hAnsi="Tahoma" w:cs="Tahoma"/>
          <w:spacing w:val="-1"/>
          <w:position w:val="-1"/>
        </w:rPr>
        <w:t>n</w:t>
      </w:r>
      <w:r w:rsidRPr="001A21E8">
        <w:rPr>
          <w:rFonts w:ascii="Tahoma" w:eastAsia="Tahoma" w:hAnsi="Tahoma" w:cs="Tahoma"/>
          <w:position w:val="-1"/>
        </w:rPr>
        <w:t>ie</w:t>
      </w:r>
      <w:r w:rsidRPr="001A21E8">
        <w:rPr>
          <w:rFonts w:ascii="Tahoma" w:eastAsia="Tahoma" w:hAnsi="Tahoma" w:cs="Tahoma"/>
          <w:spacing w:val="30"/>
          <w:position w:val="-1"/>
        </w:rPr>
        <w:t xml:space="preserve"> </w:t>
      </w:r>
      <w:r w:rsidRPr="001A21E8">
        <w:rPr>
          <w:rFonts w:ascii="Tahoma" w:eastAsia="Tahoma" w:hAnsi="Tahoma" w:cs="Tahoma"/>
          <w:position w:val="-1"/>
        </w:rPr>
        <w:t>B</w:t>
      </w:r>
      <w:r w:rsidRPr="001A21E8">
        <w:rPr>
          <w:rFonts w:ascii="Tahoma" w:eastAsia="Tahoma" w:hAnsi="Tahoma" w:cs="Tahoma"/>
          <w:spacing w:val="3"/>
          <w:position w:val="-1"/>
        </w:rPr>
        <w:t>e</w:t>
      </w:r>
      <w:r w:rsidRPr="001A21E8">
        <w:rPr>
          <w:rFonts w:ascii="Tahoma" w:eastAsia="Tahoma" w:hAnsi="Tahoma" w:cs="Tahoma"/>
          <w:spacing w:val="-1"/>
          <w:position w:val="-1"/>
        </w:rPr>
        <w:t>n</w:t>
      </w:r>
      <w:r w:rsidRPr="001A21E8">
        <w:rPr>
          <w:rFonts w:ascii="Tahoma" w:eastAsia="Tahoma" w:hAnsi="Tahoma" w:cs="Tahoma"/>
          <w:spacing w:val="1"/>
          <w:position w:val="-1"/>
        </w:rPr>
        <w:t>e</w:t>
      </w:r>
      <w:r w:rsidRPr="001A21E8">
        <w:rPr>
          <w:rFonts w:ascii="Tahoma" w:eastAsia="Tahoma" w:hAnsi="Tahoma" w:cs="Tahoma"/>
          <w:spacing w:val="-1"/>
          <w:position w:val="-1"/>
        </w:rPr>
        <w:t>f</w:t>
      </w:r>
      <w:r w:rsidRPr="001A21E8">
        <w:rPr>
          <w:rFonts w:ascii="Tahoma" w:eastAsia="Tahoma" w:hAnsi="Tahoma" w:cs="Tahoma"/>
          <w:position w:val="-1"/>
        </w:rPr>
        <w:t>i</w:t>
      </w:r>
      <w:r w:rsidRPr="001A21E8">
        <w:rPr>
          <w:rFonts w:ascii="Tahoma" w:eastAsia="Tahoma" w:hAnsi="Tahoma" w:cs="Tahoma"/>
          <w:spacing w:val="2"/>
          <w:position w:val="-1"/>
        </w:rPr>
        <w:t>c</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spacing w:val="-1"/>
          <w:position w:val="-1"/>
        </w:rPr>
        <w:t>n</w:t>
      </w:r>
      <w:r w:rsidRPr="001A21E8">
        <w:rPr>
          <w:rFonts w:ascii="Tahoma" w:eastAsia="Tahoma" w:hAnsi="Tahoma" w:cs="Tahoma"/>
          <w:position w:val="-1"/>
        </w:rPr>
        <w:t>ta</w:t>
      </w:r>
      <w:r w:rsidRPr="001A21E8">
        <w:rPr>
          <w:rFonts w:ascii="Tahoma" w:eastAsia="Tahoma" w:hAnsi="Tahoma" w:cs="Tahoma"/>
          <w:spacing w:val="21"/>
          <w:position w:val="-1"/>
        </w:rPr>
        <w:t xml:space="preserve"> </w:t>
      </w:r>
      <w:r w:rsidRPr="001A21E8">
        <w:rPr>
          <w:rFonts w:ascii="Tahoma" w:eastAsia="Tahoma" w:hAnsi="Tahoma" w:cs="Tahoma"/>
          <w:position w:val="-1"/>
        </w:rPr>
        <w:t>pr</w:t>
      </w:r>
      <w:r w:rsidRPr="001A21E8">
        <w:rPr>
          <w:rFonts w:ascii="Tahoma" w:eastAsia="Tahoma" w:hAnsi="Tahoma" w:cs="Tahoma"/>
          <w:spacing w:val="1"/>
          <w:position w:val="-1"/>
        </w:rPr>
        <w:t>ze</w:t>
      </w:r>
      <w:r w:rsidRPr="001A21E8">
        <w:rPr>
          <w:rFonts w:ascii="Tahoma" w:eastAsia="Tahoma" w:hAnsi="Tahoma" w:cs="Tahoma"/>
          <w:position w:val="-1"/>
        </w:rPr>
        <w:t>d</w:t>
      </w:r>
      <w:r w:rsidRPr="001A21E8">
        <w:rPr>
          <w:rFonts w:ascii="Tahoma" w:eastAsia="Tahoma" w:hAnsi="Tahoma" w:cs="Tahoma"/>
          <w:spacing w:val="29"/>
          <w:position w:val="-1"/>
        </w:rPr>
        <w:t xml:space="preserve"> </w:t>
      </w:r>
      <w:r w:rsidRPr="001A21E8">
        <w:rPr>
          <w:rFonts w:ascii="Tahoma" w:eastAsia="Tahoma" w:hAnsi="Tahoma" w:cs="Tahoma"/>
          <w:spacing w:val="-1"/>
          <w:position w:val="-1"/>
        </w:rPr>
        <w:t>u</w:t>
      </w:r>
      <w:r w:rsidRPr="001A21E8">
        <w:rPr>
          <w:rFonts w:ascii="Tahoma" w:eastAsia="Tahoma" w:hAnsi="Tahoma" w:cs="Tahoma"/>
          <w:position w:val="-1"/>
        </w:rPr>
        <w:t>p</w:t>
      </w:r>
      <w:r w:rsidRPr="001A21E8">
        <w:rPr>
          <w:rFonts w:ascii="Tahoma" w:eastAsia="Tahoma" w:hAnsi="Tahoma" w:cs="Tahoma"/>
          <w:spacing w:val="1"/>
          <w:position w:val="-1"/>
        </w:rPr>
        <w:t>ł</w:t>
      </w:r>
      <w:r w:rsidRPr="001A21E8">
        <w:rPr>
          <w:rFonts w:ascii="Tahoma" w:eastAsia="Tahoma" w:hAnsi="Tahoma" w:cs="Tahoma"/>
          <w:spacing w:val="-1"/>
          <w:position w:val="-1"/>
        </w:rPr>
        <w:t>y</w:t>
      </w:r>
      <w:r w:rsidRPr="001A21E8">
        <w:rPr>
          <w:rFonts w:ascii="Tahoma" w:eastAsia="Tahoma" w:hAnsi="Tahoma" w:cs="Tahoma"/>
          <w:spacing w:val="1"/>
          <w:position w:val="-1"/>
        </w:rPr>
        <w:t>we</w:t>
      </w:r>
      <w:r w:rsidRPr="001A21E8">
        <w:rPr>
          <w:rFonts w:ascii="Tahoma" w:eastAsia="Tahoma" w:hAnsi="Tahoma" w:cs="Tahoma"/>
          <w:position w:val="-1"/>
        </w:rPr>
        <w:t>m</w:t>
      </w:r>
      <w:r w:rsidRPr="001A21E8">
        <w:rPr>
          <w:rFonts w:ascii="Tahoma" w:eastAsia="Tahoma" w:hAnsi="Tahoma" w:cs="Tahoma"/>
          <w:spacing w:val="27"/>
          <w:position w:val="-1"/>
        </w:rPr>
        <w:t xml:space="preserve"> </w:t>
      </w:r>
      <w:r w:rsidRPr="001A21E8">
        <w:rPr>
          <w:rFonts w:ascii="Tahoma" w:eastAsia="Tahoma" w:hAnsi="Tahoma" w:cs="Tahoma"/>
          <w:position w:val="-1"/>
        </w:rPr>
        <w:t>t</w:t>
      </w:r>
      <w:r w:rsidRPr="001A21E8">
        <w:rPr>
          <w:rFonts w:ascii="Tahoma" w:eastAsia="Tahoma" w:hAnsi="Tahoma" w:cs="Tahoma"/>
          <w:spacing w:val="1"/>
          <w:position w:val="-1"/>
        </w:rPr>
        <w:t>e</w:t>
      </w:r>
      <w:r w:rsidRPr="001A21E8">
        <w:rPr>
          <w:rFonts w:ascii="Tahoma" w:eastAsia="Tahoma" w:hAnsi="Tahoma" w:cs="Tahoma"/>
          <w:position w:val="-1"/>
        </w:rPr>
        <w:t>r</w:t>
      </w:r>
      <w:r w:rsidRPr="001A21E8">
        <w:rPr>
          <w:rFonts w:ascii="Tahoma" w:eastAsia="Tahoma" w:hAnsi="Tahoma" w:cs="Tahoma"/>
          <w:spacing w:val="1"/>
          <w:position w:val="-1"/>
        </w:rPr>
        <w:t>m</w:t>
      </w:r>
      <w:r w:rsidRPr="001A21E8">
        <w:rPr>
          <w:rFonts w:ascii="Tahoma" w:eastAsia="Tahoma" w:hAnsi="Tahoma" w:cs="Tahoma"/>
          <w:position w:val="-1"/>
        </w:rPr>
        <w:t>i</w:t>
      </w:r>
      <w:r w:rsidRPr="001A21E8">
        <w:rPr>
          <w:rFonts w:ascii="Tahoma" w:eastAsia="Tahoma" w:hAnsi="Tahoma" w:cs="Tahoma"/>
          <w:spacing w:val="2"/>
          <w:position w:val="-1"/>
        </w:rPr>
        <w:t>n</w:t>
      </w:r>
      <w:r w:rsidRPr="001A21E8">
        <w:rPr>
          <w:rFonts w:ascii="Tahoma" w:eastAsia="Tahoma" w:hAnsi="Tahoma" w:cs="Tahoma"/>
          <w:position w:val="-1"/>
        </w:rPr>
        <w:t>u</w:t>
      </w:r>
      <w:r w:rsidR="00487AFC" w:rsidRPr="001A21E8">
        <w:rPr>
          <w:rFonts w:ascii="Tahoma" w:eastAsia="Tahoma" w:hAnsi="Tahoma" w:cs="Tahoma"/>
          <w:position w:val="-1"/>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1"/>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st. 1</w:t>
      </w:r>
      <w:r w:rsidRPr="001A21E8">
        <w:rPr>
          <w:rFonts w:ascii="Tahoma" w:eastAsia="Tahoma" w:hAnsi="Tahoma" w:cs="Tahoma"/>
          <w:spacing w:val="-2"/>
        </w:rPr>
        <w:t xml:space="preserve"> </w:t>
      </w:r>
      <w:r w:rsidRPr="001A21E8">
        <w:rPr>
          <w:rFonts w:ascii="Tahoma" w:eastAsia="Tahoma" w:hAnsi="Tahoma" w:cs="Tahoma"/>
        </w:rPr>
        <w:t>i 2</w:t>
      </w:r>
      <w:r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0"/>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004B44CC" w:rsidRPr="001A21E8">
        <w:rPr>
          <w:rFonts w:ascii="Tahoma" w:eastAsia="Tahoma" w:hAnsi="Tahoma" w:cs="Tahoma"/>
        </w:rPr>
        <w:t>.</w:t>
      </w:r>
    </w:p>
    <w:p w14:paraId="197F0D38" w14:textId="77777777" w:rsidR="00164C29" w:rsidRPr="001A21E8" w:rsidRDefault="00164C29" w:rsidP="005100BA">
      <w:pPr>
        <w:pStyle w:val="Akapitzlist"/>
        <w:numPr>
          <w:ilvl w:val="0"/>
          <w:numId w:val="9"/>
        </w:numPr>
        <w:spacing w:line="276" w:lineRule="auto"/>
        <w:ind w:left="426" w:right="14" w:hanging="426"/>
        <w:jc w:val="both"/>
        <w:rPr>
          <w:rFonts w:ascii="Tahoma" w:eastAsia="Tahoma" w:hAnsi="Tahoma" w:cs="Tahoma"/>
        </w:rPr>
      </w:pPr>
      <w:r w:rsidRPr="001A21E8">
        <w:rPr>
          <w:rFonts w:ascii="Tahoma" w:eastAsia="Tahoma" w:hAnsi="Tahoma" w:cs="Tahoma"/>
        </w:rPr>
        <w:t>Postanowienia ust. 1-5 stosuje się odpowiednio do Partnerów, z zastrzeżeniem, że obowiązek informowania o miejscu przechowywania całej dokumentacji projektu, w tym gromadzonej przez Partnerów dotyczy wyłącznie Beneficjenta</w:t>
      </w:r>
      <w:r w:rsidR="00B4574D" w:rsidRPr="001A21E8">
        <w:rPr>
          <w:rFonts w:ascii="Tahoma" w:eastAsia="Tahoma" w:hAnsi="Tahoma" w:cs="Tahoma"/>
        </w:rPr>
        <w:t>.</w:t>
      </w:r>
      <w:r w:rsidR="004B44CC" w:rsidRPr="001A21E8">
        <w:rPr>
          <w:rStyle w:val="Odwoanieprzypisudolnego"/>
          <w:rFonts w:ascii="Tahoma" w:eastAsia="Tahoma" w:hAnsi="Tahoma" w:cs="Tahoma"/>
        </w:rPr>
        <w:footnoteReference w:id="64"/>
      </w:r>
      <w:r w:rsidRPr="001A21E8">
        <w:rPr>
          <w:rFonts w:ascii="Tahoma" w:eastAsia="Tahoma" w:hAnsi="Tahoma" w:cs="Tahoma"/>
        </w:rPr>
        <w:t xml:space="preserve"> </w:t>
      </w:r>
    </w:p>
    <w:p w14:paraId="2B897F08" w14:textId="77777777" w:rsidR="00993363" w:rsidRDefault="00993363" w:rsidP="005E0A08">
      <w:pPr>
        <w:spacing w:line="276" w:lineRule="auto"/>
        <w:ind w:left="426" w:right="14" w:hanging="426"/>
        <w:rPr>
          <w:rFonts w:ascii="Tahoma" w:eastAsia="Tahoma" w:hAnsi="Tahoma" w:cs="Tahoma"/>
          <w:b/>
          <w:spacing w:val="1"/>
        </w:rPr>
      </w:pPr>
    </w:p>
    <w:p w14:paraId="54DB2541" w14:textId="77777777" w:rsidR="00993363" w:rsidRDefault="00993363" w:rsidP="00820FBB">
      <w:pPr>
        <w:spacing w:line="276" w:lineRule="auto"/>
        <w:ind w:left="426" w:right="14" w:hanging="426"/>
        <w:jc w:val="center"/>
        <w:rPr>
          <w:rFonts w:ascii="Tahoma" w:eastAsia="Tahoma" w:hAnsi="Tahoma" w:cs="Tahoma"/>
          <w:b/>
          <w:spacing w:val="1"/>
        </w:rPr>
      </w:pPr>
    </w:p>
    <w:p w14:paraId="74B713EC" w14:textId="77777777" w:rsidR="00942F4E" w:rsidRPr="001A21E8" w:rsidRDefault="00280ADA" w:rsidP="00820FBB">
      <w:pPr>
        <w:spacing w:line="276" w:lineRule="auto"/>
        <w:ind w:left="426" w:right="14" w:hanging="426"/>
        <w:jc w:val="center"/>
        <w:rPr>
          <w:rFonts w:ascii="Tahoma" w:eastAsia="Tahoma" w:hAnsi="Tahoma" w:cs="Tahoma"/>
          <w:sz w:val="13"/>
          <w:szCs w:val="13"/>
        </w:rPr>
      </w:pPr>
      <w:r w:rsidRPr="001A21E8">
        <w:rPr>
          <w:rFonts w:ascii="Tahoma" w:eastAsia="Tahoma" w:hAnsi="Tahoma" w:cs="Tahoma"/>
          <w:b/>
          <w:spacing w:val="1"/>
        </w:rPr>
        <w:t>P</w:t>
      </w:r>
      <w:r w:rsidRPr="001A21E8">
        <w:rPr>
          <w:rFonts w:ascii="Tahoma" w:eastAsia="Tahoma" w:hAnsi="Tahoma" w:cs="Tahoma"/>
          <w:b/>
        </w:rPr>
        <w:t>o</w:t>
      </w:r>
      <w:r w:rsidRPr="001A21E8">
        <w:rPr>
          <w:rFonts w:ascii="Tahoma" w:eastAsia="Tahoma" w:hAnsi="Tahoma" w:cs="Tahoma"/>
          <w:b/>
          <w:spacing w:val="-1"/>
        </w:rPr>
        <w:t>m</w:t>
      </w:r>
      <w:r w:rsidRPr="001A21E8">
        <w:rPr>
          <w:rFonts w:ascii="Tahoma" w:eastAsia="Tahoma" w:hAnsi="Tahoma" w:cs="Tahoma"/>
          <w:b/>
        </w:rPr>
        <w:t>oc</w:t>
      </w:r>
      <w:r w:rsidRPr="001A21E8">
        <w:rPr>
          <w:rFonts w:ascii="Tahoma" w:eastAsia="Tahoma" w:hAnsi="Tahoma" w:cs="Tahoma"/>
          <w:b/>
          <w:spacing w:val="-6"/>
        </w:rPr>
        <w:t xml:space="preserve"> </w:t>
      </w:r>
      <w:r w:rsidRPr="00FB6CAA">
        <w:rPr>
          <w:rFonts w:ascii="Tahoma" w:eastAsia="Tahoma" w:hAnsi="Tahoma" w:cs="Tahoma"/>
          <w:b/>
        </w:rPr>
        <w:t>publiczn</w:t>
      </w:r>
      <w:r w:rsidR="000649F1" w:rsidRPr="00FB6CAA">
        <w:rPr>
          <w:rFonts w:ascii="Tahoma" w:eastAsia="Tahoma" w:hAnsi="Tahoma" w:cs="Tahoma"/>
          <w:b/>
        </w:rPr>
        <w:t>a</w:t>
      </w:r>
      <w:r w:rsidR="000649F1" w:rsidRPr="001A21E8">
        <w:rPr>
          <w:rStyle w:val="Odwoanieprzypisudolnego"/>
          <w:rFonts w:ascii="Tahoma" w:eastAsia="Tahoma" w:hAnsi="Tahoma" w:cs="Tahoma"/>
          <w:b/>
          <w:spacing w:val="4"/>
          <w:w w:val="99"/>
        </w:rPr>
        <w:footnoteReference w:id="65"/>
      </w:r>
    </w:p>
    <w:p w14:paraId="2E843CD9" w14:textId="730064A4" w:rsidR="00942F4E" w:rsidRPr="001A21E8" w:rsidRDefault="00280ADA" w:rsidP="00820FBB">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2</w:t>
      </w:r>
      <w:r w:rsidR="00026023">
        <w:rPr>
          <w:rFonts w:ascii="Tahoma" w:eastAsia="Tahoma" w:hAnsi="Tahoma" w:cs="Tahoma"/>
        </w:rPr>
        <w:t>3</w:t>
      </w:r>
      <w:r w:rsidRPr="001A21E8">
        <w:rPr>
          <w:rFonts w:ascii="Tahoma" w:eastAsia="Tahoma" w:hAnsi="Tahoma" w:cs="Tahoma"/>
          <w:w w:val="99"/>
        </w:rPr>
        <w:t>.</w:t>
      </w:r>
    </w:p>
    <w:p w14:paraId="1BF210FE" w14:textId="5E46810A" w:rsidR="00942F4E" w:rsidRPr="001A21E8" w:rsidRDefault="00280ADA" w:rsidP="005100BA">
      <w:pPr>
        <w:pStyle w:val="Akapitzlist"/>
        <w:numPr>
          <w:ilvl w:val="0"/>
          <w:numId w:val="25"/>
        </w:numPr>
        <w:tabs>
          <w:tab w:val="clear" w:pos="360"/>
          <w:tab w:val="num" w:pos="567"/>
        </w:tabs>
        <w:spacing w:line="276" w:lineRule="auto"/>
        <w:ind w:left="426" w:right="14" w:hanging="426"/>
        <w:jc w:val="both"/>
        <w:rPr>
          <w:rFonts w:ascii="Tahoma" w:eastAsia="Tahoma" w:hAnsi="Tahoma" w:cs="Tahoma"/>
        </w:rPr>
      </w:pPr>
      <w:r w:rsidRPr="001A21E8">
        <w:rPr>
          <w:rFonts w:ascii="Tahoma" w:eastAsia="Tahoma" w:hAnsi="Tahoma" w:cs="Tahoma"/>
          <w:spacing w:val="-4"/>
        </w:rPr>
        <w:t>P</w:t>
      </w:r>
      <w:r w:rsidRPr="001A21E8">
        <w:rPr>
          <w:rFonts w:ascii="Tahoma" w:eastAsia="Tahoma" w:hAnsi="Tahoma" w:cs="Tahoma"/>
        </w:rPr>
        <w:t xml:space="preserve">omoc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 w op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c</w:t>
      </w:r>
      <w:r w:rsidRPr="001A21E8">
        <w:rPr>
          <w:rFonts w:ascii="Tahoma" w:eastAsia="Tahoma" w:hAnsi="Tahoma" w:cs="Tahoma"/>
        </w:rPr>
        <w:t xml:space="preserve">iu o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 xml:space="preserve">szą </w:t>
      </w:r>
      <w:r w:rsidR="00D15C17" w:rsidRPr="001A21E8">
        <w:rPr>
          <w:rFonts w:ascii="Tahoma" w:eastAsia="Tahoma" w:hAnsi="Tahoma" w:cs="Tahoma"/>
          <w:spacing w:val="-1"/>
        </w:rPr>
        <w:t>D</w:t>
      </w:r>
      <w:r w:rsidR="00FC1DEB" w:rsidRPr="001A21E8">
        <w:rPr>
          <w:rFonts w:ascii="Tahoma" w:eastAsia="Tahoma" w:hAnsi="Tahoma" w:cs="Tahoma"/>
          <w:spacing w:val="-1"/>
        </w:rPr>
        <w:t>ecyzję</w:t>
      </w:r>
      <w:r w:rsidR="00FC1DEB" w:rsidRPr="001A21E8">
        <w:rPr>
          <w:rFonts w:ascii="Tahoma" w:eastAsia="Tahoma" w:hAnsi="Tahoma" w:cs="Tahoma"/>
          <w:spacing w:val="3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zgod</w:t>
      </w:r>
      <w:r w:rsidRPr="001A21E8">
        <w:rPr>
          <w:rFonts w:ascii="Tahoma" w:eastAsia="Tahoma" w:hAnsi="Tahoma" w:cs="Tahoma"/>
          <w:spacing w:val="-1"/>
        </w:rPr>
        <w:t>n</w:t>
      </w:r>
      <w:r w:rsidRPr="001A21E8">
        <w:rPr>
          <w:rFonts w:ascii="Tahoma" w:eastAsia="Tahoma" w:hAnsi="Tahoma" w:cs="Tahoma"/>
        </w:rPr>
        <w:t xml:space="preserve">a ze </w:t>
      </w:r>
      <w:r w:rsidRPr="001A21E8">
        <w:rPr>
          <w:rFonts w:ascii="Tahoma" w:eastAsia="Tahoma" w:hAnsi="Tahoma" w:cs="Tahoma"/>
          <w:spacing w:val="1"/>
        </w:rPr>
        <w:t>w</w:t>
      </w:r>
      <w:r w:rsidRPr="001A21E8">
        <w:rPr>
          <w:rFonts w:ascii="Tahoma" w:eastAsia="Tahoma" w:hAnsi="Tahoma" w:cs="Tahoma"/>
        </w:rPr>
        <w:t>spó</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 r</w:t>
      </w:r>
      <w:r w:rsidRPr="001A21E8">
        <w:rPr>
          <w:rFonts w:ascii="Tahoma" w:eastAsia="Tahoma" w:hAnsi="Tahoma" w:cs="Tahoma"/>
          <w:spacing w:val="2"/>
        </w:rPr>
        <w:t>y</w:t>
      </w:r>
      <w:r w:rsidRPr="001A21E8">
        <w:rPr>
          <w:rFonts w:ascii="Tahoma" w:eastAsia="Tahoma" w:hAnsi="Tahoma" w:cs="Tahoma"/>
          <w:spacing w:val="-1"/>
        </w:rPr>
        <w:t>nk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 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 xml:space="preserve">z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44"/>
        </w:rPr>
        <w:t xml:space="preserve"> </w:t>
      </w:r>
      <w:r w:rsidRPr="001A21E8">
        <w:rPr>
          <w:rFonts w:ascii="Tahoma" w:eastAsia="Tahoma" w:hAnsi="Tahoma" w:cs="Tahoma"/>
          <w:spacing w:val="-1"/>
        </w:rPr>
        <w:t>10</w:t>
      </w:r>
      <w:r w:rsidRPr="001A21E8">
        <w:rPr>
          <w:rFonts w:ascii="Tahoma" w:eastAsia="Tahoma" w:hAnsi="Tahoma" w:cs="Tahoma"/>
        </w:rPr>
        <w:t>7</w:t>
      </w:r>
      <w:r w:rsidRPr="001A21E8">
        <w:rPr>
          <w:rFonts w:ascii="Tahoma" w:eastAsia="Tahoma" w:hAnsi="Tahoma" w:cs="Tahoma"/>
          <w:spacing w:val="47"/>
        </w:rPr>
        <w:t xml:space="preserve"> </w:t>
      </w: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tu</w:t>
      </w:r>
      <w:r w:rsidRPr="001A21E8">
        <w:rPr>
          <w:rFonts w:ascii="Tahoma" w:eastAsia="Tahoma" w:hAnsi="Tahoma" w:cs="Tahoma"/>
          <w:spacing w:val="40"/>
        </w:rPr>
        <w:t xml:space="preserve"> </w:t>
      </w:r>
      <w:r w:rsidRPr="001A21E8">
        <w:rPr>
          <w:rFonts w:ascii="Tahoma" w:eastAsia="Tahoma" w:hAnsi="Tahoma" w:cs="Tahoma"/>
        </w:rPr>
        <w:t>o</w:t>
      </w:r>
      <w:r w:rsidRPr="001A21E8">
        <w:rPr>
          <w:rFonts w:ascii="Tahoma" w:eastAsia="Tahoma" w:hAnsi="Tahoma" w:cs="Tahoma"/>
          <w:spacing w:val="46"/>
        </w:rPr>
        <w:t xml:space="preserve"> </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34"/>
        </w:rPr>
        <w:t xml:space="preserve"> </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rPr>
        <w:t>ii</w:t>
      </w:r>
      <w:r w:rsidRPr="001A21E8">
        <w:rPr>
          <w:rFonts w:ascii="Tahoma" w:eastAsia="Tahoma" w:hAnsi="Tahoma" w:cs="Tahoma"/>
          <w:spacing w:val="45"/>
        </w:rPr>
        <w:t xml:space="preserv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j</w:t>
      </w:r>
      <w:r w:rsidR="000934C4">
        <w:rPr>
          <w:rFonts w:ascii="Tahoma" w:eastAsia="Tahoma" w:hAnsi="Tahoma" w:cs="Tahoma"/>
          <w:spacing w:val="36"/>
        </w:rPr>
        <w:t xml:space="preserve"> </w:t>
      </w:r>
      <w:r w:rsidRPr="001A21E8">
        <w:rPr>
          <w:rFonts w:ascii="Tahoma" w:eastAsia="Tahoma" w:hAnsi="Tahoma" w:cs="Tahoma"/>
          <w:w w:val="99"/>
        </w:rPr>
        <w:t>i</w:t>
      </w:r>
      <w:r w:rsidRPr="001A21E8">
        <w:rPr>
          <w:rFonts w:ascii="Tahoma" w:eastAsia="Tahoma" w:hAnsi="Tahoma" w:cs="Tahoma"/>
          <w:spacing w:val="12"/>
          <w:w w:val="99"/>
        </w:rPr>
        <w:t xml:space="preserve"> </w:t>
      </w:r>
      <w:r w:rsidRPr="001A21E8">
        <w:rPr>
          <w:rFonts w:ascii="Tahoma" w:eastAsia="Tahoma" w:hAnsi="Tahoma" w:cs="Tahoma"/>
        </w:rPr>
        <w:t>dl</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z</w:t>
      </w:r>
      <w:r w:rsidRPr="001A21E8">
        <w:rPr>
          <w:rFonts w:ascii="Tahoma" w:eastAsia="Tahoma" w:hAnsi="Tahoma" w:cs="Tahoma"/>
          <w:spacing w:val="14"/>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mogu</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rPr>
        <w:t>oty</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rPr>
        <w:t>zgodn</w:t>
      </w:r>
      <w:r w:rsidRPr="001A21E8">
        <w:rPr>
          <w:rFonts w:ascii="Tahoma" w:eastAsia="Tahoma" w:hAnsi="Tahoma" w:cs="Tahoma"/>
          <w:spacing w:val="2"/>
        </w:rPr>
        <w:t>i</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1"/>
        </w:rPr>
        <w:t xml:space="preserve">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1</w:t>
      </w:r>
      <w:r w:rsidRPr="001A21E8">
        <w:rPr>
          <w:rFonts w:ascii="Tahoma" w:eastAsia="Tahoma" w:hAnsi="Tahoma" w:cs="Tahoma"/>
          <w:spacing w:val="-1"/>
        </w:rPr>
        <w:t>0</w:t>
      </w:r>
      <w:r w:rsidRPr="001A21E8">
        <w:rPr>
          <w:rFonts w:ascii="Tahoma" w:eastAsia="Tahoma" w:hAnsi="Tahoma" w:cs="Tahoma"/>
        </w:rPr>
        <w:t>8</w:t>
      </w:r>
      <w:r w:rsidRPr="001A21E8">
        <w:rPr>
          <w:rFonts w:ascii="Tahoma" w:eastAsia="Tahoma" w:hAnsi="Tahoma" w:cs="Tahoma"/>
          <w:spacing w:val="10"/>
        </w:rPr>
        <w:t xml:space="preserve"> </w:t>
      </w: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tu</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spacing w:val="-1"/>
        </w:rPr>
        <w:t>nk</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 xml:space="preserve">u </w:t>
      </w:r>
      <w:r w:rsidRPr="001A21E8">
        <w:rPr>
          <w:rFonts w:ascii="Tahoma" w:eastAsia="Tahoma" w:hAnsi="Tahoma" w:cs="Tahoma"/>
          <w:spacing w:val="-1"/>
        </w:rPr>
        <w:t>Un</w:t>
      </w:r>
      <w:r w:rsidRPr="001A21E8">
        <w:rPr>
          <w:rFonts w:ascii="Tahoma" w:eastAsia="Tahoma" w:hAnsi="Tahoma" w:cs="Tahoma"/>
          <w:spacing w:val="2"/>
        </w:rPr>
        <w:t>i</w:t>
      </w:r>
      <w:r w:rsidRPr="001A21E8">
        <w:rPr>
          <w:rFonts w:ascii="Tahoma" w:eastAsia="Tahoma" w:hAnsi="Tahoma" w:cs="Tahoma"/>
        </w:rPr>
        <w:t xml:space="preserve">i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j.</w:t>
      </w:r>
    </w:p>
    <w:p w14:paraId="3082A848" w14:textId="051F18FD" w:rsidR="00942F4E" w:rsidRPr="00E51CBF" w:rsidRDefault="00280ADA" w:rsidP="005100BA">
      <w:pPr>
        <w:pStyle w:val="Akapitzlist"/>
        <w:numPr>
          <w:ilvl w:val="0"/>
          <w:numId w:val="25"/>
        </w:numPr>
        <w:tabs>
          <w:tab w:val="clear" w:pos="360"/>
          <w:tab w:val="num" w:pos="567"/>
        </w:tabs>
        <w:spacing w:line="276" w:lineRule="auto"/>
        <w:ind w:left="426" w:right="14" w:hanging="426"/>
        <w:jc w:val="both"/>
        <w:rPr>
          <w:rFonts w:ascii="Tahoma" w:eastAsia="Tahoma" w:hAnsi="Tahoma" w:cs="Tahoma"/>
          <w:sz w:val="13"/>
          <w:szCs w:val="13"/>
        </w:rPr>
      </w:pPr>
      <w:r w:rsidRPr="00E51CBF">
        <w:rPr>
          <w:rFonts w:ascii="Tahoma" w:eastAsia="Tahoma" w:hAnsi="Tahoma" w:cs="Tahoma"/>
          <w:spacing w:val="-4"/>
        </w:rPr>
        <w:lastRenderedPageBreak/>
        <w:t>P</w:t>
      </w:r>
      <w:r w:rsidRPr="00E51CBF">
        <w:rPr>
          <w:rFonts w:ascii="Tahoma" w:eastAsia="Tahoma" w:hAnsi="Tahoma" w:cs="Tahoma"/>
        </w:rPr>
        <w:t>omoc,</w:t>
      </w:r>
      <w:r w:rsidRPr="00E51CBF">
        <w:rPr>
          <w:rFonts w:ascii="Tahoma" w:eastAsia="Tahoma" w:hAnsi="Tahoma" w:cs="Tahoma"/>
          <w:spacing w:val="-4"/>
        </w:rPr>
        <w:t xml:space="preserve"> </w:t>
      </w:r>
      <w:r w:rsidRPr="00E51CBF">
        <w:rPr>
          <w:rFonts w:ascii="Tahoma" w:eastAsia="Tahoma" w:hAnsi="Tahoma" w:cs="Tahoma"/>
        </w:rPr>
        <w:t>o</w:t>
      </w:r>
      <w:r w:rsidRPr="00E51CBF">
        <w:rPr>
          <w:rFonts w:ascii="Tahoma" w:eastAsia="Tahoma" w:hAnsi="Tahoma" w:cs="Tahoma"/>
          <w:spacing w:val="1"/>
        </w:rPr>
        <w:t xml:space="preserve"> </w:t>
      </w:r>
      <w:r w:rsidRPr="00E51CBF">
        <w:rPr>
          <w:rFonts w:ascii="Tahoma" w:eastAsia="Tahoma" w:hAnsi="Tahoma" w:cs="Tahoma"/>
          <w:spacing w:val="-1"/>
        </w:rPr>
        <w:t>k</w:t>
      </w:r>
      <w:r w:rsidRPr="00E51CBF">
        <w:rPr>
          <w:rFonts w:ascii="Tahoma" w:eastAsia="Tahoma" w:hAnsi="Tahoma" w:cs="Tahoma"/>
        </w:rPr>
        <w:t>tór</w:t>
      </w:r>
      <w:r w:rsidRPr="00E51CBF">
        <w:rPr>
          <w:rFonts w:ascii="Tahoma" w:eastAsia="Tahoma" w:hAnsi="Tahoma" w:cs="Tahoma"/>
          <w:spacing w:val="1"/>
        </w:rPr>
        <w:t>e</w:t>
      </w:r>
      <w:r w:rsidRPr="00E51CBF">
        <w:rPr>
          <w:rFonts w:ascii="Tahoma" w:eastAsia="Tahoma" w:hAnsi="Tahoma" w:cs="Tahoma"/>
        </w:rPr>
        <w:t>j</w:t>
      </w:r>
      <w:r w:rsidRPr="00E51CBF">
        <w:rPr>
          <w:rFonts w:ascii="Tahoma" w:eastAsia="Tahoma" w:hAnsi="Tahoma" w:cs="Tahoma"/>
          <w:spacing w:val="-4"/>
        </w:rPr>
        <w:t xml:space="preserve"> </w:t>
      </w:r>
      <w:r w:rsidRPr="00E51CBF">
        <w:rPr>
          <w:rFonts w:ascii="Tahoma" w:eastAsia="Tahoma" w:hAnsi="Tahoma" w:cs="Tahoma"/>
        </w:rPr>
        <w:t>mo</w:t>
      </w:r>
      <w:r w:rsidRPr="00E51CBF">
        <w:rPr>
          <w:rFonts w:ascii="Tahoma" w:eastAsia="Tahoma" w:hAnsi="Tahoma" w:cs="Tahoma"/>
          <w:spacing w:val="-2"/>
        </w:rPr>
        <w:t>w</w:t>
      </w:r>
      <w:r w:rsidRPr="00E51CBF">
        <w:rPr>
          <w:rFonts w:ascii="Tahoma" w:eastAsia="Tahoma" w:hAnsi="Tahoma" w:cs="Tahoma"/>
        </w:rPr>
        <w:t>a</w:t>
      </w:r>
      <w:r w:rsidRPr="00E51CBF">
        <w:rPr>
          <w:rFonts w:ascii="Tahoma" w:eastAsia="Tahoma" w:hAnsi="Tahoma" w:cs="Tahoma"/>
          <w:spacing w:val="-2"/>
        </w:rPr>
        <w:t xml:space="preserve"> </w:t>
      </w:r>
      <w:r w:rsidRPr="00E51CBF">
        <w:rPr>
          <w:rFonts w:ascii="Tahoma" w:eastAsia="Tahoma" w:hAnsi="Tahoma" w:cs="Tahoma"/>
        </w:rPr>
        <w:t>w</w:t>
      </w:r>
      <w:r w:rsidRPr="00E51CBF">
        <w:rPr>
          <w:rFonts w:ascii="Tahoma" w:eastAsia="Tahoma" w:hAnsi="Tahoma" w:cs="Tahoma"/>
          <w:spacing w:val="2"/>
        </w:rPr>
        <w:t xml:space="preserve"> </w:t>
      </w:r>
      <w:r w:rsidRPr="00E51CBF">
        <w:rPr>
          <w:rFonts w:ascii="Tahoma" w:eastAsia="Tahoma" w:hAnsi="Tahoma" w:cs="Tahoma"/>
          <w:spacing w:val="1"/>
        </w:rPr>
        <w:t>u</w:t>
      </w:r>
      <w:r w:rsidRPr="00E51CBF">
        <w:rPr>
          <w:rFonts w:ascii="Tahoma" w:eastAsia="Tahoma" w:hAnsi="Tahoma" w:cs="Tahoma"/>
        </w:rPr>
        <w:t>st.</w:t>
      </w:r>
      <w:r w:rsidRPr="00E51CBF">
        <w:rPr>
          <w:rFonts w:ascii="Tahoma" w:eastAsia="Tahoma" w:hAnsi="Tahoma" w:cs="Tahoma"/>
          <w:spacing w:val="-1"/>
        </w:rPr>
        <w:t xml:space="preserve"> 1</w:t>
      </w:r>
      <w:r w:rsidRPr="00E51CBF">
        <w:rPr>
          <w:rFonts w:ascii="Tahoma" w:eastAsia="Tahoma" w:hAnsi="Tahoma" w:cs="Tahoma"/>
        </w:rPr>
        <w:t xml:space="preserve">, </w:t>
      </w:r>
      <w:r w:rsidRPr="00E51CBF">
        <w:rPr>
          <w:rFonts w:ascii="Tahoma" w:eastAsia="Tahoma" w:hAnsi="Tahoma" w:cs="Tahoma"/>
          <w:spacing w:val="-1"/>
        </w:rPr>
        <w:t>u</w:t>
      </w:r>
      <w:r w:rsidRPr="00E51CBF">
        <w:rPr>
          <w:rFonts w:ascii="Tahoma" w:eastAsia="Tahoma" w:hAnsi="Tahoma" w:cs="Tahoma"/>
        </w:rPr>
        <w:t>dzi</w:t>
      </w:r>
      <w:r w:rsidRPr="00E51CBF">
        <w:rPr>
          <w:rFonts w:ascii="Tahoma" w:eastAsia="Tahoma" w:hAnsi="Tahoma" w:cs="Tahoma"/>
          <w:spacing w:val="1"/>
        </w:rPr>
        <w:t>e</w:t>
      </w:r>
      <w:r w:rsidRPr="00E51CBF">
        <w:rPr>
          <w:rFonts w:ascii="Tahoma" w:eastAsia="Tahoma" w:hAnsi="Tahoma" w:cs="Tahoma"/>
        </w:rPr>
        <w:t>l</w:t>
      </w:r>
      <w:r w:rsidRPr="00E51CBF">
        <w:rPr>
          <w:rFonts w:ascii="Tahoma" w:eastAsia="Tahoma" w:hAnsi="Tahoma" w:cs="Tahoma"/>
          <w:spacing w:val="1"/>
        </w:rPr>
        <w:t>a</w:t>
      </w:r>
      <w:r w:rsidRPr="00E51CBF">
        <w:rPr>
          <w:rFonts w:ascii="Tahoma" w:eastAsia="Tahoma" w:hAnsi="Tahoma" w:cs="Tahoma"/>
          <w:spacing w:val="-1"/>
        </w:rPr>
        <w:t>n</w:t>
      </w:r>
      <w:r w:rsidRPr="00E51CBF">
        <w:rPr>
          <w:rFonts w:ascii="Tahoma" w:eastAsia="Tahoma" w:hAnsi="Tahoma" w:cs="Tahoma"/>
        </w:rPr>
        <w:t>a</w:t>
      </w:r>
      <w:r w:rsidRPr="00E51CBF">
        <w:rPr>
          <w:rFonts w:ascii="Tahoma" w:eastAsia="Tahoma" w:hAnsi="Tahoma" w:cs="Tahoma"/>
          <w:spacing w:val="-5"/>
        </w:rPr>
        <w:t xml:space="preserve"> </w:t>
      </w:r>
      <w:r w:rsidRPr="00E51CBF">
        <w:rPr>
          <w:rFonts w:ascii="Tahoma" w:eastAsia="Tahoma" w:hAnsi="Tahoma" w:cs="Tahoma"/>
          <w:spacing w:val="-1"/>
        </w:rPr>
        <w:t>j</w:t>
      </w:r>
      <w:r w:rsidRPr="00E51CBF">
        <w:rPr>
          <w:rFonts w:ascii="Tahoma" w:eastAsia="Tahoma" w:hAnsi="Tahoma" w:cs="Tahoma"/>
          <w:spacing w:val="1"/>
        </w:rPr>
        <w:t>e</w:t>
      </w:r>
      <w:r w:rsidRPr="00E51CBF">
        <w:rPr>
          <w:rFonts w:ascii="Tahoma" w:eastAsia="Tahoma" w:hAnsi="Tahoma" w:cs="Tahoma"/>
        </w:rPr>
        <w:t xml:space="preserve">st </w:t>
      </w:r>
      <w:r w:rsidRPr="00E51CBF">
        <w:rPr>
          <w:rFonts w:ascii="Tahoma" w:eastAsia="Tahoma" w:hAnsi="Tahoma" w:cs="Tahoma"/>
          <w:spacing w:val="-1"/>
        </w:rPr>
        <w:t>n</w:t>
      </w:r>
      <w:r w:rsidRPr="00E51CBF">
        <w:rPr>
          <w:rFonts w:ascii="Tahoma" w:eastAsia="Tahoma" w:hAnsi="Tahoma" w:cs="Tahoma"/>
        </w:rPr>
        <w:t>a</w:t>
      </w:r>
      <w:r w:rsidRPr="00E51CBF">
        <w:rPr>
          <w:rFonts w:ascii="Tahoma" w:eastAsia="Tahoma" w:hAnsi="Tahoma" w:cs="Tahoma"/>
          <w:spacing w:val="1"/>
        </w:rPr>
        <w:t xml:space="preserve"> </w:t>
      </w:r>
      <w:r w:rsidRPr="00E51CBF">
        <w:rPr>
          <w:rFonts w:ascii="Tahoma" w:eastAsia="Tahoma" w:hAnsi="Tahoma" w:cs="Tahoma"/>
        </w:rPr>
        <w:t>po</w:t>
      </w:r>
      <w:r w:rsidRPr="00E51CBF">
        <w:rPr>
          <w:rFonts w:ascii="Tahoma" w:eastAsia="Tahoma" w:hAnsi="Tahoma" w:cs="Tahoma"/>
          <w:spacing w:val="3"/>
        </w:rPr>
        <w:t>d</w:t>
      </w:r>
      <w:r w:rsidRPr="00E51CBF">
        <w:rPr>
          <w:rFonts w:ascii="Tahoma" w:eastAsia="Tahoma" w:hAnsi="Tahoma" w:cs="Tahoma"/>
        </w:rPr>
        <w:t>st</w:t>
      </w:r>
      <w:r w:rsidRPr="00E51CBF">
        <w:rPr>
          <w:rFonts w:ascii="Tahoma" w:eastAsia="Tahoma" w:hAnsi="Tahoma" w:cs="Tahoma"/>
          <w:spacing w:val="1"/>
        </w:rPr>
        <w:t>aw</w:t>
      </w:r>
      <w:r w:rsidRPr="00E51CBF">
        <w:rPr>
          <w:rFonts w:ascii="Tahoma" w:eastAsia="Tahoma" w:hAnsi="Tahoma" w:cs="Tahoma"/>
        </w:rPr>
        <w:t>ie</w:t>
      </w:r>
      <w:r w:rsidRPr="00E51CBF">
        <w:rPr>
          <w:rFonts w:ascii="Tahoma" w:eastAsia="Tahoma" w:hAnsi="Tahoma" w:cs="Tahoma"/>
          <w:spacing w:val="-6"/>
        </w:rPr>
        <w:t xml:space="preserve"> </w:t>
      </w:r>
      <w:r w:rsidRPr="00E51CBF">
        <w:rPr>
          <w:rFonts w:ascii="Tahoma" w:eastAsia="Tahoma" w:hAnsi="Tahoma" w:cs="Tahoma"/>
          <w:spacing w:val="-4"/>
        </w:rPr>
        <w:t>R</w:t>
      </w:r>
      <w:r w:rsidRPr="00E51CBF">
        <w:rPr>
          <w:rFonts w:ascii="Tahoma" w:eastAsia="Tahoma" w:hAnsi="Tahoma" w:cs="Tahoma"/>
        </w:rPr>
        <w:t>oz</w:t>
      </w:r>
      <w:r w:rsidRPr="00E51CBF">
        <w:rPr>
          <w:rFonts w:ascii="Tahoma" w:eastAsia="Tahoma" w:hAnsi="Tahoma" w:cs="Tahoma"/>
          <w:spacing w:val="8"/>
        </w:rPr>
        <w:t>p</w:t>
      </w:r>
      <w:r w:rsidRPr="00E51CBF">
        <w:rPr>
          <w:rFonts w:ascii="Tahoma" w:eastAsia="Tahoma" w:hAnsi="Tahoma" w:cs="Tahoma"/>
        </w:rPr>
        <w:t>orz</w:t>
      </w:r>
      <w:r w:rsidRPr="00E51CBF">
        <w:rPr>
          <w:rFonts w:ascii="Tahoma" w:eastAsia="Tahoma" w:hAnsi="Tahoma" w:cs="Tahoma"/>
          <w:spacing w:val="1"/>
        </w:rPr>
        <w:t>ą</w:t>
      </w:r>
      <w:r w:rsidRPr="00E51CBF">
        <w:rPr>
          <w:rFonts w:ascii="Tahoma" w:eastAsia="Tahoma" w:hAnsi="Tahoma" w:cs="Tahoma"/>
        </w:rPr>
        <w:t>dz</w:t>
      </w:r>
      <w:r w:rsidRPr="00E51CBF">
        <w:rPr>
          <w:rFonts w:ascii="Tahoma" w:eastAsia="Tahoma" w:hAnsi="Tahoma" w:cs="Tahoma"/>
          <w:spacing w:val="1"/>
        </w:rPr>
        <w:t>e</w:t>
      </w:r>
      <w:r w:rsidRPr="00E51CBF">
        <w:rPr>
          <w:rFonts w:ascii="Tahoma" w:eastAsia="Tahoma" w:hAnsi="Tahoma" w:cs="Tahoma"/>
          <w:spacing w:val="-1"/>
        </w:rPr>
        <w:t>n</w:t>
      </w:r>
      <w:r w:rsidRPr="00E51CBF">
        <w:rPr>
          <w:rFonts w:ascii="Tahoma" w:eastAsia="Tahoma" w:hAnsi="Tahoma" w:cs="Tahoma"/>
        </w:rPr>
        <w:t>ia</w:t>
      </w:r>
      <w:r w:rsidRPr="00E51CBF">
        <w:rPr>
          <w:rFonts w:ascii="Tahoma" w:eastAsia="Tahoma" w:hAnsi="Tahoma" w:cs="Tahoma"/>
          <w:spacing w:val="-11"/>
        </w:rPr>
        <w:t xml:space="preserve"> </w:t>
      </w:r>
      <w:r w:rsidRPr="00E51CBF">
        <w:rPr>
          <w:rFonts w:ascii="Tahoma" w:eastAsia="Tahoma" w:hAnsi="Tahoma" w:cs="Tahoma"/>
        </w:rPr>
        <w:t>z</w:t>
      </w:r>
      <w:r w:rsidRPr="00E51CBF">
        <w:rPr>
          <w:rFonts w:ascii="Tahoma" w:eastAsia="Tahoma" w:hAnsi="Tahoma" w:cs="Tahoma"/>
          <w:spacing w:val="62"/>
        </w:rPr>
        <w:t xml:space="preserve"> </w:t>
      </w:r>
      <w:r w:rsidRPr="00E51CBF">
        <w:rPr>
          <w:rFonts w:ascii="Tahoma" w:eastAsia="Tahoma" w:hAnsi="Tahoma" w:cs="Tahoma"/>
        </w:rPr>
        <w:t>dnia</w:t>
      </w:r>
      <w:r w:rsidRPr="00E51CBF">
        <w:rPr>
          <w:rFonts w:ascii="Tahoma" w:eastAsia="Tahoma" w:hAnsi="Tahoma" w:cs="Tahoma"/>
          <w:spacing w:val="59"/>
        </w:rPr>
        <w:t xml:space="preserve"> </w:t>
      </w:r>
      <w:r w:rsidR="008472C0">
        <w:rPr>
          <w:rFonts w:ascii="Tahoma" w:eastAsia="Tahoma" w:hAnsi="Tahoma" w:cs="Tahoma"/>
        </w:rPr>
        <w:t>2 lipca 2015</w:t>
      </w:r>
      <w:r w:rsidRPr="00E51CBF">
        <w:rPr>
          <w:rFonts w:ascii="Tahoma" w:eastAsia="Tahoma" w:hAnsi="Tahoma" w:cs="Tahoma"/>
          <w:spacing w:val="-24"/>
        </w:rPr>
        <w:t>r</w:t>
      </w:r>
      <w:r w:rsidRPr="00E51CBF">
        <w:rPr>
          <w:rFonts w:ascii="Tahoma" w:eastAsia="Tahoma" w:hAnsi="Tahoma" w:cs="Tahoma"/>
        </w:rPr>
        <w:t>.</w:t>
      </w:r>
      <w:r w:rsidRPr="00E51CBF">
        <w:rPr>
          <w:rFonts w:ascii="Tahoma" w:eastAsia="Tahoma" w:hAnsi="Tahoma" w:cs="Tahoma"/>
          <w:spacing w:val="55"/>
        </w:rPr>
        <w:t xml:space="preserve"> </w:t>
      </w:r>
      <w:r w:rsidR="00B148B9">
        <w:rPr>
          <w:rFonts w:ascii="Tahoma" w:eastAsia="Tahoma" w:hAnsi="Tahoma" w:cs="Tahoma"/>
          <w:spacing w:val="55"/>
        </w:rPr>
        <w:br/>
      </w:r>
      <w:r w:rsidRPr="00E51CBF">
        <w:rPr>
          <w:rFonts w:ascii="Tahoma" w:eastAsia="Tahoma" w:hAnsi="Tahoma" w:cs="Tahoma"/>
        </w:rPr>
        <w:t>w</w:t>
      </w:r>
      <w:r w:rsidRPr="00E51CBF">
        <w:rPr>
          <w:rFonts w:ascii="Tahoma" w:eastAsia="Tahoma" w:hAnsi="Tahoma" w:cs="Tahoma"/>
          <w:spacing w:val="62"/>
        </w:rPr>
        <w:t xml:space="preserve"> </w:t>
      </w:r>
      <w:r w:rsidRPr="00E51CBF">
        <w:rPr>
          <w:rFonts w:ascii="Tahoma" w:eastAsia="Tahoma" w:hAnsi="Tahoma" w:cs="Tahoma"/>
        </w:rPr>
        <w:t>sp</w:t>
      </w:r>
      <w:r w:rsidRPr="00E51CBF">
        <w:rPr>
          <w:rFonts w:ascii="Tahoma" w:eastAsia="Tahoma" w:hAnsi="Tahoma" w:cs="Tahoma"/>
          <w:spacing w:val="-4"/>
        </w:rPr>
        <w:t>r</w:t>
      </w:r>
      <w:r w:rsidRPr="00E51CBF">
        <w:rPr>
          <w:rFonts w:ascii="Tahoma" w:eastAsia="Tahoma" w:hAnsi="Tahoma" w:cs="Tahoma"/>
          <w:spacing w:val="1"/>
        </w:rPr>
        <w:t>aw</w:t>
      </w:r>
      <w:r w:rsidRPr="00E51CBF">
        <w:rPr>
          <w:rFonts w:ascii="Tahoma" w:eastAsia="Tahoma" w:hAnsi="Tahoma" w:cs="Tahoma"/>
        </w:rPr>
        <w:t>ie</w:t>
      </w:r>
      <w:r w:rsidRPr="00E51CBF">
        <w:rPr>
          <w:rFonts w:ascii="Tahoma" w:eastAsia="Tahoma" w:hAnsi="Tahoma" w:cs="Tahoma"/>
          <w:spacing w:val="56"/>
        </w:rPr>
        <w:t xml:space="preserve"> </w:t>
      </w:r>
      <w:r w:rsidRPr="00E51CBF">
        <w:rPr>
          <w:rFonts w:ascii="Tahoma" w:eastAsia="Tahoma" w:hAnsi="Tahoma" w:cs="Tahoma"/>
          <w:spacing w:val="-1"/>
        </w:rPr>
        <w:t>u</w:t>
      </w:r>
      <w:r w:rsidRPr="00E51CBF">
        <w:rPr>
          <w:rFonts w:ascii="Tahoma" w:eastAsia="Tahoma" w:hAnsi="Tahoma" w:cs="Tahoma"/>
        </w:rPr>
        <w:t>dzi</w:t>
      </w:r>
      <w:r w:rsidRPr="00E51CBF">
        <w:rPr>
          <w:rFonts w:ascii="Tahoma" w:eastAsia="Tahoma" w:hAnsi="Tahoma" w:cs="Tahoma"/>
          <w:spacing w:val="1"/>
        </w:rPr>
        <w:t>e</w:t>
      </w:r>
      <w:r w:rsidRPr="00E51CBF">
        <w:rPr>
          <w:rFonts w:ascii="Tahoma" w:eastAsia="Tahoma" w:hAnsi="Tahoma" w:cs="Tahoma"/>
        </w:rPr>
        <w:t>l</w:t>
      </w:r>
      <w:r w:rsidRPr="00E51CBF">
        <w:rPr>
          <w:rFonts w:ascii="Tahoma" w:eastAsia="Tahoma" w:hAnsi="Tahoma" w:cs="Tahoma"/>
          <w:spacing w:val="1"/>
        </w:rPr>
        <w:t>e</w:t>
      </w:r>
      <w:r w:rsidRPr="00E51CBF">
        <w:rPr>
          <w:rFonts w:ascii="Tahoma" w:eastAsia="Tahoma" w:hAnsi="Tahoma" w:cs="Tahoma"/>
          <w:spacing w:val="-1"/>
        </w:rPr>
        <w:t>n</w:t>
      </w:r>
      <w:r w:rsidRPr="00E51CBF">
        <w:rPr>
          <w:rFonts w:ascii="Tahoma" w:eastAsia="Tahoma" w:hAnsi="Tahoma" w:cs="Tahoma"/>
        </w:rPr>
        <w:t>ia</w:t>
      </w:r>
      <w:r w:rsidRPr="00E51CBF">
        <w:rPr>
          <w:rFonts w:ascii="Tahoma" w:eastAsia="Tahoma" w:hAnsi="Tahoma" w:cs="Tahoma"/>
          <w:spacing w:val="55"/>
        </w:rPr>
        <w:t xml:space="preserve"> </w:t>
      </w:r>
      <w:r w:rsidRPr="00E51CBF">
        <w:rPr>
          <w:rFonts w:ascii="Tahoma" w:eastAsia="Tahoma" w:hAnsi="Tahoma" w:cs="Tahoma"/>
          <w:spacing w:val="-2"/>
        </w:rPr>
        <w:t>p</w:t>
      </w:r>
      <w:r w:rsidRPr="00E51CBF">
        <w:rPr>
          <w:rFonts w:ascii="Tahoma" w:eastAsia="Tahoma" w:hAnsi="Tahoma" w:cs="Tahoma"/>
        </w:rPr>
        <w:t>omocy</w:t>
      </w:r>
      <w:r w:rsidRPr="00E51CBF">
        <w:rPr>
          <w:rFonts w:ascii="Tahoma" w:eastAsia="Tahoma" w:hAnsi="Tahoma" w:cs="Tahoma"/>
          <w:spacing w:val="55"/>
        </w:rPr>
        <w:t xml:space="preserve"> </w:t>
      </w:r>
      <w:r w:rsidRPr="00E51CBF">
        <w:rPr>
          <w:rFonts w:ascii="Tahoma" w:eastAsia="Tahoma" w:hAnsi="Tahoma" w:cs="Tahoma"/>
        </w:rPr>
        <w:t>de</w:t>
      </w:r>
      <w:r w:rsidRPr="00E51CBF">
        <w:rPr>
          <w:rFonts w:ascii="Tahoma" w:eastAsia="Tahoma" w:hAnsi="Tahoma" w:cs="Tahoma"/>
          <w:spacing w:val="61"/>
        </w:rPr>
        <w:t xml:space="preserve"> </w:t>
      </w:r>
      <w:proofErr w:type="spellStart"/>
      <w:r w:rsidRPr="00E51CBF">
        <w:rPr>
          <w:rFonts w:ascii="Tahoma" w:eastAsia="Tahoma" w:hAnsi="Tahoma" w:cs="Tahoma"/>
        </w:rPr>
        <w:t>mi</w:t>
      </w:r>
      <w:r w:rsidRPr="00E51CBF">
        <w:rPr>
          <w:rFonts w:ascii="Tahoma" w:eastAsia="Tahoma" w:hAnsi="Tahoma" w:cs="Tahoma"/>
          <w:spacing w:val="-1"/>
        </w:rPr>
        <w:t>n</w:t>
      </w:r>
      <w:r w:rsidRPr="00E51CBF">
        <w:rPr>
          <w:rFonts w:ascii="Tahoma" w:eastAsia="Tahoma" w:hAnsi="Tahoma" w:cs="Tahoma"/>
        </w:rPr>
        <w:t>imis</w:t>
      </w:r>
      <w:proofErr w:type="spellEnd"/>
      <w:r w:rsidRPr="00E51CBF">
        <w:rPr>
          <w:rFonts w:ascii="Tahoma" w:eastAsia="Tahoma" w:hAnsi="Tahoma" w:cs="Tahoma"/>
          <w:spacing w:val="56"/>
        </w:rPr>
        <w:t xml:space="preserve"> </w:t>
      </w:r>
      <w:r w:rsidRPr="00E51CBF">
        <w:rPr>
          <w:rFonts w:ascii="Tahoma" w:eastAsia="Tahoma" w:hAnsi="Tahoma" w:cs="Tahoma"/>
        </w:rPr>
        <w:t>o</w:t>
      </w:r>
      <w:r w:rsidRPr="00E51CBF">
        <w:rPr>
          <w:rFonts w:ascii="Tahoma" w:eastAsia="Tahoma" w:hAnsi="Tahoma" w:cs="Tahoma"/>
          <w:spacing w:val="-2"/>
        </w:rPr>
        <w:t>r</w:t>
      </w:r>
      <w:r w:rsidRPr="00E51CBF">
        <w:rPr>
          <w:rFonts w:ascii="Tahoma" w:eastAsia="Tahoma" w:hAnsi="Tahoma" w:cs="Tahoma"/>
          <w:spacing w:val="1"/>
        </w:rPr>
        <w:t>a</w:t>
      </w:r>
      <w:r w:rsidRPr="00E51CBF">
        <w:rPr>
          <w:rFonts w:ascii="Tahoma" w:eastAsia="Tahoma" w:hAnsi="Tahoma" w:cs="Tahoma"/>
        </w:rPr>
        <w:t>z</w:t>
      </w:r>
      <w:r w:rsidRPr="00E51CBF">
        <w:rPr>
          <w:rFonts w:ascii="Tahoma" w:eastAsia="Tahoma" w:hAnsi="Tahoma" w:cs="Tahoma"/>
          <w:spacing w:val="59"/>
        </w:rPr>
        <w:t xml:space="preserve"> </w:t>
      </w:r>
      <w:r w:rsidRPr="00E51CBF">
        <w:rPr>
          <w:rFonts w:ascii="Tahoma" w:eastAsia="Tahoma" w:hAnsi="Tahoma" w:cs="Tahoma"/>
        </w:rPr>
        <w:t>po</w:t>
      </w:r>
      <w:r w:rsidRPr="00E51CBF">
        <w:rPr>
          <w:rFonts w:ascii="Tahoma" w:eastAsia="Tahoma" w:hAnsi="Tahoma" w:cs="Tahoma"/>
          <w:spacing w:val="1"/>
        </w:rPr>
        <w:t>m</w:t>
      </w:r>
      <w:r w:rsidRPr="00E51CBF">
        <w:rPr>
          <w:rFonts w:ascii="Tahoma" w:eastAsia="Tahoma" w:hAnsi="Tahoma" w:cs="Tahoma"/>
        </w:rPr>
        <w:t>o</w:t>
      </w:r>
      <w:r w:rsidRPr="00E51CBF">
        <w:rPr>
          <w:rFonts w:ascii="Tahoma" w:eastAsia="Tahoma" w:hAnsi="Tahoma" w:cs="Tahoma"/>
          <w:spacing w:val="-1"/>
        </w:rPr>
        <w:t>c</w:t>
      </w:r>
      <w:r w:rsidRPr="00E51CBF">
        <w:rPr>
          <w:rFonts w:ascii="Tahoma" w:eastAsia="Tahoma" w:hAnsi="Tahoma" w:cs="Tahoma"/>
        </w:rPr>
        <w:t>y</w:t>
      </w:r>
      <w:r w:rsidRPr="00E51CBF">
        <w:rPr>
          <w:rFonts w:ascii="Tahoma" w:eastAsia="Tahoma" w:hAnsi="Tahoma" w:cs="Tahoma"/>
          <w:spacing w:val="55"/>
        </w:rPr>
        <w:t xml:space="preserve"> </w:t>
      </w:r>
      <w:r w:rsidRPr="00E51CBF">
        <w:rPr>
          <w:rFonts w:ascii="Tahoma" w:eastAsia="Tahoma" w:hAnsi="Tahoma" w:cs="Tahoma"/>
          <w:spacing w:val="2"/>
        </w:rPr>
        <w:t>p</w:t>
      </w:r>
      <w:r w:rsidRPr="00E51CBF">
        <w:rPr>
          <w:rFonts w:ascii="Tahoma" w:eastAsia="Tahoma" w:hAnsi="Tahoma" w:cs="Tahoma"/>
          <w:spacing w:val="-1"/>
        </w:rPr>
        <w:t>u</w:t>
      </w:r>
      <w:r w:rsidRPr="00E51CBF">
        <w:rPr>
          <w:rFonts w:ascii="Tahoma" w:eastAsia="Tahoma" w:hAnsi="Tahoma" w:cs="Tahoma"/>
        </w:rPr>
        <w:t>blic</w:t>
      </w:r>
      <w:r w:rsidRPr="00E51CBF">
        <w:rPr>
          <w:rFonts w:ascii="Tahoma" w:eastAsia="Tahoma" w:hAnsi="Tahoma" w:cs="Tahoma"/>
          <w:spacing w:val="2"/>
        </w:rPr>
        <w:t>z</w:t>
      </w:r>
      <w:r w:rsidRPr="00E51CBF">
        <w:rPr>
          <w:rFonts w:ascii="Tahoma" w:eastAsia="Tahoma" w:hAnsi="Tahoma" w:cs="Tahoma"/>
          <w:spacing w:val="-1"/>
        </w:rPr>
        <w:t>n</w:t>
      </w:r>
      <w:r w:rsidRPr="00E51CBF">
        <w:rPr>
          <w:rFonts w:ascii="Tahoma" w:eastAsia="Tahoma" w:hAnsi="Tahoma" w:cs="Tahoma"/>
          <w:spacing w:val="1"/>
        </w:rPr>
        <w:t>e</w:t>
      </w:r>
      <w:r w:rsidRPr="00E51CBF">
        <w:rPr>
          <w:rFonts w:ascii="Tahoma" w:eastAsia="Tahoma" w:hAnsi="Tahoma" w:cs="Tahoma"/>
        </w:rPr>
        <w:t>j</w:t>
      </w:r>
      <w:r w:rsidR="00343179">
        <w:rPr>
          <w:rFonts w:ascii="Tahoma" w:eastAsia="Tahoma" w:hAnsi="Tahoma" w:cs="Tahoma"/>
        </w:rPr>
        <w:t xml:space="preserve"> </w:t>
      </w:r>
      <w:r w:rsidRPr="00E51CBF">
        <w:rPr>
          <w:rFonts w:ascii="Tahoma" w:eastAsia="Tahoma" w:hAnsi="Tahoma" w:cs="Tahoma"/>
        </w:rPr>
        <w:t>w</w:t>
      </w:r>
      <w:r w:rsidRPr="00E51CBF">
        <w:rPr>
          <w:rFonts w:ascii="Tahoma" w:eastAsia="Tahoma" w:hAnsi="Tahoma" w:cs="Tahoma"/>
          <w:spacing w:val="9"/>
        </w:rPr>
        <w:t xml:space="preserve"> </w:t>
      </w:r>
      <w:r w:rsidRPr="00E51CBF">
        <w:rPr>
          <w:rFonts w:ascii="Tahoma" w:eastAsia="Tahoma" w:hAnsi="Tahoma" w:cs="Tahoma"/>
          <w:spacing w:val="-2"/>
        </w:rPr>
        <w:t>r</w:t>
      </w:r>
      <w:r w:rsidRPr="00E51CBF">
        <w:rPr>
          <w:rFonts w:ascii="Tahoma" w:eastAsia="Tahoma" w:hAnsi="Tahoma" w:cs="Tahoma"/>
          <w:spacing w:val="1"/>
        </w:rPr>
        <w:t>a</w:t>
      </w:r>
      <w:r w:rsidRPr="00E51CBF">
        <w:rPr>
          <w:rFonts w:ascii="Tahoma" w:eastAsia="Tahoma" w:hAnsi="Tahoma" w:cs="Tahoma"/>
        </w:rPr>
        <w:t>m</w:t>
      </w:r>
      <w:r w:rsidRPr="00E51CBF">
        <w:rPr>
          <w:rFonts w:ascii="Tahoma" w:eastAsia="Tahoma" w:hAnsi="Tahoma" w:cs="Tahoma"/>
          <w:spacing w:val="1"/>
        </w:rPr>
        <w:t>a</w:t>
      </w:r>
      <w:r w:rsidRPr="00E51CBF">
        <w:rPr>
          <w:rFonts w:ascii="Tahoma" w:eastAsia="Tahoma" w:hAnsi="Tahoma" w:cs="Tahoma"/>
          <w:spacing w:val="-1"/>
        </w:rPr>
        <w:t>c</w:t>
      </w:r>
      <w:r w:rsidRPr="00E51CBF">
        <w:rPr>
          <w:rFonts w:ascii="Tahoma" w:eastAsia="Tahoma" w:hAnsi="Tahoma" w:cs="Tahoma"/>
        </w:rPr>
        <w:t>h</w:t>
      </w:r>
      <w:r w:rsidRPr="00E51CBF">
        <w:rPr>
          <w:rFonts w:ascii="Tahoma" w:eastAsia="Tahoma" w:hAnsi="Tahoma" w:cs="Tahoma"/>
          <w:spacing w:val="2"/>
        </w:rPr>
        <w:t xml:space="preserve"> </w:t>
      </w:r>
      <w:r w:rsidRPr="00E51CBF">
        <w:rPr>
          <w:rFonts w:ascii="Tahoma" w:eastAsia="Tahoma" w:hAnsi="Tahoma" w:cs="Tahoma"/>
        </w:rPr>
        <w:t>prog</w:t>
      </w:r>
      <w:r w:rsidRPr="00E51CBF">
        <w:rPr>
          <w:rFonts w:ascii="Tahoma" w:eastAsia="Tahoma" w:hAnsi="Tahoma" w:cs="Tahoma"/>
          <w:spacing w:val="-2"/>
        </w:rPr>
        <w:t>r</w:t>
      </w:r>
      <w:r w:rsidRPr="00E51CBF">
        <w:rPr>
          <w:rFonts w:ascii="Tahoma" w:eastAsia="Tahoma" w:hAnsi="Tahoma" w:cs="Tahoma"/>
          <w:spacing w:val="1"/>
        </w:rPr>
        <w:t>a</w:t>
      </w:r>
      <w:r w:rsidRPr="00E51CBF">
        <w:rPr>
          <w:rFonts w:ascii="Tahoma" w:eastAsia="Tahoma" w:hAnsi="Tahoma" w:cs="Tahoma"/>
        </w:rPr>
        <w:t>mów op</w:t>
      </w:r>
      <w:r w:rsidRPr="00E51CBF">
        <w:rPr>
          <w:rFonts w:ascii="Tahoma" w:eastAsia="Tahoma" w:hAnsi="Tahoma" w:cs="Tahoma"/>
          <w:spacing w:val="1"/>
        </w:rPr>
        <w:t>e</w:t>
      </w:r>
      <w:r w:rsidRPr="00E51CBF">
        <w:rPr>
          <w:rFonts w:ascii="Tahoma" w:eastAsia="Tahoma" w:hAnsi="Tahoma" w:cs="Tahoma"/>
          <w:spacing w:val="-5"/>
        </w:rPr>
        <w:t>r</w:t>
      </w:r>
      <w:r w:rsidRPr="00E51CBF">
        <w:rPr>
          <w:rFonts w:ascii="Tahoma" w:eastAsia="Tahoma" w:hAnsi="Tahoma" w:cs="Tahoma"/>
          <w:spacing w:val="1"/>
        </w:rPr>
        <w:t>a</w:t>
      </w:r>
      <w:r w:rsidRPr="00E51CBF">
        <w:rPr>
          <w:rFonts w:ascii="Tahoma" w:eastAsia="Tahoma" w:hAnsi="Tahoma" w:cs="Tahoma"/>
          <w:spacing w:val="-1"/>
        </w:rPr>
        <w:t>cy</w:t>
      </w:r>
      <w:r w:rsidRPr="00E51CBF">
        <w:rPr>
          <w:rFonts w:ascii="Tahoma" w:eastAsia="Tahoma" w:hAnsi="Tahoma" w:cs="Tahoma"/>
          <w:spacing w:val="1"/>
        </w:rPr>
        <w:t>j</w:t>
      </w:r>
      <w:r w:rsidRPr="00E51CBF">
        <w:rPr>
          <w:rFonts w:ascii="Tahoma" w:eastAsia="Tahoma" w:hAnsi="Tahoma" w:cs="Tahoma"/>
          <w:spacing w:val="-1"/>
        </w:rPr>
        <w:t>n</w:t>
      </w:r>
      <w:r w:rsidRPr="00E51CBF">
        <w:rPr>
          <w:rFonts w:ascii="Tahoma" w:eastAsia="Tahoma" w:hAnsi="Tahoma" w:cs="Tahoma"/>
          <w:spacing w:val="-3"/>
        </w:rPr>
        <w:t>y</w:t>
      </w:r>
      <w:r w:rsidRPr="00E51CBF">
        <w:rPr>
          <w:rFonts w:ascii="Tahoma" w:eastAsia="Tahoma" w:hAnsi="Tahoma" w:cs="Tahoma"/>
          <w:spacing w:val="2"/>
        </w:rPr>
        <w:t>c</w:t>
      </w:r>
      <w:r w:rsidRPr="00E51CBF">
        <w:rPr>
          <w:rFonts w:ascii="Tahoma" w:eastAsia="Tahoma" w:hAnsi="Tahoma" w:cs="Tahoma"/>
        </w:rPr>
        <w:t>h</w:t>
      </w:r>
      <w:r w:rsidRPr="00E51CBF">
        <w:rPr>
          <w:rFonts w:ascii="Tahoma" w:eastAsia="Tahoma" w:hAnsi="Tahoma" w:cs="Tahoma"/>
          <w:spacing w:val="-3"/>
        </w:rPr>
        <w:t xml:space="preserve"> </w:t>
      </w:r>
      <w:r w:rsidRPr="00E51CBF">
        <w:rPr>
          <w:rFonts w:ascii="Tahoma" w:eastAsia="Tahoma" w:hAnsi="Tahoma" w:cs="Tahoma"/>
          <w:spacing w:val="-1"/>
        </w:rPr>
        <w:t>f</w:t>
      </w:r>
      <w:r w:rsidRPr="00E51CBF">
        <w:rPr>
          <w:rFonts w:ascii="Tahoma" w:eastAsia="Tahoma" w:hAnsi="Tahoma" w:cs="Tahoma"/>
          <w:spacing w:val="2"/>
        </w:rPr>
        <w:t>i</w:t>
      </w:r>
      <w:r w:rsidRPr="00E51CBF">
        <w:rPr>
          <w:rFonts w:ascii="Tahoma" w:eastAsia="Tahoma" w:hAnsi="Tahoma" w:cs="Tahoma"/>
          <w:spacing w:val="-1"/>
        </w:rPr>
        <w:t>n</w:t>
      </w:r>
      <w:r w:rsidRPr="00E51CBF">
        <w:rPr>
          <w:rFonts w:ascii="Tahoma" w:eastAsia="Tahoma" w:hAnsi="Tahoma" w:cs="Tahoma"/>
          <w:spacing w:val="1"/>
        </w:rPr>
        <w:t>a</w:t>
      </w:r>
      <w:r w:rsidRPr="00E51CBF">
        <w:rPr>
          <w:rFonts w:ascii="Tahoma" w:eastAsia="Tahoma" w:hAnsi="Tahoma" w:cs="Tahoma"/>
          <w:spacing w:val="-1"/>
        </w:rPr>
        <w:t>n</w:t>
      </w:r>
      <w:r w:rsidRPr="00E51CBF">
        <w:rPr>
          <w:rFonts w:ascii="Tahoma" w:eastAsia="Tahoma" w:hAnsi="Tahoma" w:cs="Tahoma"/>
          <w:spacing w:val="2"/>
        </w:rPr>
        <w:t>s</w:t>
      </w:r>
      <w:r w:rsidRPr="00E51CBF">
        <w:rPr>
          <w:rFonts w:ascii="Tahoma" w:eastAsia="Tahoma" w:hAnsi="Tahoma" w:cs="Tahoma"/>
        </w:rPr>
        <w:t>o</w:t>
      </w:r>
      <w:r w:rsidRPr="00E51CBF">
        <w:rPr>
          <w:rFonts w:ascii="Tahoma" w:eastAsia="Tahoma" w:hAnsi="Tahoma" w:cs="Tahoma"/>
          <w:spacing w:val="-2"/>
        </w:rPr>
        <w:t>w</w:t>
      </w:r>
      <w:r w:rsidRPr="00E51CBF">
        <w:rPr>
          <w:rFonts w:ascii="Tahoma" w:eastAsia="Tahoma" w:hAnsi="Tahoma" w:cs="Tahoma"/>
          <w:spacing w:val="1"/>
        </w:rPr>
        <w:t>a</w:t>
      </w:r>
      <w:r w:rsidRPr="00E51CBF">
        <w:rPr>
          <w:rFonts w:ascii="Tahoma" w:eastAsia="Tahoma" w:hAnsi="Tahoma" w:cs="Tahoma"/>
          <w:spacing w:val="-1"/>
        </w:rPr>
        <w:t>n</w:t>
      </w:r>
      <w:r w:rsidRPr="00E51CBF">
        <w:rPr>
          <w:rFonts w:ascii="Tahoma" w:eastAsia="Tahoma" w:hAnsi="Tahoma" w:cs="Tahoma"/>
          <w:spacing w:val="-3"/>
        </w:rPr>
        <w:t>y</w:t>
      </w:r>
      <w:r w:rsidRPr="00E51CBF">
        <w:rPr>
          <w:rFonts w:ascii="Tahoma" w:eastAsia="Tahoma" w:hAnsi="Tahoma" w:cs="Tahoma"/>
          <w:spacing w:val="2"/>
        </w:rPr>
        <w:t>c</w:t>
      </w:r>
      <w:r w:rsidRPr="00E51CBF">
        <w:rPr>
          <w:rFonts w:ascii="Tahoma" w:eastAsia="Tahoma" w:hAnsi="Tahoma" w:cs="Tahoma"/>
        </w:rPr>
        <w:t>h</w:t>
      </w:r>
      <w:r w:rsidRPr="00E51CBF">
        <w:rPr>
          <w:rFonts w:ascii="Tahoma" w:eastAsia="Tahoma" w:hAnsi="Tahoma" w:cs="Tahoma"/>
          <w:spacing w:val="-4"/>
        </w:rPr>
        <w:t xml:space="preserve"> </w:t>
      </w:r>
      <w:r w:rsidRPr="00E51CBF">
        <w:rPr>
          <w:rFonts w:ascii="Tahoma" w:eastAsia="Tahoma" w:hAnsi="Tahoma" w:cs="Tahoma"/>
        </w:rPr>
        <w:t>z</w:t>
      </w:r>
      <w:r w:rsidRPr="00E51CBF">
        <w:rPr>
          <w:rFonts w:ascii="Tahoma" w:eastAsia="Tahoma" w:hAnsi="Tahoma" w:cs="Tahoma"/>
          <w:spacing w:val="11"/>
        </w:rPr>
        <w:t xml:space="preserve"> </w:t>
      </w:r>
      <w:r w:rsidRPr="00E51CBF">
        <w:rPr>
          <w:rFonts w:ascii="Tahoma" w:eastAsia="Tahoma" w:hAnsi="Tahoma" w:cs="Tahoma"/>
          <w:spacing w:val="1"/>
        </w:rPr>
        <w:t>E</w:t>
      </w:r>
      <w:r w:rsidRPr="00E51CBF">
        <w:rPr>
          <w:rFonts w:ascii="Tahoma" w:eastAsia="Tahoma" w:hAnsi="Tahoma" w:cs="Tahoma"/>
          <w:spacing w:val="-1"/>
        </w:rPr>
        <w:t>u</w:t>
      </w:r>
      <w:r w:rsidRPr="00E51CBF">
        <w:rPr>
          <w:rFonts w:ascii="Tahoma" w:eastAsia="Tahoma" w:hAnsi="Tahoma" w:cs="Tahoma"/>
        </w:rPr>
        <w:t>rop</w:t>
      </w:r>
      <w:r w:rsidRPr="00E51CBF">
        <w:rPr>
          <w:rFonts w:ascii="Tahoma" w:eastAsia="Tahoma" w:hAnsi="Tahoma" w:cs="Tahoma"/>
          <w:spacing w:val="1"/>
        </w:rPr>
        <w:t>e</w:t>
      </w:r>
      <w:r w:rsidRPr="00E51CBF">
        <w:rPr>
          <w:rFonts w:ascii="Tahoma" w:eastAsia="Tahoma" w:hAnsi="Tahoma" w:cs="Tahoma"/>
          <w:spacing w:val="-1"/>
        </w:rPr>
        <w:t>j</w:t>
      </w:r>
      <w:r w:rsidRPr="00E51CBF">
        <w:rPr>
          <w:rFonts w:ascii="Tahoma" w:eastAsia="Tahoma" w:hAnsi="Tahoma" w:cs="Tahoma"/>
        </w:rPr>
        <w:t>s</w:t>
      </w:r>
      <w:r w:rsidRPr="00E51CBF">
        <w:rPr>
          <w:rFonts w:ascii="Tahoma" w:eastAsia="Tahoma" w:hAnsi="Tahoma" w:cs="Tahoma"/>
          <w:spacing w:val="-1"/>
        </w:rPr>
        <w:t>k</w:t>
      </w:r>
      <w:r w:rsidRPr="00E51CBF">
        <w:rPr>
          <w:rFonts w:ascii="Tahoma" w:eastAsia="Tahoma" w:hAnsi="Tahoma" w:cs="Tahoma"/>
        </w:rPr>
        <w:t>i</w:t>
      </w:r>
      <w:r w:rsidRPr="00E51CBF">
        <w:rPr>
          <w:rFonts w:ascii="Tahoma" w:eastAsia="Tahoma" w:hAnsi="Tahoma" w:cs="Tahoma"/>
          <w:spacing w:val="1"/>
        </w:rPr>
        <w:t>e</w:t>
      </w:r>
      <w:r w:rsidRPr="00E51CBF">
        <w:rPr>
          <w:rFonts w:ascii="Tahoma" w:eastAsia="Tahoma" w:hAnsi="Tahoma" w:cs="Tahoma"/>
        </w:rPr>
        <w:t>go F</w:t>
      </w:r>
      <w:r w:rsidRPr="00E51CBF">
        <w:rPr>
          <w:rFonts w:ascii="Tahoma" w:eastAsia="Tahoma" w:hAnsi="Tahoma" w:cs="Tahoma"/>
          <w:spacing w:val="1"/>
        </w:rPr>
        <w:t>u</w:t>
      </w:r>
      <w:r w:rsidRPr="00E51CBF">
        <w:rPr>
          <w:rFonts w:ascii="Tahoma" w:eastAsia="Tahoma" w:hAnsi="Tahoma" w:cs="Tahoma"/>
          <w:spacing w:val="-1"/>
        </w:rPr>
        <w:t>n</w:t>
      </w:r>
      <w:r w:rsidRPr="00E51CBF">
        <w:rPr>
          <w:rFonts w:ascii="Tahoma" w:eastAsia="Tahoma" w:hAnsi="Tahoma" w:cs="Tahoma"/>
        </w:rPr>
        <w:t>d</w:t>
      </w:r>
      <w:r w:rsidRPr="00E51CBF">
        <w:rPr>
          <w:rFonts w:ascii="Tahoma" w:eastAsia="Tahoma" w:hAnsi="Tahoma" w:cs="Tahoma"/>
          <w:spacing w:val="2"/>
        </w:rPr>
        <w:t>u</w:t>
      </w:r>
      <w:r w:rsidRPr="00E51CBF">
        <w:rPr>
          <w:rFonts w:ascii="Tahoma" w:eastAsia="Tahoma" w:hAnsi="Tahoma" w:cs="Tahoma"/>
        </w:rPr>
        <w:t>szu</w:t>
      </w:r>
      <w:r w:rsidRPr="00E51CBF">
        <w:rPr>
          <w:rFonts w:ascii="Tahoma" w:eastAsia="Tahoma" w:hAnsi="Tahoma" w:cs="Tahoma"/>
          <w:spacing w:val="3"/>
        </w:rPr>
        <w:t xml:space="preserve"> </w:t>
      </w:r>
      <w:r w:rsidRPr="00E51CBF">
        <w:rPr>
          <w:rFonts w:ascii="Tahoma" w:eastAsia="Tahoma" w:hAnsi="Tahoma" w:cs="Tahoma"/>
        </w:rPr>
        <w:t>S</w:t>
      </w:r>
      <w:r w:rsidRPr="00E51CBF">
        <w:rPr>
          <w:rFonts w:ascii="Tahoma" w:eastAsia="Tahoma" w:hAnsi="Tahoma" w:cs="Tahoma"/>
          <w:spacing w:val="2"/>
        </w:rPr>
        <w:t>p</w:t>
      </w:r>
      <w:r w:rsidRPr="00E51CBF">
        <w:rPr>
          <w:rFonts w:ascii="Tahoma" w:eastAsia="Tahoma" w:hAnsi="Tahoma" w:cs="Tahoma"/>
        </w:rPr>
        <w:t>oł</w:t>
      </w:r>
      <w:r w:rsidRPr="00E51CBF">
        <w:rPr>
          <w:rFonts w:ascii="Tahoma" w:eastAsia="Tahoma" w:hAnsi="Tahoma" w:cs="Tahoma"/>
          <w:spacing w:val="1"/>
        </w:rPr>
        <w:t>e</w:t>
      </w:r>
      <w:r w:rsidRPr="00E51CBF">
        <w:rPr>
          <w:rFonts w:ascii="Tahoma" w:eastAsia="Tahoma" w:hAnsi="Tahoma" w:cs="Tahoma"/>
          <w:spacing w:val="-1"/>
        </w:rPr>
        <w:t>c</w:t>
      </w:r>
      <w:r w:rsidRPr="00E51CBF">
        <w:rPr>
          <w:rFonts w:ascii="Tahoma" w:eastAsia="Tahoma" w:hAnsi="Tahoma" w:cs="Tahoma"/>
        </w:rPr>
        <w:t>znego</w:t>
      </w:r>
      <w:r w:rsidRPr="00E51CBF">
        <w:rPr>
          <w:rFonts w:ascii="Tahoma" w:eastAsia="Tahoma" w:hAnsi="Tahoma" w:cs="Tahoma"/>
          <w:spacing w:val="1"/>
        </w:rPr>
        <w:t xml:space="preserve"> </w:t>
      </w:r>
      <w:r w:rsidRPr="00E51CBF">
        <w:rPr>
          <w:rFonts w:ascii="Tahoma" w:eastAsia="Tahoma" w:hAnsi="Tahoma" w:cs="Tahoma"/>
          <w:spacing w:val="-1"/>
        </w:rPr>
        <w:t>n</w:t>
      </w:r>
      <w:r w:rsidRPr="00E51CBF">
        <w:rPr>
          <w:rFonts w:ascii="Tahoma" w:eastAsia="Tahoma" w:hAnsi="Tahoma" w:cs="Tahoma"/>
        </w:rPr>
        <w:t>a</w:t>
      </w:r>
      <w:r w:rsidRPr="00E51CBF">
        <w:rPr>
          <w:rFonts w:ascii="Tahoma" w:eastAsia="Tahoma" w:hAnsi="Tahoma" w:cs="Tahoma"/>
          <w:spacing w:val="8"/>
        </w:rPr>
        <w:t xml:space="preserve"> </w:t>
      </w:r>
      <w:r w:rsidRPr="00E51CBF">
        <w:rPr>
          <w:rFonts w:ascii="Tahoma" w:eastAsia="Tahoma" w:hAnsi="Tahoma" w:cs="Tahoma"/>
        </w:rPr>
        <w:t>l</w:t>
      </w:r>
      <w:r w:rsidRPr="00E51CBF">
        <w:rPr>
          <w:rFonts w:ascii="Tahoma" w:eastAsia="Tahoma" w:hAnsi="Tahoma" w:cs="Tahoma"/>
          <w:spacing w:val="1"/>
        </w:rPr>
        <w:t>a</w:t>
      </w:r>
      <w:r w:rsidRPr="00E51CBF">
        <w:rPr>
          <w:rFonts w:ascii="Tahoma" w:eastAsia="Tahoma" w:hAnsi="Tahoma" w:cs="Tahoma"/>
        </w:rPr>
        <w:t>ta</w:t>
      </w:r>
      <w:r w:rsidR="00E51CBF">
        <w:rPr>
          <w:rFonts w:ascii="Tahoma" w:eastAsia="Tahoma" w:hAnsi="Tahoma" w:cs="Tahoma"/>
        </w:rPr>
        <w:t xml:space="preserve"> </w:t>
      </w:r>
      <w:r w:rsidRPr="00E51CBF">
        <w:rPr>
          <w:rFonts w:ascii="Tahoma" w:eastAsia="Tahoma" w:hAnsi="Tahoma" w:cs="Tahoma"/>
          <w:spacing w:val="-1"/>
          <w:position w:val="-1"/>
        </w:rPr>
        <w:t>20</w:t>
      </w:r>
      <w:r w:rsidRPr="00E51CBF">
        <w:rPr>
          <w:rFonts w:ascii="Tahoma" w:eastAsia="Tahoma" w:hAnsi="Tahoma" w:cs="Tahoma"/>
          <w:spacing w:val="1"/>
          <w:position w:val="-1"/>
        </w:rPr>
        <w:t>1</w:t>
      </w:r>
      <w:r w:rsidRPr="00E51CBF">
        <w:rPr>
          <w:rFonts w:ascii="Tahoma" w:eastAsia="Tahoma" w:hAnsi="Tahoma" w:cs="Tahoma"/>
          <w:spacing w:val="-1"/>
          <w:position w:val="-1"/>
        </w:rPr>
        <w:t>4</w:t>
      </w:r>
      <w:r w:rsidRPr="00E51CBF">
        <w:rPr>
          <w:rFonts w:ascii="Tahoma" w:eastAsia="Tahoma" w:hAnsi="Tahoma" w:cs="Tahoma"/>
          <w:spacing w:val="2"/>
          <w:position w:val="-1"/>
        </w:rPr>
        <w:t>-</w:t>
      </w:r>
      <w:r w:rsidRPr="00E51CBF">
        <w:rPr>
          <w:rFonts w:ascii="Tahoma" w:eastAsia="Tahoma" w:hAnsi="Tahoma" w:cs="Tahoma"/>
          <w:spacing w:val="-1"/>
          <w:position w:val="-1"/>
        </w:rPr>
        <w:t>2</w:t>
      </w:r>
      <w:r w:rsidRPr="00E51CBF">
        <w:rPr>
          <w:rFonts w:ascii="Tahoma" w:eastAsia="Tahoma" w:hAnsi="Tahoma" w:cs="Tahoma"/>
          <w:spacing w:val="1"/>
          <w:position w:val="-1"/>
        </w:rPr>
        <w:t>0</w:t>
      </w:r>
      <w:r w:rsidRPr="00E51CBF">
        <w:rPr>
          <w:rFonts w:ascii="Tahoma" w:eastAsia="Tahoma" w:hAnsi="Tahoma" w:cs="Tahoma"/>
          <w:spacing w:val="-1"/>
          <w:position w:val="-1"/>
        </w:rPr>
        <w:t>2</w:t>
      </w:r>
      <w:r w:rsidRPr="00E51CBF">
        <w:rPr>
          <w:rFonts w:ascii="Tahoma" w:eastAsia="Tahoma" w:hAnsi="Tahoma" w:cs="Tahoma"/>
          <w:position w:val="-1"/>
        </w:rPr>
        <w:t>0</w:t>
      </w:r>
      <w:r w:rsidRPr="00E51CBF">
        <w:rPr>
          <w:rFonts w:ascii="Tahoma" w:eastAsia="Tahoma" w:hAnsi="Tahoma" w:cs="Tahoma"/>
          <w:spacing w:val="-10"/>
          <w:position w:val="-1"/>
        </w:rPr>
        <w:t xml:space="preserve"> </w:t>
      </w:r>
      <w:r w:rsidRPr="00E51CBF">
        <w:rPr>
          <w:rFonts w:ascii="Tahoma" w:eastAsia="Tahoma" w:hAnsi="Tahoma" w:cs="Tahoma"/>
          <w:spacing w:val="3"/>
          <w:position w:val="-1"/>
        </w:rPr>
        <w:t>(</w:t>
      </w:r>
      <w:r w:rsidRPr="00E51CBF">
        <w:rPr>
          <w:rFonts w:ascii="Tahoma" w:eastAsia="Tahoma" w:hAnsi="Tahoma" w:cs="Tahoma"/>
          <w:spacing w:val="-1"/>
          <w:position w:val="-1"/>
        </w:rPr>
        <w:t>D</w:t>
      </w:r>
      <w:r w:rsidRPr="00E51CBF">
        <w:rPr>
          <w:rFonts w:ascii="Tahoma" w:eastAsia="Tahoma" w:hAnsi="Tahoma" w:cs="Tahoma"/>
          <w:position w:val="-1"/>
        </w:rPr>
        <w:t>z.</w:t>
      </w:r>
      <w:r w:rsidRPr="00E51CBF">
        <w:rPr>
          <w:rFonts w:ascii="Tahoma" w:eastAsia="Tahoma" w:hAnsi="Tahoma" w:cs="Tahoma"/>
          <w:spacing w:val="-2"/>
          <w:position w:val="-1"/>
        </w:rPr>
        <w:t xml:space="preserve"> </w:t>
      </w:r>
      <w:r w:rsidRPr="00E51CBF">
        <w:rPr>
          <w:rFonts w:ascii="Tahoma" w:eastAsia="Tahoma" w:hAnsi="Tahoma" w:cs="Tahoma"/>
          <w:spacing w:val="-3"/>
          <w:position w:val="-1"/>
        </w:rPr>
        <w:t>U</w:t>
      </w:r>
      <w:r w:rsidR="007D5D6B">
        <w:rPr>
          <w:rFonts w:ascii="Tahoma" w:eastAsia="Tahoma" w:hAnsi="Tahoma" w:cs="Tahoma"/>
          <w:spacing w:val="-3"/>
          <w:position w:val="-1"/>
        </w:rPr>
        <w:t>.</w:t>
      </w:r>
      <w:r w:rsidR="008472C0">
        <w:rPr>
          <w:rFonts w:ascii="Tahoma" w:eastAsia="Tahoma" w:hAnsi="Tahoma" w:cs="Tahoma"/>
          <w:spacing w:val="-10"/>
          <w:position w:val="-1"/>
        </w:rPr>
        <w:t xml:space="preserve"> 2015 poz. 1073</w:t>
      </w:r>
      <w:r w:rsidRPr="00E51CBF">
        <w:rPr>
          <w:rFonts w:ascii="Tahoma" w:eastAsia="Tahoma" w:hAnsi="Tahoma" w:cs="Tahoma"/>
          <w:position w:val="-1"/>
        </w:rPr>
        <w:t>)</w:t>
      </w:r>
      <w:r w:rsidRPr="00E51CBF">
        <w:rPr>
          <w:rFonts w:ascii="Tahoma" w:eastAsia="Tahoma" w:hAnsi="Tahoma" w:cs="Tahoma"/>
          <w:spacing w:val="-3"/>
          <w:position w:val="-1"/>
        </w:rPr>
        <w:t xml:space="preserve"> </w:t>
      </w:r>
      <w:r w:rsidRPr="00E51CBF">
        <w:rPr>
          <w:rFonts w:ascii="Tahoma" w:eastAsia="Tahoma" w:hAnsi="Tahoma" w:cs="Tahoma"/>
          <w:position w:val="-1"/>
        </w:rPr>
        <w:t>o</w:t>
      </w:r>
      <w:r w:rsidRPr="00E51CBF">
        <w:rPr>
          <w:rFonts w:ascii="Tahoma" w:eastAsia="Tahoma" w:hAnsi="Tahoma" w:cs="Tahoma"/>
          <w:spacing w:val="-1"/>
          <w:position w:val="-1"/>
        </w:rPr>
        <w:t xml:space="preserve"> </w:t>
      </w:r>
      <w:r w:rsidRPr="00E51CBF">
        <w:rPr>
          <w:rFonts w:ascii="Tahoma" w:eastAsia="Tahoma" w:hAnsi="Tahoma" w:cs="Tahoma"/>
          <w:spacing w:val="1"/>
          <w:position w:val="-1"/>
        </w:rPr>
        <w:t>n</w:t>
      </w:r>
      <w:r w:rsidRPr="00E51CBF">
        <w:rPr>
          <w:rFonts w:ascii="Tahoma" w:eastAsia="Tahoma" w:hAnsi="Tahoma" w:cs="Tahoma"/>
          <w:spacing w:val="-1"/>
          <w:position w:val="-1"/>
        </w:rPr>
        <w:t>u</w:t>
      </w:r>
      <w:r w:rsidRPr="00E51CBF">
        <w:rPr>
          <w:rFonts w:ascii="Tahoma" w:eastAsia="Tahoma" w:hAnsi="Tahoma" w:cs="Tahoma"/>
          <w:position w:val="-1"/>
        </w:rPr>
        <w:t>m</w:t>
      </w:r>
      <w:r w:rsidRPr="00E51CBF">
        <w:rPr>
          <w:rFonts w:ascii="Tahoma" w:eastAsia="Tahoma" w:hAnsi="Tahoma" w:cs="Tahoma"/>
          <w:spacing w:val="1"/>
          <w:position w:val="-1"/>
        </w:rPr>
        <w:t>e</w:t>
      </w:r>
      <w:r w:rsidRPr="00E51CBF">
        <w:rPr>
          <w:rFonts w:ascii="Tahoma" w:eastAsia="Tahoma" w:hAnsi="Tahoma" w:cs="Tahoma"/>
          <w:position w:val="-1"/>
        </w:rPr>
        <w:t>rze</w:t>
      </w:r>
      <w:r w:rsidRPr="00E51CBF">
        <w:rPr>
          <w:rFonts w:ascii="Tahoma" w:eastAsia="Tahoma" w:hAnsi="Tahoma" w:cs="Tahoma"/>
          <w:spacing w:val="-8"/>
          <w:position w:val="-1"/>
        </w:rPr>
        <w:t xml:space="preserve"> </w:t>
      </w:r>
      <w:r w:rsidRPr="00E51CBF">
        <w:rPr>
          <w:rFonts w:ascii="Tahoma" w:eastAsia="Tahoma" w:hAnsi="Tahoma" w:cs="Tahoma"/>
          <w:position w:val="-1"/>
        </w:rPr>
        <w:t>r</w:t>
      </w:r>
      <w:r w:rsidRPr="00E51CBF">
        <w:rPr>
          <w:rFonts w:ascii="Tahoma" w:eastAsia="Tahoma" w:hAnsi="Tahoma" w:cs="Tahoma"/>
          <w:spacing w:val="1"/>
          <w:position w:val="-1"/>
        </w:rPr>
        <w:t>e</w:t>
      </w:r>
      <w:r w:rsidRPr="00E51CBF">
        <w:rPr>
          <w:rFonts w:ascii="Tahoma" w:eastAsia="Tahoma" w:hAnsi="Tahoma" w:cs="Tahoma"/>
          <w:spacing w:val="-3"/>
          <w:position w:val="-1"/>
        </w:rPr>
        <w:t>f</w:t>
      </w:r>
      <w:r w:rsidRPr="00E51CBF">
        <w:rPr>
          <w:rFonts w:ascii="Tahoma" w:eastAsia="Tahoma" w:hAnsi="Tahoma" w:cs="Tahoma"/>
          <w:spacing w:val="1"/>
          <w:position w:val="-1"/>
        </w:rPr>
        <w:t>e</w:t>
      </w:r>
      <w:r w:rsidRPr="00E51CBF">
        <w:rPr>
          <w:rFonts w:ascii="Tahoma" w:eastAsia="Tahoma" w:hAnsi="Tahoma" w:cs="Tahoma"/>
          <w:position w:val="-1"/>
        </w:rPr>
        <w:t>r</w:t>
      </w:r>
      <w:r w:rsidRPr="00E51CBF">
        <w:rPr>
          <w:rFonts w:ascii="Tahoma" w:eastAsia="Tahoma" w:hAnsi="Tahoma" w:cs="Tahoma"/>
          <w:spacing w:val="1"/>
          <w:position w:val="-1"/>
        </w:rPr>
        <w:t>e</w:t>
      </w:r>
      <w:r w:rsidRPr="00E51CBF">
        <w:rPr>
          <w:rFonts w:ascii="Tahoma" w:eastAsia="Tahoma" w:hAnsi="Tahoma" w:cs="Tahoma"/>
          <w:spacing w:val="-1"/>
          <w:position w:val="-1"/>
        </w:rPr>
        <w:t>ncy</w:t>
      </w:r>
      <w:r w:rsidRPr="00E51CBF">
        <w:rPr>
          <w:rFonts w:ascii="Tahoma" w:eastAsia="Tahoma" w:hAnsi="Tahoma" w:cs="Tahoma"/>
          <w:spacing w:val="1"/>
          <w:position w:val="-1"/>
        </w:rPr>
        <w:t>j</w:t>
      </w:r>
      <w:r w:rsidRPr="00E51CBF">
        <w:rPr>
          <w:rFonts w:ascii="Tahoma" w:eastAsia="Tahoma" w:hAnsi="Tahoma" w:cs="Tahoma"/>
          <w:spacing w:val="-1"/>
          <w:position w:val="-1"/>
        </w:rPr>
        <w:t>n</w:t>
      </w:r>
      <w:r w:rsidRPr="00E51CBF">
        <w:rPr>
          <w:rFonts w:ascii="Tahoma" w:eastAsia="Tahoma" w:hAnsi="Tahoma" w:cs="Tahoma"/>
          <w:spacing w:val="3"/>
          <w:position w:val="-1"/>
        </w:rPr>
        <w:t>y</w:t>
      </w:r>
      <w:r w:rsidRPr="00E51CBF">
        <w:rPr>
          <w:rFonts w:ascii="Tahoma" w:eastAsia="Tahoma" w:hAnsi="Tahoma" w:cs="Tahoma"/>
          <w:position w:val="-1"/>
        </w:rPr>
        <w:t>m</w:t>
      </w:r>
      <w:r w:rsidRPr="00E51CBF">
        <w:rPr>
          <w:rFonts w:ascii="Tahoma" w:eastAsia="Tahoma" w:hAnsi="Tahoma" w:cs="Tahoma"/>
          <w:spacing w:val="-13"/>
          <w:position w:val="-1"/>
        </w:rPr>
        <w:t xml:space="preserve"> </w:t>
      </w:r>
      <w:r w:rsidRPr="00E51CBF">
        <w:rPr>
          <w:rFonts w:ascii="Tahoma" w:eastAsia="Tahoma" w:hAnsi="Tahoma" w:cs="Tahoma"/>
          <w:position w:val="-1"/>
        </w:rPr>
        <w:t>…</w:t>
      </w:r>
      <w:r w:rsidRPr="00E51CBF">
        <w:rPr>
          <w:rFonts w:ascii="Tahoma" w:eastAsia="Tahoma" w:hAnsi="Tahoma" w:cs="Tahoma"/>
          <w:spacing w:val="3"/>
          <w:position w:val="-1"/>
        </w:rPr>
        <w:t>…</w:t>
      </w:r>
      <w:r w:rsidRPr="00E51CBF">
        <w:rPr>
          <w:rFonts w:ascii="Tahoma" w:eastAsia="Tahoma" w:hAnsi="Tahoma" w:cs="Tahoma"/>
          <w:position w:val="-1"/>
        </w:rPr>
        <w:t>…</w:t>
      </w:r>
      <w:r w:rsidRPr="00E51CBF">
        <w:rPr>
          <w:rFonts w:ascii="Tahoma" w:eastAsia="Tahoma" w:hAnsi="Tahoma" w:cs="Tahoma"/>
          <w:spacing w:val="1"/>
          <w:position w:val="-1"/>
        </w:rPr>
        <w:t>…</w:t>
      </w:r>
      <w:r w:rsidRPr="00E51CBF">
        <w:rPr>
          <w:rFonts w:ascii="Tahoma" w:eastAsia="Tahoma" w:hAnsi="Tahoma" w:cs="Tahoma"/>
          <w:position w:val="-1"/>
        </w:rPr>
        <w:t>…</w:t>
      </w:r>
      <w:r w:rsidRPr="00E51CBF">
        <w:rPr>
          <w:rFonts w:ascii="Tahoma" w:eastAsia="Tahoma" w:hAnsi="Tahoma" w:cs="Tahoma"/>
          <w:spacing w:val="1"/>
          <w:position w:val="-1"/>
        </w:rPr>
        <w:t>…</w:t>
      </w:r>
      <w:r w:rsidRPr="00E51CBF">
        <w:rPr>
          <w:rFonts w:ascii="Tahoma" w:eastAsia="Tahoma" w:hAnsi="Tahoma" w:cs="Tahoma"/>
          <w:position w:val="-1"/>
        </w:rPr>
        <w:t>…</w:t>
      </w:r>
      <w:r w:rsidRPr="00E51CBF">
        <w:rPr>
          <w:rFonts w:ascii="Tahoma" w:eastAsia="Tahoma" w:hAnsi="Tahoma" w:cs="Tahoma"/>
          <w:spacing w:val="1"/>
          <w:position w:val="-1"/>
        </w:rPr>
        <w:t>…</w:t>
      </w:r>
      <w:r w:rsidRPr="00E51CBF">
        <w:rPr>
          <w:rFonts w:ascii="Tahoma" w:eastAsia="Tahoma" w:hAnsi="Tahoma" w:cs="Tahoma"/>
          <w:position w:val="-1"/>
        </w:rPr>
        <w:t>…</w:t>
      </w:r>
      <w:r w:rsidRPr="00E51CBF">
        <w:rPr>
          <w:rFonts w:ascii="Tahoma" w:eastAsia="Tahoma" w:hAnsi="Tahoma" w:cs="Tahoma"/>
          <w:spacing w:val="1"/>
          <w:position w:val="-1"/>
        </w:rPr>
        <w:t>…</w:t>
      </w:r>
      <w:r w:rsidR="000649F1" w:rsidRPr="00E51CBF">
        <w:rPr>
          <w:rFonts w:ascii="Tahoma" w:eastAsia="Tahoma" w:hAnsi="Tahoma" w:cs="Tahoma"/>
          <w:spacing w:val="3"/>
          <w:position w:val="-1"/>
        </w:rPr>
        <w:t>.</w:t>
      </w:r>
      <w:r w:rsidR="000649F1" w:rsidRPr="001A21E8">
        <w:rPr>
          <w:rStyle w:val="Odwoanieprzypisudolnego"/>
          <w:rFonts w:ascii="Tahoma" w:eastAsia="Tahoma" w:hAnsi="Tahoma" w:cs="Tahoma"/>
          <w:spacing w:val="3"/>
          <w:position w:val="-1"/>
        </w:rPr>
        <w:footnoteReference w:id="66"/>
      </w:r>
    </w:p>
    <w:p w14:paraId="06B59CD9" w14:textId="77777777" w:rsidR="00BC1E79" w:rsidRDefault="00BC1E79" w:rsidP="00F10027">
      <w:pPr>
        <w:spacing w:line="276" w:lineRule="auto"/>
        <w:ind w:left="426" w:right="14" w:hanging="426"/>
        <w:jc w:val="both"/>
        <w:rPr>
          <w:rFonts w:ascii="Tahoma" w:eastAsia="Tahoma" w:hAnsi="Tahoma" w:cs="Tahoma"/>
        </w:rPr>
      </w:pPr>
    </w:p>
    <w:p w14:paraId="54B35A1E" w14:textId="3CC14244" w:rsidR="00942F4E" w:rsidRPr="001A21E8" w:rsidRDefault="00280ADA" w:rsidP="00820FBB">
      <w:pPr>
        <w:spacing w:line="276" w:lineRule="auto"/>
        <w:ind w:left="426" w:right="14" w:hanging="426"/>
        <w:jc w:val="center"/>
        <w:rPr>
          <w:rFonts w:ascii="Tahoma" w:eastAsia="Tahoma" w:hAnsi="Tahoma" w:cs="Tahoma"/>
          <w:spacing w:val="2"/>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2</w:t>
      </w:r>
      <w:r w:rsidR="00026023">
        <w:rPr>
          <w:rFonts w:ascii="Tahoma" w:eastAsia="Tahoma" w:hAnsi="Tahoma" w:cs="Tahoma"/>
        </w:rPr>
        <w:t>4</w:t>
      </w:r>
      <w:r w:rsidR="000649F1" w:rsidRPr="001A21E8">
        <w:rPr>
          <w:rFonts w:ascii="Tahoma" w:eastAsia="Tahoma" w:hAnsi="Tahoma" w:cs="Tahoma"/>
          <w:spacing w:val="2"/>
          <w:w w:val="99"/>
        </w:rPr>
        <w:t>.</w:t>
      </w:r>
      <w:r w:rsidR="000649F1" w:rsidRPr="001A21E8">
        <w:rPr>
          <w:rStyle w:val="Odwoanieprzypisudolnego"/>
          <w:rFonts w:ascii="Tahoma" w:eastAsia="Tahoma" w:hAnsi="Tahoma" w:cs="Tahoma"/>
          <w:spacing w:val="2"/>
          <w:w w:val="99"/>
        </w:rPr>
        <w:footnoteReference w:id="67"/>
      </w:r>
    </w:p>
    <w:p w14:paraId="1705A117" w14:textId="787D5BC0" w:rsidR="00942F4E" w:rsidRPr="001A21E8" w:rsidRDefault="00280ADA" w:rsidP="005100BA">
      <w:pPr>
        <w:pStyle w:val="Akapitzlist"/>
        <w:numPr>
          <w:ilvl w:val="0"/>
          <w:numId w:val="10"/>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3"/>
        </w:rPr>
        <w:t>y</w:t>
      </w:r>
      <w:r w:rsidRPr="001A21E8">
        <w:rPr>
          <w:rFonts w:ascii="Tahoma" w:eastAsia="Tahoma" w:hAnsi="Tahoma" w:cs="Tahoma"/>
        </w:rPr>
        <w:t>zna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1"/>
        </w:rPr>
        <w:t xml:space="preserve"> </w:t>
      </w:r>
      <w:r w:rsidRPr="001A21E8">
        <w:rPr>
          <w:rFonts w:ascii="Tahoma" w:eastAsia="Tahoma" w:hAnsi="Tahoma" w:cs="Tahoma"/>
          <w:spacing w:val="3"/>
        </w:rPr>
        <w:t>z</w:t>
      </w:r>
      <w:r w:rsidRPr="001A21E8">
        <w:rPr>
          <w:rFonts w:ascii="Tahoma" w:eastAsia="Tahoma" w:hAnsi="Tahoma" w:cs="Tahoma"/>
        </w:rPr>
        <w:t>ost</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4"/>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rPr>
        <w:t>c</w:t>
      </w:r>
      <w:r w:rsidRPr="001A21E8">
        <w:rPr>
          <w:rFonts w:ascii="Tahoma" w:eastAsia="Tahoma" w:hAnsi="Tahoma" w:cs="Tahoma"/>
          <w:spacing w:val="12"/>
        </w:rPr>
        <w:t xml:space="preserve"> </w:t>
      </w:r>
      <w:r w:rsidRPr="001A21E8">
        <w:rPr>
          <w:rFonts w:ascii="Tahoma" w:eastAsia="Tahoma" w:hAnsi="Tahoma" w:cs="Tahoma"/>
        </w:rPr>
        <w:t>p</w:t>
      </w:r>
      <w:r w:rsidRPr="001A21E8">
        <w:rPr>
          <w:rFonts w:ascii="Tahoma" w:eastAsia="Tahoma" w:hAnsi="Tahoma" w:cs="Tahoma"/>
          <w:spacing w:val="2"/>
        </w:rPr>
        <w:t>u</w:t>
      </w:r>
      <w:r w:rsidRPr="001A21E8">
        <w:rPr>
          <w:rFonts w:ascii="Tahoma" w:eastAsia="Tahoma" w:hAnsi="Tahoma" w:cs="Tahoma"/>
        </w:rPr>
        <w:t>blic</w:t>
      </w:r>
      <w:r w:rsidRPr="001A21E8">
        <w:rPr>
          <w:rFonts w:ascii="Tahoma" w:eastAsia="Tahoma" w:hAnsi="Tahoma" w:cs="Tahoma"/>
          <w:spacing w:val="2"/>
        </w:rPr>
        <w:t>z</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9"/>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oc</w:t>
      </w:r>
      <w:r w:rsidRPr="001A21E8">
        <w:rPr>
          <w:rFonts w:ascii="Tahoma" w:eastAsia="Tahoma" w:hAnsi="Tahoma" w:cs="Tahoma"/>
          <w:spacing w:val="15"/>
        </w:rPr>
        <w:t xml:space="preserve"> </w:t>
      </w:r>
      <w:r w:rsidRPr="001A21E8">
        <w:rPr>
          <w:rFonts w:ascii="Tahoma" w:eastAsia="Tahoma" w:hAnsi="Tahoma" w:cs="Tahoma"/>
        </w:rPr>
        <w:t>de</w:t>
      </w:r>
      <w:r w:rsidRPr="001A21E8">
        <w:rPr>
          <w:rFonts w:ascii="Tahoma" w:eastAsia="Tahoma" w:hAnsi="Tahoma" w:cs="Tahoma"/>
          <w:spacing w:val="18"/>
        </w:rPr>
        <w:t xml:space="preserve"> </w:t>
      </w:r>
      <w:proofErr w:type="spellStart"/>
      <w:r w:rsidRPr="001A21E8">
        <w:rPr>
          <w:rFonts w:ascii="Tahoma" w:eastAsia="Tahoma" w:hAnsi="Tahoma" w:cs="Tahoma"/>
        </w:rPr>
        <w:t>m</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imis</w:t>
      </w:r>
      <w:proofErr w:type="spellEnd"/>
      <w:r w:rsidRPr="001A21E8">
        <w:rPr>
          <w:rFonts w:ascii="Tahoma" w:eastAsia="Tahoma" w:hAnsi="Tahoma" w:cs="Tahoma"/>
          <w:spacing w:val="14"/>
        </w:rPr>
        <w:t xml:space="preserve"> </w:t>
      </w:r>
      <w:r w:rsidRPr="001A21E8">
        <w:rPr>
          <w:rFonts w:ascii="Tahoma" w:eastAsia="Tahoma" w:hAnsi="Tahoma" w:cs="Tahoma"/>
        </w:rPr>
        <w:t>w</w:t>
      </w:r>
      <w:r w:rsidRPr="001A21E8">
        <w:rPr>
          <w:rFonts w:ascii="Tahoma" w:eastAsia="Tahoma" w:hAnsi="Tahoma" w:cs="Tahoma"/>
          <w:spacing w:val="19"/>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ślo</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rPr>
        <w:t xml:space="preserve">j </w:t>
      </w:r>
      <w:r w:rsidRPr="001A21E8">
        <w:rPr>
          <w:rFonts w:ascii="Tahoma" w:eastAsia="Tahoma" w:hAnsi="Tahoma" w:cs="Tahoma"/>
          <w:spacing w:val="1"/>
        </w:rPr>
        <w:t>w</w:t>
      </w:r>
      <w:r w:rsidRPr="001A21E8">
        <w:rPr>
          <w:rFonts w:ascii="Tahoma" w:eastAsia="Tahoma" w:hAnsi="Tahoma" w:cs="Tahoma"/>
        </w:rPr>
        <w:t xml:space="preserve">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4"/>
        </w:rPr>
        <w:t xml:space="preserve"> </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3"/>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3"/>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spacing w:val="2"/>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rPr>
        <w:t>.</w:t>
      </w:r>
    </w:p>
    <w:p w14:paraId="4E01A4EE" w14:textId="5D17EC90" w:rsidR="00942F4E" w:rsidRPr="001A21E8" w:rsidRDefault="00280ADA" w:rsidP="005100BA">
      <w:pPr>
        <w:pStyle w:val="Akapitzlist"/>
        <w:numPr>
          <w:ilvl w:val="0"/>
          <w:numId w:val="10"/>
        </w:numPr>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 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a</w:t>
      </w:r>
      <w:r w:rsidRPr="001A21E8">
        <w:rPr>
          <w:rFonts w:ascii="Tahoma" w:eastAsia="Tahoma" w:hAnsi="Tahoma" w:cs="Tahoma"/>
        </w:rPr>
        <w:t>, iż</w:t>
      </w:r>
      <w:r w:rsidRPr="001A21E8">
        <w:rPr>
          <w:rFonts w:ascii="Tahoma" w:eastAsia="Tahoma" w:hAnsi="Tahoma" w:cs="Tahoma"/>
          <w:spacing w:val="13"/>
        </w:rPr>
        <w:t xml:space="preserve"> </w:t>
      </w:r>
      <w:r w:rsidRPr="001A21E8">
        <w:rPr>
          <w:rFonts w:ascii="Tahoma" w:eastAsia="Tahoma" w:hAnsi="Tahoma" w:cs="Tahoma"/>
          <w:spacing w:val="-1"/>
        </w:rPr>
        <w:t>n</w:t>
      </w:r>
      <w:r w:rsidRPr="001A21E8">
        <w:rPr>
          <w:rFonts w:ascii="Tahoma" w:eastAsia="Tahoma" w:hAnsi="Tahoma" w:cs="Tahoma"/>
        </w:rPr>
        <w:t>ie zos</w:t>
      </w:r>
      <w:r w:rsidRPr="001A21E8">
        <w:rPr>
          <w:rFonts w:ascii="Tahoma" w:eastAsia="Tahoma" w:hAnsi="Tahoma" w:cs="Tahoma"/>
          <w:spacing w:val="1"/>
        </w:rPr>
        <w:t>ta</w:t>
      </w:r>
      <w:r w:rsidRPr="001A21E8">
        <w:rPr>
          <w:rFonts w:ascii="Tahoma" w:eastAsia="Tahoma" w:hAnsi="Tahoma" w:cs="Tahoma"/>
        </w:rPr>
        <w:t>ły do</w:t>
      </w:r>
      <w:r w:rsidRPr="001A21E8">
        <w:rPr>
          <w:rFonts w:ascii="Tahoma" w:eastAsia="Tahoma" w:hAnsi="Tahoma" w:cs="Tahoma"/>
          <w:spacing w:val="1"/>
        </w:rPr>
        <w:t>t</w:t>
      </w:r>
      <w:r w:rsidRPr="001A21E8">
        <w:rPr>
          <w:rFonts w:ascii="Tahoma" w:eastAsia="Tahoma" w:hAnsi="Tahoma" w:cs="Tahoma"/>
        </w:rPr>
        <w:t>rz</w:t>
      </w:r>
      <w:r w:rsidRPr="001A21E8">
        <w:rPr>
          <w:rFonts w:ascii="Tahoma" w:eastAsia="Tahoma" w:hAnsi="Tahoma" w:cs="Tahoma"/>
          <w:spacing w:val="-1"/>
        </w:rPr>
        <w:t>y</w:t>
      </w:r>
      <w:r w:rsidRPr="001A21E8">
        <w:rPr>
          <w:rFonts w:ascii="Tahoma" w:eastAsia="Tahoma" w:hAnsi="Tahoma" w:cs="Tahoma"/>
          <w:spacing w:val="3"/>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2"/>
        </w:rPr>
        <w:t>p</w:t>
      </w:r>
      <w:r w:rsidRPr="001A21E8">
        <w:rPr>
          <w:rFonts w:ascii="Tahoma" w:eastAsia="Tahoma" w:hAnsi="Tahoma" w:cs="Tahoma"/>
        </w:rPr>
        <w:t xml:space="preserve">omocy </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ślo</w:t>
      </w:r>
      <w:r w:rsidRPr="001A21E8">
        <w:rPr>
          <w:rFonts w:ascii="Tahoma" w:eastAsia="Tahoma" w:hAnsi="Tahoma" w:cs="Tahoma"/>
          <w:spacing w:val="-1"/>
        </w:rPr>
        <w:t>n</w:t>
      </w:r>
      <w:r w:rsidRPr="001A21E8">
        <w:rPr>
          <w:rFonts w:ascii="Tahoma" w:eastAsia="Tahoma" w:hAnsi="Tahoma" w:cs="Tahoma"/>
        </w:rPr>
        <w:t>e</w:t>
      </w:r>
      <w:r w:rsidR="00E51CBF">
        <w:rPr>
          <w:rFonts w:ascii="Tahoma" w:eastAsia="Tahoma" w:hAnsi="Tahoma" w:cs="Tahoma"/>
        </w:rPr>
        <w:br/>
      </w:r>
      <w:r w:rsidRPr="001A21E8">
        <w:rPr>
          <w:rFonts w:ascii="Tahoma" w:eastAsia="Tahoma" w:hAnsi="Tahoma" w:cs="Tahoma"/>
        </w:rPr>
        <w:t>w roz</w:t>
      </w:r>
      <w:r w:rsidRPr="001A21E8">
        <w:rPr>
          <w:rFonts w:ascii="Tahoma" w:eastAsia="Tahoma" w:hAnsi="Tahoma" w:cs="Tahoma"/>
          <w:spacing w:val="1"/>
        </w:rPr>
        <w:t>p</w:t>
      </w:r>
      <w:r w:rsidRPr="001A21E8">
        <w:rPr>
          <w:rFonts w:ascii="Tahoma" w:eastAsia="Tahoma" w:hAnsi="Tahoma" w:cs="Tahoma"/>
        </w:rPr>
        <w:t>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u</w:t>
      </w:r>
      <w:r w:rsidRPr="001A21E8">
        <w:rPr>
          <w:rFonts w:ascii="Tahoma" w:eastAsia="Tahoma" w:hAnsi="Tahoma" w:cs="Tahoma"/>
        </w:rPr>
        <w:t xml:space="preserve">, o </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2"/>
        </w:rPr>
        <w:t>ór</w:t>
      </w:r>
      <w:r w:rsidRPr="001A21E8">
        <w:rPr>
          <w:rFonts w:ascii="Tahoma" w:eastAsia="Tahoma" w:hAnsi="Tahoma" w:cs="Tahoma"/>
          <w:spacing w:val="-1"/>
        </w:rPr>
        <w:t>y</w:t>
      </w:r>
      <w:r w:rsidRPr="001A21E8">
        <w:rPr>
          <w:rFonts w:ascii="Tahoma" w:eastAsia="Tahoma" w:hAnsi="Tahoma" w:cs="Tahoma"/>
        </w:rPr>
        <w:t>m mo</w:t>
      </w:r>
      <w:r w:rsidRPr="001A21E8">
        <w:rPr>
          <w:rFonts w:ascii="Tahoma" w:eastAsia="Tahoma" w:hAnsi="Tahoma" w:cs="Tahoma"/>
          <w:spacing w:val="-2"/>
        </w:rPr>
        <w:t>w</w:t>
      </w:r>
      <w:r w:rsidRPr="001A21E8">
        <w:rPr>
          <w:rFonts w:ascii="Tahoma" w:eastAsia="Tahoma" w:hAnsi="Tahoma" w:cs="Tahoma"/>
        </w:rPr>
        <w:t xml:space="preserve">a w § </w:t>
      </w:r>
      <w:r w:rsidRPr="001A21E8">
        <w:rPr>
          <w:rFonts w:ascii="Tahoma" w:eastAsia="Tahoma" w:hAnsi="Tahoma" w:cs="Tahoma"/>
          <w:spacing w:val="1"/>
        </w:rPr>
        <w:t>2</w:t>
      </w:r>
      <w:r w:rsidR="008472C0">
        <w:rPr>
          <w:rFonts w:ascii="Tahoma" w:eastAsia="Tahoma" w:hAnsi="Tahoma" w:cs="Tahoma"/>
          <w:spacing w:val="1"/>
        </w:rPr>
        <w:t>3</w:t>
      </w:r>
      <w:r w:rsidRPr="001A21E8">
        <w:rPr>
          <w:rFonts w:ascii="Tahoma" w:eastAsia="Tahoma" w:hAnsi="Tahoma" w:cs="Tahoma"/>
          <w:spacing w:val="16"/>
        </w:rPr>
        <w:t xml:space="preserve"> </w:t>
      </w:r>
      <w:r w:rsidRPr="001A21E8">
        <w:rPr>
          <w:rFonts w:ascii="Tahoma" w:eastAsia="Tahoma" w:hAnsi="Tahoma" w:cs="Tahoma"/>
          <w:spacing w:val="1"/>
        </w:rPr>
        <w:t>u</w:t>
      </w:r>
      <w:r w:rsidRPr="001A21E8">
        <w:rPr>
          <w:rFonts w:ascii="Tahoma" w:eastAsia="Tahoma" w:hAnsi="Tahoma" w:cs="Tahoma"/>
        </w:rPr>
        <w:t xml:space="preserve">st. 2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 xml:space="preserve">j </w:t>
      </w:r>
      <w:r w:rsidR="00D15C17" w:rsidRPr="001A21E8">
        <w:rPr>
          <w:rFonts w:ascii="Tahoma" w:eastAsia="Tahoma" w:hAnsi="Tahoma" w:cs="Tahoma"/>
          <w:spacing w:val="-1"/>
        </w:rPr>
        <w:t>D</w:t>
      </w:r>
      <w:r w:rsidR="00FC1DEB" w:rsidRPr="001A21E8">
        <w:rPr>
          <w:rFonts w:ascii="Tahoma" w:eastAsia="Tahoma" w:hAnsi="Tahoma" w:cs="Tahoma"/>
          <w:spacing w:val="-1"/>
        </w:rPr>
        <w:t>ecyzji</w:t>
      </w:r>
      <w:r w:rsidRPr="001A21E8">
        <w:rPr>
          <w:rFonts w:ascii="Tahoma" w:eastAsia="Tahoma" w:hAnsi="Tahoma" w:cs="Tahoma"/>
        </w:rPr>
        <w:t xml:space="preserve">, w </w:t>
      </w:r>
      <w:r w:rsidRPr="001A21E8">
        <w:rPr>
          <w:rFonts w:ascii="Tahoma" w:eastAsia="Tahoma" w:hAnsi="Tahoma" w:cs="Tahoma"/>
          <w:spacing w:val="2"/>
        </w:rPr>
        <w:t>s</w:t>
      </w:r>
      <w:r w:rsidRPr="001A21E8">
        <w:rPr>
          <w:rFonts w:ascii="Tahoma" w:eastAsia="Tahoma" w:hAnsi="Tahoma" w:cs="Tahoma"/>
        </w:rPr>
        <w:t>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00E51CBF">
        <w:rPr>
          <w:rFonts w:ascii="Tahoma" w:eastAsia="Tahoma" w:hAnsi="Tahoma" w:cs="Tahoma"/>
        </w:rPr>
        <w:t xml:space="preserve"> </w:t>
      </w:r>
      <w:r w:rsidRPr="001A21E8">
        <w:rPr>
          <w:rFonts w:ascii="Tahoma" w:eastAsia="Tahoma" w:hAnsi="Tahoma" w:cs="Tahoma"/>
        </w:rPr>
        <w:t>g</w:t>
      </w:r>
      <w:r w:rsidRPr="001A21E8">
        <w:rPr>
          <w:rFonts w:ascii="Tahoma" w:eastAsia="Tahoma" w:hAnsi="Tahoma" w:cs="Tahoma"/>
          <w:spacing w:val="3"/>
        </w:rPr>
        <w:t>d</w:t>
      </w:r>
      <w:r w:rsidRPr="001A21E8">
        <w:rPr>
          <w:rFonts w:ascii="Tahoma" w:eastAsia="Tahoma" w:hAnsi="Tahoma" w:cs="Tahoma"/>
        </w:rPr>
        <w:t>y 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że</w:t>
      </w:r>
      <w:r w:rsidRPr="001A21E8">
        <w:rPr>
          <w:rFonts w:ascii="Tahoma" w:eastAsia="Tahoma" w:hAnsi="Tahoma" w:cs="Tahoma"/>
          <w:spacing w:val="15"/>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oc</w:t>
      </w:r>
      <w:r w:rsidRPr="001A21E8">
        <w:rPr>
          <w:rFonts w:ascii="Tahoma" w:eastAsia="Tahoma" w:hAnsi="Tahoma" w:cs="Tahoma"/>
          <w:spacing w:val="9"/>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rPr>
        <w:t>ła</w:t>
      </w:r>
      <w:r w:rsidRPr="001A21E8">
        <w:rPr>
          <w:rFonts w:ascii="Tahoma" w:eastAsia="Tahoma" w:hAnsi="Tahoma" w:cs="Tahoma"/>
          <w:spacing w:val="8"/>
        </w:rPr>
        <w:t xml:space="preserve"> </w:t>
      </w:r>
      <w:r w:rsidRPr="001A21E8">
        <w:rPr>
          <w:rFonts w:ascii="Tahoma" w:eastAsia="Tahoma" w:hAnsi="Tahoma" w:cs="Tahoma"/>
          <w:spacing w:val="1"/>
        </w:rPr>
        <w:t>wy</w:t>
      </w:r>
      <w:r w:rsidRPr="001A21E8">
        <w:rPr>
          <w:rFonts w:ascii="Tahoma" w:eastAsia="Tahoma" w:hAnsi="Tahoma" w:cs="Tahoma"/>
          <w:spacing w:val="-3"/>
        </w:rPr>
        <w:t>k</w:t>
      </w:r>
      <w:r w:rsidRPr="001A21E8">
        <w:rPr>
          <w:rFonts w:ascii="Tahoma" w:eastAsia="Tahoma" w:hAnsi="Tahoma" w:cs="Tahoma"/>
        </w:rPr>
        <w:t>orz</w:t>
      </w:r>
      <w:r w:rsidRPr="001A21E8">
        <w:rPr>
          <w:rFonts w:ascii="Tahoma" w:eastAsia="Tahoma" w:hAnsi="Tahoma" w:cs="Tahoma"/>
          <w:spacing w:val="2"/>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3"/>
        </w:rPr>
        <w:t>e</w:t>
      </w:r>
      <w:r w:rsidRPr="001A21E8">
        <w:rPr>
          <w:rFonts w:ascii="Tahoma" w:eastAsia="Tahoma" w:hAnsi="Tahoma" w:cs="Tahoma"/>
        </w:rPr>
        <w:t>zna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 o</w:t>
      </w:r>
      <w:r w:rsidRPr="001A21E8">
        <w:rPr>
          <w:rFonts w:ascii="Tahoma" w:eastAsia="Tahoma" w:hAnsi="Tahoma" w:cs="Tahoma"/>
          <w:spacing w:val="8"/>
        </w:rPr>
        <w:t>r</w:t>
      </w:r>
      <w:r w:rsidRPr="001A21E8">
        <w:rPr>
          <w:rFonts w:ascii="Tahoma" w:eastAsia="Tahoma" w:hAnsi="Tahoma" w:cs="Tahoma"/>
          <w:spacing w:val="1"/>
        </w:rPr>
        <w:t>a</w:t>
      </w:r>
      <w:r w:rsidRPr="001A21E8">
        <w:rPr>
          <w:rFonts w:ascii="Tahoma" w:eastAsia="Tahoma" w:hAnsi="Tahoma" w:cs="Tahoma"/>
        </w:rPr>
        <w:t>z 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1"/>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do</w:t>
      </w:r>
      <w:r w:rsidRPr="001A21E8">
        <w:rPr>
          <w:rFonts w:ascii="Tahoma" w:eastAsia="Tahoma" w:hAnsi="Tahoma" w:cs="Tahoma"/>
          <w:spacing w:val="1"/>
        </w:rPr>
        <w:t>t</w:t>
      </w:r>
      <w:r w:rsidRPr="001A21E8">
        <w:rPr>
          <w:rFonts w:ascii="Tahoma" w:eastAsia="Tahoma" w:hAnsi="Tahoma" w:cs="Tahoma"/>
        </w:rPr>
        <w:t>rz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3"/>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2"/>
        </w:rPr>
        <w:t>u</w:t>
      </w:r>
      <w:r w:rsidRPr="001A21E8">
        <w:rPr>
          <w:rFonts w:ascii="Tahoma" w:eastAsia="Tahoma" w:hAnsi="Tahoma" w:cs="Tahoma"/>
          <w:spacing w:val="-1"/>
        </w:rPr>
        <w:t>nk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spacing w:val="3"/>
        </w:rPr>
        <w:t>d</w:t>
      </w:r>
      <w:r w:rsidRPr="001A21E8">
        <w:rPr>
          <w:rFonts w:ascii="Tahoma" w:eastAsia="Tahoma" w:hAnsi="Tahoma" w:cs="Tahoma"/>
        </w:rPr>
        <w:t>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spacing w:val="3"/>
        </w:rPr>
        <w:t>z</w:t>
      </w:r>
      <w:r w:rsidRPr="001A21E8">
        <w:rPr>
          <w:rFonts w:ascii="Tahoma" w:eastAsia="Tahoma" w:hAnsi="Tahoma" w:cs="Tahoma"/>
          <w:spacing w:val="1"/>
        </w:rPr>
        <w:t>ą</w:t>
      </w:r>
      <w:r w:rsidRPr="001A21E8">
        <w:rPr>
          <w:rFonts w:ascii="Tahoma" w:eastAsia="Tahoma" w:hAnsi="Tahoma" w:cs="Tahoma"/>
          <w:spacing w:val="-1"/>
        </w:rPr>
        <w:t>cych</w:t>
      </w:r>
      <w:r w:rsidRPr="001A21E8">
        <w:rPr>
          <w:rFonts w:ascii="Tahoma" w:eastAsia="Tahoma" w:hAnsi="Tahoma" w:cs="Tahoma"/>
        </w:rPr>
        <w:t>:</w:t>
      </w:r>
    </w:p>
    <w:p w14:paraId="3021136E" w14:textId="74D5151E" w:rsidR="00942F4E" w:rsidRPr="001A21E8" w:rsidRDefault="00280ADA" w:rsidP="00820FBB">
      <w:pPr>
        <w:spacing w:line="276" w:lineRule="auto"/>
        <w:ind w:left="851" w:right="14" w:hanging="426"/>
        <w:jc w:val="both"/>
        <w:rPr>
          <w:rFonts w:ascii="Tahoma" w:eastAsia="Tahoma" w:hAnsi="Tahoma" w:cs="Tahoma"/>
        </w:rPr>
      </w:pPr>
      <w:r w:rsidRPr="001A21E8">
        <w:rPr>
          <w:rFonts w:ascii="Tahoma" w:eastAsia="Tahoma" w:hAnsi="Tahoma" w:cs="Tahoma"/>
          <w:spacing w:val="-1"/>
        </w:rPr>
        <w:t>1</w:t>
      </w:r>
      <w:r w:rsidRPr="001A21E8">
        <w:rPr>
          <w:rFonts w:ascii="Tahoma" w:eastAsia="Tahoma" w:hAnsi="Tahoma" w:cs="Tahoma"/>
        </w:rPr>
        <w:t>)</w:t>
      </w:r>
      <w:r w:rsidR="00B148B9">
        <w:rPr>
          <w:rFonts w:ascii="Tahoma" w:eastAsia="Tahoma" w:hAnsi="Tahoma" w:cs="Tahoma"/>
          <w:spacing w:val="35"/>
        </w:rPr>
        <w:tab/>
      </w: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w:t>
      </w:r>
      <w:r w:rsidRPr="001A21E8">
        <w:rPr>
          <w:rFonts w:ascii="Tahoma" w:eastAsia="Tahoma" w:hAnsi="Tahoma" w:cs="Tahoma"/>
          <w:spacing w:val="-10"/>
        </w:rPr>
        <w:t xml:space="preserve"> </w:t>
      </w:r>
      <w:r w:rsidRPr="001A21E8">
        <w:rPr>
          <w:rFonts w:ascii="Tahoma" w:eastAsia="Tahoma" w:hAnsi="Tahoma" w:cs="Tahoma"/>
          <w:spacing w:val="3"/>
        </w:rPr>
        <w:t>p</w:t>
      </w:r>
      <w:r w:rsidRPr="001A21E8">
        <w:rPr>
          <w:rFonts w:ascii="Tahoma" w:eastAsia="Tahoma" w:hAnsi="Tahoma" w:cs="Tahoma"/>
        </w:rPr>
        <w:t>omo</w:t>
      </w:r>
      <w:r w:rsidRPr="001A21E8">
        <w:rPr>
          <w:rFonts w:ascii="Tahoma" w:eastAsia="Tahoma" w:hAnsi="Tahoma" w:cs="Tahoma"/>
          <w:spacing w:val="2"/>
        </w:rPr>
        <w:t>c</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spacing w:val="-1"/>
        </w:rPr>
        <w:t>u</w:t>
      </w:r>
      <w:r w:rsidRPr="001A21E8">
        <w:rPr>
          <w:rFonts w:ascii="Tahoma" w:eastAsia="Tahoma" w:hAnsi="Tahoma" w:cs="Tahoma"/>
        </w:rPr>
        <w:t>bli</w:t>
      </w:r>
      <w:r w:rsidRPr="001A21E8">
        <w:rPr>
          <w:rFonts w:ascii="Tahoma" w:eastAsia="Tahoma" w:hAnsi="Tahoma" w:cs="Tahoma"/>
          <w:spacing w:val="2"/>
        </w:rPr>
        <w:t>c</w:t>
      </w:r>
      <w:r w:rsidRPr="001A21E8">
        <w:rPr>
          <w:rFonts w:ascii="Tahoma" w:eastAsia="Tahoma" w:hAnsi="Tahoma" w:cs="Tahoma"/>
        </w:rPr>
        <w:t>znej:</w:t>
      </w:r>
    </w:p>
    <w:p w14:paraId="7FF33C0C" w14:textId="3E7C298F" w:rsidR="00942F4E" w:rsidRPr="001A21E8" w:rsidRDefault="00280ADA" w:rsidP="00820FBB">
      <w:pPr>
        <w:spacing w:line="276" w:lineRule="auto"/>
        <w:ind w:left="1276" w:right="14" w:hanging="426"/>
        <w:jc w:val="both"/>
        <w:rPr>
          <w:rFonts w:ascii="Tahoma" w:eastAsia="Tahoma" w:hAnsi="Tahoma" w:cs="Tahoma"/>
        </w:rPr>
      </w:pPr>
      <w:r w:rsidRPr="001A21E8">
        <w:rPr>
          <w:rFonts w:ascii="Tahoma" w:eastAsia="Tahoma" w:hAnsi="Tahoma" w:cs="Tahoma"/>
          <w:spacing w:val="1"/>
        </w:rPr>
        <w:t>a</w:t>
      </w:r>
      <w:r w:rsidR="00E51CBF">
        <w:rPr>
          <w:rFonts w:ascii="Tahoma" w:eastAsia="Tahoma" w:hAnsi="Tahoma" w:cs="Tahoma"/>
        </w:rPr>
        <w:t>)</w:t>
      </w:r>
      <w:r w:rsidR="00B148B9">
        <w:rPr>
          <w:rFonts w:ascii="Tahoma" w:eastAsia="Tahoma" w:hAnsi="Tahoma" w:cs="Tahoma"/>
          <w:spacing w:val="56"/>
        </w:rPr>
        <w:tab/>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ą</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9"/>
        </w:rPr>
        <w:t xml:space="preserve"> </w:t>
      </w:r>
      <w:r w:rsidRPr="001A21E8">
        <w:rPr>
          <w:rFonts w:ascii="Tahoma" w:eastAsia="Tahoma" w:hAnsi="Tahoma" w:cs="Tahoma"/>
          <w:spacing w:val="1"/>
        </w:rPr>
        <w:t>e</w:t>
      </w:r>
      <w:r w:rsidRPr="001A21E8">
        <w:rPr>
          <w:rFonts w:ascii="Tahoma" w:eastAsia="Tahoma" w:hAnsi="Tahoma" w:cs="Tahoma"/>
          <w:spacing w:val="-3"/>
        </w:rPr>
        <w:t>f</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spacing w:val="1"/>
        </w:rPr>
        <w:t>ę</w:t>
      </w:r>
      <w:r w:rsidRPr="001A21E8">
        <w:rPr>
          <w:rFonts w:ascii="Tahoma" w:eastAsia="Tahoma" w:hAnsi="Tahoma" w:cs="Tahoma"/>
          <w:spacing w:val="-2"/>
        </w:rPr>
        <w:t>t</w:t>
      </w:r>
      <w:r w:rsidRPr="001A21E8">
        <w:rPr>
          <w:rFonts w:ascii="Tahoma" w:eastAsia="Tahoma" w:hAnsi="Tahoma" w:cs="Tahoma"/>
          <w:spacing w:val="-18"/>
        </w:rPr>
        <w:t>y</w:t>
      </w:r>
      <w:r w:rsidRPr="001A21E8">
        <w:rPr>
          <w:rFonts w:ascii="Tahoma" w:eastAsia="Tahoma" w:hAnsi="Tahoma" w:cs="Tahoma"/>
        </w:rPr>
        <w:t>,</w:t>
      </w:r>
    </w:p>
    <w:p w14:paraId="31539770" w14:textId="396272EB" w:rsidR="00942F4E" w:rsidRPr="001A21E8" w:rsidRDefault="00280ADA" w:rsidP="00820FBB">
      <w:pPr>
        <w:spacing w:line="276" w:lineRule="auto"/>
        <w:ind w:left="1276" w:right="14" w:hanging="426"/>
        <w:jc w:val="both"/>
        <w:rPr>
          <w:rFonts w:ascii="Tahoma" w:eastAsia="Tahoma" w:hAnsi="Tahoma" w:cs="Tahoma"/>
        </w:rPr>
      </w:pPr>
      <w:r w:rsidRPr="001A21E8">
        <w:rPr>
          <w:rFonts w:ascii="Tahoma" w:eastAsia="Tahoma" w:hAnsi="Tahoma" w:cs="Tahoma"/>
          <w:position w:val="-1"/>
        </w:rPr>
        <w:t>b</w:t>
      </w:r>
      <w:r w:rsidR="00E51CBF">
        <w:rPr>
          <w:rFonts w:ascii="Tahoma" w:eastAsia="Tahoma" w:hAnsi="Tahoma" w:cs="Tahoma"/>
          <w:position w:val="-1"/>
        </w:rPr>
        <w:t>)</w:t>
      </w:r>
      <w:r w:rsidR="00B148B9">
        <w:rPr>
          <w:rFonts w:ascii="Tahoma" w:eastAsia="Tahoma" w:hAnsi="Tahoma" w:cs="Tahoma"/>
          <w:spacing w:val="51"/>
          <w:position w:val="-1"/>
        </w:rPr>
        <w:tab/>
      </w:r>
      <w:r w:rsidRPr="001A21E8">
        <w:rPr>
          <w:rFonts w:ascii="Tahoma" w:eastAsia="Tahoma" w:hAnsi="Tahoma" w:cs="Tahoma"/>
          <w:position w:val="-1"/>
        </w:rPr>
        <w:t>dopusz</w:t>
      </w:r>
      <w:r w:rsidRPr="001A21E8">
        <w:rPr>
          <w:rFonts w:ascii="Tahoma" w:eastAsia="Tahoma" w:hAnsi="Tahoma" w:cs="Tahoma"/>
          <w:spacing w:val="-1"/>
          <w:position w:val="-1"/>
        </w:rPr>
        <w:t>c</w:t>
      </w:r>
      <w:r w:rsidRPr="001A21E8">
        <w:rPr>
          <w:rFonts w:ascii="Tahoma" w:eastAsia="Tahoma" w:hAnsi="Tahoma" w:cs="Tahoma"/>
          <w:position w:val="-1"/>
        </w:rPr>
        <w:t>z</w:t>
      </w:r>
      <w:r w:rsidRPr="001A21E8">
        <w:rPr>
          <w:rFonts w:ascii="Tahoma" w:eastAsia="Tahoma" w:hAnsi="Tahoma" w:cs="Tahoma"/>
          <w:spacing w:val="1"/>
          <w:position w:val="-1"/>
        </w:rPr>
        <w:t>a</w:t>
      </w:r>
      <w:r w:rsidRPr="001A21E8">
        <w:rPr>
          <w:rFonts w:ascii="Tahoma" w:eastAsia="Tahoma" w:hAnsi="Tahoma" w:cs="Tahoma"/>
          <w:position w:val="-1"/>
        </w:rPr>
        <w:t>l</w:t>
      </w:r>
      <w:r w:rsidRPr="001A21E8">
        <w:rPr>
          <w:rFonts w:ascii="Tahoma" w:eastAsia="Tahoma" w:hAnsi="Tahoma" w:cs="Tahoma"/>
          <w:spacing w:val="-1"/>
          <w:position w:val="-1"/>
        </w:rPr>
        <w:t>n</w:t>
      </w:r>
      <w:r w:rsidRPr="001A21E8">
        <w:rPr>
          <w:rFonts w:ascii="Tahoma" w:eastAsia="Tahoma" w:hAnsi="Tahoma" w:cs="Tahoma"/>
          <w:spacing w:val="3"/>
          <w:position w:val="-1"/>
        </w:rPr>
        <w:t>e</w:t>
      </w:r>
      <w:r w:rsidRPr="001A21E8">
        <w:rPr>
          <w:rFonts w:ascii="Tahoma" w:eastAsia="Tahoma" w:hAnsi="Tahoma" w:cs="Tahoma"/>
          <w:position w:val="-1"/>
        </w:rPr>
        <w:t>j</w:t>
      </w:r>
      <w:r w:rsidRPr="001A21E8">
        <w:rPr>
          <w:rFonts w:ascii="Tahoma" w:eastAsia="Tahoma" w:hAnsi="Tahoma" w:cs="Tahoma"/>
          <w:spacing w:val="51"/>
          <w:position w:val="-1"/>
        </w:rPr>
        <w:t xml:space="preserve"> </w:t>
      </w:r>
      <w:r w:rsidRPr="001A21E8">
        <w:rPr>
          <w:rFonts w:ascii="Tahoma" w:eastAsia="Tahoma" w:hAnsi="Tahoma" w:cs="Tahoma"/>
          <w:position w:val="-1"/>
        </w:rPr>
        <w:t>i</w:t>
      </w:r>
      <w:r w:rsidRPr="001A21E8">
        <w:rPr>
          <w:rFonts w:ascii="Tahoma" w:eastAsia="Tahoma" w:hAnsi="Tahoma" w:cs="Tahoma"/>
          <w:spacing w:val="-1"/>
          <w:position w:val="-1"/>
        </w:rPr>
        <w:t>n</w:t>
      </w:r>
      <w:r w:rsidRPr="001A21E8">
        <w:rPr>
          <w:rFonts w:ascii="Tahoma" w:eastAsia="Tahoma" w:hAnsi="Tahoma" w:cs="Tahoma"/>
          <w:position w:val="-1"/>
        </w:rPr>
        <w:t>t</w:t>
      </w:r>
      <w:r w:rsidRPr="001A21E8">
        <w:rPr>
          <w:rFonts w:ascii="Tahoma" w:eastAsia="Tahoma" w:hAnsi="Tahoma" w:cs="Tahoma"/>
          <w:spacing w:val="1"/>
          <w:position w:val="-1"/>
        </w:rPr>
        <w:t>en</w:t>
      </w:r>
      <w:r w:rsidRPr="001A21E8">
        <w:rPr>
          <w:rFonts w:ascii="Tahoma" w:eastAsia="Tahoma" w:hAnsi="Tahoma" w:cs="Tahoma"/>
          <w:position w:val="-1"/>
        </w:rPr>
        <w:t>s</w:t>
      </w:r>
      <w:r w:rsidRPr="001A21E8">
        <w:rPr>
          <w:rFonts w:ascii="Tahoma" w:eastAsia="Tahoma" w:hAnsi="Tahoma" w:cs="Tahoma"/>
          <w:spacing w:val="-1"/>
          <w:position w:val="-1"/>
        </w:rPr>
        <w:t>y</w:t>
      </w:r>
      <w:r w:rsidRPr="001A21E8">
        <w:rPr>
          <w:rFonts w:ascii="Tahoma" w:eastAsia="Tahoma" w:hAnsi="Tahoma" w:cs="Tahoma"/>
          <w:spacing w:val="1"/>
          <w:position w:val="-1"/>
        </w:rPr>
        <w:t>wn</w:t>
      </w:r>
      <w:r w:rsidRPr="001A21E8">
        <w:rPr>
          <w:rFonts w:ascii="Tahoma" w:eastAsia="Tahoma" w:hAnsi="Tahoma" w:cs="Tahoma"/>
          <w:position w:val="-1"/>
        </w:rPr>
        <w:t>o</w:t>
      </w:r>
      <w:r w:rsidRPr="001A21E8">
        <w:rPr>
          <w:rFonts w:ascii="Tahoma" w:eastAsia="Tahoma" w:hAnsi="Tahoma" w:cs="Tahoma"/>
          <w:spacing w:val="2"/>
          <w:position w:val="-1"/>
        </w:rPr>
        <w:t>ś</w:t>
      </w:r>
      <w:r w:rsidRPr="001A21E8">
        <w:rPr>
          <w:rFonts w:ascii="Tahoma" w:eastAsia="Tahoma" w:hAnsi="Tahoma" w:cs="Tahoma"/>
          <w:spacing w:val="-1"/>
          <w:position w:val="-1"/>
        </w:rPr>
        <w:t>c</w:t>
      </w:r>
      <w:r w:rsidRPr="001A21E8">
        <w:rPr>
          <w:rFonts w:ascii="Tahoma" w:eastAsia="Tahoma" w:hAnsi="Tahoma" w:cs="Tahoma"/>
          <w:position w:val="-1"/>
        </w:rPr>
        <w:t>i</w:t>
      </w:r>
      <w:r w:rsidRPr="001A21E8">
        <w:rPr>
          <w:rFonts w:ascii="Tahoma" w:eastAsia="Tahoma" w:hAnsi="Tahoma" w:cs="Tahoma"/>
          <w:spacing w:val="53"/>
          <w:position w:val="-1"/>
        </w:rPr>
        <w:t xml:space="preserve"> </w:t>
      </w:r>
      <w:r w:rsidRPr="001A21E8">
        <w:rPr>
          <w:rFonts w:ascii="Tahoma" w:eastAsia="Tahoma" w:hAnsi="Tahoma" w:cs="Tahoma"/>
          <w:position w:val="-1"/>
        </w:rPr>
        <w:t>po</w:t>
      </w:r>
      <w:r w:rsidRPr="001A21E8">
        <w:rPr>
          <w:rFonts w:ascii="Tahoma" w:eastAsia="Tahoma" w:hAnsi="Tahoma" w:cs="Tahoma"/>
          <w:spacing w:val="1"/>
          <w:position w:val="-1"/>
        </w:rPr>
        <w:t>m</w:t>
      </w:r>
      <w:r w:rsidRPr="001A21E8">
        <w:rPr>
          <w:rFonts w:ascii="Tahoma" w:eastAsia="Tahoma" w:hAnsi="Tahoma" w:cs="Tahoma"/>
          <w:position w:val="-1"/>
        </w:rPr>
        <w:t>o</w:t>
      </w:r>
      <w:r w:rsidRPr="001A21E8">
        <w:rPr>
          <w:rFonts w:ascii="Tahoma" w:eastAsia="Tahoma" w:hAnsi="Tahoma" w:cs="Tahoma"/>
          <w:spacing w:val="1"/>
          <w:position w:val="-1"/>
        </w:rPr>
        <w:t>c</w:t>
      </w:r>
      <w:r w:rsidRPr="001A21E8">
        <w:rPr>
          <w:rFonts w:ascii="Tahoma" w:eastAsia="Tahoma" w:hAnsi="Tahoma" w:cs="Tahoma"/>
          <w:spacing w:val="-18"/>
          <w:position w:val="-1"/>
        </w:rPr>
        <w:t>y</w:t>
      </w:r>
      <w:r w:rsidRPr="001A21E8">
        <w:rPr>
          <w:rFonts w:ascii="Tahoma" w:eastAsia="Tahoma" w:hAnsi="Tahoma" w:cs="Tahoma"/>
          <w:position w:val="-1"/>
        </w:rPr>
        <w:t>,</w:t>
      </w:r>
      <w:r w:rsidRPr="001A21E8">
        <w:rPr>
          <w:rFonts w:ascii="Tahoma" w:eastAsia="Tahoma" w:hAnsi="Tahoma" w:cs="Tahoma"/>
          <w:spacing w:val="57"/>
          <w:position w:val="-1"/>
        </w:rPr>
        <w:t xml:space="preserve"> </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position w:val="-1"/>
        </w:rPr>
        <w:t>śli</w:t>
      </w:r>
      <w:r w:rsidRPr="001A21E8">
        <w:rPr>
          <w:rFonts w:ascii="Tahoma" w:eastAsia="Tahoma" w:hAnsi="Tahoma" w:cs="Tahoma"/>
          <w:spacing w:val="61"/>
          <w:position w:val="-1"/>
        </w:rPr>
        <w:t xml:space="preserve"> </w:t>
      </w:r>
      <w:r w:rsidRPr="001A21E8">
        <w:rPr>
          <w:rFonts w:ascii="Tahoma" w:eastAsia="Tahoma" w:hAnsi="Tahoma" w:cs="Tahoma"/>
          <w:spacing w:val="2"/>
          <w:position w:val="-1"/>
        </w:rPr>
        <w:t>d</w:t>
      </w:r>
      <w:r w:rsidRPr="001A21E8">
        <w:rPr>
          <w:rFonts w:ascii="Tahoma" w:eastAsia="Tahoma" w:hAnsi="Tahoma" w:cs="Tahoma"/>
          <w:position w:val="-1"/>
        </w:rPr>
        <w:t>ot</w:t>
      </w:r>
      <w:r w:rsidRPr="001A21E8">
        <w:rPr>
          <w:rFonts w:ascii="Tahoma" w:eastAsia="Tahoma" w:hAnsi="Tahoma" w:cs="Tahoma"/>
          <w:spacing w:val="-3"/>
          <w:position w:val="-1"/>
        </w:rPr>
        <w:t>y</w:t>
      </w:r>
      <w:r w:rsidRPr="001A21E8">
        <w:rPr>
          <w:rFonts w:ascii="Tahoma" w:eastAsia="Tahoma" w:hAnsi="Tahoma" w:cs="Tahoma"/>
          <w:spacing w:val="-1"/>
          <w:position w:val="-1"/>
        </w:rPr>
        <w:t>c</w:t>
      </w:r>
      <w:r w:rsidRPr="001A21E8">
        <w:rPr>
          <w:rFonts w:ascii="Tahoma" w:eastAsia="Tahoma" w:hAnsi="Tahoma" w:cs="Tahoma"/>
          <w:spacing w:val="3"/>
          <w:position w:val="-1"/>
        </w:rPr>
        <w:t>z</w:t>
      </w:r>
      <w:r w:rsidRPr="001A21E8">
        <w:rPr>
          <w:rFonts w:ascii="Tahoma" w:eastAsia="Tahoma" w:hAnsi="Tahoma" w:cs="Tahoma"/>
          <w:position w:val="-1"/>
        </w:rPr>
        <w:t>y</w:t>
      </w:r>
      <w:r w:rsidRPr="001A21E8">
        <w:rPr>
          <w:rFonts w:ascii="Tahoma" w:eastAsia="Tahoma" w:hAnsi="Tahoma" w:cs="Tahoma"/>
          <w:spacing w:val="57"/>
          <w:position w:val="-1"/>
        </w:rPr>
        <w:t xml:space="preserve"> </w:t>
      </w:r>
      <w:r w:rsidRPr="001A21E8">
        <w:rPr>
          <w:rFonts w:ascii="Tahoma" w:eastAsia="Tahoma" w:hAnsi="Tahoma" w:cs="Tahoma"/>
          <w:position w:val="-1"/>
        </w:rPr>
        <w:t>d</w:t>
      </w:r>
      <w:r w:rsidRPr="001A21E8">
        <w:rPr>
          <w:rFonts w:ascii="Tahoma" w:eastAsia="Tahoma" w:hAnsi="Tahoma" w:cs="Tahoma"/>
          <w:spacing w:val="1"/>
          <w:position w:val="-1"/>
        </w:rPr>
        <w:t>a</w:t>
      </w:r>
      <w:r w:rsidRPr="001A21E8">
        <w:rPr>
          <w:rFonts w:ascii="Tahoma" w:eastAsia="Tahoma" w:hAnsi="Tahoma" w:cs="Tahoma"/>
          <w:spacing w:val="-1"/>
          <w:position w:val="-1"/>
        </w:rPr>
        <w:t>n</w:t>
      </w:r>
      <w:r w:rsidRPr="001A21E8">
        <w:rPr>
          <w:rFonts w:ascii="Tahoma" w:eastAsia="Tahoma" w:hAnsi="Tahoma" w:cs="Tahoma"/>
          <w:spacing w:val="1"/>
          <w:position w:val="-1"/>
        </w:rPr>
        <w:t>e</w:t>
      </w:r>
      <w:r w:rsidRPr="001A21E8">
        <w:rPr>
          <w:rFonts w:ascii="Tahoma" w:eastAsia="Tahoma" w:hAnsi="Tahoma" w:cs="Tahoma"/>
          <w:position w:val="-1"/>
        </w:rPr>
        <w:t>go</w:t>
      </w:r>
      <w:r w:rsidRPr="001A21E8">
        <w:rPr>
          <w:rFonts w:ascii="Tahoma" w:eastAsia="Tahoma" w:hAnsi="Tahoma" w:cs="Tahoma"/>
          <w:spacing w:val="58"/>
          <w:position w:val="-1"/>
        </w:rPr>
        <w:t xml:space="preserve"> </w:t>
      </w:r>
      <w:r w:rsidRPr="001A21E8">
        <w:rPr>
          <w:rFonts w:ascii="Tahoma" w:eastAsia="Tahoma" w:hAnsi="Tahoma" w:cs="Tahoma"/>
          <w:position w:val="-1"/>
        </w:rPr>
        <w:t>rod</w:t>
      </w:r>
      <w:r w:rsidRPr="001A21E8">
        <w:rPr>
          <w:rFonts w:ascii="Tahoma" w:eastAsia="Tahoma" w:hAnsi="Tahoma" w:cs="Tahoma"/>
          <w:spacing w:val="1"/>
          <w:position w:val="-1"/>
        </w:rPr>
        <w:t>za</w:t>
      </w:r>
      <w:r w:rsidRPr="001A21E8">
        <w:rPr>
          <w:rFonts w:ascii="Tahoma" w:eastAsia="Tahoma" w:hAnsi="Tahoma" w:cs="Tahoma"/>
          <w:spacing w:val="-1"/>
          <w:position w:val="-1"/>
        </w:rPr>
        <w:t>j</w:t>
      </w:r>
      <w:r w:rsidRPr="001A21E8">
        <w:rPr>
          <w:rFonts w:ascii="Tahoma" w:eastAsia="Tahoma" w:hAnsi="Tahoma" w:cs="Tahoma"/>
          <w:position w:val="-1"/>
        </w:rPr>
        <w:t>u</w:t>
      </w:r>
      <w:r w:rsidRPr="001A21E8">
        <w:rPr>
          <w:rFonts w:ascii="Tahoma" w:eastAsia="Tahoma" w:hAnsi="Tahoma" w:cs="Tahoma"/>
          <w:spacing w:val="57"/>
          <w:position w:val="-1"/>
        </w:rPr>
        <w:t xml:space="preserve"> </w:t>
      </w:r>
      <w:r w:rsidRPr="001A21E8">
        <w:rPr>
          <w:rFonts w:ascii="Tahoma" w:eastAsia="Tahoma" w:hAnsi="Tahoma" w:cs="Tahoma"/>
          <w:position w:val="-1"/>
        </w:rPr>
        <w:t>po</w:t>
      </w:r>
      <w:r w:rsidRPr="001A21E8">
        <w:rPr>
          <w:rFonts w:ascii="Tahoma" w:eastAsia="Tahoma" w:hAnsi="Tahoma" w:cs="Tahoma"/>
          <w:spacing w:val="1"/>
          <w:position w:val="-1"/>
        </w:rPr>
        <w:t>m</w:t>
      </w:r>
      <w:r w:rsidRPr="001A21E8">
        <w:rPr>
          <w:rFonts w:ascii="Tahoma" w:eastAsia="Tahoma" w:hAnsi="Tahoma" w:cs="Tahoma"/>
          <w:spacing w:val="2"/>
          <w:position w:val="-1"/>
        </w:rPr>
        <w:t>o</w:t>
      </w:r>
      <w:r w:rsidRPr="001A21E8">
        <w:rPr>
          <w:rFonts w:ascii="Tahoma" w:eastAsia="Tahoma" w:hAnsi="Tahoma" w:cs="Tahoma"/>
          <w:spacing w:val="-1"/>
          <w:position w:val="-1"/>
        </w:rPr>
        <w:t>c</w:t>
      </w:r>
      <w:r w:rsidRPr="001A21E8">
        <w:rPr>
          <w:rFonts w:ascii="Tahoma" w:eastAsia="Tahoma" w:hAnsi="Tahoma" w:cs="Tahoma"/>
          <w:position w:val="-1"/>
        </w:rPr>
        <w:t>y</w:t>
      </w:r>
      <w:r w:rsidRPr="001A21E8">
        <w:rPr>
          <w:rFonts w:ascii="Tahoma" w:eastAsia="Tahoma" w:hAnsi="Tahoma" w:cs="Tahoma"/>
          <w:spacing w:val="60"/>
          <w:position w:val="-1"/>
        </w:rPr>
        <w:t xml:space="preserve"> </w:t>
      </w:r>
      <w:r w:rsidRPr="001A21E8">
        <w:rPr>
          <w:rFonts w:ascii="Tahoma" w:eastAsia="Tahoma" w:hAnsi="Tahoma" w:cs="Tahoma"/>
          <w:spacing w:val="-1"/>
          <w:position w:val="-1"/>
        </w:rPr>
        <w:t>u</w:t>
      </w:r>
      <w:r w:rsidRPr="001A21E8">
        <w:rPr>
          <w:rFonts w:ascii="Tahoma" w:eastAsia="Tahoma" w:hAnsi="Tahoma" w:cs="Tahoma"/>
          <w:position w:val="-1"/>
        </w:rPr>
        <w:t>dzi</w:t>
      </w:r>
      <w:r w:rsidRPr="001A21E8">
        <w:rPr>
          <w:rFonts w:ascii="Tahoma" w:eastAsia="Tahoma" w:hAnsi="Tahoma" w:cs="Tahoma"/>
          <w:spacing w:val="1"/>
          <w:position w:val="-1"/>
        </w:rPr>
        <w:t>e</w:t>
      </w:r>
      <w:r w:rsidRPr="001A21E8">
        <w:rPr>
          <w:rFonts w:ascii="Tahoma" w:eastAsia="Tahoma" w:hAnsi="Tahoma" w:cs="Tahoma"/>
          <w:position w:val="-1"/>
        </w:rPr>
        <w:t>l</w:t>
      </w:r>
      <w:r w:rsidRPr="001A21E8">
        <w:rPr>
          <w:rFonts w:ascii="Tahoma" w:eastAsia="Tahoma" w:hAnsi="Tahoma" w:cs="Tahoma"/>
          <w:spacing w:val="1"/>
          <w:position w:val="-1"/>
        </w:rPr>
        <w:t>a</w:t>
      </w:r>
      <w:r w:rsidRPr="001A21E8">
        <w:rPr>
          <w:rFonts w:ascii="Tahoma" w:eastAsia="Tahoma" w:hAnsi="Tahoma" w:cs="Tahoma"/>
          <w:spacing w:val="-1"/>
          <w:position w:val="-1"/>
        </w:rPr>
        <w:t>n</w:t>
      </w:r>
      <w:r w:rsidRPr="001A21E8">
        <w:rPr>
          <w:rFonts w:ascii="Tahoma" w:eastAsia="Tahoma" w:hAnsi="Tahoma" w:cs="Tahoma"/>
          <w:spacing w:val="1"/>
          <w:position w:val="-1"/>
        </w:rPr>
        <w:t>e</w:t>
      </w:r>
      <w:r w:rsidRPr="001A21E8">
        <w:rPr>
          <w:rFonts w:ascii="Tahoma" w:eastAsia="Tahoma" w:hAnsi="Tahoma" w:cs="Tahoma"/>
          <w:position w:val="-1"/>
        </w:rPr>
        <w:t>j</w:t>
      </w:r>
      <w:r w:rsidR="00470F03">
        <w:rPr>
          <w:rFonts w:ascii="Tahoma" w:eastAsia="Tahoma" w:hAnsi="Tahoma" w:cs="Tahoma"/>
        </w:rPr>
        <w:t xml:space="preserve"> </w:t>
      </w:r>
      <w:r w:rsidRPr="001A21E8">
        <w:rPr>
          <w:rFonts w:ascii="Tahoma" w:eastAsia="Tahoma" w:hAnsi="Tahoma" w:cs="Tahoma"/>
        </w:rPr>
        <w:t xml:space="preserve">w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00D15C17" w:rsidRPr="001A21E8">
        <w:rPr>
          <w:rFonts w:ascii="Tahoma" w:eastAsia="Tahoma" w:hAnsi="Tahoma" w:cs="Tahoma"/>
          <w:spacing w:val="-1"/>
        </w:rPr>
        <w:t>D</w:t>
      </w:r>
      <w:r w:rsidR="00FC1DEB" w:rsidRPr="001A21E8">
        <w:rPr>
          <w:rFonts w:ascii="Tahoma" w:eastAsia="Tahoma" w:hAnsi="Tahoma" w:cs="Tahoma"/>
          <w:spacing w:val="-1"/>
        </w:rPr>
        <w:t>ecyzji</w:t>
      </w:r>
      <w:r w:rsidR="00FB6CAA">
        <w:rPr>
          <w:rFonts w:ascii="Tahoma" w:eastAsia="Tahoma" w:hAnsi="Tahoma" w:cs="Tahoma"/>
        </w:rPr>
        <w:t>;</w:t>
      </w:r>
    </w:p>
    <w:p w14:paraId="6EE57FEC" w14:textId="14587FBB" w:rsidR="00942F4E" w:rsidRPr="001A21E8" w:rsidRDefault="00280ADA" w:rsidP="00820FBB">
      <w:pPr>
        <w:spacing w:line="276" w:lineRule="auto"/>
        <w:ind w:left="851" w:right="14" w:hanging="426"/>
        <w:jc w:val="both"/>
        <w:rPr>
          <w:rFonts w:ascii="Tahoma" w:eastAsia="Tahoma" w:hAnsi="Tahoma" w:cs="Tahoma"/>
        </w:rPr>
      </w:pPr>
      <w:r w:rsidRPr="001A21E8">
        <w:rPr>
          <w:rFonts w:ascii="Tahoma" w:eastAsia="Tahoma" w:hAnsi="Tahoma" w:cs="Tahoma"/>
          <w:spacing w:val="-1"/>
          <w:position w:val="-1"/>
        </w:rPr>
        <w:t>2</w:t>
      </w:r>
      <w:r w:rsidRPr="001A21E8">
        <w:rPr>
          <w:rFonts w:ascii="Tahoma" w:eastAsia="Tahoma" w:hAnsi="Tahoma" w:cs="Tahoma"/>
          <w:position w:val="-1"/>
        </w:rPr>
        <w:t>)</w:t>
      </w:r>
      <w:r w:rsidR="00B148B9">
        <w:rPr>
          <w:rFonts w:ascii="Tahoma" w:eastAsia="Tahoma" w:hAnsi="Tahoma" w:cs="Tahoma"/>
          <w:spacing w:val="35"/>
          <w:position w:val="-1"/>
        </w:rPr>
        <w:tab/>
      </w:r>
      <w:r w:rsidRPr="001A21E8">
        <w:rPr>
          <w:rFonts w:ascii="Tahoma" w:eastAsia="Tahoma" w:hAnsi="Tahoma" w:cs="Tahoma"/>
          <w:position w:val="-1"/>
        </w:rPr>
        <w:t>w pr</w:t>
      </w:r>
      <w:r w:rsidRPr="001A21E8">
        <w:rPr>
          <w:rFonts w:ascii="Tahoma" w:eastAsia="Tahoma" w:hAnsi="Tahoma" w:cs="Tahoma"/>
          <w:spacing w:val="1"/>
          <w:position w:val="-1"/>
        </w:rPr>
        <w:t>z</w:t>
      </w:r>
      <w:r w:rsidRPr="001A21E8">
        <w:rPr>
          <w:rFonts w:ascii="Tahoma" w:eastAsia="Tahoma" w:hAnsi="Tahoma" w:cs="Tahoma"/>
          <w:spacing w:val="-1"/>
          <w:position w:val="-1"/>
        </w:rPr>
        <w:t>y</w:t>
      </w:r>
      <w:r w:rsidRPr="001A21E8">
        <w:rPr>
          <w:rFonts w:ascii="Tahoma" w:eastAsia="Tahoma" w:hAnsi="Tahoma" w:cs="Tahoma"/>
          <w:position w:val="-1"/>
        </w:rPr>
        <w:t>p</w:t>
      </w:r>
      <w:r w:rsidRPr="001A21E8">
        <w:rPr>
          <w:rFonts w:ascii="Tahoma" w:eastAsia="Tahoma" w:hAnsi="Tahoma" w:cs="Tahoma"/>
          <w:spacing w:val="1"/>
          <w:position w:val="-1"/>
        </w:rPr>
        <w:t>a</w:t>
      </w:r>
      <w:r w:rsidRPr="001A21E8">
        <w:rPr>
          <w:rFonts w:ascii="Tahoma" w:eastAsia="Tahoma" w:hAnsi="Tahoma" w:cs="Tahoma"/>
          <w:position w:val="-1"/>
        </w:rPr>
        <w:t>dku</w:t>
      </w:r>
      <w:r w:rsidRPr="001A21E8">
        <w:rPr>
          <w:rFonts w:ascii="Tahoma" w:eastAsia="Tahoma" w:hAnsi="Tahoma" w:cs="Tahoma"/>
          <w:spacing w:val="-10"/>
          <w:position w:val="-1"/>
        </w:rPr>
        <w:t xml:space="preserve"> </w:t>
      </w:r>
      <w:r w:rsidRPr="001A21E8">
        <w:rPr>
          <w:rFonts w:ascii="Tahoma" w:eastAsia="Tahoma" w:hAnsi="Tahoma" w:cs="Tahoma"/>
          <w:spacing w:val="3"/>
          <w:position w:val="-1"/>
        </w:rPr>
        <w:t>p</w:t>
      </w:r>
      <w:r w:rsidRPr="001A21E8">
        <w:rPr>
          <w:rFonts w:ascii="Tahoma" w:eastAsia="Tahoma" w:hAnsi="Tahoma" w:cs="Tahoma"/>
          <w:position w:val="-1"/>
        </w:rPr>
        <w:t>omo</w:t>
      </w:r>
      <w:r w:rsidRPr="001A21E8">
        <w:rPr>
          <w:rFonts w:ascii="Tahoma" w:eastAsia="Tahoma" w:hAnsi="Tahoma" w:cs="Tahoma"/>
          <w:spacing w:val="2"/>
          <w:position w:val="-1"/>
        </w:rPr>
        <w:t>c</w:t>
      </w:r>
      <w:r w:rsidRPr="001A21E8">
        <w:rPr>
          <w:rFonts w:ascii="Tahoma" w:eastAsia="Tahoma" w:hAnsi="Tahoma" w:cs="Tahoma"/>
          <w:position w:val="-1"/>
        </w:rPr>
        <w:t>y</w:t>
      </w:r>
      <w:r w:rsidRPr="001A21E8">
        <w:rPr>
          <w:rFonts w:ascii="Tahoma" w:eastAsia="Tahoma" w:hAnsi="Tahoma" w:cs="Tahoma"/>
          <w:spacing w:val="-8"/>
          <w:position w:val="-1"/>
        </w:rPr>
        <w:t xml:space="preserve"> </w:t>
      </w:r>
      <w:r w:rsidRPr="001A21E8">
        <w:rPr>
          <w:rFonts w:ascii="Tahoma" w:eastAsia="Tahoma" w:hAnsi="Tahoma" w:cs="Tahoma"/>
          <w:position w:val="-1"/>
        </w:rPr>
        <w:t>de</w:t>
      </w:r>
      <w:r w:rsidRPr="001A21E8">
        <w:rPr>
          <w:rFonts w:ascii="Tahoma" w:eastAsia="Tahoma" w:hAnsi="Tahoma" w:cs="Tahoma"/>
          <w:spacing w:val="-1"/>
          <w:position w:val="-1"/>
        </w:rPr>
        <w:t xml:space="preserve"> </w:t>
      </w:r>
      <w:proofErr w:type="spellStart"/>
      <w:r w:rsidRPr="001A21E8">
        <w:rPr>
          <w:rFonts w:ascii="Tahoma" w:eastAsia="Tahoma" w:hAnsi="Tahoma" w:cs="Tahoma"/>
          <w:spacing w:val="1"/>
          <w:position w:val="-1"/>
        </w:rPr>
        <w:t>m</w:t>
      </w:r>
      <w:r w:rsidRPr="001A21E8">
        <w:rPr>
          <w:rFonts w:ascii="Tahoma" w:eastAsia="Tahoma" w:hAnsi="Tahoma" w:cs="Tahoma"/>
          <w:spacing w:val="2"/>
          <w:position w:val="-1"/>
        </w:rPr>
        <w:t>i</w:t>
      </w:r>
      <w:r w:rsidRPr="001A21E8">
        <w:rPr>
          <w:rFonts w:ascii="Tahoma" w:eastAsia="Tahoma" w:hAnsi="Tahoma" w:cs="Tahoma"/>
          <w:spacing w:val="-1"/>
          <w:position w:val="-1"/>
        </w:rPr>
        <w:t>n</w:t>
      </w:r>
      <w:r w:rsidRPr="001A21E8">
        <w:rPr>
          <w:rFonts w:ascii="Tahoma" w:eastAsia="Tahoma" w:hAnsi="Tahoma" w:cs="Tahoma"/>
          <w:position w:val="-1"/>
        </w:rPr>
        <w:t>i</w:t>
      </w:r>
      <w:r w:rsidRPr="001A21E8">
        <w:rPr>
          <w:rFonts w:ascii="Tahoma" w:eastAsia="Tahoma" w:hAnsi="Tahoma" w:cs="Tahoma"/>
          <w:spacing w:val="1"/>
          <w:position w:val="-1"/>
        </w:rPr>
        <w:t>m</w:t>
      </w:r>
      <w:r w:rsidRPr="001A21E8">
        <w:rPr>
          <w:rFonts w:ascii="Tahoma" w:eastAsia="Tahoma" w:hAnsi="Tahoma" w:cs="Tahoma"/>
          <w:position w:val="-1"/>
        </w:rPr>
        <w:t>is</w:t>
      </w:r>
      <w:proofErr w:type="spellEnd"/>
      <w:r w:rsidRPr="001A21E8">
        <w:rPr>
          <w:rFonts w:ascii="Tahoma" w:eastAsia="Tahoma" w:hAnsi="Tahoma" w:cs="Tahoma"/>
          <w:position w:val="-1"/>
        </w:rPr>
        <w:t>:</w:t>
      </w:r>
    </w:p>
    <w:p w14:paraId="75697193" w14:textId="79DB438D" w:rsidR="00942F4E" w:rsidRPr="001A21E8" w:rsidRDefault="00280ADA" w:rsidP="00820FBB">
      <w:pPr>
        <w:spacing w:line="276" w:lineRule="auto"/>
        <w:ind w:left="1276" w:right="14" w:hanging="426"/>
        <w:jc w:val="both"/>
        <w:rPr>
          <w:rFonts w:ascii="Tahoma" w:eastAsia="Tahoma" w:hAnsi="Tahoma" w:cs="Tahoma"/>
        </w:rPr>
      </w:pPr>
      <w:r w:rsidRPr="001A21E8">
        <w:rPr>
          <w:rFonts w:ascii="Tahoma" w:eastAsia="Tahoma" w:hAnsi="Tahoma" w:cs="Tahoma"/>
          <w:spacing w:val="1"/>
        </w:rPr>
        <w:t>a</w:t>
      </w:r>
      <w:r w:rsidR="00E51CBF">
        <w:rPr>
          <w:rFonts w:ascii="Tahoma" w:eastAsia="Tahoma" w:hAnsi="Tahoma" w:cs="Tahoma"/>
          <w:spacing w:val="1"/>
        </w:rPr>
        <w:t>)</w:t>
      </w:r>
      <w:r w:rsidR="00B148B9">
        <w:rPr>
          <w:rFonts w:ascii="Tahoma" w:eastAsia="Tahoma" w:hAnsi="Tahoma" w:cs="Tahoma"/>
          <w:spacing w:val="56"/>
        </w:rPr>
        <w:tab/>
      </w:r>
      <w:r w:rsidRPr="001A21E8">
        <w:rPr>
          <w:rFonts w:ascii="Tahoma" w:eastAsia="Tahoma" w:hAnsi="Tahoma" w:cs="Tahoma"/>
        </w:rPr>
        <w:t>dopusz</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o puł</w:t>
      </w:r>
      <w:r w:rsidRPr="001A21E8">
        <w:rPr>
          <w:rFonts w:ascii="Tahoma" w:eastAsia="Tahoma" w:hAnsi="Tahoma" w:cs="Tahoma"/>
          <w:spacing w:val="1"/>
        </w:rPr>
        <w:t>a</w:t>
      </w:r>
      <w:r w:rsidRPr="001A21E8">
        <w:rPr>
          <w:rFonts w:ascii="Tahoma" w:eastAsia="Tahoma" w:hAnsi="Tahoma" w:cs="Tahoma"/>
        </w:rPr>
        <w:t>pu po</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 xml:space="preserve">y de </w:t>
      </w:r>
      <w:proofErr w:type="spellStart"/>
      <w:r w:rsidRPr="001A21E8">
        <w:rPr>
          <w:rFonts w:ascii="Tahoma" w:eastAsia="Tahoma" w:hAnsi="Tahoma" w:cs="Tahoma"/>
        </w:rPr>
        <w:t>mi</w:t>
      </w:r>
      <w:r w:rsidRPr="001A21E8">
        <w:rPr>
          <w:rFonts w:ascii="Tahoma" w:eastAsia="Tahoma" w:hAnsi="Tahoma" w:cs="Tahoma"/>
          <w:spacing w:val="3"/>
        </w:rPr>
        <w:t>n</w:t>
      </w:r>
      <w:r w:rsidRPr="001A21E8">
        <w:rPr>
          <w:rFonts w:ascii="Tahoma" w:eastAsia="Tahoma" w:hAnsi="Tahoma" w:cs="Tahoma"/>
        </w:rPr>
        <w:t>imis</w:t>
      </w:r>
      <w:proofErr w:type="spellEnd"/>
      <w:r w:rsidRPr="001A21E8">
        <w:rPr>
          <w:rFonts w:ascii="Tahoma" w:eastAsia="Tahoma" w:hAnsi="Tahoma" w:cs="Tahoma"/>
        </w:rPr>
        <w:t xml:space="preserve"> 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go w </w:t>
      </w:r>
      <w:r w:rsidR="00E51CBF">
        <w:rPr>
          <w:rFonts w:ascii="Tahoma" w:eastAsia="Tahoma" w:hAnsi="Tahoma" w:cs="Tahoma"/>
        </w:rPr>
        <w:t>r</w:t>
      </w:r>
      <w:r w:rsidRPr="001A21E8">
        <w:rPr>
          <w:rFonts w:ascii="Tahoma" w:eastAsia="Tahoma" w:hAnsi="Tahoma" w:cs="Tahoma"/>
        </w:rPr>
        <w:t>oz</w:t>
      </w:r>
      <w:r w:rsidRPr="001A21E8">
        <w:rPr>
          <w:rFonts w:ascii="Tahoma" w:eastAsia="Tahoma" w:hAnsi="Tahoma" w:cs="Tahoma"/>
          <w:spacing w:val="1"/>
        </w:rPr>
        <w:t>p</w:t>
      </w:r>
      <w:r w:rsidRPr="001A21E8">
        <w:rPr>
          <w:rFonts w:ascii="Tahoma" w:eastAsia="Tahoma" w:hAnsi="Tahoma" w:cs="Tahoma"/>
          <w:spacing w:val="2"/>
        </w:rPr>
        <w:t>o</w:t>
      </w:r>
      <w:r w:rsidRPr="001A21E8">
        <w:rPr>
          <w:rFonts w:ascii="Tahoma" w:eastAsia="Tahoma" w:hAnsi="Tahoma" w:cs="Tahoma"/>
        </w:rPr>
        <w:t>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u</w:t>
      </w:r>
      <w:r w:rsidRPr="001A21E8">
        <w:rPr>
          <w:rFonts w:ascii="Tahoma" w:eastAsia="Tahoma" w:hAnsi="Tahoma" w:cs="Tahoma"/>
        </w:rPr>
        <w:t>,</w:t>
      </w:r>
      <w:r w:rsidR="00C24D7D" w:rsidRPr="001A21E8">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1"/>
        </w:rPr>
        <w:t xml:space="preserve"> 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3"/>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 xml:space="preserve">w § </w:t>
      </w:r>
      <w:r w:rsidRPr="001A21E8">
        <w:rPr>
          <w:rFonts w:ascii="Tahoma" w:eastAsia="Tahoma" w:hAnsi="Tahoma" w:cs="Tahoma"/>
          <w:spacing w:val="-1"/>
        </w:rPr>
        <w:t>2</w:t>
      </w:r>
      <w:r w:rsidR="008472C0">
        <w:rPr>
          <w:rFonts w:ascii="Tahoma" w:eastAsia="Tahoma" w:hAnsi="Tahoma" w:cs="Tahoma"/>
          <w:spacing w:val="-1"/>
        </w:rPr>
        <w:t>3</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 xml:space="preserve"> </w:t>
      </w:r>
      <w:r w:rsidRPr="001A21E8">
        <w:rPr>
          <w:rFonts w:ascii="Tahoma" w:eastAsia="Tahoma" w:hAnsi="Tahoma" w:cs="Tahoma"/>
        </w:rPr>
        <w:t>2</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7"/>
        </w:rPr>
        <w:t xml:space="preserve"> </w:t>
      </w:r>
      <w:r w:rsidR="00D15C17" w:rsidRPr="001A21E8">
        <w:rPr>
          <w:rFonts w:ascii="Tahoma" w:eastAsia="Tahoma" w:hAnsi="Tahoma" w:cs="Tahoma"/>
          <w:spacing w:val="-1"/>
        </w:rPr>
        <w:t>D</w:t>
      </w:r>
      <w:r w:rsidR="00FC1DEB" w:rsidRPr="001A21E8">
        <w:rPr>
          <w:rFonts w:ascii="Tahoma" w:eastAsia="Tahoma" w:hAnsi="Tahoma" w:cs="Tahoma"/>
          <w:spacing w:val="-1"/>
        </w:rPr>
        <w:t>ecyzji</w:t>
      </w:r>
      <w:r w:rsidRPr="001A21E8">
        <w:rPr>
          <w:rFonts w:ascii="Tahoma" w:eastAsia="Tahoma" w:hAnsi="Tahoma" w:cs="Tahoma"/>
        </w:rPr>
        <w:t>,</w:t>
      </w:r>
    </w:p>
    <w:p w14:paraId="69370385" w14:textId="5A3CD329" w:rsidR="00942F4E" w:rsidRPr="00E51CBF" w:rsidRDefault="00280ADA" w:rsidP="00820FBB">
      <w:pPr>
        <w:spacing w:line="276" w:lineRule="auto"/>
        <w:ind w:left="426" w:right="14"/>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 s</w:t>
      </w:r>
      <w:r w:rsidRPr="001A21E8">
        <w:rPr>
          <w:rFonts w:ascii="Tahoma" w:eastAsia="Tahoma" w:hAnsi="Tahoma" w:cs="Tahoma"/>
          <w:spacing w:val="2"/>
        </w:rPr>
        <w:t>i</w:t>
      </w:r>
      <w:r w:rsidRPr="001A21E8">
        <w:rPr>
          <w:rFonts w:ascii="Tahoma" w:eastAsia="Tahoma" w:hAnsi="Tahoma" w:cs="Tahoma"/>
        </w:rPr>
        <w:t>ę</w:t>
      </w:r>
      <w:r w:rsidRPr="001A21E8">
        <w:rPr>
          <w:rFonts w:ascii="Tahoma" w:eastAsia="Tahoma" w:hAnsi="Tahoma" w:cs="Tahoma"/>
          <w:spacing w:val="8"/>
        </w:rPr>
        <w:t xml:space="preserve"> </w:t>
      </w:r>
      <w:r w:rsidRPr="001A21E8">
        <w:rPr>
          <w:rFonts w:ascii="Tahoma" w:eastAsia="Tahoma" w:hAnsi="Tahoma" w:cs="Tahoma"/>
        </w:rPr>
        <w:t>do</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u</w:t>
      </w:r>
      <w:r w:rsidRPr="001A21E8">
        <w:rPr>
          <w:rFonts w:ascii="Tahoma" w:eastAsia="Tahoma" w:hAnsi="Tahoma" w:cs="Tahoma"/>
          <w:spacing w:val="4"/>
        </w:rPr>
        <w:t xml:space="preserve"> </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rPr>
        <w:t>łoś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9"/>
        </w:rPr>
        <w:t xml:space="preserve"> </w:t>
      </w:r>
      <w:r w:rsidRPr="001A21E8">
        <w:rPr>
          <w:rFonts w:ascii="Tahoma" w:eastAsia="Tahoma" w:hAnsi="Tahoma" w:cs="Tahoma"/>
          <w:spacing w:val="2"/>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j </w:t>
      </w:r>
      <w:r w:rsidRPr="001A21E8">
        <w:rPr>
          <w:rFonts w:ascii="Tahoma" w:eastAsia="Tahoma" w:hAnsi="Tahoma" w:cs="Tahoma"/>
          <w:spacing w:val="2"/>
        </w:rPr>
        <w:t>p</w:t>
      </w:r>
      <w:r w:rsidRPr="001A21E8">
        <w:rPr>
          <w:rFonts w:ascii="Tahoma" w:eastAsia="Tahoma" w:hAnsi="Tahoma" w:cs="Tahoma"/>
        </w:rPr>
        <w:t>omo</w:t>
      </w:r>
      <w:r w:rsidRPr="001A21E8">
        <w:rPr>
          <w:rFonts w:ascii="Tahoma" w:eastAsia="Tahoma" w:hAnsi="Tahoma" w:cs="Tahoma"/>
          <w:spacing w:val="2"/>
        </w:rPr>
        <w:t>c</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0"/>
        </w:rPr>
        <w:t xml:space="preserve"> </w:t>
      </w:r>
      <w:r w:rsidRPr="001A21E8">
        <w:rPr>
          <w:rFonts w:ascii="Tahoma" w:eastAsia="Tahoma" w:hAnsi="Tahoma" w:cs="Tahoma"/>
        </w:rPr>
        <w:t>ods</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 xml:space="preserve">mi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licz</w:t>
      </w:r>
      <w:r w:rsidRPr="001A21E8">
        <w:rPr>
          <w:rFonts w:ascii="Tahoma" w:eastAsia="Tahoma" w:hAnsi="Tahoma" w:cs="Tahoma"/>
          <w:spacing w:val="1"/>
        </w:rPr>
        <w:t>a</w:t>
      </w:r>
      <w:r w:rsidRPr="001A21E8">
        <w:rPr>
          <w:rFonts w:ascii="Tahoma" w:eastAsia="Tahoma" w:hAnsi="Tahoma" w:cs="Tahoma"/>
          <w:spacing w:val="-1"/>
        </w:rPr>
        <w:t>ny</w:t>
      </w:r>
      <w:r w:rsidRPr="001A21E8">
        <w:rPr>
          <w:rFonts w:ascii="Tahoma" w:eastAsia="Tahoma" w:hAnsi="Tahoma" w:cs="Tahoma"/>
        </w:rPr>
        <w:t>mi</w:t>
      </w:r>
      <w:r w:rsidRPr="001A21E8">
        <w:rPr>
          <w:rFonts w:ascii="Tahoma" w:eastAsia="Tahoma" w:hAnsi="Tahoma" w:cs="Tahoma"/>
          <w:spacing w:val="2"/>
        </w:rPr>
        <w:t xml:space="preserve"> </w:t>
      </w:r>
      <w:r w:rsidRPr="001A21E8">
        <w:rPr>
          <w:rFonts w:ascii="Tahoma" w:eastAsia="Tahoma" w:hAnsi="Tahoma" w:cs="Tahoma"/>
        </w:rPr>
        <w:t>j</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9"/>
        </w:rPr>
        <w:t xml:space="preserve"> </w:t>
      </w:r>
      <w:r w:rsidRPr="001A21E8">
        <w:rPr>
          <w:rFonts w:ascii="Tahoma" w:eastAsia="Tahoma" w:hAnsi="Tahoma" w:cs="Tahoma"/>
        </w:rPr>
        <w:t>dla</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1"/>
        </w:rPr>
        <w:t>ł</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2"/>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od</w:t>
      </w:r>
      <w:r w:rsidRPr="001A21E8">
        <w:rPr>
          <w:rFonts w:ascii="Tahoma" w:eastAsia="Tahoma" w:hAnsi="Tahoma" w:cs="Tahoma"/>
          <w:spacing w:val="7"/>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2"/>
        </w:rPr>
        <w:t xml:space="preserv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spacing w:val="-18"/>
        </w:rPr>
        <w:t>y</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3"/>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5"/>
        </w:rPr>
        <w:t xml:space="preserve"> </w:t>
      </w:r>
      <w:r w:rsidRPr="001A21E8">
        <w:rPr>
          <w:rFonts w:ascii="Tahoma" w:eastAsia="Tahoma" w:hAnsi="Tahoma" w:cs="Tahoma"/>
        </w:rPr>
        <w:t>i</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 xml:space="preserve">ie </w:t>
      </w:r>
      <w:r w:rsidRPr="00E51CBF">
        <w:rPr>
          <w:rFonts w:ascii="Tahoma" w:eastAsia="Tahoma" w:hAnsi="Tahoma" w:cs="Tahoma"/>
        </w:rPr>
        <w:t>o</w:t>
      </w:r>
      <w:r w:rsidRPr="00E51CBF">
        <w:rPr>
          <w:rFonts w:ascii="Tahoma" w:eastAsia="Tahoma" w:hAnsi="Tahoma" w:cs="Tahoma"/>
          <w:spacing w:val="-1"/>
        </w:rPr>
        <w:t>k</w:t>
      </w:r>
      <w:r w:rsidRPr="00E51CBF">
        <w:rPr>
          <w:rFonts w:ascii="Tahoma" w:eastAsia="Tahoma" w:hAnsi="Tahoma" w:cs="Tahoma"/>
        </w:rPr>
        <w:t>r</w:t>
      </w:r>
      <w:r w:rsidRPr="00E51CBF">
        <w:rPr>
          <w:rFonts w:ascii="Tahoma" w:eastAsia="Tahoma" w:hAnsi="Tahoma" w:cs="Tahoma"/>
          <w:spacing w:val="1"/>
        </w:rPr>
        <w:t>e</w:t>
      </w:r>
      <w:r w:rsidRPr="00E51CBF">
        <w:rPr>
          <w:rFonts w:ascii="Tahoma" w:eastAsia="Tahoma" w:hAnsi="Tahoma" w:cs="Tahoma"/>
        </w:rPr>
        <w:t>ślo</w:t>
      </w:r>
      <w:r w:rsidRPr="00E51CBF">
        <w:rPr>
          <w:rFonts w:ascii="Tahoma" w:eastAsia="Tahoma" w:hAnsi="Tahoma" w:cs="Tahoma"/>
          <w:spacing w:val="-1"/>
        </w:rPr>
        <w:t>ny</w:t>
      </w:r>
      <w:r w:rsidRPr="00E51CBF">
        <w:rPr>
          <w:rFonts w:ascii="Tahoma" w:eastAsia="Tahoma" w:hAnsi="Tahoma" w:cs="Tahoma"/>
        </w:rPr>
        <w:t>m</w:t>
      </w:r>
      <w:r w:rsidRPr="00E51CBF">
        <w:rPr>
          <w:rFonts w:ascii="Tahoma" w:eastAsia="Tahoma" w:hAnsi="Tahoma" w:cs="Tahoma"/>
          <w:spacing w:val="-10"/>
        </w:rPr>
        <w:t xml:space="preserve"> </w:t>
      </w:r>
      <w:r w:rsidRPr="00E51CBF">
        <w:rPr>
          <w:rFonts w:ascii="Tahoma" w:eastAsia="Tahoma" w:hAnsi="Tahoma" w:cs="Tahoma"/>
        </w:rPr>
        <w:t>w §</w:t>
      </w:r>
      <w:r w:rsidRPr="00E51CBF">
        <w:rPr>
          <w:rFonts w:ascii="Tahoma" w:eastAsia="Tahoma" w:hAnsi="Tahoma" w:cs="Tahoma"/>
          <w:spacing w:val="1"/>
        </w:rPr>
        <w:t xml:space="preserve"> </w:t>
      </w:r>
      <w:r w:rsidRPr="00E51CBF">
        <w:rPr>
          <w:rFonts w:ascii="Tahoma" w:eastAsia="Tahoma" w:hAnsi="Tahoma" w:cs="Tahoma"/>
          <w:spacing w:val="-1"/>
        </w:rPr>
        <w:t>1</w:t>
      </w:r>
      <w:r w:rsidR="00580E55">
        <w:rPr>
          <w:rFonts w:ascii="Tahoma" w:eastAsia="Tahoma" w:hAnsi="Tahoma" w:cs="Tahoma"/>
          <w:spacing w:val="-1"/>
        </w:rPr>
        <w:t>6</w:t>
      </w:r>
      <w:r w:rsidRPr="00E51CBF">
        <w:rPr>
          <w:rFonts w:ascii="Tahoma" w:eastAsia="Tahoma" w:hAnsi="Tahoma" w:cs="Tahoma"/>
        </w:rPr>
        <w:t xml:space="preserve"> </w:t>
      </w:r>
      <w:r w:rsidRPr="00E51CBF">
        <w:rPr>
          <w:rFonts w:ascii="Tahoma" w:eastAsia="Tahoma" w:hAnsi="Tahoma" w:cs="Tahoma"/>
          <w:spacing w:val="-1"/>
        </w:rPr>
        <w:t>u</w:t>
      </w:r>
      <w:r w:rsidRPr="00E51CBF">
        <w:rPr>
          <w:rFonts w:ascii="Tahoma" w:eastAsia="Tahoma" w:hAnsi="Tahoma" w:cs="Tahoma"/>
        </w:rPr>
        <w:t>st.</w:t>
      </w:r>
      <w:r w:rsidRPr="00E51CBF">
        <w:rPr>
          <w:rFonts w:ascii="Tahoma" w:eastAsia="Tahoma" w:hAnsi="Tahoma" w:cs="Tahoma"/>
          <w:spacing w:val="-1"/>
        </w:rPr>
        <w:t xml:space="preserve"> 2</w:t>
      </w:r>
      <w:r w:rsidRPr="00E51CBF">
        <w:rPr>
          <w:rFonts w:ascii="Tahoma" w:eastAsia="Tahoma" w:hAnsi="Tahoma" w:cs="Tahoma"/>
        </w:rPr>
        <w:t xml:space="preserve">, </w:t>
      </w:r>
      <w:r w:rsidRPr="00E51CBF">
        <w:rPr>
          <w:rFonts w:ascii="Tahoma" w:eastAsia="Tahoma" w:hAnsi="Tahoma" w:cs="Tahoma"/>
          <w:spacing w:val="-1"/>
        </w:rPr>
        <w:t>3</w:t>
      </w:r>
      <w:r w:rsidRPr="00E51CBF">
        <w:rPr>
          <w:rFonts w:ascii="Tahoma" w:eastAsia="Tahoma" w:hAnsi="Tahoma" w:cs="Tahoma"/>
          <w:spacing w:val="1"/>
        </w:rPr>
        <w:t xml:space="preserve"> </w:t>
      </w:r>
      <w:r w:rsidRPr="00E51CBF">
        <w:rPr>
          <w:rFonts w:ascii="Tahoma" w:eastAsia="Tahoma" w:hAnsi="Tahoma" w:cs="Tahoma"/>
          <w:spacing w:val="-1"/>
        </w:rPr>
        <w:t>n</w:t>
      </w:r>
      <w:r w:rsidRPr="00E51CBF">
        <w:rPr>
          <w:rFonts w:ascii="Tahoma" w:eastAsia="Tahoma" w:hAnsi="Tahoma" w:cs="Tahoma"/>
        </w:rPr>
        <w:t>i</w:t>
      </w:r>
      <w:r w:rsidRPr="00E51CBF">
        <w:rPr>
          <w:rFonts w:ascii="Tahoma" w:eastAsia="Tahoma" w:hAnsi="Tahoma" w:cs="Tahoma"/>
          <w:spacing w:val="-1"/>
        </w:rPr>
        <w:t>n</w:t>
      </w:r>
      <w:r w:rsidRPr="00E51CBF">
        <w:rPr>
          <w:rFonts w:ascii="Tahoma" w:eastAsia="Tahoma" w:hAnsi="Tahoma" w:cs="Tahoma"/>
        </w:rPr>
        <w:t>i</w:t>
      </w:r>
      <w:r w:rsidRPr="00E51CBF">
        <w:rPr>
          <w:rFonts w:ascii="Tahoma" w:eastAsia="Tahoma" w:hAnsi="Tahoma" w:cs="Tahoma"/>
          <w:spacing w:val="3"/>
        </w:rPr>
        <w:t>e</w:t>
      </w:r>
      <w:r w:rsidRPr="00E51CBF">
        <w:rPr>
          <w:rFonts w:ascii="Tahoma" w:eastAsia="Tahoma" w:hAnsi="Tahoma" w:cs="Tahoma"/>
          <w:spacing w:val="-1"/>
        </w:rPr>
        <w:t>j</w:t>
      </w:r>
      <w:r w:rsidRPr="00E51CBF">
        <w:rPr>
          <w:rFonts w:ascii="Tahoma" w:eastAsia="Tahoma" w:hAnsi="Tahoma" w:cs="Tahoma"/>
        </w:rPr>
        <w:t>sz</w:t>
      </w:r>
      <w:r w:rsidRPr="00E51CBF">
        <w:rPr>
          <w:rFonts w:ascii="Tahoma" w:eastAsia="Tahoma" w:hAnsi="Tahoma" w:cs="Tahoma"/>
          <w:spacing w:val="1"/>
        </w:rPr>
        <w:t>e</w:t>
      </w:r>
      <w:r w:rsidRPr="00E51CBF">
        <w:rPr>
          <w:rFonts w:ascii="Tahoma" w:eastAsia="Tahoma" w:hAnsi="Tahoma" w:cs="Tahoma"/>
        </w:rPr>
        <w:t>j</w:t>
      </w:r>
      <w:r w:rsidRPr="00E51CBF">
        <w:rPr>
          <w:rFonts w:ascii="Tahoma" w:eastAsia="Tahoma" w:hAnsi="Tahoma" w:cs="Tahoma"/>
          <w:spacing w:val="-9"/>
        </w:rPr>
        <w:t xml:space="preserve"> </w:t>
      </w:r>
      <w:r w:rsidR="00D15C17" w:rsidRPr="00E51CBF">
        <w:rPr>
          <w:rFonts w:ascii="Tahoma" w:eastAsia="Tahoma" w:hAnsi="Tahoma" w:cs="Tahoma"/>
          <w:spacing w:val="-1"/>
        </w:rPr>
        <w:t>D</w:t>
      </w:r>
      <w:r w:rsidR="00FC1DEB" w:rsidRPr="00E51CBF">
        <w:rPr>
          <w:rFonts w:ascii="Tahoma" w:eastAsia="Tahoma" w:hAnsi="Tahoma" w:cs="Tahoma"/>
          <w:spacing w:val="-1"/>
        </w:rPr>
        <w:t>ecyzji</w:t>
      </w:r>
      <w:r w:rsidRPr="00E51CBF">
        <w:rPr>
          <w:rFonts w:ascii="Tahoma" w:eastAsia="Tahoma" w:hAnsi="Tahoma" w:cs="Tahoma"/>
        </w:rPr>
        <w:t>.</w:t>
      </w:r>
    </w:p>
    <w:p w14:paraId="004ED21B" w14:textId="77777777" w:rsidR="00BC1E79" w:rsidRDefault="00BC1E79" w:rsidP="00F10027">
      <w:pPr>
        <w:spacing w:line="276" w:lineRule="auto"/>
        <w:ind w:left="426" w:right="14" w:hanging="426"/>
        <w:jc w:val="both"/>
        <w:rPr>
          <w:rFonts w:ascii="Tahoma" w:eastAsia="Tahoma" w:hAnsi="Tahoma" w:cs="Tahoma"/>
        </w:rPr>
      </w:pPr>
    </w:p>
    <w:p w14:paraId="4C3BBA5F" w14:textId="2CDF4DC3" w:rsidR="00942F4E" w:rsidRDefault="00280ADA" w:rsidP="00A549C4">
      <w:pPr>
        <w:jc w:val="center"/>
        <w:rPr>
          <w:rFonts w:ascii="Tahoma" w:eastAsia="Tahoma" w:hAnsi="Tahoma" w:cs="Tahoma"/>
          <w:spacing w:val="2"/>
          <w:w w:val="99"/>
        </w:rPr>
      </w:pPr>
      <w:r w:rsidRPr="001A21E8">
        <w:rPr>
          <w:rFonts w:ascii="Tahoma" w:eastAsia="Tahoma" w:hAnsi="Tahoma" w:cs="Tahoma"/>
        </w:rPr>
        <w:t>§</w:t>
      </w:r>
      <w:r w:rsidRPr="00B60F60">
        <w:rPr>
          <w:rFonts w:ascii="Tahoma" w:eastAsia="Tahoma" w:hAnsi="Tahoma" w:cs="Tahoma"/>
        </w:rPr>
        <w:t xml:space="preserve"> </w:t>
      </w:r>
      <w:r w:rsidR="00E67406" w:rsidRPr="00B60F60">
        <w:rPr>
          <w:rFonts w:ascii="Tahoma" w:eastAsia="Tahoma" w:hAnsi="Tahoma" w:cs="Tahoma"/>
        </w:rPr>
        <w:t>2</w:t>
      </w:r>
      <w:r w:rsidR="00026023">
        <w:rPr>
          <w:rFonts w:ascii="Tahoma" w:eastAsia="Tahoma" w:hAnsi="Tahoma" w:cs="Tahoma"/>
        </w:rPr>
        <w:t>5</w:t>
      </w:r>
      <w:r w:rsidR="00E67406" w:rsidRPr="001A21E8">
        <w:rPr>
          <w:rFonts w:ascii="Tahoma" w:eastAsia="Tahoma" w:hAnsi="Tahoma" w:cs="Tahoma"/>
          <w:spacing w:val="2"/>
          <w:w w:val="99"/>
        </w:rPr>
        <w:t>.</w:t>
      </w:r>
      <w:r w:rsidR="000649F1" w:rsidRPr="001A21E8">
        <w:rPr>
          <w:rStyle w:val="Odwoanieprzypisudolnego"/>
          <w:rFonts w:ascii="Tahoma" w:eastAsia="Tahoma" w:hAnsi="Tahoma" w:cs="Tahoma"/>
          <w:spacing w:val="2"/>
          <w:w w:val="99"/>
        </w:rPr>
        <w:footnoteReference w:id="68"/>
      </w:r>
    </w:p>
    <w:p w14:paraId="0DB6F774" w14:textId="77777777" w:rsidR="00A549C4" w:rsidRPr="00A549C4" w:rsidRDefault="00A549C4" w:rsidP="00A549C4">
      <w:pPr>
        <w:jc w:val="center"/>
        <w:rPr>
          <w:rFonts w:ascii="Tahoma" w:eastAsia="Tahoma" w:hAnsi="Tahoma" w:cs="Tahoma"/>
        </w:rPr>
      </w:pPr>
    </w:p>
    <w:p w14:paraId="3488BE0E" w14:textId="60999B0B" w:rsidR="00942F4E" w:rsidRPr="001A21E8" w:rsidRDefault="00280ADA" w:rsidP="005100BA">
      <w:pPr>
        <w:pStyle w:val="Akapitzlist"/>
        <w:numPr>
          <w:ilvl w:val="0"/>
          <w:numId w:val="11"/>
        </w:numPr>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44"/>
        </w:rPr>
        <w:t xml:space="preserve"> </w:t>
      </w:r>
      <w:r w:rsidRPr="001A21E8">
        <w:rPr>
          <w:rFonts w:ascii="Tahoma" w:eastAsia="Tahoma" w:hAnsi="Tahoma" w:cs="Tahoma"/>
          <w:spacing w:val="-1"/>
        </w:rPr>
        <w:t>j</w:t>
      </w:r>
      <w:r w:rsidRPr="001A21E8">
        <w:rPr>
          <w:rFonts w:ascii="Tahoma" w:eastAsia="Tahoma" w:hAnsi="Tahoma" w:cs="Tahoma"/>
          <w:spacing w:val="3"/>
        </w:rPr>
        <w:t>a</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49"/>
        </w:rPr>
        <w:t xml:space="preserve"> </w:t>
      </w:r>
      <w:r w:rsidRPr="001A21E8">
        <w:rPr>
          <w:rFonts w:ascii="Tahoma" w:eastAsia="Tahoma" w:hAnsi="Tahoma" w:cs="Tahoma"/>
        </w:rPr>
        <w:t>pod</w:t>
      </w:r>
      <w:r w:rsidRPr="001A21E8">
        <w:rPr>
          <w:rFonts w:ascii="Tahoma" w:eastAsia="Tahoma" w:hAnsi="Tahoma" w:cs="Tahoma"/>
          <w:spacing w:val="1"/>
        </w:rPr>
        <w:t>m</w:t>
      </w:r>
      <w:r w:rsidRPr="001A21E8">
        <w:rPr>
          <w:rFonts w:ascii="Tahoma" w:eastAsia="Tahoma" w:hAnsi="Tahoma" w:cs="Tahoma"/>
          <w:spacing w:val="2"/>
        </w:rPr>
        <w:t>i</w:t>
      </w:r>
      <w:r w:rsidRPr="001A21E8">
        <w:rPr>
          <w:rFonts w:ascii="Tahoma" w:eastAsia="Tahoma" w:hAnsi="Tahoma" w:cs="Tahoma"/>
        </w:rPr>
        <w:t>ot</w:t>
      </w:r>
      <w:r w:rsidRPr="001A21E8">
        <w:rPr>
          <w:rFonts w:ascii="Tahoma" w:eastAsia="Tahoma" w:hAnsi="Tahoma" w:cs="Tahoma"/>
          <w:spacing w:val="47"/>
        </w:rPr>
        <w:t xml:space="preserv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45"/>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4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50"/>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40"/>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50"/>
        </w:rPr>
        <w:t xml:space="preserve"> </w:t>
      </w:r>
      <w:r w:rsidRPr="001A21E8">
        <w:rPr>
          <w:rFonts w:ascii="Tahoma" w:eastAsia="Tahoma" w:hAnsi="Tahoma" w:cs="Tahoma"/>
          <w:spacing w:val="1"/>
        </w:rPr>
        <w:t>w</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1"/>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dn</w:t>
      </w:r>
      <w:r w:rsidRPr="001A21E8">
        <w:rPr>
          <w:rFonts w:ascii="Tahoma" w:eastAsia="Tahoma" w:hAnsi="Tahoma" w:cs="Tahoma"/>
          <w:spacing w:val="2"/>
        </w:rPr>
        <w:t>i</w:t>
      </w:r>
      <w:r w:rsidR="00487AFC" w:rsidRPr="001A21E8">
        <w:rPr>
          <w:rFonts w:ascii="Tahoma" w:eastAsia="Tahoma" w:hAnsi="Tahoma" w:cs="Tahoma"/>
        </w:rPr>
        <w:t>o</w:t>
      </w:r>
      <w:r w:rsidR="00C24D7D" w:rsidRPr="001A21E8">
        <w:rPr>
          <w:rFonts w:ascii="Tahoma" w:eastAsia="Tahoma" w:hAnsi="Tahoma" w:cs="Tahoma"/>
        </w:rPr>
        <w:t xml:space="preserve"> </w:t>
      </w:r>
      <w:r w:rsidRPr="001A21E8">
        <w:rPr>
          <w:rFonts w:ascii="Tahoma" w:eastAsia="Tahoma" w:hAnsi="Tahoma" w:cs="Tahoma"/>
        </w:rPr>
        <w:t xml:space="preserve">w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1"/>
        </w:rPr>
        <w:t>w</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rPr>
        <w:t xml:space="preserve">o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 po</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y 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 z</w:t>
      </w:r>
      <w:r w:rsidRPr="001A21E8">
        <w:rPr>
          <w:rFonts w:ascii="Tahoma" w:eastAsia="Tahoma" w:hAnsi="Tahoma" w:cs="Tahoma"/>
          <w:spacing w:val="14"/>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m po</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y z</w:t>
      </w:r>
      <w:r w:rsidRPr="001A21E8">
        <w:rPr>
          <w:rFonts w:ascii="Tahoma" w:eastAsia="Tahoma" w:hAnsi="Tahoma" w:cs="Tahoma"/>
          <w:spacing w:val="1"/>
        </w:rPr>
        <w:t>a</w:t>
      </w:r>
      <w:r w:rsidRPr="001A21E8">
        <w:rPr>
          <w:rFonts w:ascii="Tahoma" w:eastAsia="Tahoma" w:hAnsi="Tahoma" w:cs="Tahoma"/>
        </w:rPr>
        <w:t xml:space="preserve">pisów </w:t>
      </w:r>
      <w:r w:rsidRPr="001A21E8">
        <w:rPr>
          <w:rFonts w:ascii="Tahoma" w:eastAsia="Tahoma" w:hAnsi="Tahoma" w:cs="Tahoma"/>
          <w:spacing w:val="-1"/>
        </w:rPr>
        <w:t>uj</w:t>
      </w:r>
      <w:r w:rsidRPr="001A21E8">
        <w:rPr>
          <w:rFonts w:ascii="Tahoma" w:eastAsia="Tahoma" w:hAnsi="Tahoma" w:cs="Tahoma"/>
          <w:spacing w:val="1"/>
        </w:rPr>
        <w:t>ę</w:t>
      </w:r>
      <w:r w:rsidRPr="001A21E8">
        <w:rPr>
          <w:rFonts w:ascii="Tahoma" w:eastAsia="Tahoma" w:hAnsi="Tahoma" w:cs="Tahoma"/>
        </w:rPr>
        <w:t>t</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w §</w:t>
      </w:r>
      <w:r w:rsidRPr="001A21E8">
        <w:rPr>
          <w:rFonts w:ascii="Tahoma" w:eastAsia="Tahoma" w:hAnsi="Tahoma" w:cs="Tahoma"/>
          <w:spacing w:val="-2"/>
        </w:rPr>
        <w:t xml:space="preserve"> </w:t>
      </w:r>
      <w:r w:rsidRPr="001A21E8">
        <w:rPr>
          <w:rFonts w:ascii="Tahoma" w:eastAsia="Tahoma" w:hAnsi="Tahoma" w:cs="Tahoma"/>
          <w:spacing w:val="-1"/>
        </w:rPr>
        <w:t>2</w:t>
      </w:r>
      <w:r w:rsidR="008472C0">
        <w:rPr>
          <w:rFonts w:ascii="Tahoma" w:eastAsia="Tahoma" w:hAnsi="Tahoma" w:cs="Tahoma"/>
          <w:spacing w:val="-1"/>
        </w:rPr>
        <w:t>3</w:t>
      </w:r>
      <w:r w:rsidRPr="001A21E8">
        <w:rPr>
          <w:rFonts w:ascii="Tahoma" w:eastAsia="Tahoma" w:hAnsi="Tahoma" w:cs="Tahoma"/>
        </w:rPr>
        <w:t xml:space="preserve"> i § </w:t>
      </w:r>
      <w:r w:rsidRPr="001A21E8">
        <w:rPr>
          <w:rFonts w:ascii="Tahoma" w:eastAsia="Tahoma" w:hAnsi="Tahoma" w:cs="Tahoma"/>
          <w:spacing w:val="-1"/>
        </w:rPr>
        <w:t>2</w:t>
      </w:r>
      <w:r w:rsidR="008472C0">
        <w:rPr>
          <w:rFonts w:ascii="Tahoma" w:eastAsia="Tahoma" w:hAnsi="Tahoma" w:cs="Tahoma"/>
          <w:spacing w:val="-1"/>
        </w:rPr>
        <w:t>4</w:t>
      </w:r>
      <w:r w:rsidRPr="001A21E8">
        <w:rPr>
          <w:rFonts w:ascii="Tahoma" w:eastAsia="Tahoma" w:hAnsi="Tahoma" w:cs="Tahoma"/>
        </w:rPr>
        <w:t>.</w:t>
      </w:r>
    </w:p>
    <w:p w14:paraId="7CEFF0FB" w14:textId="77777777" w:rsidR="00942F4E" w:rsidRPr="001A21E8" w:rsidRDefault="00280ADA" w:rsidP="005100BA">
      <w:pPr>
        <w:pStyle w:val="Akapitzlist"/>
        <w:numPr>
          <w:ilvl w:val="0"/>
          <w:numId w:val="11"/>
        </w:numPr>
        <w:spacing w:line="276" w:lineRule="auto"/>
        <w:ind w:left="426" w:right="14" w:hanging="426"/>
        <w:jc w:val="both"/>
        <w:rPr>
          <w:rFonts w:ascii="Tahoma" w:eastAsia="Tahoma" w:hAnsi="Tahoma" w:cs="Tahoma"/>
        </w:rPr>
      </w:pPr>
      <w:r w:rsidRPr="001A21E8">
        <w:rPr>
          <w:rFonts w:ascii="Tahoma" w:eastAsia="Tahoma" w:hAnsi="Tahoma" w:cs="Tahoma"/>
          <w:spacing w:val="-6"/>
        </w:rPr>
        <w:t>Z</w:t>
      </w:r>
      <w:r w:rsidRPr="001A21E8">
        <w:rPr>
          <w:rFonts w:ascii="Tahoma" w:eastAsia="Tahoma" w:hAnsi="Tahoma" w:cs="Tahoma"/>
        </w:rPr>
        <w:t>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e się pod</w:t>
      </w:r>
      <w:r w:rsidRPr="001A21E8">
        <w:rPr>
          <w:rFonts w:ascii="Tahoma" w:eastAsia="Tahoma" w:hAnsi="Tahoma" w:cs="Tahoma"/>
          <w:spacing w:val="1"/>
        </w:rPr>
        <w:t>m</w:t>
      </w:r>
      <w:r w:rsidRPr="001A21E8">
        <w:rPr>
          <w:rFonts w:ascii="Tahoma" w:eastAsia="Tahoma" w:hAnsi="Tahoma" w:cs="Tahoma"/>
          <w:spacing w:val="2"/>
        </w:rPr>
        <w:t>i</w:t>
      </w:r>
      <w:r w:rsidRPr="001A21E8">
        <w:rPr>
          <w:rFonts w:ascii="Tahoma" w:eastAsia="Tahoma" w:hAnsi="Tahoma" w:cs="Tahoma"/>
        </w:rPr>
        <w:t xml:space="preserve">ot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rPr>
        <w:t>y po</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rPr>
        <w:t xml:space="preserve">y do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h 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zk</w:t>
      </w:r>
      <w:r w:rsidRPr="001A21E8">
        <w:rPr>
          <w:rFonts w:ascii="Tahoma" w:eastAsia="Tahoma" w:hAnsi="Tahoma" w:cs="Tahoma"/>
          <w:spacing w:val="-1"/>
        </w:rPr>
        <w:t>ó</w:t>
      </w:r>
      <w:r w:rsidRPr="001A21E8">
        <w:rPr>
          <w:rFonts w:ascii="Tahoma" w:eastAsia="Tahoma" w:hAnsi="Tahoma" w:cs="Tahoma"/>
          <w:spacing w:val="-6"/>
        </w:rPr>
        <w:t>w</w:t>
      </w:r>
      <w:r w:rsidRPr="001A21E8">
        <w:rPr>
          <w:rFonts w:ascii="Tahoma" w:eastAsia="Tahoma" w:hAnsi="Tahoma" w:cs="Tahoma"/>
        </w:rPr>
        <w:t xml:space="preserve">,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 xml:space="preserve">ie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ada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40"/>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49"/>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46"/>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pisy</w:t>
      </w:r>
      <w:r w:rsidRPr="001A21E8">
        <w:rPr>
          <w:rFonts w:ascii="Tahoma" w:eastAsia="Tahoma" w:hAnsi="Tahoma" w:cs="Tahoma"/>
          <w:spacing w:val="40"/>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43"/>
        </w:rPr>
        <w:t xml:space="preserve"> </w:t>
      </w:r>
      <w:r w:rsidRPr="001A21E8">
        <w:rPr>
          <w:rFonts w:ascii="Tahoma" w:eastAsia="Tahoma" w:hAnsi="Tahoma" w:cs="Tahoma"/>
          <w:spacing w:val="1"/>
        </w:rPr>
        <w:t>w</w:t>
      </w:r>
      <w:r w:rsidRPr="001A21E8">
        <w:rPr>
          <w:rFonts w:ascii="Tahoma" w:eastAsia="Tahoma" w:hAnsi="Tahoma" w:cs="Tahoma"/>
        </w:rPr>
        <w:t>spól</w:t>
      </w:r>
      <w:r w:rsidRPr="001A21E8">
        <w:rPr>
          <w:rFonts w:ascii="Tahoma" w:eastAsia="Tahoma" w:hAnsi="Tahoma" w:cs="Tahoma"/>
          <w:spacing w:val="1"/>
        </w:rPr>
        <w:t>n</w:t>
      </w:r>
      <w:r w:rsidRPr="001A21E8">
        <w:rPr>
          <w:rFonts w:ascii="Tahoma" w:eastAsia="Tahoma" w:hAnsi="Tahoma" w:cs="Tahoma"/>
        </w:rPr>
        <w:t>oto</w:t>
      </w:r>
      <w:r w:rsidRPr="001A21E8">
        <w:rPr>
          <w:rFonts w:ascii="Tahoma" w:eastAsia="Tahoma" w:hAnsi="Tahoma" w:cs="Tahoma"/>
          <w:spacing w:val="1"/>
        </w:rPr>
        <w:t>we</w:t>
      </w:r>
      <w:r w:rsidRPr="001A21E8">
        <w:rPr>
          <w:rFonts w:ascii="Tahoma" w:eastAsia="Tahoma" w:hAnsi="Tahoma" w:cs="Tahoma"/>
        </w:rPr>
        <w:t>go</w:t>
      </w:r>
      <w:r w:rsidRPr="001A21E8">
        <w:rPr>
          <w:rFonts w:ascii="Tahoma" w:eastAsia="Tahoma" w:hAnsi="Tahoma" w:cs="Tahoma"/>
          <w:spacing w:val="37"/>
        </w:rPr>
        <w:t xml:space="preserve"> </w:t>
      </w:r>
      <w:r w:rsidRPr="001A21E8">
        <w:rPr>
          <w:rFonts w:ascii="Tahoma" w:eastAsia="Tahoma" w:hAnsi="Tahoma" w:cs="Tahoma"/>
        </w:rPr>
        <w:t>i</w:t>
      </w:r>
      <w:r w:rsidRPr="001A21E8">
        <w:rPr>
          <w:rFonts w:ascii="Tahoma" w:eastAsia="Tahoma" w:hAnsi="Tahoma" w:cs="Tahoma"/>
          <w:spacing w:val="47"/>
        </w:rPr>
        <w:t xml:space="preserve"> </w:t>
      </w:r>
      <w:r w:rsidRPr="001A21E8">
        <w:rPr>
          <w:rFonts w:ascii="Tahoma" w:eastAsia="Tahoma" w:hAnsi="Tahoma" w:cs="Tahoma"/>
          <w:spacing w:val="-1"/>
        </w:rPr>
        <w:t>k</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go</w:t>
      </w:r>
      <w:r w:rsidRPr="001A21E8">
        <w:rPr>
          <w:rFonts w:ascii="Tahoma" w:eastAsia="Tahoma" w:hAnsi="Tahoma" w:cs="Tahoma"/>
          <w:spacing w:val="41"/>
        </w:rPr>
        <w:t xml:space="preserve"> </w:t>
      </w:r>
      <w:r w:rsidRPr="001A21E8">
        <w:rPr>
          <w:rFonts w:ascii="Tahoma" w:eastAsia="Tahoma" w:hAnsi="Tahoma" w:cs="Tahoma"/>
        </w:rPr>
        <w:t>w</w:t>
      </w:r>
      <w:r w:rsidRPr="001A21E8">
        <w:rPr>
          <w:rFonts w:ascii="Tahoma" w:eastAsia="Tahoma" w:hAnsi="Tahoma" w:cs="Tahoma"/>
          <w:spacing w:val="47"/>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41"/>
        </w:rPr>
        <w:t xml:space="preserve"> </w:t>
      </w:r>
      <w:r w:rsidRPr="001A21E8">
        <w:rPr>
          <w:rFonts w:ascii="Tahoma" w:eastAsia="Tahoma" w:hAnsi="Tahoma" w:cs="Tahoma"/>
          <w:spacing w:val="2"/>
        </w:rPr>
        <w:t>p</w:t>
      </w:r>
      <w:r w:rsidRPr="001A21E8">
        <w:rPr>
          <w:rFonts w:ascii="Tahoma" w:eastAsia="Tahoma" w:hAnsi="Tahoma" w:cs="Tahoma"/>
        </w:rPr>
        <w:t>omocy</w:t>
      </w:r>
      <w:r w:rsidRPr="001A21E8">
        <w:rPr>
          <w:rFonts w:ascii="Tahoma" w:eastAsia="Tahoma" w:hAnsi="Tahoma" w:cs="Tahoma"/>
          <w:spacing w:val="43"/>
        </w:rPr>
        <w:t xml:space="preserve"> </w:t>
      </w:r>
      <w:r w:rsidRPr="001A21E8">
        <w:rPr>
          <w:rFonts w:ascii="Tahoma" w:eastAsia="Tahoma" w:hAnsi="Tahoma" w:cs="Tahoma"/>
          <w:w w:val="99"/>
        </w:rPr>
        <w:t>p</w:t>
      </w:r>
      <w:r w:rsidRPr="001A21E8">
        <w:rPr>
          <w:rFonts w:ascii="Tahoma" w:eastAsia="Tahoma" w:hAnsi="Tahoma" w:cs="Tahoma"/>
          <w:spacing w:val="2"/>
          <w:w w:val="99"/>
        </w:rPr>
        <w:t>u</w:t>
      </w:r>
      <w:r w:rsidRPr="001A21E8">
        <w:rPr>
          <w:rFonts w:ascii="Tahoma" w:eastAsia="Tahoma" w:hAnsi="Tahoma" w:cs="Tahoma"/>
          <w:w w:val="99"/>
        </w:rPr>
        <w:t>blic</w:t>
      </w:r>
      <w:r w:rsidRPr="001A21E8">
        <w:rPr>
          <w:rFonts w:ascii="Tahoma" w:eastAsia="Tahoma" w:hAnsi="Tahoma" w:cs="Tahoma"/>
          <w:spacing w:val="2"/>
          <w:w w:val="99"/>
        </w:rPr>
        <w:t>z</w:t>
      </w:r>
      <w:r w:rsidRPr="001A21E8">
        <w:rPr>
          <w:rFonts w:ascii="Tahoma" w:eastAsia="Tahoma" w:hAnsi="Tahoma" w:cs="Tahoma"/>
          <w:spacing w:val="-1"/>
          <w:w w:val="99"/>
        </w:rPr>
        <w:t>n</w:t>
      </w:r>
      <w:r w:rsidRPr="001A21E8">
        <w:rPr>
          <w:rFonts w:ascii="Tahoma" w:eastAsia="Tahoma" w:hAnsi="Tahoma" w:cs="Tahoma"/>
          <w:spacing w:val="3"/>
          <w:w w:val="99"/>
        </w:rPr>
        <w:t>e</w:t>
      </w:r>
      <w:r w:rsidR="00620BFE" w:rsidRPr="001A21E8">
        <w:rPr>
          <w:rFonts w:ascii="Tahoma" w:eastAsia="Tahoma" w:hAnsi="Tahoma" w:cs="Tahoma"/>
          <w:spacing w:val="3"/>
          <w:w w:val="99"/>
        </w:rPr>
        <w:t>j</w:t>
      </w:r>
      <w:r w:rsidR="00487AFC" w:rsidRPr="001A21E8">
        <w:rPr>
          <w:rFonts w:ascii="Tahoma" w:eastAsia="Tahoma" w:hAnsi="Tahoma" w:cs="Tahoma"/>
          <w:w w:val="99"/>
        </w:rPr>
        <w:t xml:space="preserve"> </w:t>
      </w:r>
      <w:r w:rsidRPr="001A21E8">
        <w:rPr>
          <w:rFonts w:ascii="Tahoma" w:eastAsia="Tahoma" w:hAnsi="Tahoma" w:cs="Tahoma"/>
        </w:rPr>
        <w:t>i po</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rPr>
        <w:t>de</w:t>
      </w:r>
      <w:r w:rsidRPr="001A21E8">
        <w:rPr>
          <w:rFonts w:ascii="Tahoma" w:eastAsia="Tahoma" w:hAnsi="Tahoma" w:cs="Tahoma"/>
          <w:spacing w:val="-1"/>
        </w:rPr>
        <w:t xml:space="preserve"> </w:t>
      </w:r>
      <w:proofErr w:type="spellStart"/>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imi</w:t>
      </w:r>
      <w:r w:rsidRPr="001A21E8">
        <w:rPr>
          <w:rFonts w:ascii="Tahoma" w:eastAsia="Tahoma" w:hAnsi="Tahoma" w:cs="Tahoma"/>
          <w:spacing w:val="2"/>
        </w:rPr>
        <w:t>s</w:t>
      </w:r>
      <w:proofErr w:type="spellEnd"/>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w</w:t>
      </w:r>
      <w:r w:rsidRPr="001A21E8">
        <w:rPr>
          <w:rFonts w:ascii="Tahoma" w:eastAsia="Tahoma" w:hAnsi="Tahoma" w:cs="Tahoma"/>
          <w:spacing w:val="-1"/>
        </w:rPr>
        <w:t xml:space="preserve"> </w:t>
      </w:r>
      <w:r w:rsidRPr="001A21E8">
        <w:rPr>
          <w:rFonts w:ascii="Tahoma" w:eastAsia="Tahoma" w:hAnsi="Tahoma" w:cs="Tahoma"/>
        </w:rPr>
        <w:t>sz</w:t>
      </w:r>
      <w:r w:rsidRPr="001A21E8">
        <w:rPr>
          <w:rFonts w:ascii="Tahoma" w:eastAsia="Tahoma" w:hAnsi="Tahoma" w:cs="Tahoma"/>
          <w:spacing w:val="2"/>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w:t>
      </w:r>
    </w:p>
    <w:p w14:paraId="2B140ABD" w14:textId="393E2CAB" w:rsidR="00942F4E" w:rsidRPr="00B148B9" w:rsidRDefault="00280ADA" w:rsidP="005100BA">
      <w:pPr>
        <w:pStyle w:val="Akapitzlist"/>
        <w:numPr>
          <w:ilvl w:val="1"/>
          <w:numId w:val="25"/>
        </w:numPr>
        <w:tabs>
          <w:tab w:val="clear" w:pos="680"/>
          <w:tab w:val="num" w:pos="993"/>
        </w:tabs>
        <w:spacing w:line="276" w:lineRule="auto"/>
        <w:ind w:left="851" w:right="14" w:hanging="426"/>
        <w:jc w:val="both"/>
        <w:rPr>
          <w:rFonts w:ascii="Tahoma" w:eastAsia="Tahoma" w:hAnsi="Tahoma" w:cs="Tahoma"/>
        </w:rPr>
      </w:pPr>
      <w:r w:rsidRPr="00B148B9">
        <w:rPr>
          <w:rFonts w:ascii="Tahoma" w:eastAsia="Tahoma" w:hAnsi="Tahoma" w:cs="Tahoma"/>
        </w:rPr>
        <w:t>sporz</w:t>
      </w:r>
      <w:r w:rsidRPr="00B148B9">
        <w:rPr>
          <w:rFonts w:ascii="Tahoma" w:eastAsia="Tahoma" w:hAnsi="Tahoma" w:cs="Tahoma"/>
          <w:spacing w:val="1"/>
        </w:rPr>
        <w:t>ą</w:t>
      </w:r>
      <w:r w:rsidRPr="00B148B9">
        <w:rPr>
          <w:rFonts w:ascii="Tahoma" w:eastAsia="Tahoma" w:hAnsi="Tahoma" w:cs="Tahoma"/>
        </w:rPr>
        <w:t>dz</w:t>
      </w:r>
      <w:r w:rsidRPr="00B148B9">
        <w:rPr>
          <w:rFonts w:ascii="Tahoma" w:eastAsia="Tahoma" w:hAnsi="Tahoma" w:cs="Tahoma"/>
          <w:spacing w:val="1"/>
        </w:rPr>
        <w:t>a</w:t>
      </w:r>
      <w:r w:rsidRPr="00B148B9">
        <w:rPr>
          <w:rFonts w:ascii="Tahoma" w:eastAsia="Tahoma" w:hAnsi="Tahoma" w:cs="Tahoma"/>
          <w:spacing w:val="-1"/>
        </w:rPr>
        <w:t>n</w:t>
      </w:r>
      <w:r w:rsidRPr="00B148B9">
        <w:rPr>
          <w:rFonts w:ascii="Tahoma" w:eastAsia="Tahoma" w:hAnsi="Tahoma" w:cs="Tahoma"/>
        </w:rPr>
        <w:t>ia i pr</w:t>
      </w:r>
      <w:r w:rsidRPr="00B148B9">
        <w:rPr>
          <w:rFonts w:ascii="Tahoma" w:eastAsia="Tahoma" w:hAnsi="Tahoma" w:cs="Tahoma"/>
          <w:spacing w:val="1"/>
        </w:rPr>
        <w:t>ze</w:t>
      </w:r>
      <w:r w:rsidRPr="00B148B9">
        <w:rPr>
          <w:rFonts w:ascii="Tahoma" w:eastAsia="Tahoma" w:hAnsi="Tahoma" w:cs="Tahoma"/>
        </w:rPr>
        <w:t>ds</w:t>
      </w:r>
      <w:r w:rsidRPr="00B148B9">
        <w:rPr>
          <w:rFonts w:ascii="Tahoma" w:eastAsia="Tahoma" w:hAnsi="Tahoma" w:cs="Tahoma"/>
          <w:spacing w:val="1"/>
        </w:rPr>
        <w:t>ta</w:t>
      </w:r>
      <w:r w:rsidRPr="00B148B9">
        <w:rPr>
          <w:rFonts w:ascii="Tahoma" w:eastAsia="Tahoma" w:hAnsi="Tahoma" w:cs="Tahoma"/>
          <w:spacing w:val="-1"/>
        </w:rPr>
        <w:t>w</w:t>
      </w:r>
      <w:r w:rsidRPr="00B148B9">
        <w:rPr>
          <w:rFonts w:ascii="Tahoma" w:eastAsia="Tahoma" w:hAnsi="Tahoma" w:cs="Tahoma"/>
        </w:rPr>
        <w:t>i</w:t>
      </w:r>
      <w:r w:rsidRPr="00B148B9">
        <w:rPr>
          <w:rFonts w:ascii="Tahoma" w:eastAsia="Tahoma" w:hAnsi="Tahoma" w:cs="Tahoma"/>
          <w:spacing w:val="1"/>
        </w:rPr>
        <w:t>a</w:t>
      </w:r>
      <w:r w:rsidRPr="00B148B9">
        <w:rPr>
          <w:rFonts w:ascii="Tahoma" w:eastAsia="Tahoma" w:hAnsi="Tahoma" w:cs="Tahoma"/>
          <w:spacing w:val="-1"/>
        </w:rPr>
        <w:t>n</w:t>
      </w:r>
      <w:r w:rsidRPr="00B148B9">
        <w:rPr>
          <w:rFonts w:ascii="Tahoma" w:eastAsia="Tahoma" w:hAnsi="Tahoma" w:cs="Tahoma"/>
        </w:rPr>
        <w:t>ia Pr</w:t>
      </w:r>
      <w:r w:rsidRPr="00B148B9">
        <w:rPr>
          <w:rFonts w:ascii="Tahoma" w:eastAsia="Tahoma" w:hAnsi="Tahoma" w:cs="Tahoma"/>
          <w:spacing w:val="1"/>
        </w:rPr>
        <w:t>e</w:t>
      </w:r>
      <w:r w:rsidRPr="00B148B9">
        <w:rPr>
          <w:rFonts w:ascii="Tahoma" w:eastAsia="Tahoma" w:hAnsi="Tahoma" w:cs="Tahoma"/>
        </w:rPr>
        <w:t>z</w:t>
      </w:r>
      <w:r w:rsidRPr="00B148B9">
        <w:rPr>
          <w:rFonts w:ascii="Tahoma" w:eastAsia="Tahoma" w:hAnsi="Tahoma" w:cs="Tahoma"/>
          <w:spacing w:val="1"/>
        </w:rPr>
        <w:t>e</w:t>
      </w:r>
      <w:r w:rsidRPr="00B148B9">
        <w:rPr>
          <w:rFonts w:ascii="Tahoma" w:eastAsia="Tahoma" w:hAnsi="Tahoma" w:cs="Tahoma"/>
          <w:spacing w:val="4"/>
        </w:rPr>
        <w:t>s</w:t>
      </w:r>
      <w:r w:rsidRPr="00B148B9">
        <w:rPr>
          <w:rFonts w:ascii="Tahoma" w:eastAsia="Tahoma" w:hAnsi="Tahoma" w:cs="Tahoma"/>
        </w:rPr>
        <w:t>o</w:t>
      </w:r>
      <w:r w:rsidRPr="00B148B9">
        <w:rPr>
          <w:rFonts w:ascii="Tahoma" w:eastAsia="Tahoma" w:hAnsi="Tahoma" w:cs="Tahoma"/>
          <w:spacing w:val="1"/>
        </w:rPr>
        <w:t>w</w:t>
      </w:r>
      <w:r w:rsidRPr="00B148B9">
        <w:rPr>
          <w:rFonts w:ascii="Tahoma" w:eastAsia="Tahoma" w:hAnsi="Tahoma" w:cs="Tahoma"/>
        </w:rPr>
        <w:t>i</w:t>
      </w:r>
      <w:r w:rsidRPr="00B148B9">
        <w:rPr>
          <w:rFonts w:ascii="Tahoma" w:eastAsia="Tahoma" w:hAnsi="Tahoma" w:cs="Tahoma"/>
          <w:spacing w:val="49"/>
        </w:rPr>
        <w:t xml:space="preserve"> </w:t>
      </w:r>
      <w:r w:rsidRPr="00B148B9">
        <w:rPr>
          <w:rFonts w:ascii="Tahoma" w:eastAsia="Tahoma" w:hAnsi="Tahoma" w:cs="Tahoma"/>
          <w:spacing w:val="-1"/>
        </w:rPr>
        <w:t>U</w:t>
      </w:r>
      <w:r w:rsidRPr="00B148B9">
        <w:rPr>
          <w:rFonts w:ascii="Tahoma" w:eastAsia="Tahoma" w:hAnsi="Tahoma" w:cs="Tahoma"/>
        </w:rPr>
        <w:t>rz</w:t>
      </w:r>
      <w:r w:rsidRPr="00B148B9">
        <w:rPr>
          <w:rFonts w:ascii="Tahoma" w:eastAsia="Tahoma" w:hAnsi="Tahoma" w:cs="Tahoma"/>
          <w:spacing w:val="1"/>
        </w:rPr>
        <w:t>ę</w:t>
      </w:r>
      <w:r w:rsidRPr="00B148B9">
        <w:rPr>
          <w:rFonts w:ascii="Tahoma" w:eastAsia="Tahoma" w:hAnsi="Tahoma" w:cs="Tahoma"/>
        </w:rPr>
        <w:t>du</w:t>
      </w:r>
      <w:r w:rsidRPr="00B148B9">
        <w:rPr>
          <w:rFonts w:ascii="Tahoma" w:eastAsia="Tahoma" w:hAnsi="Tahoma" w:cs="Tahoma"/>
          <w:spacing w:val="53"/>
        </w:rPr>
        <w:t xml:space="preserve"> </w:t>
      </w:r>
      <w:r w:rsidRPr="00B148B9">
        <w:rPr>
          <w:rFonts w:ascii="Tahoma" w:eastAsia="Tahoma" w:hAnsi="Tahoma" w:cs="Tahoma"/>
        </w:rPr>
        <w:t>Oc</w:t>
      </w:r>
      <w:r w:rsidRPr="00B148B9">
        <w:rPr>
          <w:rFonts w:ascii="Tahoma" w:eastAsia="Tahoma" w:hAnsi="Tahoma" w:cs="Tahoma"/>
          <w:spacing w:val="-1"/>
        </w:rPr>
        <w:t>h</w:t>
      </w:r>
      <w:r w:rsidRPr="00B148B9">
        <w:rPr>
          <w:rFonts w:ascii="Tahoma" w:eastAsia="Tahoma" w:hAnsi="Tahoma" w:cs="Tahoma"/>
        </w:rPr>
        <w:t>r</w:t>
      </w:r>
      <w:r w:rsidRPr="00B148B9">
        <w:rPr>
          <w:rFonts w:ascii="Tahoma" w:eastAsia="Tahoma" w:hAnsi="Tahoma" w:cs="Tahoma"/>
          <w:spacing w:val="2"/>
        </w:rPr>
        <w:t>o</w:t>
      </w:r>
      <w:r w:rsidRPr="00B148B9">
        <w:rPr>
          <w:rFonts w:ascii="Tahoma" w:eastAsia="Tahoma" w:hAnsi="Tahoma" w:cs="Tahoma"/>
          <w:spacing w:val="-3"/>
        </w:rPr>
        <w:t>n</w:t>
      </w:r>
      <w:r w:rsidRPr="00B148B9">
        <w:rPr>
          <w:rFonts w:ascii="Tahoma" w:eastAsia="Tahoma" w:hAnsi="Tahoma" w:cs="Tahoma"/>
        </w:rPr>
        <w:t xml:space="preserve">y </w:t>
      </w:r>
      <w:r w:rsidRPr="00B148B9">
        <w:rPr>
          <w:rFonts w:ascii="Tahoma" w:eastAsia="Tahoma" w:hAnsi="Tahoma" w:cs="Tahoma"/>
          <w:spacing w:val="-4"/>
        </w:rPr>
        <w:t>K</w:t>
      </w:r>
      <w:r w:rsidRPr="00B148B9">
        <w:rPr>
          <w:rFonts w:ascii="Tahoma" w:eastAsia="Tahoma" w:hAnsi="Tahoma" w:cs="Tahoma"/>
        </w:rPr>
        <w:t>o</w:t>
      </w:r>
      <w:r w:rsidRPr="00B148B9">
        <w:rPr>
          <w:rFonts w:ascii="Tahoma" w:eastAsia="Tahoma" w:hAnsi="Tahoma" w:cs="Tahoma"/>
          <w:spacing w:val="-1"/>
        </w:rPr>
        <w:t>n</w:t>
      </w:r>
      <w:r w:rsidRPr="00B148B9">
        <w:rPr>
          <w:rFonts w:ascii="Tahoma" w:eastAsia="Tahoma" w:hAnsi="Tahoma" w:cs="Tahoma"/>
          <w:spacing w:val="1"/>
        </w:rPr>
        <w:t>k</w:t>
      </w:r>
      <w:r w:rsidRPr="00B148B9">
        <w:rPr>
          <w:rFonts w:ascii="Tahoma" w:eastAsia="Tahoma" w:hAnsi="Tahoma" w:cs="Tahoma"/>
          <w:spacing w:val="-1"/>
        </w:rPr>
        <w:t>u</w:t>
      </w:r>
      <w:r w:rsidRPr="00B148B9">
        <w:rPr>
          <w:rFonts w:ascii="Tahoma" w:eastAsia="Tahoma" w:hAnsi="Tahoma" w:cs="Tahoma"/>
        </w:rPr>
        <w:t>r</w:t>
      </w:r>
      <w:r w:rsidRPr="00B148B9">
        <w:rPr>
          <w:rFonts w:ascii="Tahoma" w:eastAsia="Tahoma" w:hAnsi="Tahoma" w:cs="Tahoma"/>
          <w:spacing w:val="1"/>
        </w:rPr>
        <w:t>e</w:t>
      </w:r>
      <w:r w:rsidRPr="00B148B9">
        <w:rPr>
          <w:rFonts w:ascii="Tahoma" w:eastAsia="Tahoma" w:hAnsi="Tahoma" w:cs="Tahoma"/>
          <w:spacing w:val="-1"/>
        </w:rPr>
        <w:t>n</w:t>
      </w:r>
      <w:r w:rsidRPr="00B148B9">
        <w:rPr>
          <w:rFonts w:ascii="Tahoma" w:eastAsia="Tahoma" w:hAnsi="Tahoma" w:cs="Tahoma"/>
          <w:spacing w:val="2"/>
        </w:rPr>
        <w:t>c</w:t>
      </w:r>
      <w:r w:rsidRPr="00B148B9">
        <w:rPr>
          <w:rFonts w:ascii="Tahoma" w:eastAsia="Tahoma" w:hAnsi="Tahoma" w:cs="Tahoma"/>
          <w:spacing w:val="-1"/>
        </w:rPr>
        <w:t>j</w:t>
      </w:r>
      <w:r w:rsidRPr="00B148B9">
        <w:rPr>
          <w:rFonts w:ascii="Tahoma" w:eastAsia="Tahoma" w:hAnsi="Tahoma" w:cs="Tahoma"/>
        </w:rPr>
        <w:t xml:space="preserve">i i </w:t>
      </w:r>
      <w:r w:rsidRPr="00B148B9">
        <w:rPr>
          <w:rFonts w:ascii="Tahoma" w:eastAsia="Tahoma" w:hAnsi="Tahoma" w:cs="Tahoma"/>
          <w:spacing w:val="-4"/>
        </w:rPr>
        <w:t>K</w:t>
      </w:r>
      <w:r w:rsidRPr="00B148B9">
        <w:rPr>
          <w:rFonts w:ascii="Tahoma" w:eastAsia="Tahoma" w:hAnsi="Tahoma" w:cs="Tahoma"/>
        </w:rPr>
        <w:t>o</w:t>
      </w:r>
      <w:r w:rsidRPr="00B148B9">
        <w:rPr>
          <w:rFonts w:ascii="Tahoma" w:eastAsia="Tahoma" w:hAnsi="Tahoma" w:cs="Tahoma"/>
          <w:spacing w:val="-1"/>
        </w:rPr>
        <w:t>n</w:t>
      </w:r>
      <w:r w:rsidRPr="00B148B9">
        <w:rPr>
          <w:rFonts w:ascii="Tahoma" w:eastAsia="Tahoma" w:hAnsi="Tahoma" w:cs="Tahoma"/>
        </w:rPr>
        <w:t>s</w:t>
      </w:r>
      <w:r w:rsidRPr="00B148B9">
        <w:rPr>
          <w:rFonts w:ascii="Tahoma" w:eastAsia="Tahoma" w:hAnsi="Tahoma" w:cs="Tahoma"/>
          <w:spacing w:val="-1"/>
        </w:rPr>
        <w:t>u</w:t>
      </w:r>
      <w:r w:rsidRPr="00B148B9">
        <w:rPr>
          <w:rFonts w:ascii="Tahoma" w:eastAsia="Tahoma" w:hAnsi="Tahoma" w:cs="Tahoma"/>
        </w:rPr>
        <w:t>m</w:t>
      </w:r>
      <w:r w:rsidRPr="00B148B9">
        <w:rPr>
          <w:rFonts w:ascii="Tahoma" w:eastAsia="Tahoma" w:hAnsi="Tahoma" w:cs="Tahoma"/>
          <w:spacing w:val="1"/>
        </w:rPr>
        <w:t>e</w:t>
      </w:r>
      <w:r w:rsidRPr="00B148B9">
        <w:rPr>
          <w:rFonts w:ascii="Tahoma" w:eastAsia="Tahoma" w:hAnsi="Tahoma" w:cs="Tahoma"/>
          <w:spacing w:val="-1"/>
        </w:rPr>
        <w:t>n</w:t>
      </w:r>
      <w:r w:rsidRPr="00B148B9">
        <w:rPr>
          <w:rFonts w:ascii="Tahoma" w:eastAsia="Tahoma" w:hAnsi="Tahoma" w:cs="Tahoma"/>
          <w:spacing w:val="3"/>
        </w:rPr>
        <w:t>t</w:t>
      </w:r>
      <w:r w:rsidRPr="00B148B9">
        <w:rPr>
          <w:rFonts w:ascii="Tahoma" w:eastAsia="Tahoma" w:hAnsi="Tahoma" w:cs="Tahoma"/>
        </w:rPr>
        <w:t>ów sp</w:t>
      </w:r>
      <w:r w:rsidRPr="00B148B9">
        <w:rPr>
          <w:rFonts w:ascii="Tahoma" w:eastAsia="Tahoma" w:hAnsi="Tahoma" w:cs="Tahoma"/>
          <w:spacing w:val="-2"/>
        </w:rPr>
        <w:t>r</w:t>
      </w:r>
      <w:r w:rsidRPr="00B148B9">
        <w:rPr>
          <w:rFonts w:ascii="Tahoma" w:eastAsia="Tahoma" w:hAnsi="Tahoma" w:cs="Tahoma"/>
          <w:spacing w:val="1"/>
        </w:rPr>
        <w:t>aw</w:t>
      </w:r>
      <w:r w:rsidRPr="00B148B9">
        <w:rPr>
          <w:rFonts w:ascii="Tahoma" w:eastAsia="Tahoma" w:hAnsi="Tahoma" w:cs="Tahoma"/>
        </w:rPr>
        <w:t>ozd</w:t>
      </w:r>
      <w:r w:rsidRPr="00B148B9">
        <w:rPr>
          <w:rFonts w:ascii="Tahoma" w:eastAsia="Tahoma" w:hAnsi="Tahoma" w:cs="Tahoma"/>
          <w:spacing w:val="1"/>
        </w:rPr>
        <w:t>a</w:t>
      </w:r>
      <w:r w:rsidRPr="00B148B9">
        <w:rPr>
          <w:rFonts w:ascii="Tahoma" w:eastAsia="Tahoma" w:hAnsi="Tahoma" w:cs="Tahoma"/>
        </w:rPr>
        <w:t>ń</w:t>
      </w:r>
      <w:r w:rsidRPr="00B148B9">
        <w:rPr>
          <w:rFonts w:ascii="Tahoma" w:eastAsia="Tahoma" w:hAnsi="Tahoma" w:cs="Tahoma"/>
          <w:spacing w:val="1"/>
        </w:rPr>
        <w:t xml:space="preserve"> </w:t>
      </w:r>
      <w:r w:rsidRPr="00B148B9">
        <w:rPr>
          <w:rFonts w:ascii="Tahoma" w:eastAsia="Tahoma" w:hAnsi="Tahoma" w:cs="Tahoma"/>
        </w:rPr>
        <w:t>o</w:t>
      </w:r>
      <w:r w:rsidRPr="00B148B9">
        <w:rPr>
          <w:rFonts w:ascii="Tahoma" w:eastAsia="Tahoma" w:hAnsi="Tahoma" w:cs="Tahoma"/>
          <w:spacing w:val="11"/>
        </w:rPr>
        <w:t xml:space="preserve"> </w:t>
      </w:r>
      <w:r w:rsidRPr="00B148B9">
        <w:rPr>
          <w:rFonts w:ascii="Tahoma" w:eastAsia="Tahoma" w:hAnsi="Tahoma" w:cs="Tahoma"/>
          <w:spacing w:val="-1"/>
        </w:rPr>
        <w:t>u</w:t>
      </w:r>
      <w:r w:rsidRPr="00B148B9">
        <w:rPr>
          <w:rFonts w:ascii="Tahoma" w:eastAsia="Tahoma" w:hAnsi="Tahoma" w:cs="Tahoma"/>
        </w:rPr>
        <w:t>dzi</w:t>
      </w:r>
      <w:r w:rsidRPr="00B148B9">
        <w:rPr>
          <w:rFonts w:ascii="Tahoma" w:eastAsia="Tahoma" w:hAnsi="Tahoma" w:cs="Tahoma"/>
          <w:spacing w:val="1"/>
        </w:rPr>
        <w:t>e</w:t>
      </w:r>
      <w:r w:rsidRPr="00B148B9">
        <w:rPr>
          <w:rFonts w:ascii="Tahoma" w:eastAsia="Tahoma" w:hAnsi="Tahoma" w:cs="Tahoma"/>
        </w:rPr>
        <w:t>lo</w:t>
      </w:r>
      <w:r w:rsidRPr="00B148B9">
        <w:rPr>
          <w:rFonts w:ascii="Tahoma" w:eastAsia="Tahoma" w:hAnsi="Tahoma" w:cs="Tahoma"/>
          <w:spacing w:val="-1"/>
        </w:rPr>
        <w:t>n</w:t>
      </w:r>
      <w:r w:rsidRPr="00B148B9">
        <w:rPr>
          <w:rFonts w:ascii="Tahoma" w:eastAsia="Tahoma" w:hAnsi="Tahoma" w:cs="Tahoma"/>
          <w:spacing w:val="1"/>
        </w:rPr>
        <w:t>e</w:t>
      </w:r>
      <w:r w:rsidRPr="00B148B9">
        <w:rPr>
          <w:rFonts w:ascii="Tahoma" w:eastAsia="Tahoma" w:hAnsi="Tahoma" w:cs="Tahoma"/>
        </w:rPr>
        <w:t>j</w:t>
      </w:r>
      <w:r w:rsidRPr="00B148B9">
        <w:rPr>
          <w:rFonts w:ascii="Tahoma" w:eastAsia="Tahoma" w:hAnsi="Tahoma" w:cs="Tahoma"/>
          <w:spacing w:val="2"/>
        </w:rPr>
        <w:t xml:space="preserve"> </w:t>
      </w:r>
      <w:r w:rsidRPr="00B148B9">
        <w:rPr>
          <w:rFonts w:ascii="Tahoma" w:eastAsia="Tahoma" w:hAnsi="Tahoma" w:cs="Tahoma"/>
        </w:rPr>
        <w:t>po</w:t>
      </w:r>
      <w:r w:rsidRPr="00B148B9">
        <w:rPr>
          <w:rFonts w:ascii="Tahoma" w:eastAsia="Tahoma" w:hAnsi="Tahoma" w:cs="Tahoma"/>
          <w:spacing w:val="1"/>
        </w:rPr>
        <w:t>m</w:t>
      </w:r>
      <w:r w:rsidRPr="00B148B9">
        <w:rPr>
          <w:rFonts w:ascii="Tahoma" w:eastAsia="Tahoma" w:hAnsi="Tahoma" w:cs="Tahoma"/>
        </w:rPr>
        <w:t>o</w:t>
      </w:r>
      <w:r w:rsidRPr="00B148B9">
        <w:rPr>
          <w:rFonts w:ascii="Tahoma" w:eastAsia="Tahoma" w:hAnsi="Tahoma" w:cs="Tahoma"/>
          <w:spacing w:val="-1"/>
        </w:rPr>
        <w:t>c</w:t>
      </w:r>
      <w:r w:rsidRPr="00B148B9">
        <w:rPr>
          <w:rFonts w:ascii="Tahoma" w:eastAsia="Tahoma" w:hAnsi="Tahoma" w:cs="Tahoma"/>
        </w:rPr>
        <w:t>y</w:t>
      </w:r>
      <w:r w:rsidRPr="00B148B9">
        <w:rPr>
          <w:rFonts w:ascii="Tahoma" w:eastAsia="Tahoma" w:hAnsi="Tahoma" w:cs="Tahoma"/>
          <w:spacing w:val="4"/>
        </w:rPr>
        <w:t xml:space="preserve"> </w:t>
      </w:r>
      <w:r w:rsidRPr="00B148B9">
        <w:rPr>
          <w:rFonts w:ascii="Tahoma" w:eastAsia="Tahoma" w:hAnsi="Tahoma" w:cs="Tahoma"/>
          <w:spacing w:val="2"/>
        </w:rPr>
        <w:t>p</w:t>
      </w:r>
      <w:r w:rsidRPr="00B148B9">
        <w:rPr>
          <w:rFonts w:ascii="Tahoma" w:eastAsia="Tahoma" w:hAnsi="Tahoma" w:cs="Tahoma"/>
          <w:spacing w:val="-1"/>
        </w:rPr>
        <w:t>u</w:t>
      </w:r>
      <w:r w:rsidRPr="00B148B9">
        <w:rPr>
          <w:rFonts w:ascii="Tahoma" w:eastAsia="Tahoma" w:hAnsi="Tahoma" w:cs="Tahoma"/>
        </w:rPr>
        <w:t>blic</w:t>
      </w:r>
      <w:r w:rsidRPr="00B148B9">
        <w:rPr>
          <w:rFonts w:ascii="Tahoma" w:eastAsia="Tahoma" w:hAnsi="Tahoma" w:cs="Tahoma"/>
          <w:spacing w:val="2"/>
        </w:rPr>
        <w:t>z</w:t>
      </w:r>
      <w:r w:rsidRPr="00B148B9">
        <w:rPr>
          <w:rFonts w:ascii="Tahoma" w:eastAsia="Tahoma" w:hAnsi="Tahoma" w:cs="Tahoma"/>
          <w:spacing w:val="-1"/>
        </w:rPr>
        <w:t>n</w:t>
      </w:r>
      <w:r w:rsidRPr="00B148B9">
        <w:rPr>
          <w:rFonts w:ascii="Tahoma" w:eastAsia="Tahoma" w:hAnsi="Tahoma" w:cs="Tahoma"/>
          <w:spacing w:val="1"/>
        </w:rPr>
        <w:t>e</w:t>
      </w:r>
      <w:r w:rsidRPr="00B148B9">
        <w:rPr>
          <w:rFonts w:ascii="Tahoma" w:eastAsia="Tahoma" w:hAnsi="Tahoma" w:cs="Tahoma"/>
          <w:spacing w:val="-1"/>
        </w:rPr>
        <w:t>j</w:t>
      </w:r>
      <w:r w:rsidRPr="00B148B9">
        <w:rPr>
          <w:rFonts w:ascii="Tahoma" w:eastAsia="Tahoma" w:hAnsi="Tahoma" w:cs="Tahoma"/>
        </w:rPr>
        <w:t>,</w:t>
      </w:r>
      <w:r w:rsidRPr="00B148B9">
        <w:rPr>
          <w:rFonts w:ascii="Tahoma" w:eastAsia="Tahoma" w:hAnsi="Tahoma" w:cs="Tahoma"/>
          <w:spacing w:val="3"/>
        </w:rPr>
        <w:t xml:space="preserve"> </w:t>
      </w:r>
      <w:r w:rsidRPr="00B148B9">
        <w:rPr>
          <w:rFonts w:ascii="Tahoma" w:eastAsia="Tahoma" w:hAnsi="Tahoma" w:cs="Tahoma"/>
        </w:rPr>
        <w:t>zgod</w:t>
      </w:r>
      <w:r w:rsidRPr="00B148B9">
        <w:rPr>
          <w:rFonts w:ascii="Tahoma" w:eastAsia="Tahoma" w:hAnsi="Tahoma" w:cs="Tahoma"/>
          <w:spacing w:val="2"/>
        </w:rPr>
        <w:t>n</w:t>
      </w:r>
      <w:r w:rsidRPr="00B148B9">
        <w:rPr>
          <w:rFonts w:ascii="Tahoma" w:eastAsia="Tahoma" w:hAnsi="Tahoma" w:cs="Tahoma"/>
        </w:rPr>
        <w:t>ie</w:t>
      </w:r>
      <w:r w:rsidRPr="00B148B9">
        <w:rPr>
          <w:rFonts w:ascii="Tahoma" w:eastAsia="Tahoma" w:hAnsi="Tahoma" w:cs="Tahoma"/>
          <w:spacing w:val="5"/>
        </w:rPr>
        <w:t xml:space="preserve"> </w:t>
      </w:r>
      <w:r w:rsidRPr="00B148B9">
        <w:rPr>
          <w:rFonts w:ascii="Tahoma" w:eastAsia="Tahoma" w:hAnsi="Tahoma" w:cs="Tahoma"/>
        </w:rPr>
        <w:t>z</w:t>
      </w:r>
      <w:r w:rsidRPr="00B148B9">
        <w:rPr>
          <w:rFonts w:ascii="Tahoma" w:eastAsia="Tahoma" w:hAnsi="Tahoma" w:cs="Tahoma"/>
          <w:spacing w:val="17"/>
        </w:rPr>
        <w:t xml:space="preserve"> </w:t>
      </w:r>
      <w:r w:rsidRPr="00B148B9">
        <w:rPr>
          <w:rFonts w:ascii="Tahoma" w:eastAsia="Tahoma" w:hAnsi="Tahoma" w:cs="Tahoma"/>
          <w:spacing w:val="1"/>
        </w:rPr>
        <w:t>a</w:t>
      </w:r>
      <w:r w:rsidRPr="00B148B9">
        <w:rPr>
          <w:rFonts w:ascii="Tahoma" w:eastAsia="Tahoma" w:hAnsi="Tahoma" w:cs="Tahoma"/>
        </w:rPr>
        <w:t>r</w:t>
      </w:r>
      <w:r w:rsidRPr="00B148B9">
        <w:rPr>
          <w:rFonts w:ascii="Tahoma" w:eastAsia="Tahoma" w:hAnsi="Tahoma" w:cs="Tahoma"/>
          <w:spacing w:val="1"/>
        </w:rPr>
        <w:t>t</w:t>
      </w:r>
      <w:r w:rsidRPr="00B148B9">
        <w:rPr>
          <w:rFonts w:ascii="Tahoma" w:eastAsia="Tahoma" w:hAnsi="Tahoma" w:cs="Tahoma"/>
        </w:rPr>
        <w:t>.</w:t>
      </w:r>
      <w:r w:rsidRPr="00B148B9">
        <w:rPr>
          <w:rFonts w:ascii="Tahoma" w:eastAsia="Tahoma" w:hAnsi="Tahoma" w:cs="Tahoma"/>
          <w:spacing w:val="9"/>
        </w:rPr>
        <w:t xml:space="preserve"> </w:t>
      </w:r>
      <w:r w:rsidRPr="00B148B9">
        <w:rPr>
          <w:rFonts w:ascii="Tahoma" w:eastAsia="Tahoma" w:hAnsi="Tahoma" w:cs="Tahoma"/>
          <w:spacing w:val="-1"/>
        </w:rPr>
        <w:t>3</w:t>
      </w:r>
      <w:r w:rsidR="008472C0">
        <w:rPr>
          <w:rFonts w:ascii="Tahoma" w:eastAsia="Tahoma" w:hAnsi="Tahoma" w:cs="Tahoma"/>
        </w:rPr>
        <w:t>1</w:t>
      </w:r>
      <w:r w:rsidRPr="00B148B9">
        <w:rPr>
          <w:rFonts w:ascii="Tahoma" w:eastAsia="Tahoma" w:hAnsi="Tahoma" w:cs="Tahoma"/>
          <w:spacing w:val="9"/>
        </w:rPr>
        <w:t xml:space="preserve"> </w:t>
      </w:r>
      <w:r w:rsidRPr="00B148B9">
        <w:rPr>
          <w:rFonts w:ascii="Tahoma" w:eastAsia="Tahoma" w:hAnsi="Tahoma" w:cs="Tahoma"/>
          <w:spacing w:val="-1"/>
        </w:rPr>
        <w:t>u</w:t>
      </w:r>
      <w:r w:rsidRPr="00B148B9">
        <w:rPr>
          <w:rFonts w:ascii="Tahoma" w:eastAsia="Tahoma" w:hAnsi="Tahoma" w:cs="Tahoma"/>
        </w:rPr>
        <w:t>st.</w:t>
      </w:r>
      <w:r w:rsidRPr="00B148B9">
        <w:rPr>
          <w:rFonts w:ascii="Tahoma" w:eastAsia="Tahoma" w:hAnsi="Tahoma" w:cs="Tahoma"/>
          <w:spacing w:val="9"/>
        </w:rPr>
        <w:t xml:space="preserve"> </w:t>
      </w:r>
      <w:r w:rsidRPr="00B148B9">
        <w:rPr>
          <w:rFonts w:ascii="Tahoma" w:eastAsia="Tahoma" w:hAnsi="Tahoma" w:cs="Tahoma"/>
        </w:rPr>
        <w:t>1</w:t>
      </w:r>
      <w:r w:rsidRPr="00B148B9">
        <w:rPr>
          <w:rFonts w:ascii="Tahoma" w:eastAsia="Tahoma" w:hAnsi="Tahoma" w:cs="Tahoma"/>
          <w:spacing w:val="10"/>
        </w:rPr>
        <w:t xml:space="preserve"> </w:t>
      </w:r>
      <w:r w:rsidRPr="00B148B9">
        <w:rPr>
          <w:rFonts w:ascii="Tahoma" w:eastAsia="Tahoma" w:hAnsi="Tahoma" w:cs="Tahoma"/>
          <w:spacing w:val="-1"/>
        </w:rPr>
        <w:t>u</w:t>
      </w:r>
      <w:r w:rsidRPr="00B148B9">
        <w:rPr>
          <w:rFonts w:ascii="Tahoma" w:eastAsia="Tahoma" w:hAnsi="Tahoma" w:cs="Tahoma"/>
        </w:rPr>
        <w:t>st</w:t>
      </w:r>
      <w:r w:rsidRPr="00B148B9">
        <w:rPr>
          <w:rFonts w:ascii="Tahoma" w:eastAsia="Tahoma" w:hAnsi="Tahoma" w:cs="Tahoma"/>
          <w:spacing w:val="1"/>
        </w:rPr>
        <w:t>aw</w:t>
      </w:r>
      <w:r w:rsidRPr="00B148B9">
        <w:rPr>
          <w:rFonts w:ascii="Tahoma" w:eastAsia="Tahoma" w:hAnsi="Tahoma" w:cs="Tahoma"/>
        </w:rPr>
        <w:t>y</w:t>
      </w:r>
      <w:r w:rsidRPr="00B148B9">
        <w:rPr>
          <w:rFonts w:ascii="Tahoma" w:eastAsia="Tahoma" w:hAnsi="Tahoma" w:cs="Tahoma"/>
          <w:spacing w:val="5"/>
        </w:rPr>
        <w:t xml:space="preserve"> </w:t>
      </w:r>
      <w:r w:rsidRPr="00B148B9">
        <w:rPr>
          <w:rFonts w:ascii="Tahoma" w:eastAsia="Tahoma" w:hAnsi="Tahoma" w:cs="Tahoma"/>
        </w:rPr>
        <w:t>z</w:t>
      </w:r>
      <w:r w:rsidRPr="00B148B9">
        <w:rPr>
          <w:rFonts w:ascii="Tahoma" w:eastAsia="Tahoma" w:hAnsi="Tahoma" w:cs="Tahoma"/>
          <w:spacing w:val="11"/>
        </w:rPr>
        <w:t xml:space="preserve"> </w:t>
      </w:r>
      <w:r w:rsidRPr="00B148B9">
        <w:rPr>
          <w:rFonts w:ascii="Tahoma" w:eastAsia="Tahoma" w:hAnsi="Tahoma" w:cs="Tahoma"/>
        </w:rPr>
        <w:t>dnia</w:t>
      </w:r>
      <w:r w:rsidRPr="00B148B9">
        <w:rPr>
          <w:rFonts w:ascii="Tahoma" w:eastAsia="Tahoma" w:hAnsi="Tahoma" w:cs="Tahoma"/>
          <w:spacing w:val="9"/>
        </w:rPr>
        <w:t xml:space="preserve"> </w:t>
      </w:r>
      <w:r w:rsidRPr="00B148B9">
        <w:rPr>
          <w:rFonts w:ascii="Tahoma" w:eastAsia="Tahoma" w:hAnsi="Tahoma" w:cs="Tahoma"/>
          <w:spacing w:val="-1"/>
        </w:rPr>
        <w:t>3</w:t>
      </w:r>
      <w:r w:rsidRPr="00B148B9">
        <w:rPr>
          <w:rFonts w:ascii="Tahoma" w:eastAsia="Tahoma" w:hAnsi="Tahoma" w:cs="Tahoma"/>
        </w:rPr>
        <w:t>0</w:t>
      </w:r>
      <w:r w:rsidRPr="00B148B9">
        <w:rPr>
          <w:rFonts w:ascii="Tahoma" w:eastAsia="Tahoma" w:hAnsi="Tahoma" w:cs="Tahoma"/>
          <w:spacing w:val="9"/>
        </w:rPr>
        <w:t xml:space="preserve"> </w:t>
      </w:r>
      <w:r w:rsidRPr="00B148B9">
        <w:rPr>
          <w:rFonts w:ascii="Tahoma" w:eastAsia="Tahoma" w:hAnsi="Tahoma" w:cs="Tahoma"/>
          <w:spacing w:val="-1"/>
        </w:rPr>
        <w:t>c</w:t>
      </w:r>
      <w:r w:rsidRPr="00B148B9">
        <w:rPr>
          <w:rFonts w:ascii="Tahoma" w:eastAsia="Tahoma" w:hAnsi="Tahoma" w:cs="Tahoma"/>
        </w:rPr>
        <w:t>z</w:t>
      </w:r>
      <w:r w:rsidRPr="00B148B9">
        <w:rPr>
          <w:rFonts w:ascii="Tahoma" w:eastAsia="Tahoma" w:hAnsi="Tahoma" w:cs="Tahoma"/>
          <w:spacing w:val="1"/>
        </w:rPr>
        <w:t>e</w:t>
      </w:r>
      <w:r w:rsidRPr="00B148B9">
        <w:rPr>
          <w:rFonts w:ascii="Tahoma" w:eastAsia="Tahoma" w:hAnsi="Tahoma" w:cs="Tahoma"/>
        </w:rPr>
        <w:t>r</w:t>
      </w:r>
      <w:r w:rsidRPr="00B148B9">
        <w:rPr>
          <w:rFonts w:ascii="Tahoma" w:eastAsia="Tahoma" w:hAnsi="Tahoma" w:cs="Tahoma"/>
          <w:spacing w:val="1"/>
        </w:rPr>
        <w:t>w</w:t>
      </w:r>
      <w:r w:rsidRPr="00B148B9">
        <w:rPr>
          <w:rFonts w:ascii="Tahoma" w:eastAsia="Tahoma" w:hAnsi="Tahoma" w:cs="Tahoma"/>
          <w:spacing w:val="-1"/>
        </w:rPr>
        <w:t>c</w:t>
      </w:r>
      <w:r w:rsidRPr="00B148B9">
        <w:rPr>
          <w:rFonts w:ascii="Tahoma" w:eastAsia="Tahoma" w:hAnsi="Tahoma" w:cs="Tahoma"/>
        </w:rPr>
        <w:t>a</w:t>
      </w:r>
      <w:r w:rsidR="00B148B9" w:rsidRPr="00B148B9">
        <w:rPr>
          <w:rFonts w:ascii="Tahoma" w:eastAsia="Tahoma" w:hAnsi="Tahoma" w:cs="Tahoma"/>
        </w:rPr>
        <w:t xml:space="preserve"> </w:t>
      </w:r>
      <w:r w:rsidRPr="00B148B9">
        <w:rPr>
          <w:rFonts w:ascii="Tahoma" w:eastAsia="Tahoma" w:hAnsi="Tahoma" w:cs="Tahoma"/>
          <w:spacing w:val="-1"/>
          <w:position w:val="-1"/>
        </w:rPr>
        <w:t>20</w:t>
      </w:r>
      <w:r w:rsidRPr="00B148B9">
        <w:rPr>
          <w:rFonts w:ascii="Tahoma" w:eastAsia="Tahoma" w:hAnsi="Tahoma" w:cs="Tahoma"/>
          <w:spacing w:val="1"/>
          <w:position w:val="-1"/>
        </w:rPr>
        <w:t>0</w:t>
      </w:r>
      <w:r w:rsidRPr="00B148B9">
        <w:rPr>
          <w:rFonts w:ascii="Tahoma" w:eastAsia="Tahoma" w:hAnsi="Tahoma" w:cs="Tahoma"/>
          <w:position w:val="-1"/>
        </w:rPr>
        <w:t>4</w:t>
      </w:r>
      <w:r w:rsidRPr="00B148B9">
        <w:rPr>
          <w:rFonts w:ascii="Tahoma" w:eastAsia="Tahoma" w:hAnsi="Tahoma" w:cs="Tahoma"/>
          <w:spacing w:val="47"/>
          <w:position w:val="-1"/>
        </w:rPr>
        <w:t xml:space="preserve"> </w:t>
      </w:r>
      <w:r w:rsidRPr="00B148B9">
        <w:rPr>
          <w:rFonts w:ascii="Tahoma" w:eastAsia="Tahoma" w:hAnsi="Tahoma" w:cs="Tahoma"/>
          <w:spacing w:val="-26"/>
          <w:position w:val="-1"/>
        </w:rPr>
        <w:t>r</w:t>
      </w:r>
      <w:r w:rsidRPr="00B148B9">
        <w:rPr>
          <w:rFonts w:ascii="Tahoma" w:eastAsia="Tahoma" w:hAnsi="Tahoma" w:cs="Tahoma"/>
          <w:position w:val="-1"/>
        </w:rPr>
        <w:t>.</w:t>
      </w:r>
      <w:r w:rsidRPr="00B148B9">
        <w:rPr>
          <w:rFonts w:ascii="Tahoma" w:eastAsia="Tahoma" w:hAnsi="Tahoma" w:cs="Tahoma"/>
          <w:spacing w:val="51"/>
          <w:position w:val="-1"/>
        </w:rPr>
        <w:t xml:space="preserve"> </w:t>
      </w:r>
      <w:r w:rsidRPr="00B148B9">
        <w:rPr>
          <w:rFonts w:ascii="Tahoma" w:eastAsia="Tahoma" w:hAnsi="Tahoma" w:cs="Tahoma"/>
          <w:position w:val="-1"/>
        </w:rPr>
        <w:t>o</w:t>
      </w:r>
      <w:r w:rsidRPr="00B148B9">
        <w:rPr>
          <w:rFonts w:ascii="Tahoma" w:eastAsia="Tahoma" w:hAnsi="Tahoma" w:cs="Tahoma"/>
          <w:spacing w:val="51"/>
          <w:position w:val="-1"/>
        </w:rPr>
        <w:t xml:space="preserve"> </w:t>
      </w:r>
      <w:r w:rsidRPr="00B148B9">
        <w:rPr>
          <w:rFonts w:ascii="Tahoma" w:eastAsia="Tahoma" w:hAnsi="Tahoma" w:cs="Tahoma"/>
          <w:position w:val="-1"/>
        </w:rPr>
        <w:t>pos</w:t>
      </w:r>
      <w:r w:rsidRPr="00B148B9">
        <w:rPr>
          <w:rFonts w:ascii="Tahoma" w:eastAsia="Tahoma" w:hAnsi="Tahoma" w:cs="Tahoma"/>
          <w:spacing w:val="1"/>
          <w:position w:val="-1"/>
        </w:rPr>
        <w:t>tę</w:t>
      </w:r>
      <w:r w:rsidRPr="00B148B9">
        <w:rPr>
          <w:rFonts w:ascii="Tahoma" w:eastAsia="Tahoma" w:hAnsi="Tahoma" w:cs="Tahoma"/>
          <w:position w:val="-1"/>
        </w:rPr>
        <w:t>po</w:t>
      </w:r>
      <w:r w:rsidRPr="00B148B9">
        <w:rPr>
          <w:rFonts w:ascii="Tahoma" w:eastAsia="Tahoma" w:hAnsi="Tahoma" w:cs="Tahoma"/>
          <w:spacing w:val="-1"/>
          <w:position w:val="-1"/>
        </w:rPr>
        <w:t>w</w:t>
      </w:r>
      <w:r w:rsidRPr="00B148B9">
        <w:rPr>
          <w:rFonts w:ascii="Tahoma" w:eastAsia="Tahoma" w:hAnsi="Tahoma" w:cs="Tahoma"/>
          <w:spacing w:val="1"/>
          <w:position w:val="-1"/>
        </w:rPr>
        <w:t>a</w:t>
      </w:r>
      <w:r w:rsidRPr="00B148B9">
        <w:rPr>
          <w:rFonts w:ascii="Tahoma" w:eastAsia="Tahoma" w:hAnsi="Tahoma" w:cs="Tahoma"/>
          <w:spacing w:val="-1"/>
          <w:position w:val="-1"/>
        </w:rPr>
        <w:t>n</w:t>
      </w:r>
      <w:r w:rsidRPr="00B148B9">
        <w:rPr>
          <w:rFonts w:ascii="Tahoma" w:eastAsia="Tahoma" w:hAnsi="Tahoma" w:cs="Tahoma"/>
          <w:spacing w:val="2"/>
          <w:position w:val="-1"/>
        </w:rPr>
        <w:t>i</w:t>
      </w:r>
      <w:r w:rsidRPr="00B148B9">
        <w:rPr>
          <w:rFonts w:ascii="Tahoma" w:eastAsia="Tahoma" w:hAnsi="Tahoma" w:cs="Tahoma"/>
          <w:position w:val="-1"/>
        </w:rPr>
        <w:t>u</w:t>
      </w:r>
      <w:r w:rsidRPr="00B148B9">
        <w:rPr>
          <w:rFonts w:ascii="Tahoma" w:eastAsia="Tahoma" w:hAnsi="Tahoma" w:cs="Tahoma"/>
          <w:spacing w:val="40"/>
          <w:position w:val="-1"/>
        </w:rPr>
        <w:t xml:space="preserve"> </w:t>
      </w:r>
      <w:r w:rsidRPr="00B148B9">
        <w:rPr>
          <w:rFonts w:ascii="Tahoma" w:eastAsia="Tahoma" w:hAnsi="Tahoma" w:cs="Tahoma"/>
          <w:position w:val="-1"/>
        </w:rPr>
        <w:t>w</w:t>
      </w:r>
      <w:r w:rsidRPr="00B148B9">
        <w:rPr>
          <w:rFonts w:ascii="Tahoma" w:eastAsia="Tahoma" w:hAnsi="Tahoma" w:cs="Tahoma"/>
          <w:spacing w:val="52"/>
          <w:position w:val="-1"/>
        </w:rPr>
        <w:t xml:space="preserve"> </w:t>
      </w:r>
      <w:r w:rsidRPr="00B148B9">
        <w:rPr>
          <w:rFonts w:ascii="Tahoma" w:eastAsia="Tahoma" w:hAnsi="Tahoma" w:cs="Tahoma"/>
          <w:position w:val="-1"/>
        </w:rPr>
        <w:t>sp</w:t>
      </w:r>
      <w:r w:rsidRPr="00B148B9">
        <w:rPr>
          <w:rFonts w:ascii="Tahoma" w:eastAsia="Tahoma" w:hAnsi="Tahoma" w:cs="Tahoma"/>
          <w:spacing w:val="-2"/>
          <w:position w:val="-1"/>
        </w:rPr>
        <w:t>r</w:t>
      </w:r>
      <w:r w:rsidRPr="00B148B9">
        <w:rPr>
          <w:rFonts w:ascii="Tahoma" w:eastAsia="Tahoma" w:hAnsi="Tahoma" w:cs="Tahoma"/>
          <w:spacing w:val="1"/>
          <w:position w:val="-1"/>
        </w:rPr>
        <w:t>a</w:t>
      </w:r>
      <w:r w:rsidRPr="00B148B9">
        <w:rPr>
          <w:rFonts w:ascii="Tahoma" w:eastAsia="Tahoma" w:hAnsi="Tahoma" w:cs="Tahoma"/>
          <w:spacing w:val="-1"/>
          <w:position w:val="-1"/>
        </w:rPr>
        <w:t>w</w:t>
      </w:r>
      <w:r w:rsidRPr="00B148B9">
        <w:rPr>
          <w:rFonts w:ascii="Tahoma" w:eastAsia="Tahoma" w:hAnsi="Tahoma" w:cs="Tahoma"/>
          <w:spacing w:val="1"/>
          <w:position w:val="-1"/>
        </w:rPr>
        <w:t>a</w:t>
      </w:r>
      <w:r w:rsidRPr="00B148B9">
        <w:rPr>
          <w:rFonts w:ascii="Tahoma" w:eastAsia="Tahoma" w:hAnsi="Tahoma" w:cs="Tahoma"/>
          <w:spacing w:val="-1"/>
          <w:position w:val="-1"/>
        </w:rPr>
        <w:t>c</w:t>
      </w:r>
      <w:r w:rsidRPr="00B148B9">
        <w:rPr>
          <w:rFonts w:ascii="Tahoma" w:eastAsia="Tahoma" w:hAnsi="Tahoma" w:cs="Tahoma"/>
          <w:position w:val="-1"/>
        </w:rPr>
        <w:t>h</w:t>
      </w:r>
      <w:r w:rsidRPr="00B148B9">
        <w:rPr>
          <w:rFonts w:ascii="Tahoma" w:eastAsia="Tahoma" w:hAnsi="Tahoma" w:cs="Tahoma"/>
          <w:spacing w:val="43"/>
          <w:position w:val="-1"/>
        </w:rPr>
        <w:t xml:space="preserve"> </w:t>
      </w:r>
      <w:r w:rsidRPr="00B148B9">
        <w:rPr>
          <w:rFonts w:ascii="Tahoma" w:eastAsia="Tahoma" w:hAnsi="Tahoma" w:cs="Tahoma"/>
          <w:position w:val="-1"/>
        </w:rPr>
        <w:t>do</w:t>
      </w:r>
      <w:r w:rsidRPr="00B148B9">
        <w:rPr>
          <w:rFonts w:ascii="Tahoma" w:eastAsia="Tahoma" w:hAnsi="Tahoma" w:cs="Tahoma"/>
          <w:spacing w:val="-2"/>
          <w:position w:val="-1"/>
        </w:rPr>
        <w:t>t</w:t>
      </w:r>
      <w:r w:rsidRPr="00B148B9">
        <w:rPr>
          <w:rFonts w:ascii="Tahoma" w:eastAsia="Tahoma" w:hAnsi="Tahoma" w:cs="Tahoma"/>
          <w:spacing w:val="1"/>
          <w:position w:val="-1"/>
        </w:rPr>
        <w:t>y</w:t>
      </w:r>
      <w:r w:rsidRPr="00B148B9">
        <w:rPr>
          <w:rFonts w:ascii="Tahoma" w:eastAsia="Tahoma" w:hAnsi="Tahoma" w:cs="Tahoma"/>
          <w:spacing w:val="-1"/>
          <w:position w:val="-1"/>
        </w:rPr>
        <w:t>c</w:t>
      </w:r>
      <w:r w:rsidRPr="00B148B9">
        <w:rPr>
          <w:rFonts w:ascii="Tahoma" w:eastAsia="Tahoma" w:hAnsi="Tahoma" w:cs="Tahoma"/>
          <w:position w:val="-1"/>
        </w:rPr>
        <w:t>z</w:t>
      </w:r>
      <w:r w:rsidRPr="00B148B9">
        <w:rPr>
          <w:rFonts w:ascii="Tahoma" w:eastAsia="Tahoma" w:hAnsi="Tahoma" w:cs="Tahoma"/>
          <w:spacing w:val="1"/>
          <w:position w:val="-1"/>
        </w:rPr>
        <w:t>ą</w:t>
      </w:r>
      <w:r w:rsidRPr="00B148B9">
        <w:rPr>
          <w:rFonts w:ascii="Tahoma" w:eastAsia="Tahoma" w:hAnsi="Tahoma" w:cs="Tahoma"/>
          <w:spacing w:val="2"/>
          <w:position w:val="-1"/>
        </w:rPr>
        <w:t>c</w:t>
      </w:r>
      <w:r w:rsidRPr="00B148B9">
        <w:rPr>
          <w:rFonts w:ascii="Tahoma" w:eastAsia="Tahoma" w:hAnsi="Tahoma" w:cs="Tahoma"/>
          <w:spacing w:val="-3"/>
          <w:position w:val="-1"/>
        </w:rPr>
        <w:t>y</w:t>
      </w:r>
      <w:r w:rsidRPr="00B148B9">
        <w:rPr>
          <w:rFonts w:ascii="Tahoma" w:eastAsia="Tahoma" w:hAnsi="Tahoma" w:cs="Tahoma"/>
          <w:spacing w:val="2"/>
          <w:position w:val="-1"/>
        </w:rPr>
        <w:t>c</w:t>
      </w:r>
      <w:r w:rsidRPr="00B148B9">
        <w:rPr>
          <w:rFonts w:ascii="Tahoma" w:eastAsia="Tahoma" w:hAnsi="Tahoma" w:cs="Tahoma"/>
          <w:position w:val="-1"/>
        </w:rPr>
        <w:t>h</w:t>
      </w:r>
      <w:r w:rsidRPr="00B148B9">
        <w:rPr>
          <w:rFonts w:ascii="Tahoma" w:eastAsia="Tahoma" w:hAnsi="Tahoma" w:cs="Tahoma"/>
          <w:spacing w:val="41"/>
          <w:position w:val="-1"/>
        </w:rPr>
        <w:t xml:space="preserve"> </w:t>
      </w:r>
      <w:r w:rsidRPr="00B148B9">
        <w:rPr>
          <w:rFonts w:ascii="Tahoma" w:eastAsia="Tahoma" w:hAnsi="Tahoma" w:cs="Tahoma"/>
          <w:position w:val="-1"/>
        </w:rPr>
        <w:t>po</w:t>
      </w:r>
      <w:r w:rsidRPr="00B148B9">
        <w:rPr>
          <w:rFonts w:ascii="Tahoma" w:eastAsia="Tahoma" w:hAnsi="Tahoma" w:cs="Tahoma"/>
          <w:spacing w:val="1"/>
          <w:position w:val="-1"/>
        </w:rPr>
        <w:t>m</w:t>
      </w:r>
      <w:r w:rsidRPr="00B148B9">
        <w:rPr>
          <w:rFonts w:ascii="Tahoma" w:eastAsia="Tahoma" w:hAnsi="Tahoma" w:cs="Tahoma"/>
          <w:position w:val="-1"/>
        </w:rPr>
        <w:t>o</w:t>
      </w:r>
      <w:r w:rsidRPr="00B148B9">
        <w:rPr>
          <w:rFonts w:ascii="Tahoma" w:eastAsia="Tahoma" w:hAnsi="Tahoma" w:cs="Tahoma"/>
          <w:spacing w:val="1"/>
          <w:position w:val="-1"/>
        </w:rPr>
        <w:t>c</w:t>
      </w:r>
      <w:r w:rsidRPr="00B148B9">
        <w:rPr>
          <w:rFonts w:ascii="Tahoma" w:eastAsia="Tahoma" w:hAnsi="Tahoma" w:cs="Tahoma"/>
          <w:position w:val="-1"/>
        </w:rPr>
        <w:t>y</w:t>
      </w:r>
      <w:r w:rsidRPr="00B148B9">
        <w:rPr>
          <w:rFonts w:ascii="Tahoma" w:eastAsia="Tahoma" w:hAnsi="Tahoma" w:cs="Tahoma"/>
          <w:spacing w:val="45"/>
          <w:position w:val="-1"/>
        </w:rPr>
        <w:t xml:space="preserve"> </w:t>
      </w:r>
      <w:r w:rsidRPr="00B148B9">
        <w:rPr>
          <w:rFonts w:ascii="Tahoma" w:eastAsia="Tahoma" w:hAnsi="Tahoma" w:cs="Tahoma"/>
          <w:position w:val="-1"/>
        </w:rPr>
        <w:t>publi</w:t>
      </w:r>
      <w:r w:rsidRPr="00B148B9">
        <w:rPr>
          <w:rFonts w:ascii="Tahoma" w:eastAsia="Tahoma" w:hAnsi="Tahoma" w:cs="Tahoma"/>
          <w:spacing w:val="-1"/>
          <w:position w:val="-1"/>
        </w:rPr>
        <w:t>c</w:t>
      </w:r>
      <w:r w:rsidRPr="00B148B9">
        <w:rPr>
          <w:rFonts w:ascii="Tahoma" w:eastAsia="Tahoma" w:hAnsi="Tahoma" w:cs="Tahoma"/>
          <w:spacing w:val="3"/>
          <w:position w:val="-1"/>
        </w:rPr>
        <w:t>z</w:t>
      </w:r>
      <w:r w:rsidRPr="00B148B9">
        <w:rPr>
          <w:rFonts w:ascii="Tahoma" w:eastAsia="Tahoma" w:hAnsi="Tahoma" w:cs="Tahoma"/>
          <w:spacing w:val="-1"/>
          <w:position w:val="-1"/>
        </w:rPr>
        <w:t>n</w:t>
      </w:r>
      <w:r w:rsidRPr="00B148B9">
        <w:rPr>
          <w:rFonts w:ascii="Tahoma" w:eastAsia="Tahoma" w:hAnsi="Tahoma" w:cs="Tahoma"/>
          <w:spacing w:val="1"/>
          <w:position w:val="-1"/>
        </w:rPr>
        <w:t>e</w:t>
      </w:r>
      <w:r w:rsidRPr="00B148B9">
        <w:rPr>
          <w:rFonts w:ascii="Tahoma" w:eastAsia="Tahoma" w:hAnsi="Tahoma" w:cs="Tahoma"/>
          <w:position w:val="-1"/>
        </w:rPr>
        <w:t>j</w:t>
      </w:r>
      <w:r w:rsidRPr="00B148B9">
        <w:rPr>
          <w:rFonts w:ascii="Tahoma" w:eastAsia="Tahoma" w:hAnsi="Tahoma" w:cs="Tahoma"/>
          <w:spacing w:val="43"/>
          <w:position w:val="-1"/>
        </w:rPr>
        <w:t xml:space="preserve"> </w:t>
      </w:r>
      <w:r w:rsidRPr="00B148B9">
        <w:rPr>
          <w:rFonts w:ascii="Tahoma" w:eastAsia="Tahoma" w:hAnsi="Tahoma" w:cs="Tahoma"/>
          <w:position w:val="-1"/>
        </w:rPr>
        <w:t>(</w:t>
      </w:r>
      <w:r w:rsidRPr="00B60F60">
        <w:rPr>
          <w:rFonts w:ascii="Tahoma" w:eastAsia="Tahoma" w:hAnsi="Tahoma" w:cs="Tahoma"/>
        </w:rPr>
        <w:t>Dz. U. z 20</w:t>
      </w:r>
      <w:r w:rsidR="00970B43">
        <w:rPr>
          <w:rFonts w:ascii="Tahoma" w:eastAsia="Tahoma" w:hAnsi="Tahoma" w:cs="Tahoma"/>
        </w:rPr>
        <w:t>18</w:t>
      </w:r>
      <w:r w:rsidRPr="00B60F60">
        <w:rPr>
          <w:rFonts w:ascii="Tahoma" w:eastAsia="Tahoma" w:hAnsi="Tahoma" w:cs="Tahoma"/>
        </w:rPr>
        <w:t xml:space="preserve"> r</w:t>
      </w:r>
      <w:r w:rsidR="00952101">
        <w:rPr>
          <w:rFonts w:ascii="Tahoma" w:eastAsia="Tahoma" w:hAnsi="Tahoma" w:cs="Tahoma"/>
        </w:rPr>
        <w:t xml:space="preserve">. </w:t>
      </w:r>
      <w:r w:rsidR="00970B43">
        <w:rPr>
          <w:rFonts w:ascii="Tahoma" w:eastAsia="Tahoma" w:hAnsi="Tahoma" w:cs="Tahoma"/>
        </w:rPr>
        <w:t>poz. 362</w:t>
      </w:r>
      <w:r w:rsidR="00952101">
        <w:rPr>
          <w:rFonts w:ascii="Tahoma" w:eastAsia="Tahoma" w:hAnsi="Tahoma" w:cs="Tahoma"/>
        </w:rPr>
        <w:t xml:space="preserve"> </w:t>
      </w:r>
      <w:proofErr w:type="spellStart"/>
      <w:r w:rsidR="00952101">
        <w:rPr>
          <w:rFonts w:ascii="Tahoma" w:eastAsia="Tahoma" w:hAnsi="Tahoma" w:cs="Tahoma"/>
        </w:rPr>
        <w:t>t.j</w:t>
      </w:r>
      <w:proofErr w:type="spellEnd"/>
      <w:r w:rsidR="00952101">
        <w:rPr>
          <w:rFonts w:ascii="Tahoma" w:eastAsia="Tahoma" w:hAnsi="Tahoma" w:cs="Tahoma"/>
        </w:rPr>
        <w:t>.</w:t>
      </w:r>
      <w:r w:rsidR="00FB6CAA" w:rsidRPr="00B148B9">
        <w:rPr>
          <w:rFonts w:ascii="Tahoma" w:eastAsia="Tahoma" w:hAnsi="Tahoma" w:cs="Tahoma"/>
          <w:w w:val="99"/>
          <w:position w:val="-1"/>
        </w:rPr>
        <w:t>);</w:t>
      </w:r>
    </w:p>
    <w:p w14:paraId="3AECB613" w14:textId="49DC907A" w:rsidR="00942F4E" w:rsidRPr="00B148B9" w:rsidRDefault="00280ADA" w:rsidP="005100BA">
      <w:pPr>
        <w:pStyle w:val="Akapitzlist"/>
        <w:numPr>
          <w:ilvl w:val="1"/>
          <w:numId w:val="25"/>
        </w:numPr>
        <w:tabs>
          <w:tab w:val="clear" w:pos="680"/>
          <w:tab w:val="num" w:pos="993"/>
        </w:tabs>
        <w:spacing w:line="276" w:lineRule="auto"/>
        <w:ind w:left="851" w:right="14" w:hanging="426"/>
        <w:jc w:val="both"/>
        <w:rPr>
          <w:rFonts w:ascii="Tahoma" w:eastAsia="Tahoma" w:hAnsi="Tahoma" w:cs="Tahoma"/>
        </w:rPr>
      </w:pPr>
      <w:r w:rsidRPr="00B148B9">
        <w:rPr>
          <w:rFonts w:ascii="Tahoma" w:eastAsia="Tahoma" w:hAnsi="Tahoma" w:cs="Tahoma"/>
          <w:spacing w:val="1"/>
        </w:rPr>
        <w:t>w</w:t>
      </w:r>
      <w:r w:rsidRPr="00B148B9">
        <w:rPr>
          <w:rFonts w:ascii="Tahoma" w:eastAsia="Tahoma" w:hAnsi="Tahoma" w:cs="Tahoma"/>
          <w:spacing w:val="-1"/>
        </w:rPr>
        <w:t>y</w:t>
      </w:r>
      <w:r w:rsidRPr="00B148B9">
        <w:rPr>
          <w:rFonts w:ascii="Tahoma" w:eastAsia="Tahoma" w:hAnsi="Tahoma" w:cs="Tahoma"/>
        </w:rPr>
        <w:t>d</w:t>
      </w:r>
      <w:r w:rsidRPr="00B148B9">
        <w:rPr>
          <w:rFonts w:ascii="Tahoma" w:eastAsia="Tahoma" w:hAnsi="Tahoma" w:cs="Tahoma"/>
          <w:spacing w:val="1"/>
        </w:rPr>
        <w:t>a</w:t>
      </w:r>
      <w:r w:rsidRPr="00B148B9">
        <w:rPr>
          <w:rFonts w:ascii="Tahoma" w:eastAsia="Tahoma" w:hAnsi="Tahoma" w:cs="Tahoma"/>
          <w:spacing w:val="-1"/>
        </w:rPr>
        <w:t>w</w:t>
      </w:r>
      <w:r w:rsidRPr="00B148B9">
        <w:rPr>
          <w:rFonts w:ascii="Tahoma" w:eastAsia="Tahoma" w:hAnsi="Tahoma" w:cs="Tahoma"/>
          <w:spacing w:val="1"/>
        </w:rPr>
        <w:t>a</w:t>
      </w:r>
      <w:r w:rsidRPr="00B148B9">
        <w:rPr>
          <w:rFonts w:ascii="Tahoma" w:eastAsia="Tahoma" w:hAnsi="Tahoma" w:cs="Tahoma"/>
          <w:spacing w:val="-1"/>
        </w:rPr>
        <w:t>n</w:t>
      </w:r>
      <w:r w:rsidRPr="00B148B9">
        <w:rPr>
          <w:rFonts w:ascii="Tahoma" w:eastAsia="Tahoma" w:hAnsi="Tahoma" w:cs="Tahoma"/>
        </w:rPr>
        <w:t>ia</w:t>
      </w:r>
      <w:r w:rsidRPr="00B148B9">
        <w:rPr>
          <w:rFonts w:ascii="Tahoma" w:eastAsia="Tahoma" w:hAnsi="Tahoma" w:cs="Tahoma"/>
          <w:spacing w:val="-8"/>
        </w:rPr>
        <w:t xml:space="preserve"> </w:t>
      </w:r>
      <w:r w:rsidRPr="00B148B9">
        <w:rPr>
          <w:rFonts w:ascii="Tahoma" w:eastAsia="Tahoma" w:hAnsi="Tahoma" w:cs="Tahoma"/>
        </w:rPr>
        <w:t>B</w:t>
      </w:r>
      <w:r w:rsidRPr="00B148B9">
        <w:rPr>
          <w:rFonts w:ascii="Tahoma" w:eastAsia="Tahoma" w:hAnsi="Tahoma" w:cs="Tahoma"/>
          <w:spacing w:val="1"/>
        </w:rPr>
        <w:t>e</w:t>
      </w:r>
      <w:r w:rsidRPr="00B148B9">
        <w:rPr>
          <w:rFonts w:ascii="Tahoma" w:eastAsia="Tahoma" w:hAnsi="Tahoma" w:cs="Tahoma"/>
          <w:spacing w:val="-1"/>
        </w:rPr>
        <w:t>n</w:t>
      </w:r>
      <w:r w:rsidRPr="00B148B9">
        <w:rPr>
          <w:rFonts w:ascii="Tahoma" w:eastAsia="Tahoma" w:hAnsi="Tahoma" w:cs="Tahoma"/>
          <w:spacing w:val="1"/>
        </w:rPr>
        <w:t>e</w:t>
      </w:r>
      <w:r w:rsidRPr="00B148B9">
        <w:rPr>
          <w:rFonts w:ascii="Tahoma" w:eastAsia="Tahoma" w:hAnsi="Tahoma" w:cs="Tahoma"/>
          <w:spacing w:val="-1"/>
        </w:rPr>
        <w:t>f</w:t>
      </w:r>
      <w:r w:rsidRPr="00B148B9">
        <w:rPr>
          <w:rFonts w:ascii="Tahoma" w:eastAsia="Tahoma" w:hAnsi="Tahoma" w:cs="Tahoma"/>
        </w:rPr>
        <w:t>i</w:t>
      </w:r>
      <w:r w:rsidRPr="00B148B9">
        <w:rPr>
          <w:rFonts w:ascii="Tahoma" w:eastAsia="Tahoma" w:hAnsi="Tahoma" w:cs="Tahoma"/>
          <w:spacing w:val="2"/>
        </w:rPr>
        <w:t>c</w:t>
      </w:r>
      <w:r w:rsidRPr="00B148B9">
        <w:rPr>
          <w:rFonts w:ascii="Tahoma" w:eastAsia="Tahoma" w:hAnsi="Tahoma" w:cs="Tahoma"/>
        </w:rPr>
        <w:t>j</w:t>
      </w:r>
      <w:r w:rsidRPr="00B148B9">
        <w:rPr>
          <w:rFonts w:ascii="Tahoma" w:eastAsia="Tahoma" w:hAnsi="Tahoma" w:cs="Tahoma"/>
          <w:spacing w:val="1"/>
        </w:rPr>
        <w:t>e</w:t>
      </w:r>
      <w:r w:rsidRPr="00B148B9">
        <w:rPr>
          <w:rFonts w:ascii="Tahoma" w:eastAsia="Tahoma" w:hAnsi="Tahoma" w:cs="Tahoma"/>
          <w:spacing w:val="-1"/>
        </w:rPr>
        <w:t>n</w:t>
      </w:r>
      <w:r w:rsidRPr="00B148B9">
        <w:rPr>
          <w:rFonts w:ascii="Tahoma" w:eastAsia="Tahoma" w:hAnsi="Tahoma" w:cs="Tahoma"/>
        </w:rPr>
        <w:t>tom</w:t>
      </w:r>
      <w:r w:rsidRPr="00B148B9">
        <w:rPr>
          <w:rFonts w:ascii="Tahoma" w:eastAsia="Tahoma" w:hAnsi="Tahoma" w:cs="Tahoma"/>
          <w:spacing w:val="-10"/>
        </w:rPr>
        <w:t xml:space="preserve"> </w:t>
      </w:r>
      <w:r w:rsidRPr="00B148B9">
        <w:rPr>
          <w:rFonts w:ascii="Tahoma" w:eastAsia="Tahoma" w:hAnsi="Tahoma" w:cs="Tahoma"/>
        </w:rPr>
        <w:t>po</w:t>
      </w:r>
      <w:r w:rsidRPr="00B148B9">
        <w:rPr>
          <w:rFonts w:ascii="Tahoma" w:eastAsia="Tahoma" w:hAnsi="Tahoma" w:cs="Tahoma"/>
          <w:spacing w:val="1"/>
        </w:rPr>
        <w:t>m</w:t>
      </w:r>
      <w:r w:rsidRPr="00B148B9">
        <w:rPr>
          <w:rFonts w:ascii="Tahoma" w:eastAsia="Tahoma" w:hAnsi="Tahoma" w:cs="Tahoma"/>
        </w:rPr>
        <w:t>o</w:t>
      </w:r>
      <w:r w:rsidRPr="00B148B9">
        <w:rPr>
          <w:rFonts w:ascii="Tahoma" w:eastAsia="Tahoma" w:hAnsi="Tahoma" w:cs="Tahoma"/>
          <w:spacing w:val="1"/>
        </w:rPr>
        <w:t>c</w:t>
      </w:r>
      <w:r w:rsidRPr="00B148B9">
        <w:rPr>
          <w:rFonts w:ascii="Tahoma" w:eastAsia="Tahoma" w:hAnsi="Tahoma" w:cs="Tahoma"/>
        </w:rPr>
        <w:t>y</w:t>
      </w:r>
      <w:r w:rsidRPr="00B148B9">
        <w:rPr>
          <w:rFonts w:ascii="Tahoma" w:eastAsia="Tahoma" w:hAnsi="Tahoma" w:cs="Tahoma"/>
          <w:spacing w:val="-8"/>
        </w:rPr>
        <w:t xml:space="preserve"> </w:t>
      </w:r>
      <w:r w:rsidRPr="00B148B9">
        <w:rPr>
          <w:rFonts w:ascii="Tahoma" w:eastAsia="Tahoma" w:hAnsi="Tahoma" w:cs="Tahoma"/>
        </w:rPr>
        <w:t>z</w:t>
      </w:r>
      <w:r w:rsidRPr="00B148B9">
        <w:rPr>
          <w:rFonts w:ascii="Tahoma" w:eastAsia="Tahoma" w:hAnsi="Tahoma" w:cs="Tahoma"/>
          <w:spacing w:val="1"/>
        </w:rPr>
        <w:t>a</w:t>
      </w:r>
      <w:r w:rsidRPr="00B148B9">
        <w:rPr>
          <w:rFonts w:ascii="Tahoma" w:eastAsia="Tahoma" w:hAnsi="Tahoma" w:cs="Tahoma"/>
        </w:rPr>
        <w:t>ś</w:t>
      </w:r>
      <w:r w:rsidRPr="00B148B9">
        <w:rPr>
          <w:rFonts w:ascii="Tahoma" w:eastAsia="Tahoma" w:hAnsi="Tahoma" w:cs="Tahoma"/>
          <w:spacing w:val="1"/>
        </w:rPr>
        <w:t>w</w:t>
      </w:r>
      <w:r w:rsidRPr="00B148B9">
        <w:rPr>
          <w:rFonts w:ascii="Tahoma" w:eastAsia="Tahoma" w:hAnsi="Tahoma" w:cs="Tahoma"/>
        </w:rPr>
        <w:t>i</w:t>
      </w:r>
      <w:r w:rsidRPr="00B148B9">
        <w:rPr>
          <w:rFonts w:ascii="Tahoma" w:eastAsia="Tahoma" w:hAnsi="Tahoma" w:cs="Tahoma"/>
          <w:spacing w:val="1"/>
        </w:rPr>
        <w:t>a</w:t>
      </w:r>
      <w:r w:rsidRPr="00B148B9">
        <w:rPr>
          <w:rFonts w:ascii="Tahoma" w:eastAsia="Tahoma" w:hAnsi="Tahoma" w:cs="Tahoma"/>
        </w:rPr>
        <w:t>dcz</w:t>
      </w:r>
      <w:r w:rsidRPr="00B148B9">
        <w:rPr>
          <w:rFonts w:ascii="Tahoma" w:eastAsia="Tahoma" w:hAnsi="Tahoma" w:cs="Tahoma"/>
          <w:spacing w:val="1"/>
        </w:rPr>
        <w:t>e</w:t>
      </w:r>
      <w:r w:rsidRPr="00B148B9">
        <w:rPr>
          <w:rFonts w:ascii="Tahoma" w:eastAsia="Tahoma" w:hAnsi="Tahoma" w:cs="Tahoma"/>
        </w:rPr>
        <w:t>ń</w:t>
      </w:r>
      <w:r w:rsidRPr="00B148B9">
        <w:rPr>
          <w:rFonts w:ascii="Tahoma" w:eastAsia="Tahoma" w:hAnsi="Tahoma" w:cs="Tahoma"/>
          <w:spacing w:val="-12"/>
        </w:rPr>
        <w:t xml:space="preserve"> </w:t>
      </w:r>
      <w:r w:rsidRPr="00B148B9">
        <w:rPr>
          <w:rFonts w:ascii="Tahoma" w:eastAsia="Tahoma" w:hAnsi="Tahoma" w:cs="Tahoma"/>
        </w:rPr>
        <w:t>o</w:t>
      </w:r>
      <w:r w:rsidRPr="00B148B9">
        <w:rPr>
          <w:rFonts w:ascii="Tahoma" w:eastAsia="Tahoma" w:hAnsi="Tahoma" w:cs="Tahoma"/>
          <w:spacing w:val="-1"/>
        </w:rPr>
        <w:t xml:space="preserve"> </w:t>
      </w:r>
      <w:r w:rsidRPr="00B148B9">
        <w:rPr>
          <w:rFonts w:ascii="Tahoma" w:eastAsia="Tahoma" w:hAnsi="Tahoma" w:cs="Tahoma"/>
        </w:rPr>
        <w:t>p</w:t>
      </w:r>
      <w:r w:rsidRPr="00B148B9">
        <w:rPr>
          <w:rFonts w:ascii="Tahoma" w:eastAsia="Tahoma" w:hAnsi="Tahoma" w:cs="Tahoma"/>
          <w:spacing w:val="2"/>
        </w:rPr>
        <w:t>o</w:t>
      </w:r>
      <w:r w:rsidRPr="00B148B9">
        <w:rPr>
          <w:rFonts w:ascii="Tahoma" w:eastAsia="Tahoma" w:hAnsi="Tahoma" w:cs="Tahoma"/>
        </w:rPr>
        <w:t>mo</w:t>
      </w:r>
      <w:r w:rsidRPr="00B148B9">
        <w:rPr>
          <w:rFonts w:ascii="Tahoma" w:eastAsia="Tahoma" w:hAnsi="Tahoma" w:cs="Tahoma"/>
          <w:spacing w:val="-1"/>
        </w:rPr>
        <w:t>c</w:t>
      </w:r>
      <w:r w:rsidRPr="00B148B9">
        <w:rPr>
          <w:rFonts w:ascii="Tahoma" w:eastAsia="Tahoma" w:hAnsi="Tahoma" w:cs="Tahoma"/>
        </w:rPr>
        <w:t>y</w:t>
      </w:r>
      <w:r w:rsidRPr="00B148B9">
        <w:rPr>
          <w:rFonts w:ascii="Tahoma" w:eastAsia="Tahoma" w:hAnsi="Tahoma" w:cs="Tahoma"/>
          <w:spacing w:val="-8"/>
        </w:rPr>
        <w:t xml:space="preserve"> </w:t>
      </w:r>
      <w:r w:rsidRPr="00B148B9">
        <w:rPr>
          <w:rFonts w:ascii="Tahoma" w:eastAsia="Tahoma" w:hAnsi="Tahoma" w:cs="Tahoma"/>
        </w:rPr>
        <w:t>de</w:t>
      </w:r>
      <w:r w:rsidRPr="00B148B9">
        <w:rPr>
          <w:rFonts w:ascii="Tahoma" w:eastAsia="Tahoma" w:hAnsi="Tahoma" w:cs="Tahoma"/>
          <w:spacing w:val="-1"/>
        </w:rPr>
        <w:t xml:space="preserve"> </w:t>
      </w:r>
      <w:proofErr w:type="spellStart"/>
      <w:r w:rsidRPr="00B148B9">
        <w:rPr>
          <w:rFonts w:ascii="Tahoma" w:eastAsia="Tahoma" w:hAnsi="Tahoma" w:cs="Tahoma"/>
          <w:spacing w:val="1"/>
        </w:rPr>
        <w:t>m</w:t>
      </w:r>
      <w:r w:rsidRPr="00B148B9">
        <w:rPr>
          <w:rFonts w:ascii="Tahoma" w:eastAsia="Tahoma" w:hAnsi="Tahoma" w:cs="Tahoma"/>
          <w:spacing w:val="2"/>
        </w:rPr>
        <w:t>i</w:t>
      </w:r>
      <w:r w:rsidRPr="00B148B9">
        <w:rPr>
          <w:rFonts w:ascii="Tahoma" w:eastAsia="Tahoma" w:hAnsi="Tahoma" w:cs="Tahoma"/>
          <w:spacing w:val="-1"/>
        </w:rPr>
        <w:t>n</w:t>
      </w:r>
      <w:r w:rsidRPr="00B148B9">
        <w:rPr>
          <w:rFonts w:ascii="Tahoma" w:eastAsia="Tahoma" w:hAnsi="Tahoma" w:cs="Tahoma"/>
        </w:rPr>
        <w:t>imis</w:t>
      </w:r>
      <w:proofErr w:type="spellEnd"/>
      <w:r w:rsidRPr="00B148B9">
        <w:rPr>
          <w:rFonts w:ascii="Tahoma" w:eastAsia="Tahoma" w:hAnsi="Tahoma" w:cs="Tahoma"/>
        </w:rPr>
        <w:t>.</w:t>
      </w:r>
    </w:p>
    <w:p w14:paraId="2611C055" w14:textId="1B64299A" w:rsidR="00942F4E" w:rsidRPr="001A21E8" w:rsidRDefault="00280ADA" w:rsidP="005100BA">
      <w:pPr>
        <w:pStyle w:val="Akapitzlist"/>
        <w:numPr>
          <w:ilvl w:val="0"/>
          <w:numId w:val="11"/>
        </w:numPr>
        <w:spacing w:line="276" w:lineRule="auto"/>
        <w:ind w:left="426" w:right="14" w:hanging="426"/>
        <w:jc w:val="both"/>
        <w:rPr>
          <w:rFonts w:ascii="Tahoma" w:eastAsia="Tahoma" w:hAnsi="Tahoma" w:cs="Tahoma"/>
        </w:rPr>
      </w:pPr>
      <w:r w:rsidRPr="001A21E8">
        <w:rPr>
          <w:rFonts w:ascii="Tahoma" w:eastAsia="Tahoma" w:hAnsi="Tahoma" w:cs="Tahoma"/>
          <w:spacing w:val="1"/>
        </w:rPr>
        <w:t>Je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rPr>
        <w:t xml:space="preserve">li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3"/>
        </w:rPr>
        <w:t xml:space="preserve"> </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pie</w:t>
      </w:r>
      <w:r w:rsidRPr="001A21E8">
        <w:rPr>
          <w:rFonts w:ascii="Tahoma" w:eastAsia="Tahoma" w:hAnsi="Tahoma" w:cs="Tahoma"/>
          <w:spacing w:val="62"/>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troli</w:t>
      </w:r>
      <w:r w:rsidRPr="001A21E8">
        <w:rPr>
          <w:rFonts w:ascii="Tahoma" w:eastAsia="Tahoma" w:hAnsi="Tahoma" w:cs="Tahoma"/>
          <w:spacing w:val="3"/>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1"/>
        </w:rPr>
        <w:t>t</w:t>
      </w:r>
      <w:r w:rsidRPr="001A21E8">
        <w:rPr>
          <w:rFonts w:ascii="Tahoma" w:eastAsia="Tahoma" w:hAnsi="Tahoma" w:cs="Tahoma"/>
        </w:rPr>
        <w:t>u</w:t>
      </w:r>
      <w:r w:rsidRPr="001A21E8">
        <w:rPr>
          <w:rFonts w:ascii="Tahoma" w:eastAsia="Tahoma" w:hAnsi="Tahoma" w:cs="Tahoma"/>
          <w:spacing w:val="59"/>
        </w:rPr>
        <w:t xml:space="preserve">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3"/>
        </w:rPr>
        <w:t xml:space="preserve"> </w:t>
      </w:r>
      <w:r w:rsidRPr="001A21E8">
        <w:rPr>
          <w:rFonts w:ascii="Tahoma" w:eastAsia="Tahoma" w:hAnsi="Tahoma" w:cs="Tahoma"/>
          <w:spacing w:val="1"/>
        </w:rPr>
        <w:t>we</w:t>
      </w:r>
      <w:r w:rsidRPr="001A21E8">
        <w:rPr>
          <w:rFonts w:ascii="Tahoma" w:eastAsia="Tahoma" w:hAnsi="Tahoma" w:cs="Tahoma"/>
        </w:rPr>
        <w:t>r</w:t>
      </w:r>
      <w:r w:rsidRPr="001A21E8">
        <w:rPr>
          <w:rFonts w:ascii="Tahoma" w:eastAsia="Tahoma" w:hAnsi="Tahoma" w:cs="Tahoma"/>
          <w:spacing w:val="2"/>
        </w:rPr>
        <w:t>y</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61"/>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59"/>
        </w:rPr>
        <w:t xml:space="preserve"> </w:t>
      </w:r>
      <w:r w:rsidRPr="001A21E8">
        <w:rPr>
          <w:rFonts w:ascii="Tahoma" w:eastAsia="Tahoma" w:hAnsi="Tahoma" w:cs="Tahoma"/>
        </w:rPr>
        <w:t>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ć</w:t>
      </w:r>
      <w:r w:rsidRPr="001A21E8">
        <w:rPr>
          <w:rFonts w:ascii="Tahoma" w:eastAsia="Tahoma" w:hAnsi="Tahoma" w:cs="Tahoma"/>
          <w:spacing w:val="59"/>
        </w:rPr>
        <w:t xml:space="preserve"> </w:t>
      </w:r>
      <w:r w:rsidRPr="001A21E8">
        <w:rPr>
          <w:rFonts w:ascii="Tahoma" w:eastAsia="Tahoma" w:hAnsi="Tahoma" w:cs="Tahoma"/>
        </w:rPr>
        <w:t>zos</w:t>
      </w:r>
      <w:r w:rsidRPr="001A21E8">
        <w:rPr>
          <w:rFonts w:ascii="Tahoma" w:eastAsia="Tahoma" w:hAnsi="Tahoma" w:cs="Tahoma"/>
          <w:spacing w:val="3"/>
        </w:rPr>
        <w:t>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0"/>
        </w:rPr>
        <w:t xml:space="preserve"> </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e</w:t>
      </w:r>
      <w:r w:rsidR="00487AFC" w:rsidRPr="001A21E8">
        <w:rPr>
          <w:rFonts w:ascii="Tahoma" w:eastAsia="Tahoma" w:hAnsi="Tahoma" w:cs="Tahoma"/>
        </w:rPr>
        <w:t xml:space="preserve">, </w:t>
      </w:r>
      <w:r w:rsidRPr="001A21E8">
        <w:rPr>
          <w:rFonts w:ascii="Tahoma" w:eastAsia="Tahoma" w:hAnsi="Tahoma" w:cs="Tahoma"/>
        </w:rPr>
        <w:t>że</w:t>
      </w:r>
      <w:r w:rsidRPr="001A21E8">
        <w:rPr>
          <w:rFonts w:ascii="Tahoma" w:eastAsia="Tahoma" w:hAnsi="Tahoma" w:cs="Tahoma"/>
          <w:spacing w:val="8"/>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oc</w:t>
      </w:r>
      <w:r w:rsidRPr="001A21E8">
        <w:rPr>
          <w:rFonts w:ascii="Tahoma" w:eastAsia="Tahoma" w:hAnsi="Tahoma" w:cs="Tahoma"/>
          <w:spacing w:val="3"/>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rPr>
        <w:t>ła</w:t>
      </w:r>
      <w:r w:rsidRPr="001A21E8">
        <w:rPr>
          <w:rFonts w:ascii="Tahoma" w:eastAsia="Tahoma" w:hAnsi="Tahoma" w:cs="Tahoma"/>
          <w:spacing w:val="4"/>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spacing w:val="3"/>
        </w:rPr>
        <w:t>z</w:t>
      </w:r>
      <w:r w:rsidRPr="001A21E8">
        <w:rPr>
          <w:rFonts w:ascii="Tahoma" w:eastAsia="Tahoma" w:hAnsi="Tahoma" w:cs="Tahoma"/>
          <w:spacing w:val="1"/>
        </w:rPr>
        <w:t>na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ie z</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3"/>
        </w:rPr>
        <w:t>a</w:t>
      </w:r>
      <w:r w:rsidRPr="001A21E8">
        <w:rPr>
          <w:rFonts w:ascii="Tahoma" w:eastAsia="Tahoma" w:hAnsi="Tahoma" w:cs="Tahoma"/>
        </w:rPr>
        <w:t>mi</w:t>
      </w:r>
      <w:r w:rsidRPr="001A21E8">
        <w:rPr>
          <w:rFonts w:ascii="Tahoma" w:eastAsia="Tahoma" w:hAnsi="Tahoma" w:cs="Tahoma"/>
          <w:spacing w:val="2"/>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8"/>
        </w:rPr>
        <w:t xml:space="preserv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spacing w:val="1"/>
        </w:rPr>
        <w:t>wy</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dop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ia 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zk</w:t>
      </w:r>
      <w:r w:rsidRPr="001A21E8">
        <w:rPr>
          <w:rFonts w:ascii="Tahoma" w:eastAsia="Tahoma" w:hAnsi="Tahoma" w:cs="Tahoma"/>
          <w:spacing w:val="-1"/>
        </w:rPr>
        <w:t>ó</w:t>
      </w:r>
      <w:r w:rsidRPr="001A21E8">
        <w:rPr>
          <w:rFonts w:ascii="Tahoma" w:eastAsia="Tahoma" w:hAnsi="Tahoma" w:cs="Tahoma"/>
        </w:rPr>
        <w:t>w</w:t>
      </w:r>
      <w:r w:rsidRPr="001A21E8">
        <w:rPr>
          <w:rFonts w:ascii="Tahoma" w:eastAsia="Tahoma" w:hAnsi="Tahoma" w:cs="Tahoma"/>
          <w:spacing w:val="-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4"/>
        </w:rPr>
        <w:t xml:space="preserve"> </w:t>
      </w:r>
      <w:r w:rsidRPr="001A21E8">
        <w:rPr>
          <w:rFonts w:ascii="Tahoma" w:eastAsia="Tahoma" w:hAnsi="Tahoma" w:cs="Tahoma"/>
        </w:rPr>
        <w:t>pod</w:t>
      </w:r>
      <w:r w:rsidRPr="001A21E8">
        <w:rPr>
          <w:rFonts w:ascii="Tahoma" w:eastAsia="Tahoma" w:hAnsi="Tahoma" w:cs="Tahoma"/>
          <w:spacing w:val="1"/>
        </w:rPr>
        <w:t>m</w:t>
      </w:r>
      <w:r w:rsidRPr="001A21E8">
        <w:rPr>
          <w:rFonts w:ascii="Tahoma" w:eastAsia="Tahoma" w:hAnsi="Tahoma" w:cs="Tahoma"/>
        </w:rPr>
        <w:t>iot</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4"/>
        </w:rPr>
        <w:t xml:space="preserve"> </w:t>
      </w:r>
      <w:r w:rsidRPr="001A21E8">
        <w:rPr>
          <w:rFonts w:ascii="Tahoma" w:eastAsia="Tahoma" w:hAnsi="Tahoma" w:cs="Tahoma"/>
          <w:spacing w:val="2"/>
        </w:rPr>
        <w:t>p</w:t>
      </w:r>
      <w:r w:rsidRPr="001A21E8">
        <w:rPr>
          <w:rFonts w:ascii="Tahoma" w:eastAsia="Tahoma" w:hAnsi="Tahoma" w:cs="Tahoma"/>
        </w:rPr>
        <w:t>omoc</w:t>
      </w:r>
      <w:r w:rsidRPr="001A21E8">
        <w:rPr>
          <w:rFonts w:ascii="Tahoma" w:eastAsia="Tahoma" w:hAnsi="Tahoma" w:cs="Tahoma"/>
          <w:spacing w:val="-13"/>
        </w:rPr>
        <w:t>y</w:t>
      </w:r>
      <w:r w:rsidRPr="001A21E8">
        <w:rPr>
          <w:rFonts w:ascii="Tahoma" w:eastAsia="Tahoma" w:hAnsi="Tahoma" w:cs="Tahoma"/>
        </w:rPr>
        <w:t>, t</w:t>
      </w:r>
      <w:r w:rsidRPr="001A21E8">
        <w:rPr>
          <w:rFonts w:ascii="Tahoma" w:eastAsia="Tahoma" w:hAnsi="Tahoma" w:cs="Tahoma"/>
          <w:spacing w:val="-1"/>
        </w:rPr>
        <w:t>j</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2"/>
        </w:rPr>
        <w:t>b</w:t>
      </w:r>
      <w:r w:rsidRPr="001A21E8">
        <w:rPr>
          <w:rFonts w:ascii="Tahoma" w:eastAsia="Tahoma" w:hAnsi="Tahoma" w:cs="Tahoma"/>
          <w:spacing w:val="-1"/>
        </w:rPr>
        <w:t>j</w:t>
      </w:r>
      <w:r w:rsidRPr="001A21E8">
        <w:rPr>
          <w:rFonts w:ascii="Tahoma" w:eastAsia="Tahoma" w:hAnsi="Tahoma" w:cs="Tahoma"/>
          <w:spacing w:val="1"/>
        </w:rPr>
        <w:t>ę</w:t>
      </w:r>
      <w:r w:rsidRPr="001A21E8">
        <w:rPr>
          <w:rFonts w:ascii="Tahoma" w:eastAsia="Tahoma" w:hAnsi="Tahoma" w:cs="Tahoma"/>
        </w:rPr>
        <w:t>te</w:t>
      </w:r>
      <w:r w:rsidRPr="001A21E8">
        <w:rPr>
          <w:rFonts w:ascii="Tahoma" w:eastAsia="Tahoma" w:hAnsi="Tahoma" w:cs="Tahoma"/>
          <w:spacing w:val="2"/>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ą</w:t>
      </w:r>
      <w:r w:rsidRPr="001A21E8">
        <w:rPr>
          <w:rFonts w:ascii="Tahoma" w:eastAsia="Tahoma" w:hAnsi="Tahoma" w:cs="Tahoma"/>
          <w:spacing w:val="1"/>
        </w:rPr>
        <w:t xml:space="preserve"> </w:t>
      </w:r>
      <w:r w:rsidRPr="001A21E8">
        <w:rPr>
          <w:rFonts w:ascii="Tahoma" w:eastAsia="Tahoma" w:hAnsi="Tahoma" w:cs="Tahoma"/>
          <w:spacing w:val="-1"/>
        </w:rPr>
        <w:t>u</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2"/>
        </w:rPr>
        <w:t xml:space="preserve"> </w:t>
      </w:r>
      <w:r w:rsidRPr="001A21E8">
        <w:rPr>
          <w:rFonts w:ascii="Tahoma" w:eastAsia="Tahoma" w:hAnsi="Tahoma" w:cs="Tahoma"/>
        </w:rPr>
        <w:t>się za</w:t>
      </w:r>
      <w:r w:rsidRPr="001A21E8">
        <w:rPr>
          <w:rFonts w:ascii="Tahoma" w:eastAsia="Tahoma" w:hAnsi="Tahoma" w:cs="Tahoma"/>
          <w:spacing w:val="11"/>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kw</w:t>
      </w:r>
      <w:r w:rsidRPr="001A21E8">
        <w:rPr>
          <w:rFonts w:ascii="Tahoma" w:eastAsia="Tahoma" w:hAnsi="Tahoma" w:cs="Tahoma"/>
          <w:spacing w:val="1"/>
        </w:rPr>
        <w:t>al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e i</w:t>
      </w:r>
      <w:r w:rsidRPr="001A21E8">
        <w:rPr>
          <w:rFonts w:ascii="Tahoma" w:eastAsia="Tahoma" w:hAnsi="Tahoma" w:cs="Tahoma"/>
          <w:spacing w:val="14"/>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zne</w:t>
      </w:r>
      <w:r w:rsidRPr="001A21E8">
        <w:rPr>
          <w:rFonts w:ascii="Tahoma" w:eastAsia="Tahoma" w:hAnsi="Tahoma" w:cs="Tahoma"/>
          <w:spacing w:val="7"/>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9"/>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spacing w:val="3"/>
        </w:rPr>
        <w:t>z</w:t>
      </w:r>
      <w:r w:rsidRPr="001A21E8">
        <w:rPr>
          <w:rFonts w:ascii="Tahoma" w:eastAsia="Tahoma" w:hAnsi="Tahoma" w:cs="Tahoma"/>
          <w:spacing w:val="1"/>
        </w:rPr>
        <w:t>w</w:t>
      </w:r>
      <w:r w:rsidRPr="001A21E8">
        <w:rPr>
          <w:rFonts w:ascii="Tahoma" w:eastAsia="Tahoma" w:hAnsi="Tahoma" w:cs="Tahoma"/>
        </w:rPr>
        <w:t>rotu</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1"/>
        </w:rPr>
        <w:t xml:space="preserve"> </w:t>
      </w:r>
      <w:r w:rsidRPr="001A21E8">
        <w:rPr>
          <w:rFonts w:ascii="Tahoma" w:eastAsia="Tahoma" w:hAnsi="Tahoma" w:cs="Tahoma"/>
        </w:rPr>
        <w:t>ods</w:t>
      </w:r>
      <w:r w:rsidRPr="001A21E8">
        <w:rPr>
          <w:rFonts w:ascii="Tahoma" w:eastAsia="Tahoma" w:hAnsi="Tahoma" w:cs="Tahoma"/>
          <w:spacing w:val="1"/>
        </w:rPr>
        <w:t>e</w:t>
      </w:r>
      <w:r w:rsidRPr="001A21E8">
        <w:rPr>
          <w:rFonts w:ascii="Tahoma" w:eastAsia="Tahoma" w:hAnsi="Tahoma" w:cs="Tahoma"/>
          <w:spacing w:val="3"/>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3"/>
        </w:rPr>
        <w:t xml:space="preserve"> </w:t>
      </w:r>
      <w:r w:rsidRPr="001A21E8">
        <w:rPr>
          <w:rFonts w:ascii="Tahoma" w:eastAsia="Tahoma" w:hAnsi="Tahoma" w:cs="Tahoma"/>
          <w:spacing w:val="1"/>
        </w:rPr>
        <w:t>na</w:t>
      </w:r>
      <w:r w:rsidRPr="001A21E8">
        <w:rPr>
          <w:rFonts w:ascii="Tahoma" w:eastAsia="Tahoma" w:hAnsi="Tahoma" w:cs="Tahoma"/>
        </w:rPr>
        <w:t>licz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mi</w:t>
      </w:r>
      <w:r w:rsidRPr="001A21E8">
        <w:rPr>
          <w:rFonts w:ascii="Tahoma" w:eastAsia="Tahoma" w:hAnsi="Tahoma" w:cs="Tahoma"/>
          <w:spacing w:val="4"/>
        </w:rPr>
        <w:t xml:space="preserve"> </w:t>
      </w:r>
      <w:r w:rsidRPr="001A21E8">
        <w:rPr>
          <w:rFonts w:ascii="Tahoma" w:eastAsia="Tahoma" w:hAnsi="Tahoma" w:cs="Tahoma"/>
          <w:spacing w:val="-1"/>
        </w:rPr>
        <w:t>j</w:t>
      </w:r>
      <w:r w:rsidRPr="001A21E8">
        <w:rPr>
          <w:rFonts w:ascii="Tahoma" w:eastAsia="Tahoma" w:hAnsi="Tahoma" w:cs="Tahoma"/>
          <w:spacing w:val="3"/>
        </w:rPr>
        <w:t>a</w:t>
      </w:r>
      <w:r w:rsidRPr="001A21E8">
        <w:rPr>
          <w:rFonts w:ascii="Tahoma" w:eastAsia="Tahoma" w:hAnsi="Tahoma" w:cs="Tahoma"/>
        </w:rPr>
        <w:t>k</w:t>
      </w:r>
      <w:r w:rsidRPr="001A21E8">
        <w:rPr>
          <w:rFonts w:ascii="Tahoma" w:eastAsia="Tahoma" w:hAnsi="Tahoma" w:cs="Tahoma"/>
          <w:spacing w:val="9"/>
        </w:rPr>
        <w:t xml:space="preserve"> </w:t>
      </w:r>
      <w:r w:rsidRPr="001A21E8">
        <w:rPr>
          <w:rFonts w:ascii="Tahoma" w:eastAsia="Tahoma" w:hAnsi="Tahoma" w:cs="Tahoma"/>
        </w:rPr>
        <w:t>dla z</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1"/>
        </w:rPr>
        <w:t>ł</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 xml:space="preserve"> </w:t>
      </w:r>
      <w:r w:rsidRPr="001A21E8">
        <w:rPr>
          <w:rFonts w:ascii="Tahoma" w:eastAsia="Tahoma" w:hAnsi="Tahoma" w:cs="Tahoma"/>
        </w:rPr>
        <w:t>pod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od</w:t>
      </w:r>
      <w:r w:rsidRPr="001A21E8">
        <w:rPr>
          <w:rFonts w:ascii="Tahoma" w:eastAsia="Tahoma" w:hAnsi="Tahoma" w:cs="Tahoma"/>
          <w:spacing w:val="10"/>
        </w:rPr>
        <w:t xml:space="preserve"> </w:t>
      </w:r>
      <w:r w:rsidRPr="001A21E8">
        <w:rPr>
          <w:rFonts w:ascii="Tahoma" w:eastAsia="Tahoma" w:hAnsi="Tahoma" w:cs="Tahoma"/>
        </w:rPr>
        <w:t>dnia</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 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szy</w:t>
      </w:r>
      <w:r w:rsidRPr="001A21E8">
        <w:rPr>
          <w:rFonts w:ascii="Tahoma" w:eastAsia="Tahoma" w:hAnsi="Tahoma" w:cs="Tahoma"/>
          <w:spacing w:val="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11"/>
        </w:rPr>
        <w:t xml:space="preserve"> </w:t>
      </w:r>
      <w:r w:rsidRPr="001A21E8">
        <w:rPr>
          <w:rFonts w:ascii="Tahoma" w:eastAsia="Tahoma" w:hAnsi="Tahoma" w:cs="Tahoma"/>
        </w:rPr>
        <w:t>IZ</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
        </w:rPr>
        <w:t xml:space="preserve"> </w:t>
      </w:r>
      <w:r w:rsidRPr="001A21E8">
        <w:rPr>
          <w:rFonts w:ascii="Tahoma" w:eastAsia="Tahoma" w:hAnsi="Tahoma" w:cs="Tahoma"/>
        </w:rPr>
        <w:t>i</w:t>
      </w:r>
      <w:r w:rsidRPr="001A21E8">
        <w:rPr>
          <w:rFonts w:ascii="Tahoma" w:eastAsia="Tahoma" w:hAnsi="Tahoma" w:cs="Tahoma"/>
          <w:spacing w:val="9"/>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rPr>
        <w:t>mi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00C24D7D" w:rsidRPr="001A21E8">
        <w:rPr>
          <w:rFonts w:ascii="Tahoma" w:eastAsia="Tahoma" w:hAnsi="Tahoma" w:cs="Tahoma"/>
        </w:rPr>
        <w:t xml:space="preserve"> </w:t>
      </w:r>
      <w:r w:rsidRPr="001A21E8">
        <w:rPr>
          <w:rFonts w:ascii="Tahoma" w:eastAsia="Tahoma" w:hAnsi="Tahoma" w:cs="Tahoma"/>
        </w:rPr>
        <w:t>w §</w:t>
      </w:r>
      <w:r w:rsidRPr="001A21E8">
        <w:rPr>
          <w:rFonts w:ascii="Tahoma" w:eastAsia="Tahoma" w:hAnsi="Tahoma" w:cs="Tahoma"/>
          <w:spacing w:val="-1"/>
        </w:rPr>
        <w:t xml:space="preserve"> 1</w:t>
      </w:r>
      <w:r w:rsidR="00580E55">
        <w:rPr>
          <w:rFonts w:ascii="Tahoma" w:eastAsia="Tahoma" w:hAnsi="Tahoma" w:cs="Tahoma"/>
          <w:spacing w:val="-1"/>
        </w:rPr>
        <w:t>6</w:t>
      </w:r>
      <w:r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 xml:space="preserve"> 2</w:t>
      </w:r>
      <w:r w:rsidRPr="001A21E8">
        <w:rPr>
          <w:rFonts w:ascii="Tahoma" w:eastAsia="Tahoma" w:hAnsi="Tahoma" w:cs="Tahoma"/>
        </w:rPr>
        <w:t xml:space="preserve">, </w:t>
      </w:r>
      <w:r w:rsidRPr="001A21E8">
        <w:rPr>
          <w:rFonts w:ascii="Tahoma" w:eastAsia="Tahoma" w:hAnsi="Tahoma" w:cs="Tahoma"/>
          <w:spacing w:val="-1"/>
        </w:rPr>
        <w:t>3</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 xml:space="preserve">4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00D15C17" w:rsidRPr="001A21E8">
        <w:rPr>
          <w:rFonts w:ascii="Tahoma" w:eastAsia="Tahoma" w:hAnsi="Tahoma" w:cs="Tahoma"/>
          <w:spacing w:val="-15"/>
        </w:rPr>
        <w:t>D</w:t>
      </w:r>
      <w:r w:rsidR="003E4377" w:rsidRPr="001A21E8">
        <w:rPr>
          <w:rFonts w:ascii="Tahoma" w:eastAsia="Tahoma" w:hAnsi="Tahoma" w:cs="Tahoma"/>
          <w:spacing w:val="-1"/>
        </w:rPr>
        <w:t>ecyzji</w:t>
      </w:r>
      <w:r w:rsidRPr="001A21E8">
        <w:rPr>
          <w:rFonts w:ascii="Tahoma" w:eastAsia="Tahoma" w:hAnsi="Tahoma" w:cs="Tahoma"/>
        </w:rPr>
        <w:t>.</w:t>
      </w:r>
    </w:p>
    <w:p w14:paraId="30EE8099" w14:textId="77777777" w:rsidR="008E5DAD" w:rsidRDefault="008E5DAD" w:rsidP="00820FBB">
      <w:pPr>
        <w:spacing w:line="276" w:lineRule="auto"/>
        <w:ind w:left="426" w:right="14" w:hanging="426"/>
        <w:jc w:val="center"/>
        <w:rPr>
          <w:rFonts w:ascii="Tahoma" w:eastAsia="Tahoma" w:hAnsi="Tahoma" w:cs="Tahoma"/>
          <w:b/>
        </w:rPr>
      </w:pPr>
    </w:p>
    <w:p w14:paraId="355D5818" w14:textId="77777777" w:rsidR="00485114" w:rsidRDefault="00485114" w:rsidP="00820FBB">
      <w:pPr>
        <w:spacing w:line="276" w:lineRule="auto"/>
        <w:ind w:left="426" w:right="14" w:hanging="426"/>
        <w:jc w:val="center"/>
        <w:rPr>
          <w:rFonts w:ascii="Tahoma" w:eastAsia="Tahoma" w:hAnsi="Tahoma" w:cs="Tahoma"/>
          <w:b/>
        </w:rPr>
      </w:pPr>
    </w:p>
    <w:p w14:paraId="590960D1" w14:textId="77777777" w:rsidR="00485114" w:rsidRDefault="00485114" w:rsidP="00820FBB">
      <w:pPr>
        <w:spacing w:line="276" w:lineRule="auto"/>
        <w:ind w:left="426" w:right="14" w:hanging="426"/>
        <w:jc w:val="center"/>
        <w:rPr>
          <w:rFonts w:ascii="Tahoma" w:eastAsia="Tahoma" w:hAnsi="Tahoma" w:cs="Tahoma"/>
          <w:b/>
        </w:rPr>
      </w:pPr>
    </w:p>
    <w:p w14:paraId="57D4126F" w14:textId="77777777" w:rsidR="00485114" w:rsidRDefault="00485114" w:rsidP="00820FBB">
      <w:pPr>
        <w:spacing w:line="276" w:lineRule="auto"/>
        <w:ind w:left="426" w:right="14" w:hanging="426"/>
        <w:jc w:val="center"/>
        <w:rPr>
          <w:rFonts w:ascii="Tahoma" w:eastAsia="Tahoma" w:hAnsi="Tahoma" w:cs="Tahoma"/>
          <w:b/>
        </w:rPr>
      </w:pPr>
    </w:p>
    <w:p w14:paraId="7B03EE14" w14:textId="77777777" w:rsidR="00942F4E" w:rsidRPr="001A21E8" w:rsidRDefault="00280ADA" w:rsidP="00820FBB">
      <w:pPr>
        <w:spacing w:line="276" w:lineRule="auto"/>
        <w:ind w:left="426" w:right="14" w:hanging="426"/>
        <w:jc w:val="center"/>
        <w:rPr>
          <w:rFonts w:ascii="Tahoma" w:eastAsia="Tahoma" w:hAnsi="Tahoma" w:cs="Tahoma"/>
        </w:rPr>
      </w:pPr>
      <w:r w:rsidRPr="001A21E8">
        <w:rPr>
          <w:rFonts w:ascii="Tahoma" w:eastAsia="Tahoma" w:hAnsi="Tahoma" w:cs="Tahoma"/>
          <w:b/>
        </w:rPr>
        <w:lastRenderedPageBreak/>
        <w:t>Konk</w:t>
      </w:r>
      <w:r w:rsidRPr="001A21E8">
        <w:rPr>
          <w:rFonts w:ascii="Tahoma" w:eastAsia="Tahoma" w:hAnsi="Tahoma" w:cs="Tahoma"/>
          <w:b/>
          <w:spacing w:val="2"/>
        </w:rPr>
        <w:t>u</w:t>
      </w:r>
      <w:r w:rsidRPr="001A21E8">
        <w:rPr>
          <w:rFonts w:ascii="Tahoma" w:eastAsia="Tahoma" w:hAnsi="Tahoma" w:cs="Tahoma"/>
          <w:b/>
        </w:rPr>
        <w:t>r</w:t>
      </w:r>
      <w:r w:rsidRPr="001A21E8">
        <w:rPr>
          <w:rFonts w:ascii="Tahoma" w:eastAsia="Tahoma" w:hAnsi="Tahoma" w:cs="Tahoma"/>
          <w:b/>
          <w:spacing w:val="-1"/>
        </w:rPr>
        <w:t>e</w:t>
      </w:r>
      <w:r w:rsidRPr="001A21E8">
        <w:rPr>
          <w:rFonts w:ascii="Tahoma" w:eastAsia="Tahoma" w:hAnsi="Tahoma" w:cs="Tahoma"/>
          <w:b/>
        </w:rPr>
        <w:t>nc</w:t>
      </w:r>
      <w:r w:rsidRPr="001A21E8">
        <w:rPr>
          <w:rFonts w:ascii="Tahoma" w:eastAsia="Tahoma" w:hAnsi="Tahoma" w:cs="Tahoma"/>
          <w:b/>
          <w:spacing w:val="3"/>
        </w:rPr>
        <w:t>y</w:t>
      </w:r>
      <w:r w:rsidRPr="001A21E8">
        <w:rPr>
          <w:rFonts w:ascii="Tahoma" w:eastAsia="Tahoma" w:hAnsi="Tahoma" w:cs="Tahoma"/>
          <w:b/>
        </w:rPr>
        <w:t>j</w:t>
      </w:r>
      <w:r w:rsidRPr="001A21E8">
        <w:rPr>
          <w:rFonts w:ascii="Tahoma" w:eastAsia="Tahoma" w:hAnsi="Tahoma" w:cs="Tahoma"/>
          <w:b/>
          <w:spacing w:val="-1"/>
        </w:rPr>
        <w:t>n</w:t>
      </w:r>
      <w:r w:rsidRPr="001A21E8">
        <w:rPr>
          <w:rFonts w:ascii="Tahoma" w:eastAsia="Tahoma" w:hAnsi="Tahoma" w:cs="Tahoma"/>
          <w:b/>
        </w:rPr>
        <w:t>ość</w:t>
      </w:r>
      <w:r w:rsidRPr="001A21E8">
        <w:rPr>
          <w:rFonts w:ascii="Tahoma" w:eastAsia="Tahoma" w:hAnsi="Tahoma" w:cs="Tahoma"/>
          <w:b/>
          <w:spacing w:val="-15"/>
        </w:rPr>
        <w:t xml:space="preserve"> </w:t>
      </w:r>
      <w:r w:rsidRPr="00FB6CAA">
        <w:rPr>
          <w:rFonts w:ascii="Tahoma" w:eastAsia="Tahoma" w:hAnsi="Tahoma" w:cs="Tahoma"/>
          <w:b/>
        </w:rPr>
        <w:t>wydatków</w:t>
      </w:r>
    </w:p>
    <w:p w14:paraId="60D16043" w14:textId="7EB5F27C" w:rsidR="00942F4E" w:rsidRPr="001A21E8" w:rsidRDefault="00280ADA" w:rsidP="00820FBB">
      <w:pPr>
        <w:spacing w:line="276" w:lineRule="auto"/>
        <w:ind w:left="426" w:right="14" w:hanging="426"/>
        <w:jc w:val="center"/>
        <w:rPr>
          <w:rFonts w:ascii="Tahoma" w:eastAsia="Tahoma" w:hAnsi="Tahoma" w:cs="Tahoma"/>
          <w:spacing w:val="2"/>
          <w:w w:val="99"/>
        </w:rPr>
      </w:pPr>
      <w:r w:rsidRPr="001A21E8">
        <w:rPr>
          <w:rFonts w:ascii="Tahoma" w:eastAsia="Tahoma" w:hAnsi="Tahoma" w:cs="Tahoma"/>
        </w:rPr>
        <w:t>§</w:t>
      </w:r>
      <w:r w:rsidRPr="00B60F60">
        <w:rPr>
          <w:rFonts w:ascii="Tahoma" w:eastAsia="Tahoma" w:hAnsi="Tahoma" w:cs="Tahoma"/>
        </w:rPr>
        <w:t xml:space="preserve"> 2</w:t>
      </w:r>
      <w:r w:rsidR="00026023">
        <w:rPr>
          <w:rFonts w:ascii="Tahoma" w:eastAsia="Tahoma" w:hAnsi="Tahoma" w:cs="Tahoma"/>
        </w:rPr>
        <w:t>6</w:t>
      </w:r>
      <w:r w:rsidR="000649F1" w:rsidRPr="001A21E8">
        <w:rPr>
          <w:rFonts w:ascii="Tahoma" w:eastAsia="Tahoma" w:hAnsi="Tahoma" w:cs="Tahoma"/>
          <w:spacing w:val="2"/>
          <w:w w:val="99"/>
        </w:rPr>
        <w:t>.</w:t>
      </w:r>
    </w:p>
    <w:p w14:paraId="67E56C18" w14:textId="50442479" w:rsidR="00234147" w:rsidRDefault="00234147" w:rsidP="005100BA">
      <w:pPr>
        <w:pStyle w:val="Akapitzlist"/>
        <w:numPr>
          <w:ilvl w:val="0"/>
          <w:numId w:val="8"/>
        </w:numPr>
        <w:spacing w:line="276" w:lineRule="auto"/>
        <w:ind w:left="426" w:right="14" w:hanging="426"/>
        <w:jc w:val="both"/>
        <w:rPr>
          <w:rFonts w:ascii="Tahoma" w:eastAsia="Tahoma" w:hAnsi="Tahoma" w:cs="Tahoma"/>
        </w:rPr>
      </w:pPr>
      <w:r w:rsidRPr="00933C9A">
        <w:rPr>
          <w:rFonts w:ascii="Tahoma" w:eastAsia="Tahoma" w:hAnsi="Tahoma" w:cs="Tahoma"/>
        </w:rPr>
        <w:t>Przy udzielaniu zamówienia w ramach Projektu Beneficjent stosuje ustawę PZP</w:t>
      </w:r>
      <w:r w:rsidR="00322EA1">
        <w:rPr>
          <w:rFonts w:ascii="Tahoma" w:eastAsia="Tahoma" w:hAnsi="Tahoma" w:cs="Tahoma"/>
        </w:rPr>
        <w:t>, zasadę konkurencyjności lub rozeznanie rynku</w:t>
      </w:r>
      <w:r w:rsidRPr="00933C9A">
        <w:rPr>
          <w:rFonts w:ascii="Tahoma" w:eastAsia="Tahoma" w:hAnsi="Tahoma" w:cs="Tahoma"/>
        </w:rPr>
        <w:t xml:space="preserve"> </w:t>
      </w:r>
      <w:r w:rsidR="00322EA1">
        <w:rPr>
          <w:rFonts w:ascii="Tahoma" w:eastAsia="Tahoma" w:hAnsi="Tahoma" w:cs="Tahoma"/>
        </w:rPr>
        <w:t xml:space="preserve">na warunkach określonych w </w:t>
      </w:r>
      <w:r w:rsidRPr="001246FA">
        <w:rPr>
          <w:rFonts w:ascii="Tahoma" w:eastAsia="Tahoma" w:hAnsi="Tahoma" w:cs="Tahoma"/>
          <w:i/>
        </w:rPr>
        <w:t>Wytycznych w zakresie kwalifikowalności wydatków w ramach Europejskiego Funduszu Rozwoju Regionalnego, Europejskiego Funduszu Społecznego oraz Funduszu spójności na lata 2014-2020</w:t>
      </w:r>
      <w:r w:rsidRPr="00933C9A">
        <w:rPr>
          <w:rFonts w:ascii="Tahoma" w:eastAsia="Tahoma" w:hAnsi="Tahoma" w:cs="Tahoma"/>
        </w:rPr>
        <w:t xml:space="preserve">. </w:t>
      </w:r>
    </w:p>
    <w:p w14:paraId="5451E02D" w14:textId="5074033C" w:rsidR="00026023" w:rsidRPr="00432C22" w:rsidRDefault="00432C22" w:rsidP="00432C22">
      <w:pPr>
        <w:pStyle w:val="Akapitzlist"/>
        <w:numPr>
          <w:ilvl w:val="0"/>
          <w:numId w:val="8"/>
        </w:numPr>
        <w:spacing w:line="276" w:lineRule="auto"/>
        <w:ind w:right="14" w:hanging="441"/>
        <w:jc w:val="both"/>
        <w:rPr>
          <w:rFonts w:ascii="Tahoma" w:eastAsia="Tahoma" w:hAnsi="Tahoma" w:cs="Tahoma"/>
        </w:rPr>
      </w:pPr>
      <w:r>
        <w:rPr>
          <w:rFonts w:ascii="Tahoma" w:eastAsia="Tahoma" w:hAnsi="Tahoma" w:cs="Tahoma"/>
        </w:rPr>
        <w:t>W przypadku, gdy udzielenie zamówienia w ramach projektu następuje zgodnie z zasadą konkurencyjności, Beneficjent zobowiązany jest do u</w:t>
      </w:r>
      <w:r w:rsidR="00026023" w:rsidRPr="00026023">
        <w:rPr>
          <w:rFonts w:ascii="Tahoma" w:eastAsia="Tahoma" w:hAnsi="Tahoma" w:cs="Tahoma"/>
        </w:rPr>
        <w:t>publicznienia zapytania ofertowego poprzez jego umieszczeni</w:t>
      </w:r>
      <w:r>
        <w:rPr>
          <w:rFonts w:ascii="Tahoma" w:eastAsia="Tahoma" w:hAnsi="Tahoma" w:cs="Tahoma"/>
        </w:rPr>
        <w:t>e</w:t>
      </w:r>
      <w:r w:rsidR="00026023" w:rsidRPr="00026023">
        <w:rPr>
          <w:rFonts w:ascii="Tahoma" w:eastAsia="Tahoma" w:hAnsi="Tahoma" w:cs="Tahoma"/>
        </w:rPr>
        <w:t xml:space="preserve"> w bazie konkurencyjności,  </w:t>
      </w:r>
      <w:r w:rsidR="00026023" w:rsidRPr="00432C22">
        <w:rPr>
          <w:rFonts w:ascii="Tahoma" w:eastAsia="Tahoma" w:hAnsi="Tahoma" w:cs="Tahoma"/>
        </w:rPr>
        <w:t>a w przypadku zawieszenia działalności bazy potwierdzonego odpowiednim komunikatem ministra właściwego do spraw rozwoju regionalnego – na umieszczeniu tego zapytani</w:t>
      </w:r>
      <w:r w:rsidR="004737BC" w:rsidRPr="00432C22">
        <w:rPr>
          <w:rFonts w:ascii="Tahoma" w:eastAsia="Tahoma" w:hAnsi="Tahoma" w:cs="Tahoma"/>
        </w:rPr>
        <w:t>a na stronie internetowej: www.rpo-swietokrzyskie.pl.</w:t>
      </w:r>
      <w:r w:rsidR="00026023" w:rsidRPr="00432C22">
        <w:rPr>
          <w:rFonts w:ascii="Tahoma" w:eastAsia="Tahoma" w:hAnsi="Tahoma" w:cs="Tahoma"/>
        </w:rPr>
        <w:t xml:space="preserve"> </w:t>
      </w:r>
    </w:p>
    <w:p w14:paraId="7851585A" w14:textId="27CB5A1A" w:rsidR="00FB65E5" w:rsidRPr="00FB65E5" w:rsidRDefault="00FB65E5" w:rsidP="005100BA">
      <w:pPr>
        <w:pStyle w:val="Akapitzlist"/>
        <w:numPr>
          <w:ilvl w:val="0"/>
          <w:numId w:val="8"/>
        </w:numPr>
        <w:spacing w:line="276" w:lineRule="auto"/>
        <w:ind w:left="426" w:right="14" w:hanging="426"/>
        <w:jc w:val="both"/>
        <w:rPr>
          <w:rFonts w:ascii="Tahoma" w:eastAsia="Tahoma" w:hAnsi="Tahoma" w:cs="Tahoma"/>
        </w:rPr>
      </w:pPr>
      <w:r w:rsidRPr="00FB65E5">
        <w:rPr>
          <w:rFonts w:ascii="Tahoma" w:eastAsia="Tahoma" w:hAnsi="Tahoma" w:cs="Tahoma"/>
        </w:rPr>
        <w:t xml:space="preserve">Beneficjent jest zobowiązany </w:t>
      </w:r>
      <w:r w:rsidR="00322EA1">
        <w:rPr>
          <w:rFonts w:ascii="Tahoma" w:eastAsia="Tahoma" w:hAnsi="Tahoma" w:cs="Tahoma"/>
        </w:rPr>
        <w:t>uwzględniać aspekty</w:t>
      </w:r>
      <w:r w:rsidRPr="00FB65E5">
        <w:rPr>
          <w:rFonts w:ascii="Tahoma" w:eastAsia="Tahoma" w:hAnsi="Tahoma" w:cs="Tahoma"/>
        </w:rPr>
        <w:t xml:space="preserve"> społeczne przy udzielaniu następujących rodzajów zamówień:</w:t>
      </w:r>
    </w:p>
    <w:p w14:paraId="63B75E1E" w14:textId="6ECBBB6B" w:rsidR="00FB65E5" w:rsidRPr="00FB65E5" w:rsidRDefault="00FB65E5" w:rsidP="00820FBB">
      <w:pPr>
        <w:pStyle w:val="Akapitzlist"/>
        <w:spacing w:line="276" w:lineRule="auto"/>
        <w:ind w:left="426" w:right="14"/>
        <w:jc w:val="both"/>
        <w:rPr>
          <w:rFonts w:ascii="Tahoma" w:eastAsia="Tahoma" w:hAnsi="Tahoma" w:cs="Tahoma"/>
        </w:rPr>
      </w:pPr>
      <w:r w:rsidRPr="00FB65E5">
        <w:rPr>
          <w:rFonts w:ascii="Tahoma" w:eastAsia="Tahoma" w:hAnsi="Tahoma" w:cs="Tahoma"/>
        </w:rPr>
        <w:t>- usługi cateringowe.</w:t>
      </w:r>
    </w:p>
    <w:p w14:paraId="0CA2949F" w14:textId="58997979" w:rsidR="00FB65E5" w:rsidRPr="00FB65E5" w:rsidRDefault="00FB65E5" w:rsidP="00820FBB">
      <w:pPr>
        <w:pStyle w:val="Akapitzlist"/>
        <w:spacing w:line="276" w:lineRule="auto"/>
        <w:ind w:left="426" w:right="14"/>
        <w:jc w:val="both"/>
        <w:rPr>
          <w:rFonts w:ascii="Tahoma" w:eastAsia="Tahoma" w:hAnsi="Tahoma" w:cs="Tahoma"/>
        </w:rPr>
      </w:pPr>
      <w:r w:rsidRPr="00FB65E5">
        <w:rPr>
          <w:rFonts w:ascii="Tahoma" w:eastAsia="Tahoma" w:hAnsi="Tahoma" w:cs="Tahoma"/>
        </w:rPr>
        <w:t xml:space="preserve">Jednocześnie IZ rekomenduje </w:t>
      </w:r>
      <w:r w:rsidR="00322EA1">
        <w:rPr>
          <w:rFonts w:ascii="Tahoma" w:eastAsia="Tahoma" w:hAnsi="Tahoma" w:cs="Tahoma"/>
        </w:rPr>
        <w:t>uwzględnianie aspektów</w:t>
      </w:r>
      <w:r w:rsidRPr="00FB65E5">
        <w:rPr>
          <w:rFonts w:ascii="Tahoma" w:eastAsia="Tahoma" w:hAnsi="Tahoma" w:cs="Tahoma"/>
        </w:rPr>
        <w:t xml:space="preserve"> społecznych w przypadku realizacji zamówień publicznych w zakresie innym niż wskazany powyżej. </w:t>
      </w:r>
    </w:p>
    <w:p w14:paraId="6770D0CC" w14:textId="2A7ADD7A" w:rsidR="00234147" w:rsidRPr="00112BCA" w:rsidRDefault="00FB65E5" w:rsidP="00820FBB">
      <w:pPr>
        <w:pStyle w:val="Akapitzlist"/>
        <w:spacing w:line="276" w:lineRule="auto"/>
        <w:ind w:left="426" w:right="14"/>
        <w:jc w:val="both"/>
        <w:rPr>
          <w:rFonts w:ascii="Tahoma" w:eastAsia="Tahoma" w:hAnsi="Tahoma" w:cs="Tahoma"/>
        </w:rPr>
      </w:pPr>
      <w:r w:rsidRPr="00FB65E5">
        <w:rPr>
          <w:rFonts w:ascii="Tahoma" w:eastAsia="Tahoma" w:hAnsi="Tahoma" w:cs="Tahoma"/>
        </w:rPr>
        <w:t xml:space="preserve">W indywidulanych przypadkach możliwe jest przed wszczęciem postępowania o udzielenie zamówienia publicznego uzyskanie zgody IZ, w oparciu o przedłożone uzasadnienie, na odstąpienie od obowiązku </w:t>
      </w:r>
      <w:r w:rsidR="00322EA1">
        <w:rPr>
          <w:rFonts w:ascii="Tahoma" w:eastAsia="Tahoma" w:hAnsi="Tahoma" w:cs="Tahoma"/>
        </w:rPr>
        <w:t>uwzględniania</w:t>
      </w:r>
      <w:r w:rsidR="00322EA1" w:rsidRPr="00FB65E5">
        <w:rPr>
          <w:rFonts w:ascii="Tahoma" w:eastAsia="Tahoma" w:hAnsi="Tahoma" w:cs="Tahoma"/>
        </w:rPr>
        <w:t xml:space="preserve"> </w:t>
      </w:r>
      <w:r w:rsidRPr="00FB65E5">
        <w:rPr>
          <w:rFonts w:ascii="Tahoma" w:eastAsia="Tahoma" w:hAnsi="Tahoma" w:cs="Tahoma"/>
        </w:rPr>
        <w:t>aspektów społecznych w danym zamówieniu publicznym</w:t>
      </w:r>
      <w:r w:rsidR="00234147" w:rsidRPr="00112BCA">
        <w:rPr>
          <w:rFonts w:ascii="Tahoma" w:eastAsia="Tahoma" w:hAnsi="Tahoma" w:cs="Tahoma"/>
        </w:rPr>
        <w:t>.</w:t>
      </w:r>
      <w:r w:rsidR="008E45A1">
        <w:rPr>
          <w:rStyle w:val="Odwoanieprzypisudolnego"/>
          <w:rFonts w:ascii="Tahoma" w:eastAsia="Tahoma" w:hAnsi="Tahoma" w:cs="Tahoma"/>
        </w:rPr>
        <w:footnoteReference w:id="69"/>
      </w:r>
    </w:p>
    <w:p w14:paraId="65D256F5" w14:textId="77FEF494" w:rsidR="003470ED" w:rsidRPr="00315AE3" w:rsidRDefault="003470ED" w:rsidP="007C1468">
      <w:pPr>
        <w:pStyle w:val="Akapitzlist"/>
        <w:numPr>
          <w:ilvl w:val="0"/>
          <w:numId w:val="8"/>
        </w:numPr>
        <w:spacing w:line="276" w:lineRule="auto"/>
        <w:ind w:left="426" w:right="14" w:hanging="426"/>
        <w:jc w:val="both"/>
        <w:rPr>
          <w:rFonts w:ascii="Tahoma" w:eastAsia="Tahoma" w:hAnsi="Tahoma" w:cs="Tahoma"/>
        </w:rPr>
      </w:pPr>
      <w:r w:rsidRPr="003470ED">
        <w:rPr>
          <w:rFonts w:ascii="Tahoma" w:eastAsia="Tahoma" w:hAnsi="Tahoma" w:cs="Tahoma"/>
        </w:rPr>
        <w:t xml:space="preserve">Beneficjent zobowiązuje się do zlecania zadań na zasadach określonych w ustawie z dnia </w:t>
      </w:r>
      <w:r w:rsidRPr="003470ED">
        <w:rPr>
          <w:rFonts w:ascii="Tahoma" w:eastAsia="Tahoma" w:hAnsi="Tahoma" w:cs="Tahoma"/>
        </w:rPr>
        <w:br/>
        <w:t>24 kwietnia 2003 r. o działalności pożytku publicznego i o wolontariacie</w:t>
      </w:r>
      <w:r w:rsidR="000934C4">
        <w:rPr>
          <w:rFonts w:ascii="Tahoma" w:eastAsia="Tahoma" w:hAnsi="Tahoma" w:cs="Tahoma"/>
        </w:rPr>
        <w:t xml:space="preserve"> (Dz. U. 201</w:t>
      </w:r>
      <w:r w:rsidR="007C1468">
        <w:rPr>
          <w:rFonts w:ascii="Tahoma" w:eastAsia="Tahoma" w:hAnsi="Tahoma" w:cs="Tahoma"/>
        </w:rPr>
        <w:t>9</w:t>
      </w:r>
      <w:r w:rsidR="000934C4">
        <w:rPr>
          <w:rFonts w:ascii="Tahoma" w:eastAsia="Tahoma" w:hAnsi="Tahoma" w:cs="Tahoma"/>
        </w:rPr>
        <w:t xml:space="preserve"> poz. </w:t>
      </w:r>
      <w:r w:rsidR="007C1468">
        <w:rPr>
          <w:rFonts w:ascii="Tahoma" w:eastAsia="Tahoma" w:hAnsi="Tahoma" w:cs="Tahoma"/>
        </w:rPr>
        <w:t>688</w:t>
      </w:r>
      <w:r w:rsidR="00952101">
        <w:rPr>
          <w:rFonts w:ascii="Tahoma" w:eastAsia="Tahoma" w:hAnsi="Tahoma" w:cs="Tahoma"/>
        </w:rPr>
        <w:t xml:space="preserve"> </w:t>
      </w:r>
      <w:proofErr w:type="spellStart"/>
      <w:r w:rsidR="00952101">
        <w:rPr>
          <w:rFonts w:ascii="Tahoma" w:eastAsia="Tahoma" w:hAnsi="Tahoma" w:cs="Tahoma"/>
        </w:rPr>
        <w:t>t.j</w:t>
      </w:r>
      <w:proofErr w:type="spellEnd"/>
      <w:r w:rsidR="00952101">
        <w:rPr>
          <w:rFonts w:ascii="Tahoma" w:eastAsia="Tahoma" w:hAnsi="Tahoma" w:cs="Tahoma"/>
        </w:rPr>
        <w:t>.</w:t>
      </w:r>
      <w:r w:rsidR="007C1468">
        <w:rPr>
          <w:rFonts w:ascii="Tahoma" w:eastAsia="Tahoma" w:hAnsi="Tahoma" w:cs="Tahoma"/>
        </w:rPr>
        <w:t>)</w:t>
      </w:r>
      <w:r w:rsidRPr="003470ED">
        <w:rPr>
          <w:rFonts w:ascii="Tahoma" w:eastAsia="Tahoma" w:hAnsi="Tahoma" w:cs="Tahoma"/>
        </w:rPr>
        <w:t xml:space="preserve">, dokonywania zamówień z wykorzystaniem klauzul społecznych zgodnie </w:t>
      </w:r>
      <w:r w:rsidR="007D5D6B">
        <w:rPr>
          <w:rFonts w:ascii="Tahoma" w:eastAsia="Tahoma" w:hAnsi="Tahoma" w:cs="Tahoma"/>
        </w:rPr>
        <w:br/>
      </w:r>
      <w:r w:rsidRPr="003470ED">
        <w:rPr>
          <w:rFonts w:ascii="Tahoma" w:eastAsia="Tahoma" w:hAnsi="Tahoma" w:cs="Tahoma"/>
        </w:rPr>
        <w:t>z ustawą z dnia 29 stycznia 2004 r. - Prawo zamówień publicznych, dokonywani</w:t>
      </w:r>
      <w:r w:rsidR="008D1114">
        <w:rPr>
          <w:rFonts w:ascii="Tahoma" w:eastAsia="Tahoma" w:hAnsi="Tahoma" w:cs="Tahoma"/>
        </w:rPr>
        <w:t>e</w:t>
      </w:r>
      <w:r w:rsidRPr="003470ED">
        <w:rPr>
          <w:rFonts w:ascii="Tahoma" w:eastAsia="Tahoma" w:hAnsi="Tahoma" w:cs="Tahoma"/>
        </w:rPr>
        <w:t xml:space="preserve"> zamówień</w:t>
      </w:r>
      <w:r w:rsidR="008D1114" w:rsidRPr="008D1114">
        <w:rPr>
          <w:rFonts w:ascii="Tahoma" w:eastAsia="Tahoma" w:hAnsi="Tahoma" w:cs="Tahoma"/>
        </w:rPr>
        <w:t xml:space="preserve"> </w:t>
      </w:r>
      <w:r w:rsidR="007C1468">
        <w:rPr>
          <w:rFonts w:ascii="Tahoma" w:eastAsia="Tahoma" w:hAnsi="Tahoma" w:cs="Tahoma"/>
        </w:rPr>
        <w:br/>
      </w:r>
      <w:r w:rsidR="008D1114">
        <w:rPr>
          <w:rFonts w:ascii="Tahoma" w:eastAsia="Tahoma" w:hAnsi="Tahoma" w:cs="Tahoma"/>
        </w:rPr>
        <w:t>w pierwszej kolejności</w:t>
      </w:r>
      <w:r w:rsidRPr="003470ED">
        <w:rPr>
          <w:rFonts w:ascii="Tahoma" w:eastAsia="Tahoma" w:hAnsi="Tahoma" w:cs="Tahoma"/>
        </w:rPr>
        <w:t xml:space="preserve"> u PES w przypadku zakupów nieobjętych ustawą z dnia 29 stycznia 2004 r. - Prawo zamówień publicznych i zasadą konkurencyjności, o której mowa w </w:t>
      </w:r>
      <w:r w:rsidRPr="003470ED">
        <w:rPr>
          <w:rFonts w:ascii="Tahoma" w:eastAsia="Tahoma" w:hAnsi="Tahoma" w:cs="Tahoma"/>
          <w:i/>
        </w:rPr>
        <w:t>Wytycznych w zakresie kwalifikowalności wydatków w ramach Europejskiego Funduszu Rozwoju Regionalnego, Europejskiego Funduszu Społecznego oraz Funduszu Spójności na lata 2014-2020.</w:t>
      </w:r>
    </w:p>
    <w:p w14:paraId="00699474" w14:textId="7A0DE348" w:rsidR="00CC550B" w:rsidRDefault="00A52CAD" w:rsidP="00CC550B">
      <w:pPr>
        <w:pStyle w:val="Akapitzlist"/>
        <w:numPr>
          <w:ilvl w:val="0"/>
          <w:numId w:val="8"/>
        </w:numPr>
        <w:spacing w:line="276" w:lineRule="auto"/>
        <w:ind w:right="12"/>
        <w:jc w:val="both"/>
        <w:rPr>
          <w:rFonts w:ascii="Tahoma" w:eastAsia="Tahoma" w:hAnsi="Tahoma" w:cs="Tahoma"/>
        </w:rPr>
      </w:pPr>
      <w:r w:rsidRPr="00A52CAD">
        <w:rPr>
          <w:rFonts w:ascii="Tahoma" w:eastAsia="Tahoma" w:hAnsi="Tahoma" w:cs="Tahoma"/>
        </w:rPr>
        <w:t>Możliwe jest odstępstwo od obowiązku dokonywania zamówień u PES w przypadku zakupów nieobjętych ustawą Prawo zamówień publicznych i zasadą konkurencyjności w sytuacji gdy po przeprowadzeniu przez Beneficjenta postępowania o udzielenie zamówienia publicznego PES nie wpłynęła żadna oferta od PES lub w przypadku gdy zamówienie może być zrealizowane, ze względów obiektywnych wyłącznie przez jednego wykonawcę</w:t>
      </w:r>
      <w:r w:rsidR="002B4041">
        <w:rPr>
          <w:rFonts w:ascii="Tahoma" w:eastAsia="Tahoma" w:hAnsi="Tahoma" w:cs="Tahoma"/>
        </w:rPr>
        <w:t xml:space="preserve"> nie będącego PES</w:t>
      </w:r>
      <w:r w:rsidRPr="00A52CAD">
        <w:rPr>
          <w:rFonts w:ascii="Tahoma" w:eastAsia="Tahoma" w:hAnsi="Tahoma" w:cs="Tahoma"/>
        </w:rPr>
        <w:t>. W pozostałych przypadkach, gdy po przeprowadzeniu przez Beneficjenta postępowania o udzielenie zamówienia publicznego PES</w:t>
      </w:r>
      <w:r w:rsidR="002B4041">
        <w:rPr>
          <w:rFonts w:ascii="Tahoma" w:eastAsia="Tahoma" w:hAnsi="Tahoma" w:cs="Tahoma"/>
        </w:rPr>
        <w:t>,</w:t>
      </w:r>
      <w:r w:rsidRPr="00A52CAD">
        <w:rPr>
          <w:rFonts w:ascii="Tahoma" w:eastAsia="Tahoma" w:hAnsi="Tahoma" w:cs="Tahoma"/>
        </w:rPr>
        <w:t xml:space="preserve"> niemożliwe będzie, ze względów obiektywnych dokonywanie zamówienia u PES, IZ, w oparciu o przedłożone przez Beneficjenta pisemne uzasadnienie, może wyrazić zgodę na odstąpienie od obowiązku</w:t>
      </w:r>
      <w:r w:rsidR="002B4041">
        <w:rPr>
          <w:rFonts w:ascii="Tahoma" w:eastAsia="Tahoma" w:hAnsi="Tahoma" w:cs="Tahoma"/>
        </w:rPr>
        <w:t xml:space="preserve"> procedury dokonywania zakupów u PES</w:t>
      </w:r>
      <w:r w:rsidRPr="00A52CAD">
        <w:rPr>
          <w:rFonts w:ascii="Tahoma" w:eastAsia="Tahoma" w:hAnsi="Tahoma" w:cs="Tahoma"/>
        </w:rPr>
        <w:t xml:space="preserve"> w danym zamówieniu publicznym</w:t>
      </w:r>
      <w:r>
        <w:rPr>
          <w:rFonts w:ascii="Tahoma" w:eastAsia="Tahoma" w:hAnsi="Tahoma" w:cs="Tahoma"/>
        </w:rPr>
        <w:t>.</w:t>
      </w:r>
      <w:r>
        <w:rPr>
          <w:rStyle w:val="Odwoanieprzypisudolnego"/>
          <w:rFonts w:ascii="Tahoma" w:eastAsia="Tahoma" w:hAnsi="Tahoma" w:cs="Tahoma"/>
        </w:rPr>
        <w:footnoteReference w:id="70"/>
      </w:r>
    </w:p>
    <w:p w14:paraId="416382A3" w14:textId="601145A7" w:rsidR="007401F8" w:rsidRPr="00CC550B" w:rsidRDefault="007401F8" w:rsidP="00CC550B">
      <w:pPr>
        <w:pStyle w:val="Akapitzlist"/>
        <w:numPr>
          <w:ilvl w:val="0"/>
          <w:numId w:val="8"/>
        </w:numPr>
        <w:spacing w:line="276" w:lineRule="auto"/>
        <w:ind w:right="12"/>
        <w:jc w:val="both"/>
        <w:rPr>
          <w:rFonts w:ascii="Tahoma" w:eastAsia="Tahoma" w:hAnsi="Tahoma" w:cs="Tahoma"/>
        </w:rPr>
      </w:pPr>
      <w:r>
        <w:rPr>
          <w:rFonts w:ascii="Tahoma" w:eastAsia="Tahoma" w:hAnsi="Tahoma" w:cs="Tahoma"/>
        </w:rPr>
        <w:t xml:space="preserve">W przypadku stwierdzenia naruszenia przez Beneficjenta zasad określonych w niniejszym paragrafie IZ może uznać taki wydatek za niekwalifikowalny w Projekcie i zastosować korekty/pomniejszenia finansowe zgodnie z zapisami Rozporządzenia Ministra Rozwoju z dnia 29 stycznia 2016 roku w sprawie warunków obniżania wartości korekt finansowych oraz wydatków poniesionych nieprawidłowo związanych z udzielaniem zamówień. </w:t>
      </w:r>
    </w:p>
    <w:p w14:paraId="180DDE94" w14:textId="0E7B4FDA" w:rsidR="00942F4E" w:rsidRPr="003470ED" w:rsidRDefault="00234147" w:rsidP="005100BA">
      <w:pPr>
        <w:pStyle w:val="Akapitzlist"/>
        <w:numPr>
          <w:ilvl w:val="0"/>
          <w:numId w:val="8"/>
        </w:numPr>
        <w:spacing w:line="276" w:lineRule="auto"/>
        <w:ind w:left="426" w:right="14" w:hanging="426"/>
        <w:jc w:val="both"/>
        <w:rPr>
          <w:rFonts w:ascii="Tahoma" w:eastAsia="Tahoma" w:hAnsi="Tahoma" w:cs="Tahoma"/>
        </w:rPr>
      </w:pPr>
      <w:r w:rsidRPr="003470ED">
        <w:rPr>
          <w:rFonts w:ascii="Tahoma" w:eastAsia="Tahoma" w:hAnsi="Tahoma" w:cs="Tahoma"/>
        </w:rPr>
        <w:t>W przypadku projektów partnerskich ust. 1-</w:t>
      </w:r>
      <w:r w:rsidR="00710743">
        <w:rPr>
          <w:rFonts w:ascii="Tahoma" w:eastAsia="Tahoma" w:hAnsi="Tahoma" w:cs="Tahoma"/>
        </w:rPr>
        <w:t>7</w:t>
      </w:r>
      <w:r w:rsidRPr="003470ED">
        <w:rPr>
          <w:rFonts w:ascii="Tahoma" w:eastAsia="Tahoma" w:hAnsi="Tahoma" w:cs="Tahoma"/>
        </w:rPr>
        <w:t xml:space="preserve"> mają zastosowanie również do Partnerów.</w:t>
      </w:r>
      <w:r w:rsidR="008E3C45" w:rsidRPr="001A21E8">
        <w:rPr>
          <w:rStyle w:val="Odwoanieprzypisudolnego"/>
          <w:rFonts w:ascii="Tahoma" w:eastAsia="Tahoma" w:hAnsi="Tahoma" w:cs="Tahoma"/>
        </w:rPr>
        <w:footnoteReference w:id="71"/>
      </w:r>
    </w:p>
    <w:p w14:paraId="392D89E0" w14:textId="77777777" w:rsidR="006D46F9" w:rsidRDefault="006D46F9" w:rsidP="00820FBB">
      <w:pPr>
        <w:spacing w:line="276" w:lineRule="auto"/>
        <w:ind w:left="426" w:right="14" w:hanging="426"/>
        <w:jc w:val="center"/>
        <w:rPr>
          <w:rFonts w:ascii="Tahoma" w:eastAsia="Tahoma" w:hAnsi="Tahoma" w:cs="Tahoma"/>
          <w:b/>
          <w:spacing w:val="-1"/>
        </w:rPr>
      </w:pPr>
    </w:p>
    <w:p w14:paraId="72B03D11" w14:textId="77777777" w:rsidR="002878F1" w:rsidRDefault="002878F1" w:rsidP="00820FBB">
      <w:pPr>
        <w:spacing w:line="276" w:lineRule="auto"/>
        <w:ind w:left="426" w:right="14" w:hanging="426"/>
        <w:jc w:val="center"/>
        <w:rPr>
          <w:rFonts w:ascii="Tahoma" w:eastAsia="Tahoma" w:hAnsi="Tahoma" w:cs="Tahoma"/>
          <w:b/>
          <w:spacing w:val="-1"/>
        </w:rPr>
      </w:pPr>
    </w:p>
    <w:p w14:paraId="45C16192" w14:textId="77777777" w:rsidR="00942F4E" w:rsidRPr="001A21E8" w:rsidRDefault="00280ADA" w:rsidP="00820FBB">
      <w:pPr>
        <w:spacing w:line="276" w:lineRule="auto"/>
        <w:ind w:left="426" w:right="14" w:hanging="426"/>
        <w:jc w:val="center"/>
        <w:rPr>
          <w:rFonts w:ascii="Tahoma" w:eastAsia="Tahoma" w:hAnsi="Tahoma" w:cs="Tahoma"/>
        </w:rPr>
      </w:pPr>
      <w:r w:rsidRPr="001A21E8">
        <w:rPr>
          <w:rFonts w:ascii="Tahoma" w:eastAsia="Tahoma" w:hAnsi="Tahoma" w:cs="Tahoma"/>
          <w:b/>
          <w:spacing w:val="-1"/>
        </w:rPr>
        <w:lastRenderedPageBreak/>
        <w:t>Re</w:t>
      </w:r>
      <w:r w:rsidRPr="001A21E8">
        <w:rPr>
          <w:rFonts w:ascii="Tahoma" w:eastAsia="Tahoma" w:hAnsi="Tahoma" w:cs="Tahoma"/>
          <w:b/>
          <w:spacing w:val="2"/>
        </w:rPr>
        <w:t>g</w:t>
      </w:r>
      <w:r w:rsidRPr="001A21E8">
        <w:rPr>
          <w:rFonts w:ascii="Tahoma" w:eastAsia="Tahoma" w:hAnsi="Tahoma" w:cs="Tahoma"/>
          <w:b/>
        </w:rPr>
        <w:t>uła</w:t>
      </w:r>
      <w:r w:rsidRPr="001A21E8">
        <w:rPr>
          <w:rFonts w:ascii="Tahoma" w:eastAsia="Tahoma" w:hAnsi="Tahoma" w:cs="Tahoma"/>
          <w:b/>
          <w:spacing w:val="-7"/>
        </w:rPr>
        <w:t xml:space="preserve"> </w:t>
      </w:r>
      <w:r w:rsidRPr="00B148B9">
        <w:rPr>
          <w:rFonts w:ascii="Tahoma" w:eastAsia="Tahoma" w:hAnsi="Tahoma" w:cs="Tahoma"/>
          <w:b/>
        </w:rPr>
        <w:t>proporcjonalności</w:t>
      </w:r>
      <w:bookmarkStart w:id="3" w:name="_GoBack"/>
      <w:bookmarkEnd w:id="3"/>
    </w:p>
    <w:p w14:paraId="26C8EC91" w14:textId="10B0C277" w:rsidR="00942F4E" w:rsidRPr="001A21E8" w:rsidRDefault="00280ADA" w:rsidP="00820FBB">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031201">
        <w:rPr>
          <w:rFonts w:ascii="Tahoma" w:eastAsia="Tahoma" w:hAnsi="Tahoma" w:cs="Tahoma"/>
        </w:rPr>
        <w:t xml:space="preserve"> </w:t>
      </w:r>
      <w:r w:rsidR="00E67406" w:rsidRPr="00031201">
        <w:rPr>
          <w:rFonts w:ascii="Tahoma" w:eastAsia="Tahoma" w:hAnsi="Tahoma" w:cs="Tahoma"/>
        </w:rPr>
        <w:t>2</w:t>
      </w:r>
      <w:r w:rsidR="00026023">
        <w:rPr>
          <w:rFonts w:ascii="Tahoma" w:eastAsia="Tahoma" w:hAnsi="Tahoma" w:cs="Tahoma"/>
        </w:rPr>
        <w:t>7</w:t>
      </w:r>
      <w:r w:rsidRPr="001A21E8">
        <w:rPr>
          <w:rFonts w:ascii="Tahoma" w:eastAsia="Tahoma" w:hAnsi="Tahoma" w:cs="Tahoma"/>
          <w:w w:val="99"/>
        </w:rPr>
        <w:t>.</w:t>
      </w:r>
    </w:p>
    <w:p w14:paraId="04A2FAEE" w14:textId="77777777" w:rsidR="00C1292D" w:rsidRPr="001C3C76" w:rsidRDefault="00C1292D" w:rsidP="005100BA">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13"/>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gułę</w:t>
      </w:r>
      <w:r w:rsidRPr="001C3C76">
        <w:rPr>
          <w:rFonts w:ascii="Tahoma" w:eastAsia="Tahoma" w:hAnsi="Tahoma" w:cs="Tahoma"/>
          <w:spacing w:val="10"/>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4"/>
        </w:rPr>
        <w:t>i</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rPr>
        <w:t>t</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2"/>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 xml:space="preserve">go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w:t>
      </w:r>
      <w:r w:rsidRPr="001C3C76">
        <w:rPr>
          <w:rFonts w:ascii="Tahoma" w:eastAsia="Tahoma" w:hAnsi="Tahoma" w:cs="Tahoma"/>
          <w:spacing w:val="-5"/>
        </w:rPr>
        <w:t xml:space="preserve"> </w:t>
      </w:r>
      <w:r w:rsidRPr="001C3C76">
        <w:rPr>
          <w:rFonts w:ascii="Tahoma" w:eastAsia="Tahoma" w:hAnsi="Tahoma" w:cs="Tahoma"/>
        </w:rPr>
        <w:t>:</w:t>
      </w:r>
    </w:p>
    <w:p w14:paraId="34D9A4E2" w14:textId="77777777" w:rsidR="008E5DAD" w:rsidRDefault="00C1292D" w:rsidP="000E63B7">
      <w:pPr>
        <w:pStyle w:val="Akapitzlist"/>
        <w:numPr>
          <w:ilvl w:val="0"/>
          <w:numId w:val="58"/>
        </w:numPr>
        <w:spacing w:line="276" w:lineRule="auto"/>
        <w:ind w:left="851" w:right="14" w:hanging="425"/>
        <w:jc w:val="both"/>
        <w:rPr>
          <w:rFonts w:ascii="Tahoma" w:eastAsia="Tahoma" w:hAnsi="Tahoma" w:cs="Tahoma"/>
        </w:rPr>
      </w:pPr>
      <w:r w:rsidRPr="008E5DAD">
        <w:rPr>
          <w:rFonts w:ascii="Tahoma" w:eastAsia="Tahoma" w:hAnsi="Tahoma" w:cs="Tahoma"/>
        </w:rPr>
        <w:t>w pr</w:t>
      </w:r>
      <w:r w:rsidRPr="008E5DAD">
        <w:rPr>
          <w:rFonts w:ascii="Tahoma" w:eastAsia="Tahoma" w:hAnsi="Tahoma" w:cs="Tahoma"/>
          <w:spacing w:val="1"/>
        </w:rPr>
        <w:t>z</w:t>
      </w:r>
      <w:r w:rsidRPr="008E5DAD">
        <w:rPr>
          <w:rFonts w:ascii="Tahoma" w:eastAsia="Tahoma" w:hAnsi="Tahoma" w:cs="Tahoma"/>
          <w:spacing w:val="-1"/>
        </w:rPr>
        <w:t>y</w:t>
      </w:r>
      <w:r w:rsidRPr="008E5DAD">
        <w:rPr>
          <w:rFonts w:ascii="Tahoma" w:eastAsia="Tahoma" w:hAnsi="Tahoma" w:cs="Tahoma"/>
        </w:rPr>
        <w:t>p</w:t>
      </w:r>
      <w:r w:rsidRPr="008E5DAD">
        <w:rPr>
          <w:rFonts w:ascii="Tahoma" w:eastAsia="Tahoma" w:hAnsi="Tahoma" w:cs="Tahoma"/>
          <w:spacing w:val="1"/>
        </w:rPr>
        <w:t>a</w:t>
      </w:r>
      <w:r w:rsidRPr="008E5DAD">
        <w:rPr>
          <w:rFonts w:ascii="Tahoma" w:eastAsia="Tahoma" w:hAnsi="Tahoma" w:cs="Tahoma"/>
        </w:rPr>
        <w:t>d</w:t>
      </w:r>
      <w:r w:rsidRPr="008E5DAD">
        <w:rPr>
          <w:rFonts w:ascii="Tahoma" w:eastAsia="Tahoma" w:hAnsi="Tahoma" w:cs="Tahoma"/>
          <w:spacing w:val="2"/>
        </w:rPr>
        <w:t>k</w:t>
      </w:r>
      <w:r w:rsidRPr="008E5DAD">
        <w:rPr>
          <w:rFonts w:ascii="Tahoma" w:eastAsia="Tahoma" w:hAnsi="Tahoma" w:cs="Tahoma"/>
        </w:rPr>
        <w:t>u</w:t>
      </w:r>
      <w:r w:rsidRPr="008E5DAD">
        <w:rPr>
          <w:rFonts w:ascii="Tahoma" w:eastAsia="Tahoma" w:hAnsi="Tahoma" w:cs="Tahoma"/>
          <w:spacing w:val="59"/>
        </w:rPr>
        <w:t xml:space="preserve"> </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sp</w:t>
      </w:r>
      <w:r w:rsidRPr="008E5DAD">
        <w:rPr>
          <w:rFonts w:ascii="Tahoma" w:eastAsia="Tahoma" w:hAnsi="Tahoma" w:cs="Tahoma"/>
          <w:spacing w:val="1"/>
        </w:rPr>
        <w:t>e</w:t>
      </w:r>
      <w:r w:rsidRPr="008E5DAD">
        <w:rPr>
          <w:rFonts w:ascii="Tahoma" w:eastAsia="Tahoma" w:hAnsi="Tahoma" w:cs="Tahoma"/>
        </w:rPr>
        <w:t>ł</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en</w:t>
      </w:r>
      <w:r w:rsidRPr="008E5DAD">
        <w:rPr>
          <w:rFonts w:ascii="Tahoma" w:eastAsia="Tahoma" w:hAnsi="Tahoma" w:cs="Tahoma"/>
          <w:spacing w:val="2"/>
        </w:rPr>
        <w:t>i</w:t>
      </w:r>
      <w:r w:rsidRPr="008E5DAD">
        <w:rPr>
          <w:rFonts w:ascii="Tahoma" w:eastAsia="Tahoma" w:hAnsi="Tahoma" w:cs="Tahoma"/>
        </w:rPr>
        <w:t>a</w:t>
      </w:r>
      <w:r w:rsidRPr="008E5DAD">
        <w:rPr>
          <w:rFonts w:ascii="Tahoma" w:eastAsia="Tahoma" w:hAnsi="Tahoma" w:cs="Tahoma"/>
          <w:spacing w:val="56"/>
        </w:rPr>
        <w:t xml:space="preserve"> </w:t>
      </w:r>
      <w:r w:rsidRPr="008E5DAD">
        <w:rPr>
          <w:rFonts w:ascii="Tahoma" w:eastAsia="Tahoma" w:hAnsi="Tahoma" w:cs="Tahoma"/>
          <w:spacing w:val="-1"/>
        </w:rPr>
        <w:t>k</w:t>
      </w:r>
      <w:r w:rsidRPr="008E5DAD">
        <w:rPr>
          <w:rFonts w:ascii="Tahoma" w:eastAsia="Tahoma" w:hAnsi="Tahoma" w:cs="Tahoma"/>
        </w:rPr>
        <w:t>ryt</w:t>
      </w:r>
      <w:r w:rsidRPr="008E5DAD">
        <w:rPr>
          <w:rFonts w:ascii="Tahoma" w:eastAsia="Tahoma" w:hAnsi="Tahoma" w:cs="Tahoma"/>
          <w:spacing w:val="1"/>
        </w:rPr>
        <w:t>e</w:t>
      </w:r>
      <w:r w:rsidRPr="008E5DAD">
        <w:rPr>
          <w:rFonts w:ascii="Tahoma" w:eastAsia="Tahoma" w:hAnsi="Tahoma" w:cs="Tahoma"/>
        </w:rPr>
        <w:t>r</w:t>
      </w:r>
      <w:r w:rsidRPr="008E5DAD">
        <w:rPr>
          <w:rFonts w:ascii="Tahoma" w:eastAsia="Tahoma" w:hAnsi="Tahoma" w:cs="Tahoma"/>
          <w:spacing w:val="2"/>
        </w:rPr>
        <w:t>i</w:t>
      </w:r>
      <w:r w:rsidRPr="008E5DAD">
        <w:rPr>
          <w:rFonts w:ascii="Tahoma" w:eastAsia="Tahoma" w:hAnsi="Tahoma" w:cs="Tahoma"/>
          <w:spacing w:val="-1"/>
        </w:rPr>
        <w:t>u</w:t>
      </w:r>
      <w:r w:rsidRPr="008E5DAD">
        <w:rPr>
          <w:rFonts w:ascii="Tahoma" w:eastAsia="Tahoma" w:hAnsi="Tahoma" w:cs="Tahoma"/>
        </w:rPr>
        <w:t>m</w:t>
      </w:r>
      <w:r w:rsidRPr="008E5DAD">
        <w:rPr>
          <w:rFonts w:ascii="Tahoma" w:eastAsia="Tahoma" w:hAnsi="Tahoma" w:cs="Tahoma"/>
          <w:spacing w:val="59"/>
        </w:rPr>
        <w:t xml:space="preserve"> </w:t>
      </w:r>
      <w:r w:rsidRPr="008E5DAD">
        <w:rPr>
          <w:rFonts w:ascii="Tahoma" w:eastAsia="Tahoma" w:hAnsi="Tahoma" w:cs="Tahoma"/>
        </w:rPr>
        <w:t>z</w:t>
      </w:r>
      <w:r w:rsidRPr="008E5DAD">
        <w:rPr>
          <w:rFonts w:ascii="Tahoma" w:eastAsia="Tahoma" w:hAnsi="Tahoma" w:cs="Tahoma"/>
          <w:spacing w:val="1"/>
        </w:rPr>
        <w:t>a</w:t>
      </w:r>
      <w:r w:rsidRPr="008E5DAD">
        <w:rPr>
          <w:rFonts w:ascii="Tahoma" w:eastAsia="Tahoma" w:hAnsi="Tahoma" w:cs="Tahoma"/>
        </w:rPr>
        <w:t>t</w:t>
      </w:r>
      <w:r w:rsidRPr="008E5DAD">
        <w:rPr>
          <w:rFonts w:ascii="Tahoma" w:eastAsia="Tahoma" w:hAnsi="Tahoma" w:cs="Tahoma"/>
          <w:spacing w:val="1"/>
        </w:rPr>
        <w:t>w</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rd</w:t>
      </w:r>
      <w:r w:rsidRPr="008E5DAD">
        <w:rPr>
          <w:rFonts w:ascii="Tahoma" w:eastAsia="Tahoma" w:hAnsi="Tahoma" w:cs="Tahoma"/>
          <w:spacing w:val="1"/>
        </w:rPr>
        <w:t>z</w:t>
      </w:r>
      <w:r w:rsidRPr="008E5DAD">
        <w:rPr>
          <w:rFonts w:ascii="Tahoma" w:eastAsia="Tahoma" w:hAnsi="Tahoma" w:cs="Tahoma"/>
        </w:rPr>
        <w:t>o</w:t>
      </w:r>
      <w:r w:rsidRPr="008E5DAD">
        <w:rPr>
          <w:rFonts w:ascii="Tahoma" w:eastAsia="Tahoma" w:hAnsi="Tahoma" w:cs="Tahoma"/>
          <w:spacing w:val="-1"/>
        </w:rPr>
        <w:t>n</w:t>
      </w:r>
      <w:r w:rsidRPr="008E5DAD">
        <w:rPr>
          <w:rFonts w:ascii="Tahoma" w:eastAsia="Tahoma" w:hAnsi="Tahoma" w:cs="Tahoma"/>
          <w:spacing w:val="1"/>
        </w:rPr>
        <w:t>e</w:t>
      </w:r>
      <w:r w:rsidRPr="008E5DAD">
        <w:rPr>
          <w:rFonts w:ascii="Tahoma" w:eastAsia="Tahoma" w:hAnsi="Tahoma" w:cs="Tahoma"/>
        </w:rPr>
        <w:t>go</w:t>
      </w:r>
      <w:r w:rsidRPr="008E5DAD">
        <w:rPr>
          <w:rFonts w:ascii="Tahoma" w:eastAsia="Tahoma" w:hAnsi="Tahoma" w:cs="Tahoma"/>
          <w:spacing w:val="53"/>
        </w:rPr>
        <w:t xml:space="preserve"> </w:t>
      </w:r>
      <w:r w:rsidRPr="008E5DAD">
        <w:rPr>
          <w:rFonts w:ascii="Tahoma" w:eastAsia="Tahoma" w:hAnsi="Tahoma" w:cs="Tahoma"/>
        </w:rPr>
        <w:t>pr</w:t>
      </w:r>
      <w:r w:rsidRPr="008E5DAD">
        <w:rPr>
          <w:rFonts w:ascii="Tahoma" w:eastAsia="Tahoma" w:hAnsi="Tahoma" w:cs="Tahoma"/>
          <w:spacing w:val="1"/>
        </w:rPr>
        <w:t>ze</w:t>
      </w:r>
      <w:r w:rsidRPr="008E5DAD">
        <w:rPr>
          <w:rFonts w:ascii="Tahoma" w:eastAsia="Tahoma" w:hAnsi="Tahoma" w:cs="Tahoma"/>
        </w:rPr>
        <w:t xml:space="preserve">z </w:t>
      </w:r>
      <w:r w:rsidRPr="008E5DAD">
        <w:rPr>
          <w:rFonts w:ascii="Tahoma" w:eastAsia="Tahoma" w:hAnsi="Tahoma" w:cs="Tahoma"/>
          <w:spacing w:val="-4"/>
        </w:rPr>
        <w:t>K</w:t>
      </w:r>
      <w:r w:rsidRPr="008E5DAD">
        <w:rPr>
          <w:rFonts w:ascii="Tahoma" w:eastAsia="Tahoma" w:hAnsi="Tahoma" w:cs="Tahoma"/>
        </w:rPr>
        <w:t>omi</w:t>
      </w:r>
      <w:r w:rsidRPr="008E5DAD">
        <w:rPr>
          <w:rFonts w:ascii="Tahoma" w:eastAsia="Tahoma" w:hAnsi="Tahoma" w:cs="Tahoma"/>
          <w:spacing w:val="8"/>
        </w:rPr>
        <w:t>t</w:t>
      </w:r>
      <w:r w:rsidRPr="008E5DAD">
        <w:rPr>
          <w:rFonts w:ascii="Tahoma" w:eastAsia="Tahoma" w:hAnsi="Tahoma" w:cs="Tahoma"/>
          <w:spacing w:val="1"/>
        </w:rPr>
        <w:t>e</w:t>
      </w:r>
      <w:r w:rsidRPr="008E5DAD">
        <w:rPr>
          <w:rFonts w:ascii="Tahoma" w:eastAsia="Tahoma" w:hAnsi="Tahoma" w:cs="Tahoma"/>
        </w:rPr>
        <w:t>t</w:t>
      </w:r>
      <w:r w:rsidRPr="008E5DAD">
        <w:rPr>
          <w:rFonts w:ascii="Tahoma" w:eastAsia="Tahoma" w:hAnsi="Tahoma" w:cs="Tahoma"/>
          <w:spacing w:val="60"/>
        </w:rPr>
        <w:t xml:space="preserve"> </w:t>
      </w:r>
      <w:r w:rsidRPr="008E5DAD">
        <w:rPr>
          <w:rFonts w:ascii="Tahoma" w:eastAsia="Tahoma" w:hAnsi="Tahoma" w:cs="Tahoma"/>
        </w:rPr>
        <w:t>M</w:t>
      </w:r>
      <w:r w:rsidRPr="008E5DAD">
        <w:rPr>
          <w:rFonts w:ascii="Tahoma" w:eastAsia="Tahoma" w:hAnsi="Tahoma" w:cs="Tahoma"/>
          <w:spacing w:val="2"/>
        </w:rPr>
        <w:t>o</w:t>
      </w:r>
      <w:r w:rsidRPr="008E5DAD">
        <w:rPr>
          <w:rFonts w:ascii="Tahoma" w:eastAsia="Tahoma" w:hAnsi="Tahoma" w:cs="Tahoma"/>
          <w:spacing w:val="-1"/>
        </w:rPr>
        <w:t>n</w:t>
      </w:r>
      <w:r w:rsidRPr="008E5DAD">
        <w:rPr>
          <w:rFonts w:ascii="Tahoma" w:eastAsia="Tahoma" w:hAnsi="Tahoma" w:cs="Tahoma"/>
        </w:rPr>
        <w:t>ito</w:t>
      </w:r>
      <w:r w:rsidRPr="008E5DAD">
        <w:rPr>
          <w:rFonts w:ascii="Tahoma" w:eastAsia="Tahoma" w:hAnsi="Tahoma" w:cs="Tahoma"/>
          <w:spacing w:val="2"/>
        </w:rPr>
        <w:t>r</w:t>
      </w:r>
      <w:r w:rsidRPr="008E5DAD">
        <w:rPr>
          <w:rFonts w:ascii="Tahoma" w:eastAsia="Tahoma" w:hAnsi="Tahoma" w:cs="Tahoma"/>
          <w:spacing w:val="-1"/>
        </w:rPr>
        <w:t>uj</w:t>
      </w:r>
      <w:r w:rsidRPr="008E5DAD">
        <w:rPr>
          <w:rFonts w:ascii="Tahoma" w:eastAsia="Tahoma" w:hAnsi="Tahoma" w:cs="Tahoma"/>
          <w:spacing w:val="1"/>
        </w:rPr>
        <w:t>ą</w:t>
      </w:r>
      <w:r w:rsidRPr="008E5DAD">
        <w:rPr>
          <w:rFonts w:ascii="Tahoma" w:eastAsia="Tahoma" w:hAnsi="Tahoma" w:cs="Tahoma"/>
          <w:spacing w:val="2"/>
        </w:rPr>
        <w:t>c</w:t>
      </w:r>
      <w:r w:rsidRPr="008E5DAD">
        <w:rPr>
          <w:rFonts w:ascii="Tahoma" w:eastAsia="Tahoma" w:hAnsi="Tahoma" w:cs="Tahoma"/>
        </w:rPr>
        <w:t>y</w:t>
      </w:r>
      <w:r w:rsidRPr="008E5DAD">
        <w:rPr>
          <w:rFonts w:ascii="Tahoma" w:eastAsia="Tahoma" w:hAnsi="Tahoma" w:cs="Tahoma"/>
          <w:spacing w:val="55"/>
        </w:rPr>
        <w:t xml:space="preserve"> </w:t>
      </w:r>
      <w:r w:rsidRPr="008E5DAD">
        <w:rPr>
          <w:rFonts w:ascii="Tahoma" w:eastAsia="Tahoma" w:hAnsi="Tahoma" w:cs="Tahoma"/>
          <w:spacing w:val="1"/>
        </w:rPr>
        <w:t>R</w:t>
      </w:r>
      <w:r w:rsidRPr="008E5DAD">
        <w:rPr>
          <w:rFonts w:ascii="Tahoma" w:eastAsia="Tahoma" w:hAnsi="Tahoma" w:cs="Tahoma"/>
        </w:rPr>
        <w:t>PO dla d</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spacing w:val="1"/>
        </w:rPr>
        <w:t>e</w:t>
      </w:r>
      <w:r w:rsidRPr="008E5DAD">
        <w:rPr>
          <w:rFonts w:ascii="Tahoma" w:eastAsia="Tahoma" w:hAnsi="Tahoma" w:cs="Tahoma"/>
        </w:rPr>
        <w:t xml:space="preserve">go </w:t>
      </w:r>
      <w:r w:rsidRPr="008E5DAD">
        <w:rPr>
          <w:rFonts w:ascii="Tahoma" w:eastAsia="Tahoma" w:hAnsi="Tahoma" w:cs="Tahoma"/>
          <w:spacing w:val="1"/>
        </w:rPr>
        <w:t>p</w:t>
      </w:r>
      <w:r w:rsidRPr="008E5DAD">
        <w:rPr>
          <w:rFonts w:ascii="Tahoma" w:eastAsia="Tahoma" w:hAnsi="Tahoma" w:cs="Tahoma"/>
        </w:rPr>
        <w:t>ro</w:t>
      </w:r>
      <w:r w:rsidRPr="008E5DAD">
        <w:rPr>
          <w:rFonts w:ascii="Tahoma" w:eastAsia="Tahoma" w:hAnsi="Tahoma" w:cs="Tahoma"/>
          <w:spacing w:val="-1"/>
        </w:rPr>
        <w:t>j</w:t>
      </w:r>
      <w:r w:rsidRPr="008E5DAD">
        <w:rPr>
          <w:rFonts w:ascii="Tahoma" w:eastAsia="Tahoma" w:hAnsi="Tahoma" w:cs="Tahoma"/>
          <w:spacing w:val="1"/>
        </w:rPr>
        <w:t>e</w:t>
      </w:r>
      <w:r w:rsidRPr="008E5DAD">
        <w:rPr>
          <w:rFonts w:ascii="Tahoma" w:eastAsia="Tahoma" w:hAnsi="Tahoma" w:cs="Tahoma"/>
          <w:spacing w:val="-1"/>
        </w:rPr>
        <w:t>k</w:t>
      </w:r>
      <w:r w:rsidRPr="008E5DAD">
        <w:rPr>
          <w:rFonts w:ascii="Tahoma" w:eastAsia="Tahoma" w:hAnsi="Tahoma" w:cs="Tahoma"/>
        </w:rPr>
        <w:t xml:space="preserve">tu IZ może </w:t>
      </w:r>
      <w:r w:rsidRPr="008E5DAD">
        <w:rPr>
          <w:rFonts w:ascii="Tahoma" w:eastAsia="Tahoma" w:hAnsi="Tahoma" w:cs="Tahoma"/>
          <w:spacing w:val="-1"/>
        </w:rPr>
        <w:t>u</w:t>
      </w:r>
      <w:r w:rsidRPr="008E5DAD">
        <w:rPr>
          <w:rFonts w:ascii="Tahoma" w:eastAsia="Tahoma" w:hAnsi="Tahoma" w:cs="Tahoma"/>
        </w:rPr>
        <w:t>znać</w:t>
      </w:r>
      <w:r w:rsidRPr="008E5DAD">
        <w:rPr>
          <w:rFonts w:ascii="Tahoma" w:eastAsia="Tahoma" w:hAnsi="Tahoma" w:cs="Tahoma"/>
          <w:spacing w:val="5"/>
        </w:rPr>
        <w:t xml:space="preserve"> </w:t>
      </w:r>
      <w:r w:rsidRPr="008E5DAD">
        <w:rPr>
          <w:rFonts w:ascii="Tahoma" w:eastAsia="Tahoma" w:hAnsi="Tahoma" w:cs="Tahoma"/>
          <w:spacing w:val="1"/>
        </w:rPr>
        <w:t>w</w:t>
      </w:r>
      <w:r w:rsidRPr="008E5DAD">
        <w:rPr>
          <w:rFonts w:ascii="Tahoma" w:eastAsia="Tahoma" w:hAnsi="Tahoma" w:cs="Tahoma"/>
        </w:rPr>
        <w:t>s</w:t>
      </w:r>
      <w:r w:rsidRPr="008E5DAD">
        <w:rPr>
          <w:rFonts w:ascii="Tahoma" w:eastAsia="Tahoma" w:hAnsi="Tahoma" w:cs="Tahoma"/>
          <w:spacing w:val="3"/>
        </w:rPr>
        <w:t>z</w:t>
      </w:r>
      <w:r w:rsidRPr="008E5DAD">
        <w:rPr>
          <w:rFonts w:ascii="Tahoma" w:eastAsia="Tahoma" w:hAnsi="Tahoma" w:cs="Tahoma"/>
          <w:spacing w:val="-1"/>
        </w:rPr>
        <w:t>y</w:t>
      </w:r>
      <w:r w:rsidRPr="008E5DAD">
        <w:rPr>
          <w:rFonts w:ascii="Tahoma" w:eastAsia="Tahoma" w:hAnsi="Tahoma" w:cs="Tahoma"/>
        </w:rPr>
        <w:t>st</w:t>
      </w:r>
      <w:r w:rsidRPr="008E5DAD">
        <w:rPr>
          <w:rFonts w:ascii="Tahoma" w:eastAsia="Tahoma" w:hAnsi="Tahoma" w:cs="Tahoma"/>
          <w:spacing w:val="-1"/>
        </w:rPr>
        <w:t>k</w:t>
      </w:r>
      <w:r w:rsidRPr="008E5DAD">
        <w:rPr>
          <w:rFonts w:ascii="Tahoma" w:eastAsia="Tahoma" w:hAnsi="Tahoma" w:cs="Tahoma"/>
        </w:rPr>
        <w:t>ie</w:t>
      </w:r>
      <w:r w:rsidRPr="008E5DAD">
        <w:rPr>
          <w:rFonts w:ascii="Tahoma" w:eastAsia="Tahoma" w:hAnsi="Tahoma" w:cs="Tahoma"/>
          <w:spacing w:val="3"/>
        </w:rPr>
        <w:t xml:space="preserve"> </w:t>
      </w:r>
      <w:r w:rsidRPr="008E5DAD">
        <w:rPr>
          <w:rFonts w:ascii="Tahoma" w:eastAsia="Tahoma" w:hAnsi="Tahoma" w:cs="Tahoma"/>
        </w:rPr>
        <w:t>l</w:t>
      </w:r>
      <w:r w:rsidRPr="008E5DAD">
        <w:rPr>
          <w:rFonts w:ascii="Tahoma" w:eastAsia="Tahoma" w:hAnsi="Tahoma" w:cs="Tahoma"/>
          <w:spacing w:val="-1"/>
        </w:rPr>
        <w:t>u</w:t>
      </w:r>
      <w:r w:rsidRPr="008E5DAD">
        <w:rPr>
          <w:rFonts w:ascii="Tahoma" w:eastAsia="Tahoma" w:hAnsi="Tahoma" w:cs="Tahoma"/>
        </w:rPr>
        <w:t>b o</w:t>
      </w:r>
      <w:r w:rsidRPr="008E5DAD">
        <w:rPr>
          <w:rFonts w:ascii="Tahoma" w:eastAsia="Tahoma" w:hAnsi="Tahoma" w:cs="Tahoma"/>
          <w:spacing w:val="2"/>
        </w:rPr>
        <w:t>d</w:t>
      </w:r>
      <w:r w:rsidRPr="008E5DAD">
        <w:rPr>
          <w:rFonts w:ascii="Tahoma" w:eastAsia="Tahoma" w:hAnsi="Tahoma" w:cs="Tahoma"/>
        </w:rPr>
        <w:t>po</w:t>
      </w:r>
      <w:r w:rsidRPr="008E5DAD">
        <w:rPr>
          <w:rFonts w:ascii="Tahoma" w:eastAsia="Tahoma" w:hAnsi="Tahoma" w:cs="Tahoma"/>
          <w:spacing w:val="1"/>
        </w:rPr>
        <w:t>w</w:t>
      </w:r>
      <w:r w:rsidRPr="008E5DAD">
        <w:rPr>
          <w:rFonts w:ascii="Tahoma" w:eastAsia="Tahoma" w:hAnsi="Tahoma" w:cs="Tahoma"/>
        </w:rPr>
        <w:t>i</w:t>
      </w:r>
      <w:r w:rsidRPr="008E5DAD">
        <w:rPr>
          <w:rFonts w:ascii="Tahoma" w:eastAsia="Tahoma" w:hAnsi="Tahoma" w:cs="Tahoma"/>
          <w:spacing w:val="1"/>
        </w:rPr>
        <w:t>e</w:t>
      </w:r>
      <w:r w:rsidRPr="008E5DAD">
        <w:rPr>
          <w:rFonts w:ascii="Tahoma" w:eastAsia="Tahoma" w:hAnsi="Tahoma" w:cs="Tahoma"/>
        </w:rPr>
        <w:t xml:space="preserve">dnią </w:t>
      </w:r>
      <w:r w:rsidRPr="008E5DAD">
        <w:rPr>
          <w:rFonts w:ascii="Tahoma" w:eastAsia="Tahoma" w:hAnsi="Tahoma" w:cs="Tahoma"/>
          <w:spacing w:val="-1"/>
        </w:rPr>
        <w:t>c</w:t>
      </w:r>
      <w:r w:rsidRPr="008E5DAD">
        <w:rPr>
          <w:rFonts w:ascii="Tahoma" w:eastAsia="Tahoma" w:hAnsi="Tahoma" w:cs="Tahoma"/>
        </w:rPr>
        <w:t>z</w:t>
      </w:r>
      <w:r w:rsidRPr="008E5DAD">
        <w:rPr>
          <w:rFonts w:ascii="Tahoma" w:eastAsia="Tahoma" w:hAnsi="Tahoma" w:cs="Tahoma"/>
          <w:spacing w:val="1"/>
        </w:rPr>
        <w:t>ę</w:t>
      </w:r>
      <w:r w:rsidRPr="008E5DAD">
        <w:rPr>
          <w:rFonts w:ascii="Tahoma" w:eastAsia="Tahoma" w:hAnsi="Tahoma" w:cs="Tahoma"/>
        </w:rPr>
        <w:t>ść</w:t>
      </w:r>
      <w:r w:rsidRPr="008E5DAD">
        <w:rPr>
          <w:rFonts w:ascii="Tahoma" w:eastAsia="Tahoma" w:hAnsi="Tahoma" w:cs="Tahoma"/>
          <w:spacing w:val="5"/>
        </w:rPr>
        <w:t xml:space="preserve"> </w:t>
      </w:r>
      <w:r w:rsidRPr="008E5DAD">
        <w:rPr>
          <w:rFonts w:ascii="Tahoma" w:eastAsia="Tahoma" w:hAnsi="Tahoma" w:cs="Tahoma"/>
          <w:spacing w:val="1"/>
        </w:rPr>
        <w:t>w</w:t>
      </w:r>
      <w:r w:rsidRPr="008E5DAD">
        <w:rPr>
          <w:rFonts w:ascii="Tahoma" w:eastAsia="Tahoma" w:hAnsi="Tahoma" w:cs="Tahoma"/>
          <w:spacing w:val="-1"/>
        </w:rPr>
        <w:t>y</w:t>
      </w:r>
      <w:r w:rsidRPr="008E5DAD">
        <w:rPr>
          <w:rFonts w:ascii="Tahoma" w:eastAsia="Tahoma" w:hAnsi="Tahoma" w:cs="Tahoma"/>
        </w:rPr>
        <w:t>d</w:t>
      </w:r>
      <w:r w:rsidRPr="008E5DAD">
        <w:rPr>
          <w:rFonts w:ascii="Tahoma" w:eastAsia="Tahoma" w:hAnsi="Tahoma" w:cs="Tahoma"/>
          <w:spacing w:val="1"/>
        </w:rPr>
        <w:t>a</w:t>
      </w:r>
      <w:r w:rsidRPr="008E5DAD">
        <w:rPr>
          <w:rFonts w:ascii="Tahoma" w:eastAsia="Tahoma" w:hAnsi="Tahoma" w:cs="Tahoma"/>
        </w:rPr>
        <w:t>t</w:t>
      </w:r>
      <w:r w:rsidRPr="008E5DAD">
        <w:rPr>
          <w:rFonts w:ascii="Tahoma" w:eastAsia="Tahoma" w:hAnsi="Tahoma" w:cs="Tahoma"/>
          <w:spacing w:val="-1"/>
        </w:rPr>
        <w:t>k</w:t>
      </w:r>
      <w:r w:rsidRPr="008E5DAD">
        <w:rPr>
          <w:rFonts w:ascii="Tahoma" w:eastAsia="Tahoma" w:hAnsi="Tahoma" w:cs="Tahoma"/>
          <w:spacing w:val="2"/>
        </w:rPr>
        <w:t>ó</w:t>
      </w:r>
      <w:r w:rsidRPr="008E5DAD">
        <w:rPr>
          <w:rFonts w:ascii="Tahoma" w:eastAsia="Tahoma" w:hAnsi="Tahoma" w:cs="Tahoma"/>
        </w:rPr>
        <w:t>w d</w:t>
      </w:r>
      <w:r w:rsidRPr="008E5DAD">
        <w:rPr>
          <w:rFonts w:ascii="Tahoma" w:eastAsia="Tahoma" w:hAnsi="Tahoma" w:cs="Tahoma"/>
          <w:spacing w:val="6"/>
        </w:rPr>
        <w:t>o</w:t>
      </w:r>
      <w:r w:rsidRPr="008E5DAD">
        <w:rPr>
          <w:rFonts w:ascii="Tahoma" w:eastAsia="Tahoma" w:hAnsi="Tahoma" w:cs="Tahoma"/>
          <w:spacing w:val="-2"/>
        </w:rPr>
        <w:t>t</w:t>
      </w:r>
      <w:r w:rsidRPr="008E5DAD">
        <w:rPr>
          <w:rFonts w:ascii="Tahoma" w:eastAsia="Tahoma" w:hAnsi="Tahoma" w:cs="Tahoma"/>
          <w:spacing w:val="-3"/>
        </w:rPr>
        <w:t>y</w:t>
      </w:r>
      <w:r w:rsidRPr="008E5DAD">
        <w:rPr>
          <w:rFonts w:ascii="Tahoma" w:eastAsia="Tahoma" w:hAnsi="Tahoma" w:cs="Tahoma"/>
          <w:spacing w:val="2"/>
        </w:rPr>
        <w:t>c</w:t>
      </w:r>
      <w:r w:rsidRPr="008E5DAD">
        <w:rPr>
          <w:rFonts w:ascii="Tahoma" w:eastAsia="Tahoma" w:hAnsi="Tahoma" w:cs="Tahoma"/>
          <w:spacing w:val="-1"/>
        </w:rPr>
        <w:t>hc</w:t>
      </w:r>
      <w:r w:rsidRPr="008E5DAD">
        <w:rPr>
          <w:rFonts w:ascii="Tahoma" w:eastAsia="Tahoma" w:hAnsi="Tahoma" w:cs="Tahoma"/>
        </w:rPr>
        <w:t>z</w:t>
      </w:r>
      <w:r w:rsidRPr="008E5DAD">
        <w:rPr>
          <w:rFonts w:ascii="Tahoma" w:eastAsia="Tahoma" w:hAnsi="Tahoma" w:cs="Tahoma"/>
          <w:spacing w:val="4"/>
        </w:rPr>
        <w:t>a</w:t>
      </w:r>
      <w:r w:rsidRPr="008E5DAD">
        <w:rPr>
          <w:rFonts w:ascii="Tahoma" w:eastAsia="Tahoma" w:hAnsi="Tahoma" w:cs="Tahoma"/>
        </w:rPr>
        <w:t>s rozliczo</w:t>
      </w:r>
      <w:r w:rsidRPr="008E5DAD">
        <w:rPr>
          <w:rFonts w:ascii="Tahoma" w:eastAsia="Tahoma" w:hAnsi="Tahoma" w:cs="Tahoma"/>
          <w:spacing w:val="-1"/>
        </w:rPr>
        <w:t>n</w:t>
      </w:r>
      <w:r w:rsidRPr="008E5DAD">
        <w:rPr>
          <w:rFonts w:ascii="Tahoma" w:eastAsia="Tahoma" w:hAnsi="Tahoma" w:cs="Tahoma"/>
          <w:spacing w:val="-3"/>
        </w:rPr>
        <w:t>y</w:t>
      </w:r>
      <w:r w:rsidRPr="008E5DAD">
        <w:rPr>
          <w:rFonts w:ascii="Tahoma" w:eastAsia="Tahoma" w:hAnsi="Tahoma" w:cs="Tahoma"/>
          <w:spacing w:val="2"/>
        </w:rPr>
        <w:t>c</w:t>
      </w:r>
      <w:r w:rsidRPr="008E5DAD">
        <w:rPr>
          <w:rFonts w:ascii="Tahoma" w:eastAsia="Tahoma" w:hAnsi="Tahoma" w:cs="Tahoma"/>
        </w:rPr>
        <w:t>h</w:t>
      </w:r>
      <w:r w:rsidRPr="008E5DAD">
        <w:rPr>
          <w:rFonts w:ascii="Tahoma" w:eastAsia="Tahoma" w:hAnsi="Tahoma" w:cs="Tahoma"/>
          <w:spacing w:val="-12"/>
        </w:rPr>
        <w:t xml:space="preserve"> </w:t>
      </w:r>
      <w:r w:rsidRPr="008E5DAD">
        <w:rPr>
          <w:rFonts w:ascii="Tahoma" w:eastAsia="Tahoma" w:hAnsi="Tahoma" w:cs="Tahoma"/>
        </w:rPr>
        <w:t xml:space="preserve">w </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m</w:t>
      </w:r>
      <w:r w:rsidRPr="008E5DAD">
        <w:rPr>
          <w:rFonts w:ascii="Tahoma" w:eastAsia="Tahoma" w:hAnsi="Tahoma" w:cs="Tahoma"/>
          <w:spacing w:val="1"/>
        </w:rPr>
        <w:t>a</w:t>
      </w:r>
      <w:r w:rsidRPr="008E5DAD">
        <w:rPr>
          <w:rFonts w:ascii="Tahoma" w:eastAsia="Tahoma" w:hAnsi="Tahoma" w:cs="Tahoma"/>
          <w:spacing w:val="-1"/>
        </w:rPr>
        <w:t>c</w:t>
      </w:r>
      <w:r w:rsidRPr="008E5DAD">
        <w:rPr>
          <w:rFonts w:ascii="Tahoma" w:eastAsia="Tahoma" w:hAnsi="Tahoma" w:cs="Tahoma"/>
        </w:rPr>
        <w:t>h</w:t>
      </w:r>
      <w:r w:rsidRPr="008E5DAD">
        <w:rPr>
          <w:rFonts w:ascii="Tahoma" w:eastAsia="Tahoma" w:hAnsi="Tahoma" w:cs="Tahoma"/>
          <w:spacing w:val="-8"/>
        </w:rPr>
        <w:t xml:space="preserve"> </w:t>
      </w:r>
      <w:r w:rsidRPr="008E5DAD">
        <w:rPr>
          <w:rFonts w:ascii="Tahoma" w:eastAsia="Tahoma" w:hAnsi="Tahoma" w:cs="Tahoma"/>
          <w:spacing w:val="2"/>
        </w:rPr>
        <w:t>p</w:t>
      </w:r>
      <w:r w:rsidRPr="008E5DAD">
        <w:rPr>
          <w:rFonts w:ascii="Tahoma" w:eastAsia="Tahoma" w:hAnsi="Tahoma" w:cs="Tahoma"/>
        </w:rPr>
        <w:t>ro</w:t>
      </w:r>
      <w:r w:rsidRPr="008E5DAD">
        <w:rPr>
          <w:rFonts w:ascii="Tahoma" w:eastAsia="Tahoma" w:hAnsi="Tahoma" w:cs="Tahoma"/>
          <w:spacing w:val="1"/>
        </w:rPr>
        <w:t>je</w:t>
      </w:r>
      <w:r w:rsidRPr="008E5DAD">
        <w:rPr>
          <w:rFonts w:ascii="Tahoma" w:eastAsia="Tahoma" w:hAnsi="Tahoma" w:cs="Tahoma"/>
          <w:spacing w:val="-1"/>
        </w:rPr>
        <w:t>k</w:t>
      </w:r>
      <w:r w:rsidRPr="008E5DAD">
        <w:rPr>
          <w:rFonts w:ascii="Tahoma" w:eastAsia="Tahoma" w:hAnsi="Tahoma" w:cs="Tahoma"/>
        </w:rPr>
        <w:t>tu</w:t>
      </w:r>
      <w:r w:rsidRPr="008E5DAD">
        <w:rPr>
          <w:rFonts w:ascii="Tahoma" w:eastAsia="Tahoma" w:hAnsi="Tahoma" w:cs="Tahoma"/>
          <w:spacing w:val="-8"/>
        </w:rPr>
        <w:t xml:space="preserve"> </w:t>
      </w:r>
      <w:r w:rsidRPr="008E5DAD">
        <w:rPr>
          <w:rFonts w:ascii="Tahoma" w:eastAsia="Tahoma" w:hAnsi="Tahoma" w:cs="Tahoma"/>
        </w:rPr>
        <w:t>za</w:t>
      </w:r>
      <w:r w:rsidRPr="008E5DAD">
        <w:rPr>
          <w:rFonts w:ascii="Tahoma" w:eastAsia="Tahoma" w:hAnsi="Tahoma" w:cs="Tahoma"/>
          <w:spacing w:val="-1"/>
        </w:rPr>
        <w:t xml:space="preserve"> n</w:t>
      </w:r>
      <w:r w:rsidRPr="008E5DAD">
        <w:rPr>
          <w:rFonts w:ascii="Tahoma" w:eastAsia="Tahoma" w:hAnsi="Tahoma" w:cs="Tahoma"/>
        </w:rPr>
        <w:t>i</w:t>
      </w:r>
      <w:r w:rsidRPr="008E5DAD">
        <w:rPr>
          <w:rFonts w:ascii="Tahoma" w:eastAsia="Tahoma" w:hAnsi="Tahoma" w:cs="Tahoma"/>
          <w:spacing w:val="1"/>
        </w:rPr>
        <w:t>ek</w:t>
      </w:r>
      <w:r w:rsidRPr="008E5DAD">
        <w:rPr>
          <w:rFonts w:ascii="Tahoma" w:eastAsia="Tahoma" w:hAnsi="Tahoma" w:cs="Tahoma"/>
          <w:spacing w:val="-1"/>
        </w:rPr>
        <w:t>w</w:t>
      </w:r>
      <w:r w:rsidRPr="008E5DAD">
        <w:rPr>
          <w:rFonts w:ascii="Tahoma" w:eastAsia="Tahoma" w:hAnsi="Tahoma" w:cs="Tahoma"/>
          <w:spacing w:val="1"/>
        </w:rPr>
        <w:t>a</w:t>
      </w:r>
      <w:r w:rsidRPr="008E5DAD">
        <w:rPr>
          <w:rFonts w:ascii="Tahoma" w:eastAsia="Tahoma" w:hAnsi="Tahoma" w:cs="Tahoma"/>
        </w:rPr>
        <w:t>li</w:t>
      </w:r>
      <w:r w:rsidRPr="008E5DAD">
        <w:rPr>
          <w:rFonts w:ascii="Tahoma" w:eastAsia="Tahoma" w:hAnsi="Tahoma" w:cs="Tahoma"/>
          <w:spacing w:val="-1"/>
        </w:rPr>
        <w:t>f</w:t>
      </w:r>
      <w:r w:rsidRPr="008E5DAD">
        <w:rPr>
          <w:rFonts w:ascii="Tahoma" w:eastAsia="Tahoma" w:hAnsi="Tahoma" w:cs="Tahoma"/>
          <w:spacing w:val="2"/>
        </w:rPr>
        <w:t>i</w:t>
      </w:r>
      <w:r w:rsidRPr="008E5DAD">
        <w:rPr>
          <w:rFonts w:ascii="Tahoma" w:eastAsia="Tahoma" w:hAnsi="Tahoma" w:cs="Tahoma"/>
          <w:spacing w:val="-3"/>
        </w:rPr>
        <w:t>k</w:t>
      </w:r>
      <w:r w:rsidRPr="008E5DAD">
        <w:rPr>
          <w:rFonts w:ascii="Tahoma" w:eastAsia="Tahoma" w:hAnsi="Tahoma" w:cs="Tahoma"/>
        </w:rPr>
        <w:t>o</w:t>
      </w:r>
      <w:r w:rsidRPr="008E5DAD">
        <w:rPr>
          <w:rFonts w:ascii="Tahoma" w:eastAsia="Tahoma" w:hAnsi="Tahoma" w:cs="Tahoma"/>
          <w:spacing w:val="-2"/>
        </w:rPr>
        <w:t>w</w:t>
      </w:r>
      <w:r w:rsidRPr="008E5DAD">
        <w:rPr>
          <w:rFonts w:ascii="Tahoma" w:eastAsia="Tahoma" w:hAnsi="Tahoma" w:cs="Tahoma"/>
          <w:spacing w:val="1"/>
        </w:rPr>
        <w:t>a</w:t>
      </w:r>
      <w:r w:rsidRPr="008E5DAD">
        <w:rPr>
          <w:rFonts w:ascii="Tahoma" w:eastAsia="Tahoma" w:hAnsi="Tahoma" w:cs="Tahoma"/>
          <w:spacing w:val="2"/>
        </w:rPr>
        <w:t>l</w:t>
      </w:r>
      <w:r w:rsidRPr="008E5DAD">
        <w:rPr>
          <w:rFonts w:ascii="Tahoma" w:eastAsia="Tahoma" w:hAnsi="Tahoma" w:cs="Tahoma"/>
          <w:spacing w:val="-1"/>
        </w:rPr>
        <w:t>n</w:t>
      </w:r>
      <w:r w:rsidRPr="008E5DAD">
        <w:rPr>
          <w:rFonts w:ascii="Tahoma" w:eastAsia="Tahoma" w:hAnsi="Tahoma" w:cs="Tahoma"/>
          <w:spacing w:val="1"/>
        </w:rPr>
        <w:t>e</w:t>
      </w:r>
      <w:r w:rsidR="00FB6CAA" w:rsidRPr="008E5DAD">
        <w:rPr>
          <w:rFonts w:ascii="Tahoma" w:eastAsia="Tahoma" w:hAnsi="Tahoma" w:cs="Tahoma"/>
        </w:rPr>
        <w:t>;</w:t>
      </w:r>
    </w:p>
    <w:p w14:paraId="28776093" w14:textId="2C4B3F59" w:rsidR="00C1292D" w:rsidRPr="008E5DAD" w:rsidRDefault="00C1292D" w:rsidP="000E63B7">
      <w:pPr>
        <w:pStyle w:val="Akapitzlist"/>
        <w:numPr>
          <w:ilvl w:val="0"/>
          <w:numId w:val="58"/>
        </w:numPr>
        <w:spacing w:line="276" w:lineRule="auto"/>
        <w:ind w:left="851" w:right="14" w:hanging="425"/>
        <w:jc w:val="both"/>
        <w:rPr>
          <w:rFonts w:ascii="Tahoma" w:eastAsia="Tahoma" w:hAnsi="Tahoma" w:cs="Tahoma"/>
        </w:rPr>
      </w:pPr>
      <w:r w:rsidRPr="008E5DAD">
        <w:rPr>
          <w:rFonts w:ascii="Tahoma" w:eastAsia="Tahoma" w:hAnsi="Tahoma" w:cs="Tahoma"/>
        </w:rPr>
        <w:t xml:space="preserve">w przypadku nieosiągnięcia celu projektu, wyrażonego wskaźnikami produktu lub rezultatu bezpośredniego, a także niedotrzymania trwałości projektu, IZ może uznać, </w:t>
      </w:r>
      <w:r w:rsidR="008E5DAD">
        <w:rPr>
          <w:rFonts w:ascii="Tahoma" w:eastAsia="Tahoma" w:hAnsi="Tahoma" w:cs="Tahoma"/>
        </w:rPr>
        <w:br/>
      </w:r>
      <w:r w:rsidRPr="008E5DAD">
        <w:rPr>
          <w:rFonts w:ascii="Tahoma" w:eastAsia="Tahoma" w:hAnsi="Tahoma" w:cs="Tahoma"/>
        </w:rPr>
        <w:t>w odpowiednim zakresie, za niekwalifikowane wydatki dotychczas rozliczone i wykazane we wnioskach o płatność.</w:t>
      </w:r>
    </w:p>
    <w:p w14:paraId="06C0A752" w14:textId="4674EBE6" w:rsidR="00C1292D" w:rsidRPr="001C3C76" w:rsidRDefault="00C1292D" w:rsidP="005100BA">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3"/>
        </w:rPr>
        <w:t>p</w:t>
      </w:r>
      <w:r w:rsidRPr="001C3C76">
        <w:rPr>
          <w:rFonts w:ascii="Tahoma" w:eastAsia="Tahoma" w:hAnsi="Tahoma" w:cs="Tahoma"/>
        </w:rPr>
        <w:t>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ma</w:t>
      </w:r>
      <w:r w:rsidRPr="001C3C76">
        <w:rPr>
          <w:rFonts w:ascii="Tahoma" w:eastAsia="Tahoma" w:hAnsi="Tahoma" w:cs="Tahoma"/>
          <w:spacing w:val="13"/>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pod</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rPr>
        <w:t>że</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w:t>
      </w:r>
      <w:r w:rsidRPr="001C3C76">
        <w:rPr>
          <w:rFonts w:ascii="Tahoma" w:eastAsia="Tahoma" w:hAnsi="Tahoma" w:cs="Tahoma"/>
          <w:spacing w:val="2"/>
        </w:rPr>
        <w:t>i</w:t>
      </w:r>
      <w:r w:rsidRPr="001C3C76">
        <w:rPr>
          <w:rFonts w:ascii="Tahoma" w:eastAsia="Tahoma" w:hAnsi="Tahoma" w:cs="Tahoma"/>
          <w:spacing w:val="8"/>
        </w:rPr>
        <w:t>ą</w:t>
      </w:r>
      <w:r w:rsidRPr="001C3C76">
        <w:rPr>
          <w:rFonts w:ascii="Tahoma" w:eastAsia="Tahoma" w:hAnsi="Tahoma" w:cs="Tahoma"/>
        </w:rPr>
        <w:t>gnięcie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 m</w:t>
      </w:r>
      <w:r w:rsidRPr="001C3C76">
        <w:rPr>
          <w:rFonts w:ascii="Tahoma" w:eastAsia="Tahoma" w:hAnsi="Tahoma" w:cs="Tahoma"/>
          <w:spacing w:val="1"/>
        </w:rPr>
        <w:t>e</w:t>
      </w:r>
      <w:r w:rsidRPr="001C3C76">
        <w:rPr>
          <w:rFonts w:ascii="Tahoma" w:eastAsia="Tahoma" w:hAnsi="Tahoma" w:cs="Tahoma"/>
        </w:rPr>
        <w:t>rytory</w:t>
      </w:r>
      <w:r w:rsidRPr="001C3C76">
        <w:rPr>
          <w:rFonts w:ascii="Tahoma" w:eastAsia="Tahoma" w:hAnsi="Tahoma" w:cs="Tahoma"/>
          <w:spacing w:val="-2"/>
        </w:rPr>
        <w:t>c</w:t>
      </w:r>
      <w:r w:rsidRPr="001C3C76">
        <w:rPr>
          <w:rFonts w:ascii="Tahoma" w:eastAsia="Tahoma" w:hAnsi="Tahoma" w:cs="Tahoma"/>
          <w:spacing w:val="3"/>
        </w:rPr>
        <w:t>z</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rPr>
        <w:t>n</w:t>
      </w:r>
      <w:r w:rsidRPr="001C3C76">
        <w:rPr>
          <w:rFonts w:ascii="Tahoma" w:eastAsia="Tahoma" w:hAnsi="Tahoma" w:cs="Tahoma"/>
          <w:spacing w:val="6"/>
        </w:rPr>
        <w:t xml:space="preserve"> </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6"/>
        </w:rPr>
        <w:t xml:space="preserve"> </w:t>
      </w:r>
      <w:r w:rsidRPr="001C3C76">
        <w:rPr>
          <w:rFonts w:ascii="Tahoma" w:eastAsia="Tahoma" w:hAnsi="Tahoma" w:cs="Tahoma"/>
        </w:rPr>
        <w:t>po</w:t>
      </w:r>
      <w:r w:rsidRPr="001C3C76">
        <w:rPr>
          <w:rFonts w:ascii="Tahoma" w:eastAsia="Tahoma" w:hAnsi="Tahoma" w:cs="Tahoma"/>
          <w:spacing w:val="13"/>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rPr>
        <w:t>odcz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stop</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18"/>
        </w:rPr>
        <w:t xml:space="preserve"> </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rytory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8"/>
        </w:rPr>
        <w:t xml:space="preserve"> </w:t>
      </w:r>
      <w:r w:rsidRPr="001C3C76">
        <w:rPr>
          <w:rFonts w:ascii="Tahoma" w:eastAsia="Tahoma" w:hAnsi="Tahoma" w:cs="Tahoma"/>
        </w:rPr>
        <w:t>IZ</w:t>
      </w:r>
      <w:r w:rsidRPr="001C3C76">
        <w:rPr>
          <w:rFonts w:ascii="Tahoma" w:eastAsia="Tahoma" w:hAnsi="Tahoma" w:cs="Tahoma"/>
          <w:spacing w:val="23"/>
        </w:rPr>
        <w:t xml:space="preserve"> </w:t>
      </w:r>
      <w:r w:rsidRPr="001C3C76">
        <w:rPr>
          <w:rFonts w:ascii="Tahoma" w:eastAsia="Tahoma" w:hAnsi="Tahoma" w:cs="Tahoma"/>
        </w:rPr>
        <w:t>bi</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22"/>
        </w:rPr>
        <w:t xml:space="preserve"> </w:t>
      </w:r>
      <w:r w:rsidRPr="001C3C76">
        <w:rPr>
          <w:rFonts w:ascii="Tahoma" w:eastAsia="Tahoma" w:hAnsi="Tahoma" w:cs="Tahoma"/>
        </w:rPr>
        <w:t>pod</w:t>
      </w:r>
      <w:r w:rsidRPr="001C3C76">
        <w:rPr>
          <w:rFonts w:ascii="Tahoma" w:eastAsia="Tahoma" w:hAnsi="Tahoma" w:cs="Tahoma"/>
          <w:spacing w:val="23"/>
        </w:rPr>
        <w:t xml:space="preserve"> </w:t>
      </w:r>
      <w:r w:rsidRPr="001C3C76">
        <w:rPr>
          <w:rFonts w:ascii="Tahoma" w:eastAsia="Tahoma" w:hAnsi="Tahoma" w:cs="Tahoma"/>
          <w:spacing w:val="-1"/>
        </w:rPr>
        <w:t>uw</w:t>
      </w:r>
      <w:r w:rsidRPr="001C3C76">
        <w:rPr>
          <w:rFonts w:ascii="Tahoma" w:eastAsia="Tahoma" w:hAnsi="Tahoma" w:cs="Tahoma"/>
          <w:spacing w:val="1"/>
        </w:rPr>
        <w:t>a</w:t>
      </w:r>
      <w:r w:rsidRPr="001C3C76">
        <w:rPr>
          <w:rFonts w:ascii="Tahoma" w:eastAsia="Tahoma" w:hAnsi="Tahoma" w:cs="Tahoma"/>
        </w:rPr>
        <w:t>gę</w:t>
      </w:r>
      <w:r w:rsidRPr="001C3C76">
        <w:rPr>
          <w:rFonts w:ascii="Tahoma" w:eastAsia="Tahoma" w:hAnsi="Tahoma" w:cs="Tahoma"/>
          <w:spacing w:val="21"/>
        </w:rPr>
        <w:t xml:space="preserve"> </w:t>
      </w:r>
      <w:r w:rsidRPr="001C3C76">
        <w:rPr>
          <w:rFonts w:ascii="Tahoma" w:eastAsia="Tahoma" w:hAnsi="Tahoma" w:cs="Tahoma"/>
          <w:spacing w:val="-2"/>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stopi</w:t>
      </w:r>
      <w:r w:rsidRPr="001C3C76">
        <w:rPr>
          <w:rFonts w:ascii="Tahoma" w:eastAsia="Tahoma" w:hAnsi="Tahoma" w:cs="Tahoma"/>
          <w:spacing w:val="3"/>
        </w:rPr>
        <w:t>e</w:t>
      </w:r>
      <w:r w:rsidRPr="001C3C76">
        <w:rPr>
          <w:rFonts w:ascii="Tahoma" w:eastAsia="Tahoma" w:hAnsi="Tahoma" w:cs="Tahoma"/>
        </w:rPr>
        <w:t>ń</w:t>
      </w:r>
      <w:r w:rsidRPr="001C3C76">
        <w:rPr>
          <w:rFonts w:ascii="Tahoma" w:eastAsia="Tahoma" w:hAnsi="Tahoma" w:cs="Tahoma"/>
          <w:spacing w:val="19"/>
        </w:rPr>
        <w:t xml:space="preserve"> </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n</w:t>
      </w:r>
      <w:r w:rsidRPr="001C3C76">
        <w:rPr>
          <w:rFonts w:ascii="Tahoma" w:eastAsia="Tahoma" w:hAnsi="Tahoma" w:cs="Tahoma"/>
        </w:rPr>
        <w:t>y 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3"/>
        </w:rPr>
        <w:t>e</w:t>
      </w:r>
      <w:r w:rsidRPr="001C3C76">
        <w:rPr>
          <w:rFonts w:ascii="Tahoma" w:eastAsia="Tahoma" w:hAnsi="Tahoma" w:cs="Tahoma"/>
        </w:rPr>
        <w:t>żyt</w:t>
      </w:r>
      <w:r w:rsidRPr="001C3C76">
        <w:rPr>
          <w:rFonts w:ascii="Tahoma" w:eastAsia="Tahoma" w:hAnsi="Tahoma" w:cs="Tahoma"/>
          <w:spacing w:val="1"/>
        </w:rPr>
        <w:t>e</w:t>
      </w:r>
      <w:r w:rsidRPr="001C3C76">
        <w:rPr>
          <w:rFonts w:ascii="Tahoma" w:eastAsia="Tahoma" w:hAnsi="Tahoma" w:cs="Tahoma"/>
        </w:rPr>
        <w:t>j 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 xml:space="preserve">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gnię</w:t>
      </w:r>
      <w:r w:rsidRPr="001C3C76">
        <w:rPr>
          <w:rFonts w:ascii="Tahoma" w:eastAsia="Tahoma" w:hAnsi="Tahoma" w:cs="Tahoma"/>
          <w:spacing w:val="2"/>
        </w:rPr>
        <w:t>c</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 z</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spacing w:val="3"/>
        </w:rPr>
        <w:t>ę</w:t>
      </w:r>
      <w:r w:rsidRPr="001C3C76">
        <w:rPr>
          <w:rFonts w:ascii="Tahoma" w:eastAsia="Tahoma" w:hAnsi="Tahoma" w:cs="Tahoma"/>
        </w:rPr>
        <w:t>trz</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to</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6"/>
        </w:rPr>
        <w:t>w</w:t>
      </w:r>
      <w:r w:rsidR="00026023">
        <w:rPr>
          <w:rFonts w:ascii="Tahoma" w:eastAsia="Tahoma" w:hAnsi="Tahoma" w:cs="Tahoma"/>
          <w:spacing w:val="6"/>
        </w:rPr>
        <w:t>.</w:t>
      </w:r>
    </w:p>
    <w:p w14:paraId="27DFA5F2" w14:textId="77777777" w:rsidR="00C1292D" w:rsidRPr="001C3C76" w:rsidRDefault="00C1292D" w:rsidP="005100BA">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 może</w:t>
      </w:r>
      <w:r w:rsidRPr="001C3C76">
        <w:rPr>
          <w:rFonts w:ascii="Tahoma" w:eastAsia="Tahoma" w:hAnsi="Tahoma" w:cs="Tahoma"/>
          <w:spacing w:val="5"/>
        </w:rPr>
        <w:t xml:space="preserve"> </w:t>
      </w:r>
      <w:r w:rsidRPr="001C3C76">
        <w:rPr>
          <w:rFonts w:ascii="Tahoma" w:eastAsia="Tahoma" w:hAnsi="Tahoma" w:cs="Tahoma"/>
        </w:rPr>
        <w:t>ods</w:t>
      </w:r>
      <w:r w:rsidRPr="001C3C76">
        <w:rPr>
          <w:rFonts w:ascii="Tahoma" w:eastAsia="Tahoma" w:hAnsi="Tahoma" w:cs="Tahoma"/>
          <w:spacing w:val="2"/>
        </w:rPr>
        <w:t>t</w:t>
      </w:r>
      <w:r w:rsidRPr="001C3C76">
        <w:rPr>
          <w:rFonts w:ascii="Tahoma" w:eastAsia="Tahoma" w:hAnsi="Tahoma" w:cs="Tahoma"/>
          <w:spacing w:val="1"/>
        </w:rPr>
        <w:t>ą</w:t>
      </w:r>
      <w:r w:rsidRPr="001C3C76">
        <w:rPr>
          <w:rFonts w:ascii="Tahoma" w:eastAsia="Tahoma" w:hAnsi="Tahoma" w:cs="Tahoma"/>
        </w:rPr>
        <w:t xml:space="preserve">pić </w:t>
      </w:r>
      <w:r w:rsidRPr="001C3C76">
        <w:rPr>
          <w:rFonts w:ascii="Tahoma" w:eastAsia="Tahoma" w:hAnsi="Tahoma" w:cs="Tahoma"/>
          <w:spacing w:val="2"/>
        </w:rPr>
        <w:t>o</w:t>
      </w:r>
      <w:r w:rsidRPr="001C3C76">
        <w:rPr>
          <w:rFonts w:ascii="Tahoma" w:eastAsia="Tahoma" w:hAnsi="Tahoma" w:cs="Tahoma"/>
        </w:rPr>
        <w:t>d</w:t>
      </w:r>
      <w:r w:rsidRPr="001C3C76">
        <w:rPr>
          <w:rFonts w:ascii="Tahoma" w:eastAsia="Tahoma" w:hAnsi="Tahoma" w:cs="Tahoma"/>
          <w:spacing w:val="5"/>
        </w:rPr>
        <w:t xml:space="preserve"> </w:t>
      </w:r>
      <w:r w:rsidRPr="001C3C76">
        <w:rPr>
          <w:rFonts w:ascii="Tahoma" w:eastAsia="Tahoma" w:hAnsi="Tahoma" w:cs="Tahoma"/>
        </w:rPr>
        <w:t>rozli</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
        </w:rPr>
        <w:t xml:space="preserve"> </w:t>
      </w:r>
      <w:r w:rsidRPr="001C3C76">
        <w:rPr>
          <w:rFonts w:ascii="Tahoma" w:eastAsia="Tahoma" w:hAnsi="Tahoma" w:cs="Tahoma"/>
        </w:rPr>
        <w:t>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gułą</w:t>
      </w:r>
      <w:r w:rsidRPr="001C3C76">
        <w:rPr>
          <w:rFonts w:ascii="Tahoma" w:eastAsia="Tahoma" w:hAnsi="Tahoma" w:cs="Tahoma"/>
          <w:spacing w:val="2"/>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8"/>
        </w:rPr>
        <w:t xml:space="preserve"> </w:t>
      </w:r>
      <w:r w:rsidRPr="001C3C76">
        <w:rPr>
          <w:rFonts w:ascii="Tahoma" w:eastAsia="Tahoma" w:hAnsi="Tahoma" w:cs="Tahoma"/>
        </w:rPr>
        <w:t>ob</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y</w:t>
      </w:r>
      <w:r w:rsidRPr="001C3C76">
        <w:rPr>
          <w:rFonts w:ascii="Tahoma" w:eastAsia="Tahoma" w:hAnsi="Tahoma" w:cs="Tahoma"/>
        </w:rPr>
        <w:t>ć</w:t>
      </w:r>
      <w:r w:rsidRPr="001C3C76">
        <w:rPr>
          <w:rFonts w:ascii="Tahoma" w:eastAsia="Tahoma" w:hAnsi="Tahoma" w:cs="Tahoma"/>
          <w:spacing w:val="-1"/>
        </w:rPr>
        <w:t xml:space="preserve"> </w:t>
      </w:r>
      <w:r w:rsidRPr="001C3C76">
        <w:rPr>
          <w:rFonts w:ascii="Tahoma" w:eastAsia="Tahoma" w:hAnsi="Tahoma" w:cs="Tahoma"/>
          <w:spacing w:val="1"/>
        </w:rPr>
        <w:t>wy</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rPr>
        <w:t>ość 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podlegających</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 xml:space="preserve">gule,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śli</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to</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dnia</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w:t>
      </w:r>
      <w:r w:rsidRPr="001C3C76">
        <w:rPr>
          <w:rFonts w:ascii="Tahoma" w:eastAsia="Tahoma" w:hAnsi="Tahoma" w:cs="Tahoma"/>
        </w:rPr>
        <w:t xml:space="preserve">y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 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wy</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że</w:t>
      </w:r>
      <w:r w:rsidRPr="001C3C76">
        <w:rPr>
          <w:rFonts w:ascii="Tahoma" w:eastAsia="Tahoma" w:hAnsi="Tahoma" w:cs="Tahoma"/>
          <w:spacing w:val="7"/>
        </w:rPr>
        <w:t xml:space="preserve"> </w:t>
      </w:r>
      <w:r w:rsidRPr="001C3C76">
        <w:rPr>
          <w:rFonts w:ascii="Tahoma" w:eastAsia="Tahoma" w:hAnsi="Tahoma" w:cs="Tahoma"/>
        </w:rPr>
        <w:t>s</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rPr>
        <w:t>rz</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0"/>
        </w:rPr>
        <w:t xml:space="preserve"> </w:t>
      </w:r>
      <w:r w:rsidRPr="001C3C76">
        <w:rPr>
          <w:rFonts w:ascii="Tahoma" w:eastAsia="Tahoma" w:hAnsi="Tahoma" w:cs="Tahoma"/>
          <w:spacing w:val="-3"/>
        </w:rPr>
        <w:t>o</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rPr>
        <w:t>gnięcia</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49EDEE62" w14:textId="77777777" w:rsidR="00C1292D" w:rsidRPr="001C3C76" w:rsidRDefault="00C1292D" w:rsidP="005100BA">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guła</w:t>
      </w:r>
      <w:r w:rsidRPr="001C3C76">
        <w:rPr>
          <w:rFonts w:ascii="Tahoma" w:eastAsia="Tahoma" w:hAnsi="Tahoma" w:cs="Tahoma"/>
          <w:spacing w:val="-5"/>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3"/>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1"/>
        </w:rPr>
        <w:t>m</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1"/>
        </w:rPr>
        <w:t xml:space="preserve"> </w:t>
      </w: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siły</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ż</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47DF0BA7" w14:textId="77777777" w:rsidR="00C1292D" w:rsidRDefault="00C1292D" w:rsidP="005100BA">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ów</w:t>
      </w:r>
      <w:r w:rsidRPr="001C3C76">
        <w:rPr>
          <w:rFonts w:ascii="Tahoma" w:eastAsia="Tahoma" w:hAnsi="Tahoma" w:cs="Tahoma"/>
          <w:spacing w:val="6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rski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5"/>
        </w:rPr>
        <w:t xml:space="preserve"> </w:t>
      </w:r>
      <w:r w:rsidRPr="001C3C76">
        <w:rPr>
          <w:rFonts w:ascii="Tahoma" w:eastAsia="Tahoma" w:hAnsi="Tahoma" w:cs="Tahoma"/>
          <w:spacing w:val="2"/>
        </w:rPr>
        <w:t>s</w:t>
      </w:r>
      <w:r w:rsidRPr="001C3C76">
        <w:rPr>
          <w:rFonts w:ascii="Tahoma" w:eastAsia="Tahoma" w:hAnsi="Tahoma" w:cs="Tahoma"/>
        </w:rPr>
        <w:t xml:space="preserve">posób </w:t>
      </w:r>
      <w:r w:rsidRPr="001C3C76">
        <w:rPr>
          <w:rFonts w:ascii="Tahoma" w:eastAsia="Tahoma" w:hAnsi="Tahoma" w:cs="Tahoma"/>
          <w:spacing w:val="1"/>
        </w:rPr>
        <w:t>e</w:t>
      </w:r>
      <w:r w:rsidRPr="001C3C76">
        <w:rPr>
          <w:rFonts w:ascii="Tahoma" w:eastAsia="Tahoma" w:hAnsi="Tahoma" w:cs="Tahoma"/>
        </w:rPr>
        <w:t>gz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Pr>
          <w:rFonts w:ascii="Tahoma" w:eastAsia="Tahoma" w:hAnsi="Tahoma" w:cs="Tahoma"/>
          <w:spacing w:val="56"/>
        </w:rPr>
        <w:t xml:space="preserve"> </w:t>
      </w:r>
      <w:r>
        <w:rPr>
          <w:rFonts w:ascii="Tahoma" w:eastAsia="Tahoma" w:hAnsi="Tahoma" w:cs="Tahoma"/>
        </w:rPr>
        <w:t xml:space="preserve">od </w:t>
      </w:r>
      <w:r w:rsidRPr="001C3C76">
        <w:rPr>
          <w:rFonts w:ascii="Tahoma" w:eastAsia="Tahoma" w:hAnsi="Tahoma" w:cs="Tahoma"/>
          <w:spacing w:val="-3"/>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rów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spacing w:val="2"/>
        </w:rPr>
        <w:t>s</w:t>
      </w:r>
      <w:r w:rsidRPr="001C3C76">
        <w:rPr>
          <w:rFonts w:ascii="Tahoma" w:eastAsia="Tahoma" w:hAnsi="Tahoma" w:cs="Tahoma"/>
          <w:spacing w:val="-1"/>
        </w:rPr>
        <w:t>ku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3"/>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14"/>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z</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3"/>
        </w:rPr>
        <w:t>w</w:t>
      </w:r>
      <w:r w:rsidRPr="001C3C76">
        <w:rPr>
          <w:rFonts w:ascii="Tahoma" w:eastAsia="Tahoma" w:hAnsi="Tahoma" w:cs="Tahoma"/>
        </w:rPr>
        <w:t>odu</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spacing w:val="2"/>
        </w:rPr>
        <w:t>g</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rPr>
        <w:t>ia 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3"/>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gul</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rska.</w:t>
      </w:r>
      <w:r>
        <w:rPr>
          <w:rStyle w:val="Odwoanieprzypisudolnego"/>
          <w:rFonts w:ascii="Tahoma" w:eastAsia="Tahoma" w:hAnsi="Tahoma" w:cs="Tahoma"/>
        </w:rPr>
        <w:footnoteReference w:id="72"/>
      </w:r>
    </w:p>
    <w:p w14:paraId="52CEEEA4" w14:textId="77777777" w:rsidR="00C1292D" w:rsidRPr="006B5CC5" w:rsidRDefault="00C1292D" w:rsidP="005100BA">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6B5CC5">
        <w:rPr>
          <w:rFonts w:ascii="Tahoma" w:eastAsia="Tahoma" w:hAnsi="Tahoma" w:cs="Tahoma"/>
        </w:rPr>
        <w:t>Wydatki niekwalifikowalne wynikające z zastosowania reguły proporcjonalności ob</w:t>
      </w:r>
      <w:r w:rsidRPr="006B5CC5">
        <w:rPr>
          <w:rFonts w:ascii="Tahoma" w:eastAsia="Tahoma" w:hAnsi="Tahoma" w:cs="Tahoma"/>
          <w:spacing w:val="1"/>
        </w:rPr>
        <w:t>e</w:t>
      </w:r>
      <w:r w:rsidRPr="006B5CC5">
        <w:rPr>
          <w:rFonts w:ascii="Tahoma" w:eastAsia="Tahoma" w:hAnsi="Tahoma" w:cs="Tahoma"/>
          <w:spacing w:val="-1"/>
        </w:rPr>
        <w:t>j</w:t>
      </w:r>
      <w:r w:rsidRPr="006B5CC5">
        <w:rPr>
          <w:rFonts w:ascii="Tahoma" w:eastAsia="Tahoma" w:hAnsi="Tahoma" w:cs="Tahoma"/>
          <w:spacing w:val="3"/>
        </w:rPr>
        <w:t>m</w:t>
      </w:r>
      <w:r w:rsidRPr="006B5CC5">
        <w:rPr>
          <w:rFonts w:ascii="Tahoma" w:eastAsia="Tahoma" w:hAnsi="Tahoma" w:cs="Tahoma"/>
          <w:spacing w:val="-1"/>
        </w:rPr>
        <w:t>uj</w:t>
      </w:r>
      <w:r w:rsidRPr="006B5CC5">
        <w:rPr>
          <w:rFonts w:ascii="Tahoma" w:eastAsia="Tahoma" w:hAnsi="Tahoma" w:cs="Tahoma"/>
          <w:spacing w:val="1"/>
        </w:rPr>
        <w:t>ą</w:t>
      </w:r>
      <w:r w:rsidRPr="006B5CC5">
        <w:rPr>
          <w:rFonts w:ascii="Tahoma" w:eastAsia="Tahoma" w:hAnsi="Tahoma" w:cs="Tahoma"/>
        </w:rPr>
        <w:t xml:space="preserve"> </w:t>
      </w:r>
      <w:r w:rsidRPr="006B5CC5">
        <w:rPr>
          <w:rFonts w:ascii="Tahoma" w:eastAsia="Tahoma" w:hAnsi="Tahoma" w:cs="Tahoma"/>
          <w:spacing w:val="1"/>
        </w:rPr>
        <w:t>w</w:t>
      </w:r>
      <w:r w:rsidRPr="006B5CC5">
        <w:rPr>
          <w:rFonts w:ascii="Tahoma" w:eastAsia="Tahoma" w:hAnsi="Tahoma" w:cs="Tahoma"/>
          <w:spacing w:val="-1"/>
        </w:rPr>
        <w:t>y</w:t>
      </w:r>
      <w:r w:rsidRPr="006B5CC5">
        <w:rPr>
          <w:rFonts w:ascii="Tahoma" w:eastAsia="Tahoma" w:hAnsi="Tahoma" w:cs="Tahoma"/>
        </w:rPr>
        <w:t>d</w:t>
      </w:r>
      <w:r w:rsidRPr="006B5CC5">
        <w:rPr>
          <w:rFonts w:ascii="Tahoma" w:eastAsia="Tahoma" w:hAnsi="Tahoma" w:cs="Tahoma"/>
          <w:spacing w:val="1"/>
        </w:rPr>
        <w:t>a</w:t>
      </w:r>
      <w:r w:rsidRPr="006B5CC5">
        <w:rPr>
          <w:rFonts w:ascii="Tahoma" w:eastAsia="Tahoma" w:hAnsi="Tahoma" w:cs="Tahoma"/>
        </w:rPr>
        <w:t>t</w:t>
      </w:r>
      <w:r w:rsidRPr="006B5CC5">
        <w:rPr>
          <w:rFonts w:ascii="Tahoma" w:eastAsia="Tahoma" w:hAnsi="Tahoma" w:cs="Tahoma"/>
          <w:spacing w:val="-1"/>
        </w:rPr>
        <w:t>k</w:t>
      </w:r>
      <w:r w:rsidRPr="006B5CC5">
        <w:rPr>
          <w:rFonts w:ascii="Tahoma" w:eastAsia="Tahoma" w:hAnsi="Tahoma" w:cs="Tahoma"/>
        </w:rPr>
        <w:t>i z</w:t>
      </w:r>
      <w:r w:rsidRPr="006B5CC5">
        <w:rPr>
          <w:rFonts w:ascii="Tahoma" w:eastAsia="Tahoma" w:hAnsi="Tahoma" w:cs="Tahoma"/>
          <w:spacing w:val="2"/>
        </w:rPr>
        <w:t>w</w:t>
      </w:r>
      <w:r w:rsidRPr="006B5CC5">
        <w:rPr>
          <w:rFonts w:ascii="Tahoma" w:eastAsia="Tahoma" w:hAnsi="Tahoma" w:cs="Tahoma"/>
        </w:rPr>
        <w:t>i</w:t>
      </w:r>
      <w:r w:rsidRPr="006B5CC5">
        <w:rPr>
          <w:rFonts w:ascii="Tahoma" w:eastAsia="Tahoma" w:hAnsi="Tahoma" w:cs="Tahoma"/>
          <w:spacing w:val="1"/>
        </w:rPr>
        <w:t>ą</w:t>
      </w:r>
      <w:r w:rsidRPr="006B5CC5">
        <w:rPr>
          <w:rFonts w:ascii="Tahoma" w:eastAsia="Tahoma" w:hAnsi="Tahoma" w:cs="Tahoma"/>
        </w:rPr>
        <w:t>z</w:t>
      </w:r>
      <w:r w:rsidRPr="006B5CC5">
        <w:rPr>
          <w:rFonts w:ascii="Tahoma" w:eastAsia="Tahoma" w:hAnsi="Tahoma" w:cs="Tahoma"/>
          <w:spacing w:val="1"/>
        </w:rPr>
        <w:t>a</w:t>
      </w:r>
      <w:r w:rsidRPr="006B5CC5">
        <w:rPr>
          <w:rFonts w:ascii="Tahoma" w:eastAsia="Tahoma" w:hAnsi="Tahoma" w:cs="Tahoma"/>
          <w:spacing w:val="-1"/>
        </w:rPr>
        <w:t>n</w:t>
      </w:r>
      <w:r w:rsidRPr="006B5CC5">
        <w:rPr>
          <w:rFonts w:ascii="Tahoma" w:eastAsia="Tahoma" w:hAnsi="Tahoma" w:cs="Tahoma"/>
        </w:rPr>
        <w:t>e z tym z</w:t>
      </w:r>
      <w:r w:rsidRPr="006B5CC5">
        <w:rPr>
          <w:rFonts w:ascii="Tahoma" w:eastAsia="Tahoma" w:hAnsi="Tahoma" w:cs="Tahoma"/>
          <w:spacing w:val="1"/>
        </w:rPr>
        <w:t>a</w:t>
      </w:r>
      <w:r w:rsidRPr="006B5CC5">
        <w:rPr>
          <w:rFonts w:ascii="Tahoma" w:eastAsia="Tahoma" w:hAnsi="Tahoma" w:cs="Tahoma"/>
        </w:rPr>
        <w:t>d</w:t>
      </w:r>
      <w:r w:rsidRPr="006B5CC5">
        <w:rPr>
          <w:rFonts w:ascii="Tahoma" w:eastAsia="Tahoma" w:hAnsi="Tahoma" w:cs="Tahoma"/>
          <w:spacing w:val="3"/>
        </w:rPr>
        <w:t>a</w:t>
      </w:r>
      <w:r w:rsidRPr="006B5CC5">
        <w:rPr>
          <w:rFonts w:ascii="Tahoma" w:eastAsia="Tahoma" w:hAnsi="Tahoma" w:cs="Tahoma"/>
          <w:spacing w:val="-1"/>
        </w:rPr>
        <w:t>n</w:t>
      </w:r>
      <w:r w:rsidRPr="006B5CC5">
        <w:rPr>
          <w:rFonts w:ascii="Tahoma" w:eastAsia="Tahoma" w:hAnsi="Tahoma" w:cs="Tahoma"/>
        </w:rPr>
        <w:t>i</w:t>
      </w:r>
      <w:r w:rsidRPr="006B5CC5">
        <w:rPr>
          <w:rFonts w:ascii="Tahoma" w:eastAsia="Tahoma" w:hAnsi="Tahoma" w:cs="Tahoma"/>
          <w:spacing w:val="1"/>
        </w:rPr>
        <w:t>e</w:t>
      </w:r>
      <w:r w:rsidRPr="006B5CC5">
        <w:rPr>
          <w:rFonts w:ascii="Tahoma" w:eastAsia="Tahoma" w:hAnsi="Tahoma" w:cs="Tahoma"/>
        </w:rPr>
        <w:t>m</w:t>
      </w:r>
      <w:r w:rsidRPr="006B5CC5">
        <w:rPr>
          <w:rFonts w:ascii="Tahoma" w:eastAsia="Tahoma" w:hAnsi="Tahoma" w:cs="Tahoma"/>
          <w:spacing w:val="61"/>
        </w:rPr>
        <w:t xml:space="preserve"> </w:t>
      </w:r>
      <w:r w:rsidRPr="006B5CC5">
        <w:rPr>
          <w:rFonts w:ascii="Tahoma" w:eastAsia="Tahoma" w:hAnsi="Tahoma" w:cs="Tahoma"/>
        </w:rPr>
        <w:t>m</w:t>
      </w:r>
      <w:r w:rsidRPr="006B5CC5">
        <w:rPr>
          <w:rFonts w:ascii="Tahoma" w:eastAsia="Tahoma" w:hAnsi="Tahoma" w:cs="Tahoma"/>
          <w:spacing w:val="1"/>
        </w:rPr>
        <w:t>e</w:t>
      </w:r>
      <w:r w:rsidRPr="006B5CC5">
        <w:rPr>
          <w:rFonts w:ascii="Tahoma" w:eastAsia="Tahoma" w:hAnsi="Tahoma" w:cs="Tahoma"/>
        </w:rPr>
        <w:t>ryto</w:t>
      </w:r>
      <w:r w:rsidRPr="006B5CC5">
        <w:rPr>
          <w:rFonts w:ascii="Tahoma" w:eastAsia="Tahoma" w:hAnsi="Tahoma" w:cs="Tahoma"/>
          <w:spacing w:val="2"/>
        </w:rPr>
        <w:t>r</w:t>
      </w:r>
      <w:r w:rsidRPr="006B5CC5">
        <w:rPr>
          <w:rFonts w:ascii="Tahoma" w:eastAsia="Tahoma" w:hAnsi="Tahoma" w:cs="Tahoma"/>
          <w:spacing w:val="-1"/>
        </w:rPr>
        <w:t>yc</w:t>
      </w:r>
      <w:r w:rsidRPr="006B5CC5">
        <w:rPr>
          <w:rFonts w:ascii="Tahoma" w:eastAsia="Tahoma" w:hAnsi="Tahoma" w:cs="Tahoma"/>
          <w:spacing w:val="3"/>
        </w:rPr>
        <w:t>z</w:t>
      </w:r>
      <w:r w:rsidRPr="006B5CC5">
        <w:rPr>
          <w:rFonts w:ascii="Tahoma" w:eastAsia="Tahoma" w:hAnsi="Tahoma" w:cs="Tahoma"/>
          <w:spacing w:val="-1"/>
        </w:rPr>
        <w:t>ny</w:t>
      </w:r>
      <w:r w:rsidRPr="006B5CC5">
        <w:rPr>
          <w:rFonts w:ascii="Tahoma" w:eastAsia="Tahoma" w:hAnsi="Tahoma" w:cs="Tahoma"/>
        </w:rPr>
        <w:t>m</w:t>
      </w:r>
      <w:r w:rsidRPr="006B5CC5">
        <w:rPr>
          <w:rFonts w:ascii="Tahoma" w:eastAsia="Tahoma" w:hAnsi="Tahoma" w:cs="Tahoma"/>
          <w:spacing w:val="61"/>
        </w:rPr>
        <w:t xml:space="preserve"> </w:t>
      </w:r>
      <w:r w:rsidRPr="006B5CC5">
        <w:rPr>
          <w:rFonts w:ascii="Tahoma" w:eastAsia="Tahoma" w:hAnsi="Tahoma" w:cs="Tahoma"/>
        </w:rPr>
        <w:t>(</w:t>
      </w:r>
      <w:r w:rsidRPr="006B5CC5">
        <w:rPr>
          <w:rFonts w:ascii="Tahoma" w:eastAsia="Tahoma" w:hAnsi="Tahoma" w:cs="Tahoma"/>
          <w:spacing w:val="1"/>
        </w:rPr>
        <w:t>za</w:t>
      </w:r>
      <w:r w:rsidRPr="006B5CC5">
        <w:rPr>
          <w:rFonts w:ascii="Tahoma" w:eastAsia="Tahoma" w:hAnsi="Tahoma" w:cs="Tahoma"/>
          <w:spacing w:val="2"/>
        </w:rPr>
        <w:t>d</w:t>
      </w:r>
      <w:r w:rsidRPr="006B5CC5">
        <w:rPr>
          <w:rFonts w:ascii="Tahoma" w:eastAsia="Tahoma" w:hAnsi="Tahoma" w:cs="Tahoma"/>
          <w:spacing w:val="1"/>
        </w:rPr>
        <w:t>a</w:t>
      </w:r>
      <w:r w:rsidRPr="006B5CC5">
        <w:rPr>
          <w:rFonts w:ascii="Tahoma" w:eastAsia="Tahoma" w:hAnsi="Tahoma" w:cs="Tahoma"/>
          <w:spacing w:val="-1"/>
        </w:rPr>
        <w:t>n</w:t>
      </w:r>
      <w:r w:rsidRPr="006B5CC5">
        <w:rPr>
          <w:rFonts w:ascii="Tahoma" w:eastAsia="Tahoma" w:hAnsi="Tahoma" w:cs="Tahoma"/>
        </w:rPr>
        <w:t>i</w:t>
      </w:r>
      <w:r w:rsidRPr="006B5CC5">
        <w:rPr>
          <w:rFonts w:ascii="Tahoma" w:eastAsia="Tahoma" w:hAnsi="Tahoma" w:cs="Tahoma"/>
          <w:spacing w:val="1"/>
        </w:rPr>
        <w:t>a</w:t>
      </w:r>
      <w:r w:rsidRPr="006B5CC5">
        <w:rPr>
          <w:rFonts w:ascii="Tahoma" w:eastAsia="Tahoma" w:hAnsi="Tahoma" w:cs="Tahoma"/>
        </w:rPr>
        <w:t>mi</w:t>
      </w:r>
      <w:r w:rsidRPr="006B5CC5">
        <w:rPr>
          <w:rFonts w:ascii="Tahoma" w:eastAsia="Tahoma" w:hAnsi="Tahoma" w:cs="Tahoma"/>
          <w:spacing w:val="60"/>
        </w:rPr>
        <w:t xml:space="preserve"> </w:t>
      </w:r>
      <w:r w:rsidRPr="006B5CC5">
        <w:rPr>
          <w:rFonts w:ascii="Tahoma" w:eastAsia="Tahoma" w:hAnsi="Tahoma" w:cs="Tahoma"/>
        </w:rPr>
        <w:t>m</w:t>
      </w:r>
      <w:r w:rsidRPr="006B5CC5">
        <w:rPr>
          <w:rFonts w:ascii="Tahoma" w:eastAsia="Tahoma" w:hAnsi="Tahoma" w:cs="Tahoma"/>
          <w:spacing w:val="1"/>
        </w:rPr>
        <w:t>e</w:t>
      </w:r>
      <w:r w:rsidRPr="006B5CC5">
        <w:rPr>
          <w:rFonts w:ascii="Tahoma" w:eastAsia="Tahoma" w:hAnsi="Tahoma" w:cs="Tahoma"/>
        </w:rPr>
        <w:t>rytor</w:t>
      </w:r>
      <w:r w:rsidRPr="006B5CC5">
        <w:rPr>
          <w:rFonts w:ascii="Tahoma" w:eastAsia="Tahoma" w:hAnsi="Tahoma" w:cs="Tahoma"/>
          <w:spacing w:val="1"/>
        </w:rPr>
        <w:t>y</w:t>
      </w:r>
      <w:r w:rsidRPr="006B5CC5">
        <w:rPr>
          <w:rFonts w:ascii="Tahoma" w:eastAsia="Tahoma" w:hAnsi="Tahoma" w:cs="Tahoma"/>
          <w:spacing w:val="-1"/>
        </w:rPr>
        <w:t>c</w:t>
      </w:r>
      <w:r w:rsidRPr="006B5CC5">
        <w:rPr>
          <w:rFonts w:ascii="Tahoma" w:eastAsia="Tahoma" w:hAnsi="Tahoma" w:cs="Tahoma"/>
        </w:rPr>
        <w:t>z</w:t>
      </w:r>
      <w:r w:rsidRPr="006B5CC5">
        <w:rPr>
          <w:rFonts w:ascii="Tahoma" w:eastAsia="Tahoma" w:hAnsi="Tahoma" w:cs="Tahoma"/>
          <w:spacing w:val="2"/>
        </w:rPr>
        <w:t>n</w:t>
      </w:r>
      <w:r w:rsidRPr="006B5CC5">
        <w:rPr>
          <w:rFonts w:ascii="Tahoma" w:eastAsia="Tahoma" w:hAnsi="Tahoma" w:cs="Tahoma"/>
          <w:spacing w:val="-1"/>
        </w:rPr>
        <w:t>y</w:t>
      </w:r>
      <w:r w:rsidRPr="006B5CC5">
        <w:rPr>
          <w:rFonts w:ascii="Tahoma" w:eastAsia="Tahoma" w:hAnsi="Tahoma" w:cs="Tahoma"/>
        </w:rPr>
        <w:t xml:space="preserve">mi), </w:t>
      </w:r>
      <w:r w:rsidRPr="006B5CC5">
        <w:rPr>
          <w:rFonts w:ascii="Tahoma" w:eastAsia="Tahoma" w:hAnsi="Tahoma" w:cs="Tahoma"/>
          <w:spacing w:val="-1"/>
        </w:rPr>
        <w:t>k</w:t>
      </w:r>
      <w:r w:rsidRPr="006B5CC5">
        <w:rPr>
          <w:rFonts w:ascii="Tahoma" w:eastAsia="Tahoma" w:hAnsi="Tahoma" w:cs="Tahoma"/>
        </w:rPr>
        <w:t>tór</w:t>
      </w:r>
      <w:r w:rsidRPr="006B5CC5">
        <w:rPr>
          <w:rFonts w:ascii="Tahoma" w:eastAsia="Tahoma" w:hAnsi="Tahoma" w:cs="Tahoma"/>
          <w:spacing w:val="1"/>
        </w:rPr>
        <w:t>e</w:t>
      </w:r>
      <w:r w:rsidRPr="006B5CC5">
        <w:rPr>
          <w:rFonts w:ascii="Tahoma" w:eastAsia="Tahoma" w:hAnsi="Tahoma" w:cs="Tahoma"/>
        </w:rPr>
        <w:t>go z</w:t>
      </w:r>
      <w:r w:rsidRPr="006B5CC5">
        <w:rPr>
          <w:rFonts w:ascii="Tahoma" w:eastAsia="Tahoma" w:hAnsi="Tahoma" w:cs="Tahoma"/>
          <w:spacing w:val="1"/>
        </w:rPr>
        <w:t>a</w:t>
      </w:r>
      <w:r w:rsidRPr="006B5CC5">
        <w:rPr>
          <w:rFonts w:ascii="Tahoma" w:eastAsia="Tahoma" w:hAnsi="Tahoma" w:cs="Tahoma"/>
        </w:rPr>
        <w:t>łoż</w:t>
      </w:r>
      <w:r w:rsidRPr="006B5CC5">
        <w:rPr>
          <w:rFonts w:ascii="Tahoma" w:eastAsia="Tahoma" w:hAnsi="Tahoma" w:cs="Tahoma"/>
          <w:spacing w:val="3"/>
        </w:rPr>
        <w:t>e</w:t>
      </w:r>
      <w:r w:rsidRPr="006B5CC5">
        <w:rPr>
          <w:rFonts w:ascii="Tahoma" w:eastAsia="Tahoma" w:hAnsi="Tahoma" w:cs="Tahoma"/>
          <w:spacing w:val="-1"/>
        </w:rPr>
        <w:t>n</w:t>
      </w:r>
      <w:r w:rsidRPr="006B5CC5">
        <w:rPr>
          <w:rFonts w:ascii="Tahoma" w:eastAsia="Tahoma" w:hAnsi="Tahoma" w:cs="Tahoma"/>
        </w:rPr>
        <w:t xml:space="preserve">ia </w:t>
      </w:r>
      <w:r w:rsidRPr="006B5CC5">
        <w:rPr>
          <w:rFonts w:ascii="Tahoma" w:eastAsia="Tahoma" w:hAnsi="Tahoma" w:cs="Tahoma"/>
          <w:spacing w:val="-1"/>
        </w:rPr>
        <w:t>n</w:t>
      </w:r>
      <w:r w:rsidRPr="006B5CC5">
        <w:rPr>
          <w:rFonts w:ascii="Tahoma" w:eastAsia="Tahoma" w:hAnsi="Tahoma" w:cs="Tahoma"/>
          <w:spacing w:val="2"/>
        </w:rPr>
        <w:t>i</w:t>
      </w:r>
      <w:r w:rsidRPr="006B5CC5">
        <w:rPr>
          <w:rFonts w:ascii="Tahoma" w:eastAsia="Tahoma" w:hAnsi="Tahoma" w:cs="Tahoma"/>
        </w:rPr>
        <w:t>e</w:t>
      </w:r>
      <w:r w:rsidRPr="006B5CC5">
        <w:rPr>
          <w:rFonts w:ascii="Tahoma" w:eastAsia="Tahoma" w:hAnsi="Tahoma" w:cs="Tahoma"/>
          <w:spacing w:val="11"/>
        </w:rPr>
        <w:t xml:space="preserve"> </w:t>
      </w:r>
      <w:r w:rsidRPr="006B5CC5">
        <w:rPr>
          <w:rFonts w:ascii="Tahoma" w:eastAsia="Tahoma" w:hAnsi="Tahoma" w:cs="Tahoma"/>
        </w:rPr>
        <w:t>zos</w:t>
      </w:r>
      <w:r w:rsidRPr="006B5CC5">
        <w:rPr>
          <w:rFonts w:ascii="Tahoma" w:eastAsia="Tahoma" w:hAnsi="Tahoma" w:cs="Tahoma"/>
          <w:spacing w:val="1"/>
        </w:rPr>
        <w:t>ta</w:t>
      </w:r>
      <w:r w:rsidRPr="006B5CC5">
        <w:rPr>
          <w:rFonts w:ascii="Tahoma" w:eastAsia="Tahoma" w:hAnsi="Tahoma" w:cs="Tahoma"/>
          <w:spacing w:val="7"/>
        </w:rPr>
        <w:t>ł</w:t>
      </w:r>
      <w:r w:rsidRPr="006B5CC5">
        <w:rPr>
          <w:rFonts w:ascii="Tahoma" w:eastAsia="Tahoma" w:hAnsi="Tahoma" w:cs="Tahoma"/>
        </w:rPr>
        <w:t>y osi</w:t>
      </w:r>
      <w:r w:rsidRPr="006B5CC5">
        <w:rPr>
          <w:rFonts w:ascii="Tahoma" w:eastAsia="Tahoma" w:hAnsi="Tahoma" w:cs="Tahoma"/>
          <w:spacing w:val="1"/>
        </w:rPr>
        <w:t>ą</w:t>
      </w:r>
      <w:r w:rsidRPr="006B5CC5">
        <w:rPr>
          <w:rFonts w:ascii="Tahoma" w:eastAsia="Tahoma" w:hAnsi="Tahoma" w:cs="Tahoma"/>
        </w:rPr>
        <w:t>gnię</w:t>
      </w:r>
      <w:r w:rsidRPr="006B5CC5">
        <w:rPr>
          <w:rFonts w:ascii="Tahoma" w:eastAsia="Tahoma" w:hAnsi="Tahoma" w:cs="Tahoma"/>
          <w:spacing w:val="1"/>
        </w:rPr>
        <w:t>te oraz koszty pośrednie</w:t>
      </w:r>
      <w:r w:rsidRPr="006B5CC5">
        <w:rPr>
          <w:rFonts w:ascii="Tahoma" w:eastAsia="Tahoma" w:hAnsi="Tahoma" w:cs="Tahoma"/>
        </w:rPr>
        <w:t xml:space="preserve">. </w:t>
      </w:r>
    </w:p>
    <w:p w14:paraId="67A5F5C6" w14:textId="552E7FC8" w:rsidR="00C1292D" w:rsidRPr="001C3C76" w:rsidRDefault="00C1292D" w:rsidP="005100BA">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K</w:t>
      </w:r>
      <w:r w:rsidRPr="001C3C76">
        <w:rPr>
          <w:rFonts w:ascii="Tahoma" w:eastAsia="Tahoma" w:hAnsi="Tahoma" w:cs="Tahoma"/>
          <w:spacing w:val="1"/>
        </w:rPr>
        <w:t>w</w:t>
      </w:r>
      <w:r w:rsidRPr="001C3C76">
        <w:rPr>
          <w:rFonts w:ascii="Tahoma" w:eastAsia="Tahoma" w:hAnsi="Tahoma" w:cs="Tahoma"/>
        </w:rPr>
        <w:t>ota</w:t>
      </w:r>
      <w:r w:rsidRPr="001C3C76">
        <w:rPr>
          <w:rFonts w:ascii="Tahoma" w:eastAsia="Tahoma" w:hAnsi="Tahoma" w:cs="Tahoma"/>
          <w:spacing w:val="1"/>
        </w:rPr>
        <w:t xml:space="preserve"> 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1"/>
        </w:rPr>
        <w:t xml:space="preserve"> 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wa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spacing w:val="1"/>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2"/>
        </w:rPr>
        <w:t>o</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spacing w:val="-1"/>
        </w:rPr>
        <w:t>u</w:t>
      </w:r>
      <w:r w:rsidRPr="001C3C76">
        <w:rPr>
          <w:rFonts w:ascii="Tahoma" w:eastAsia="Tahoma" w:hAnsi="Tahoma" w:cs="Tahoma"/>
        </w:rPr>
        <w:t>ły</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rPr>
        <w:t>porc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br/>
      </w:r>
      <w:r w:rsidRPr="001C3C76">
        <w:rPr>
          <w:rFonts w:ascii="Tahoma" w:eastAsia="Tahoma" w:hAnsi="Tahoma" w:cs="Tahoma"/>
          <w:spacing w:val="-1"/>
        </w:rPr>
        <w:t>n</w:t>
      </w:r>
      <w:r w:rsidRPr="001C3C76">
        <w:rPr>
          <w:rFonts w:ascii="Tahoma" w:eastAsia="Tahoma" w:hAnsi="Tahoma" w:cs="Tahoma"/>
        </w:rPr>
        <w:t>ie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IZ</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rPr>
        <w:t>zywa</w:t>
      </w:r>
      <w:r w:rsidRPr="001C3C76">
        <w:rPr>
          <w:rFonts w:ascii="Tahoma" w:eastAsia="Tahoma" w:hAnsi="Tahoma" w:cs="Tahoma"/>
          <w:spacing w:val="1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 b</w:t>
      </w:r>
      <w:r w:rsidRPr="001C3C76">
        <w:rPr>
          <w:rFonts w:ascii="Tahoma" w:eastAsia="Tahoma" w:hAnsi="Tahoma" w:cs="Tahoma"/>
          <w:spacing w:val="1"/>
        </w:rPr>
        <w:t>e</w:t>
      </w:r>
      <w:r w:rsidRPr="001C3C76">
        <w:rPr>
          <w:rFonts w:ascii="Tahoma" w:eastAsia="Tahoma" w:hAnsi="Tahoma" w:cs="Tahoma"/>
        </w:rPr>
        <w:t>z 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8"/>
        </w:rPr>
        <w:t xml:space="preserve"> </w:t>
      </w:r>
      <w:r w:rsidRPr="001C3C76">
        <w:rPr>
          <w:rFonts w:ascii="Tahoma" w:eastAsia="Tahoma" w:hAnsi="Tahoma" w:cs="Tahoma"/>
        </w:rPr>
        <w:t>w</w:t>
      </w:r>
      <w:r w:rsidRPr="001C3C76">
        <w:rPr>
          <w:rFonts w:ascii="Tahoma" w:eastAsia="Tahoma" w:hAnsi="Tahoma" w:cs="Tahoma"/>
          <w:spacing w:val="4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0"/>
        </w:rPr>
        <w:t xml:space="preserve"> </w:t>
      </w:r>
      <w:r w:rsidRPr="001C3C76">
        <w:rPr>
          <w:rFonts w:ascii="Tahoma" w:eastAsia="Tahoma" w:hAnsi="Tahoma" w:cs="Tahoma"/>
          <w:spacing w:val="1"/>
        </w:rPr>
        <w:t>1</w:t>
      </w:r>
      <w:r w:rsidRPr="001C3C76">
        <w:rPr>
          <w:rFonts w:ascii="Tahoma" w:eastAsia="Tahoma" w:hAnsi="Tahoma" w:cs="Tahoma"/>
        </w:rPr>
        <w:t>4</w:t>
      </w:r>
      <w:r w:rsidRPr="001C3C76">
        <w:rPr>
          <w:rFonts w:ascii="Tahoma" w:eastAsia="Tahoma" w:hAnsi="Tahoma" w:cs="Tahoma"/>
          <w:spacing w:val="42"/>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43"/>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3"/>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2"/>
        </w:rPr>
        <w:t xml:space="preserve"> </w:t>
      </w:r>
      <w:r w:rsidRPr="001C3C76">
        <w:rPr>
          <w:rFonts w:ascii="Tahoma" w:eastAsia="Tahoma" w:hAnsi="Tahoma" w:cs="Tahoma"/>
        </w:rPr>
        <w:t>od</w:t>
      </w:r>
      <w:r w:rsidRPr="001C3C76">
        <w:rPr>
          <w:rFonts w:ascii="Tahoma" w:eastAsia="Tahoma" w:hAnsi="Tahoma" w:cs="Tahoma"/>
          <w:spacing w:val="45"/>
        </w:rPr>
        <w:t xml:space="preserve"> </w:t>
      </w:r>
      <w:r w:rsidRPr="001C3C76">
        <w:rPr>
          <w:rFonts w:ascii="Tahoma" w:eastAsia="Tahoma" w:hAnsi="Tahoma" w:cs="Tahoma"/>
        </w:rPr>
        <w:t>dnia</w:t>
      </w:r>
      <w:r w:rsidRPr="001C3C76">
        <w:rPr>
          <w:rFonts w:ascii="Tahoma" w:eastAsia="Tahoma" w:hAnsi="Tahoma" w:cs="Tahoma"/>
          <w:spacing w:val="45"/>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7"/>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0"/>
        </w:rPr>
        <w:t xml:space="preserve"> </w:t>
      </w:r>
      <w:r w:rsidRPr="001C3C76">
        <w:rPr>
          <w:rFonts w:ascii="Tahoma" w:eastAsia="Tahoma" w:hAnsi="Tahoma" w:cs="Tahoma"/>
        </w:rPr>
        <w:t>do</w:t>
      </w:r>
      <w:r w:rsidRPr="001C3C76">
        <w:rPr>
          <w:rFonts w:ascii="Tahoma" w:eastAsia="Tahoma" w:hAnsi="Tahoma" w:cs="Tahoma"/>
          <w:spacing w:val="4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38"/>
        </w:rPr>
        <w:t xml:space="preserve"> </w:t>
      </w:r>
      <w:r w:rsidRPr="001C3C76">
        <w:rPr>
          <w:rFonts w:ascii="Tahoma" w:eastAsia="Tahoma" w:hAnsi="Tahoma" w:cs="Tahoma"/>
          <w:spacing w:val="2"/>
        </w:rPr>
        <w:t>ś</w:t>
      </w:r>
      <w:r w:rsidRPr="001C3C76">
        <w:rPr>
          <w:rFonts w:ascii="Tahoma" w:eastAsia="Tahoma" w:hAnsi="Tahoma" w:cs="Tahoma"/>
        </w:rPr>
        <w:t>rod</w:t>
      </w:r>
      <w:r w:rsidRPr="001C3C76">
        <w:rPr>
          <w:rFonts w:ascii="Tahoma" w:eastAsia="Tahoma" w:hAnsi="Tahoma" w:cs="Tahoma"/>
          <w:spacing w:val="2"/>
        </w:rPr>
        <w:t>k</w:t>
      </w:r>
      <w:r w:rsidRPr="001C3C76">
        <w:rPr>
          <w:rFonts w:ascii="Tahoma" w:eastAsia="Tahoma" w:hAnsi="Tahoma" w:cs="Tahoma"/>
        </w:rPr>
        <w:t>ó</w:t>
      </w:r>
      <w:r w:rsidRPr="001C3C76">
        <w:rPr>
          <w:rFonts w:ascii="Tahoma" w:eastAsia="Tahoma" w:hAnsi="Tahoma" w:cs="Tahoma"/>
          <w:spacing w:val="1"/>
        </w:rPr>
        <w:t>w</w:t>
      </w:r>
      <w:r w:rsidRPr="001C3C76">
        <w:rPr>
          <w:rFonts w:ascii="Tahoma" w:eastAsia="Tahoma" w:hAnsi="Tahoma" w:cs="Tahoma"/>
        </w:rPr>
        <w:t>.</w:t>
      </w:r>
      <w:r>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br</w:t>
      </w:r>
      <w:r w:rsidRPr="001C3C76">
        <w:rPr>
          <w:rFonts w:ascii="Tahoma" w:eastAsia="Tahoma" w:hAnsi="Tahoma" w:cs="Tahoma"/>
          <w:spacing w:val="1"/>
        </w:rPr>
        <w:t>ak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spacing w:val="1"/>
        </w:rPr>
        <w:t>wy</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6"/>
        </w:rPr>
        <w:t xml:space="preserve"> </w:t>
      </w:r>
      <w:r w:rsidR="00820FBB">
        <w:rPr>
          <w:rFonts w:ascii="Tahoma" w:eastAsia="Tahoma" w:hAnsi="Tahoma" w:cs="Tahoma"/>
          <w:spacing w:val="6"/>
        </w:rPr>
        <w:br/>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 liczo</w:t>
      </w:r>
      <w:r w:rsidRPr="001C3C76">
        <w:rPr>
          <w:rFonts w:ascii="Tahoma" w:eastAsia="Tahoma" w:hAnsi="Tahoma" w:cs="Tahoma"/>
          <w:spacing w:val="2"/>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4"/>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zg</w:t>
      </w:r>
      <w:r w:rsidRPr="001C3C76">
        <w:rPr>
          <w:rFonts w:ascii="Tahoma" w:eastAsia="Tahoma" w:hAnsi="Tahoma" w:cs="Tahoma"/>
          <w:spacing w:val="2"/>
        </w:rPr>
        <w:t>o</w:t>
      </w:r>
      <w:r w:rsidRPr="001C3C76">
        <w:rPr>
          <w:rFonts w:ascii="Tahoma" w:eastAsia="Tahoma" w:hAnsi="Tahoma" w:cs="Tahoma"/>
        </w:rPr>
        <w:t>dnie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2"/>
        </w:rPr>
        <w:t>1</w:t>
      </w:r>
      <w:r>
        <w:rPr>
          <w:rFonts w:ascii="Tahoma" w:eastAsia="Tahoma" w:hAnsi="Tahoma" w:cs="Tahoma"/>
          <w:spacing w:val="2"/>
        </w:rPr>
        <w:t>6</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003A7AC5">
        <w:rPr>
          <w:rFonts w:ascii="Tahoma" w:eastAsia="Tahoma" w:hAnsi="Tahoma" w:cs="Tahoma"/>
          <w:spacing w:val="-1"/>
        </w:rPr>
        <w:t>Decyzji</w:t>
      </w:r>
      <w:r w:rsidRPr="001C3C76">
        <w:rPr>
          <w:rFonts w:ascii="Tahoma" w:eastAsia="Tahoma" w:hAnsi="Tahoma" w:cs="Tahoma"/>
        </w:rPr>
        <w:t>.</w:t>
      </w:r>
    </w:p>
    <w:p w14:paraId="7EC709C6" w14:textId="77777777" w:rsidR="00880E27" w:rsidRDefault="00880E27" w:rsidP="00820FBB">
      <w:pPr>
        <w:spacing w:line="276" w:lineRule="auto"/>
        <w:ind w:left="426" w:right="14" w:hanging="426"/>
        <w:jc w:val="center"/>
        <w:rPr>
          <w:rFonts w:ascii="Tahoma" w:eastAsia="Tahoma" w:hAnsi="Tahoma" w:cs="Tahoma"/>
          <w:b/>
          <w:spacing w:val="1"/>
        </w:rPr>
      </w:pPr>
    </w:p>
    <w:p w14:paraId="0D400665" w14:textId="77777777" w:rsidR="00942F4E" w:rsidRPr="001A21E8" w:rsidRDefault="00280ADA" w:rsidP="00820FBB">
      <w:pPr>
        <w:spacing w:line="276" w:lineRule="auto"/>
        <w:ind w:left="426" w:right="14" w:hanging="426"/>
        <w:jc w:val="center"/>
        <w:rPr>
          <w:rFonts w:ascii="Tahoma" w:eastAsia="Tahoma" w:hAnsi="Tahoma" w:cs="Tahoma"/>
        </w:rPr>
      </w:pPr>
      <w:r w:rsidRPr="001A21E8">
        <w:rPr>
          <w:rFonts w:ascii="Tahoma" w:eastAsia="Tahoma" w:hAnsi="Tahoma" w:cs="Tahoma"/>
          <w:b/>
          <w:spacing w:val="1"/>
        </w:rPr>
        <w:t>Z</w:t>
      </w:r>
      <w:r w:rsidRPr="001A21E8">
        <w:rPr>
          <w:rFonts w:ascii="Tahoma" w:eastAsia="Tahoma" w:hAnsi="Tahoma" w:cs="Tahoma"/>
          <w:b/>
        </w:rPr>
        <w:t>asady</w:t>
      </w:r>
      <w:r w:rsidRPr="001A21E8">
        <w:rPr>
          <w:rFonts w:ascii="Tahoma" w:eastAsia="Tahoma" w:hAnsi="Tahoma" w:cs="Tahoma"/>
          <w:b/>
          <w:spacing w:val="49"/>
        </w:rPr>
        <w:t xml:space="preserve"> </w:t>
      </w:r>
      <w:r w:rsidRPr="001A21E8">
        <w:rPr>
          <w:rFonts w:ascii="Tahoma" w:eastAsia="Tahoma" w:hAnsi="Tahoma" w:cs="Tahoma"/>
          <w:b/>
        </w:rPr>
        <w:t>k</w:t>
      </w:r>
      <w:r w:rsidRPr="001A21E8">
        <w:rPr>
          <w:rFonts w:ascii="Tahoma" w:eastAsia="Tahoma" w:hAnsi="Tahoma" w:cs="Tahoma"/>
          <w:b/>
          <w:spacing w:val="2"/>
        </w:rPr>
        <w:t>o</w:t>
      </w:r>
      <w:r w:rsidRPr="001A21E8">
        <w:rPr>
          <w:rFonts w:ascii="Tahoma" w:eastAsia="Tahoma" w:hAnsi="Tahoma" w:cs="Tahoma"/>
          <w:b/>
        </w:rPr>
        <w:t>r</w:t>
      </w:r>
      <w:r w:rsidRPr="001A21E8">
        <w:rPr>
          <w:rFonts w:ascii="Tahoma" w:eastAsia="Tahoma" w:hAnsi="Tahoma" w:cs="Tahoma"/>
          <w:b/>
          <w:spacing w:val="1"/>
        </w:rPr>
        <w:t>z</w:t>
      </w:r>
      <w:r w:rsidRPr="001A21E8">
        <w:rPr>
          <w:rFonts w:ascii="Tahoma" w:eastAsia="Tahoma" w:hAnsi="Tahoma" w:cs="Tahoma"/>
          <w:b/>
        </w:rPr>
        <w:t>y</w:t>
      </w:r>
      <w:r w:rsidRPr="001A21E8">
        <w:rPr>
          <w:rFonts w:ascii="Tahoma" w:eastAsia="Tahoma" w:hAnsi="Tahoma" w:cs="Tahoma"/>
          <w:b/>
          <w:spacing w:val="1"/>
        </w:rPr>
        <w:t>s</w:t>
      </w:r>
      <w:r w:rsidRPr="001A21E8">
        <w:rPr>
          <w:rFonts w:ascii="Tahoma" w:eastAsia="Tahoma" w:hAnsi="Tahoma" w:cs="Tahoma"/>
          <w:b/>
          <w:spacing w:val="-1"/>
        </w:rPr>
        <w:t>t</w:t>
      </w:r>
      <w:r w:rsidRPr="001A21E8">
        <w:rPr>
          <w:rFonts w:ascii="Tahoma" w:eastAsia="Tahoma" w:hAnsi="Tahoma" w:cs="Tahoma"/>
          <w:b/>
        </w:rPr>
        <w:t>ania</w:t>
      </w:r>
      <w:r w:rsidRPr="001A21E8">
        <w:rPr>
          <w:rFonts w:ascii="Tahoma" w:eastAsia="Tahoma" w:hAnsi="Tahoma" w:cs="Tahoma"/>
          <w:b/>
          <w:spacing w:val="-10"/>
        </w:rPr>
        <w:t xml:space="preserve"> </w:t>
      </w:r>
      <w:r w:rsidR="00D638D6" w:rsidRPr="001A21E8">
        <w:rPr>
          <w:rFonts w:ascii="Tahoma" w:eastAsia="Tahoma" w:hAnsi="Tahoma" w:cs="Tahoma"/>
          <w:b/>
          <w:spacing w:val="-10"/>
        </w:rPr>
        <w:t xml:space="preserve"> </w:t>
      </w:r>
      <w:r w:rsidRPr="001A21E8">
        <w:rPr>
          <w:rFonts w:ascii="Tahoma" w:eastAsia="Tahoma" w:hAnsi="Tahoma" w:cs="Tahoma"/>
          <w:b/>
        </w:rPr>
        <w:t>z</w:t>
      </w:r>
      <w:r w:rsidR="00D638D6" w:rsidRPr="001A21E8">
        <w:rPr>
          <w:rFonts w:ascii="Tahoma" w:eastAsia="Tahoma" w:hAnsi="Tahoma" w:cs="Tahoma"/>
          <w:b/>
        </w:rPr>
        <w:t xml:space="preserve"> centralnego</w:t>
      </w:r>
      <w:r w:rsidR="00D638D6" w:rsidRPr="001A21E8">
        <w:rPr>
          <w:rFonts w:ascii="Tahoma" w:eastAsia="Tahoma" w:hAnsi="Tahoma" w:cs="Tahoma"/>
          <w:b/>
          <w:spacing w:val="56"/>
        </w:rPr>
        <w:t xml:space="preserve"> </w:t>
      </w:r>
      <w:r w:rsidR="006E1261" w:rsidRPr="001A21E8">
        <w:rPr>
          <w:rFonts w:ascii="Tahoma" w:eastAsia="Tahoma" w:hAnsi="Tahoma" w:cs="Tahoma"/>
          <w:b/>
          <w:spacing w:val="3"/>
        </w:rPr>
        <w:t>systemu teleinformatycznego</w:t>
      </w:r>
    </w:p>
    <w:p w14:paraId="6C41FAD6" w14:textId="0E8AA05D" w:rsidR="00942F4E" w:rsidRPr="001A21E8" w:rsidRDefault="00280ADA" w:rsidP="00820FBB">
      <w:pPr>
        <w:spacing w:line="276" w:lineRule="auto"/>
        <w:ind w:left="426" w:right="14" w:hanging="426"/>
        <w:jc w:val="center"/>
        <w:rPr>
          <w:rFonts w:ascii="Tahoma" w:eastAsia="Tahoma" w:hAnsi="Tahoma" w:cs="Tahoma"/>
          <w:w w:val="99"/>
        </w:rPr>
      </w:pPr>
      <w:r w:rsidRPr="001A21E8">
        <w:rPr>
          <w:rFonts w:ascii="Tahoma" w:eastAsia="Tahoma" w:hAnsi="Tahoma" w:cs="Tahoma"/>
        </w:rPr>
        <w:t>§</w:t>
      </w:r>
      <w:r w:rsidRPr="00031201">
        <w:rPr>
          <w:rFonts w:ascii="Tahoma" w:eastAsia="Tahoma" w:hAnsi="Tahoma" w:cs="Tahoma"/>
        </w:rPr>
        <w:t xml:space="preserve"> </w:t>
      </w:r>
      <w:r w:rsidR="00E67406" w:rsidRPr="00031201">
        <w:rPr>
          <w:rFonts w:ascii="Tahoma" w:eastAsia="Tahoma" w:hAnsi="Tahoma" w:cs="Tahoma"/>
        </w:rPr>
        <w:t>2</w:t>
      </w:r>
      <w:r w:rsidR="00A06B88">
        <w:rPr>
          <w:rFonts w:ascii="Tahoma" w:eastAsia="Tahoma" w:hAnsi="Tahoma" w:cs="Tahoma"/>
        </w:rPr>
        <w:t>8</w:t>
      </w:r>
      <w:r w:rsidRPr="001A21E8">
        <w:rPr>
          <w:rFonts w:ascii="Tahoma" w:eastAsia="Tahoma" w:hAnsi="Tahoma" w:cs="Tahoma"/>
          <w:w w:val="99"/>
        </w:rPr>
        <w:t>.</w:t>
      </w:r>
    </w:p>
    <w:p w14:paraId="64941249" w14:textId="77777777" w:rsidR="00942F4E" w:rsidRPr="001A21E8" w:rsidRDefault="00280ADA" w:rsidP="005100BA">
      <w:pPr>
        <w:pStyle w:val="Akapitzlist"/>
        <w:numPr>
          <w:ilvl w:val="0"/>
          <w:numId w:val="28"/>
        </w:numPr>
        <w:tabs>
          <w:tab w:val="clear" w:pos="360"/>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zob</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 xml:space="preserve">y do </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 d</w:t>
      </w:r>
      <w:r w:rsidRPr="001A21E8">
        <w:rPr>
          <w:rFonts w:ascii="Tahoma" w:eastAsia="Tahoma" w:hAnsi="Tahoma" w:cs="Tahoma"/>
          <w:spacing w:val="2"/>
        </w:rPr>
        <w:t>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2"/>
        </w:rPr>
        <w:t>ó</w:t>
      </w:r>
      <w:r w:rsidRPr="001A21E8">
        <w:rPr>
          <w:rFonts w:ascii="Tahoma" w:eastAsia="Tahoma" w:hAnsi="Tahoma" w:cs="Tahoma"/>
          <w:spacing w:val="-6"/>
        </w:rPr>
        <w:t>w</w:t>
      </w:r>
      <w:r w:rsidRPr="001A21E8">
        <w:rPr>
          <w:rFonts w:ascii="Tahoma" w:eastAsia="Tahoma" w:hAnsi="Tahoma" w:cs="Tahoma"/>
        </w:rPr>
        <w:t>, 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 xml:space="preserve">i i </w:t>
      </w:r>
      <w:r w:rsidRPr="001A21E8">
        <w:rPr>
          <w:rFonts w:ascii="Tahoma" w:eastAsia="Tahoma" w:hAnsi="Tahoma" w:cs="Tahoma"/>
          <w:spacing w:val="1"/>
        </w:rPr>
        <w:t>w</w:t>
      </w:r>
      <w:r w:rsidRPr="001A21E8">
        <w:rPr>
          <w:rFonts w:ascii="Tahoma" w:eastAsia="Tahoma" w:hAnsi="Tahoma" w:cs="Tahoma"/>
          <w:spacing w:val="-1"/>
        </w:rPr>
        <w:t>yj</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ń 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00CA7347" w:rsidRPr="001A21E8">
        <w:rPr>
          <w:rFonts w:ascii="Tahoma" w:eastAsia="Tahoma" w:hAnsi="Tahoma" w:cs="Tahoma"/>
        </w:rPr>
        <w:br/>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7"/>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rPr>
        <w:t>IZ</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p>
    <w:p w14:paraId="1F8E5722" w14:textId="27C8D9EA" w:rsidR="00942F4E" w:rsidRPr="001A21E8" w:rsidRDefault="00BC3411" w:rsidP="005100BA">
      <w:pPr>
        <w:pStyle w:val="Akapitzlist"/>
        <w:numPr>
          <w:ilvl w:val="0"/>
          <w:numId w:val="40"/>
        </w:numPr>
        <w:spacing w:line="276" w:lineRule="auto"/>
        <w:ind w:left="851" w:right="14" w:hanging="426"/>
        <w:jc w:val="both"/>
        <w:rPr>
          <w:rFonts w:ascii="Tahoma" w:eastAsia="Tahoma" w:hAnsi="Tahoma" w:cs="Tahoma"/>
        </w:rPr>
      </w:pPr>
      <w:r w:rsidRPr="001A21E8">
        <w:rPr>
          <w:rFonts w:ascii="Tahoma" w:eastAsia="Tahoma" w:hAnsi="Tahoma" w:cs="Tahoma"/>
          <w:spacing w:val="1"/>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3"/>
        </w:rPr>
        <w:t>e</w:t>
      </w:r>
      <w:r w:rsidR="00280ADA" w:rsidRPr="001A21E8">
        <w:rPr>
          <w:rFonts w:ascii="Tahoma" w:eastAsia="Tahoma" w:hAnsi="Tahoma" w:cs="Tahoma"/>
          <w:spacing w:val="-1"/>
        </w:rPr>
        <w:t>f</w:t>
      </w:r>
      <w:r w:rsidR="00280ADA" w:rsidRPr="001A21E8">
        <w:rPr>
          <w:rFonts w:ascii="Tahoma" w:eastAsia="Tahoma" w:hAnsi="Tahoma" w:cs="Tahoma"/>
        </w:rPr>
        <w:t>i</w:t>
      </w:r>
      <w:r w:rsidR="00280ADA" w:rsidRPr="001A21E8">
        <w:rPr>
          <w:rFonts w:ascii="Tahoma" w:eastAsia="Tahoma" w:hAnsi="Tahoma" w:cs="Tahoma"/>
          <w:spacing w:val="2"/>
        </w:rPr>
        <w:t>c</w:t>
      </w:r>
      <w:r w:rsidR="00280ADA" w:rsidRPr="001A21E8">
        <w:rPr>
          <w:rFonts w:ascii="Tahoma" w:eastAsia="Tahoma" w:hAnsi="Tahoma" w:cs="Tahoma"/>
          <w:spacing w:val="-1"/>
        </w:rPr>
        <w:t>j</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2"/>
        </w:rPr>
        <w:t xml:space="preserve"> </w:t>
      </w:r>
      <w:r w:rsidR="00280ADA" w:rsidRPr="001A21E8">
        <w:rPr>
          <w:rFonts w:ascii="Tahoma" w:eastAsia="Tahoma" w:hAnsi="Tahoma" w:cs="Tahoma"/>
          <w:spacing w:val="-1"/>
        </w:rPr>
        <w:t>j</w:t>
      </w:r>
      <w:r w:rsidR="00280ADA" w:rsidRPr="001A21E8">
        <w:rPr>
          <w:rFonts w:ascii="Tahoma" w:eastAsia="Tahoma" w:hAnsi="Tahoma" w:cs="Tahoma"/>
          <w:spacing w:val="1"/>
        </w:rPr>
        <w:t>e</w:t>
      </w:r>
      <w:r w:rsidR="00280ADA" w:rsidRPr="001A21E8">
        <w:rPr>
          <w:rFonts w:ascii="Tahoma" w:eastAsia="Tahoma" w:hAnsi="Tahoma" w:cs="Tahoma"/>
        </w:rPr>
        <w:t>st</w:t>
      </w:r>
      <w:r w:rsidR="00280ADA" w:rsidRPr="001A21E8">
        <w:rPr>
          <w:rFonts w:ascii="Tahoma" w:eastAsia="Tahoma" w:hAnsi="Tahoma" w:cs="Tahoma"/>
          <w:spacing w:val="9"/>
        </w:rPr>
        <w:t xml:space="preserve"> </w:t>
      </w:r>
      <w:r w:rsidR="00280ADA" w:rsidRPr="001A21E8">
        <w:rPr>
          <w:rFonts w:ascii="Tahoma" w:eastAsia="Tahoma" w:hAnsi="Tahoma" w:cs="Tahoma"/>
        </w:rPr>
        <w:t>zob</w:t>
      </w:r>
      <w:r w:rsidR="00280ADA" w:rsidRPr="001A21E8">
        <w:rPr>
          <w:rFonts w:ascii="Tahoma" w:eastAsia="Tahoma" w:hAnsi="Tahoma" w:cs="Tahoma"/>
          <w:spacing w:val="2"/>
        </w:rPr>
        <w:t>o</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ą</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3"/>
        </w:rPr>
        <w:t>n</w:t>
      </w:r>
      <w:r w:rsidR="00280ADA" w:rsidRPr="001A21E8">
        <w:rPr>
          <w:rFonts w:ascii="Tahoma" w:eastAsia="Tahoma" w:hAnsi="Tahoma" w:cs="Tahoma"/>
        </w:rPr>
        <w:t>y do</w:t>
      </w:r>
      <w:r w:rsidR="00280ADA" w:rsidRPr="001A21E8">
        <w:rPr>
          <w:rFonts w:ascii="Tahoma" w:eastAsia="Tahoma" w:hAnsi="Tahoma" w:cs="Tahoma"/>
          <w:spacing w:val="10"/>
        </w:rPr>
        <w:t xml:space="preserve"> </w:t>
      </w:r>
      <w:r w:rsidR="00280ADA" w:rsidRPr="001A21E8">
        <w:rPr>
          <w:rFonts w:ascii="Tahoma" w:eastAsia="Tahoma" w:hAnsi="Tahoma" w:cs="Tahoma"/>
        </w:rPr>
        <w:t>s</w:t>
      </w:r>
      <w:r w:rsidR="00280ADA" w:rsidRPr="001A21E8">
        <w:rPr>
          <w:rFonts w:ascii="Tahoma" w:eastAsia="Tahoma" w:hAnsi="Tahoma" w:cs="Tahoma"/>
          <w:spacing w:val="-1"/>
        </w:rPr>
        <w:t>k</w:t>
      </w:r>
      <w:r w:rsidR="00280ADA" w:rsidRPr="001A21E8">
        <w:rPr>
          <w:rFonts w:ascii="Tahoma" w:eastAsia="Tahoma" w:hAnsi="Tahoma" w:cs="Tahoma"/>
        </w:rPr>
        <w:t>ł</w:t>
      </w:r>
      <w:r w:rsidR="00280ADA" w:rsidRPr="001A21E8">
        <w:rPr>
          <w:rFonts w:ascii="Tahoma" w:eastAsia="Tahoma" w:hAnsi="Tahoma" w:cs="Tahoma"/>
          <w:spacing w:val="1"/>
        </w:rPr>
        <w:t>a</w:t>
      </w:r>
      <w:r w:rsidR="00280ADA" w:rsidRPr="001A21E8">
        <w:rPr>
          <w:rFonts w:ascii="Tahoma" w:eastAsia="Tahoma" w:hAnsi="Tahoma" w:cs="Tahoma"/>
        </w:rPr>
        <w:t>d</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ia</w:t>
      </w:r>
      <w:r w:rsidR="00280ADA" w:rsidRPr="001A21E8">
        <w:rPr>
          <w:rFonts w:ascii="Tahoma" w:eastAsia="Tahoma" w:hAnsi="Tahoma" w:cs="Tahoma"/>
          <w:spacing w:val="4"/>
        </w:rPr>
        <w:t xml:space="preserve"> </w:t>
      </w:r>
      <w:r w:rsidR="00280ADA" w:rsidRPr="001A21E8">
        <w:rPr>
          <w:rFonts w:ascii="Tahoma" w:eastAsia="Tahoma" w:hAnsi="Tahoma" w:cs="Tahoma"/>
          <w:spacing w:val="3"/>
        </w:rPr>
        <w:t>w</w:t>
      </w:r>
      <w:r w:rsidR="00280ADA" w:rsidRPr="001A21E8">
        <w:rPr>
          <w:rFonts w:ascii="Tahoma" w:eastAsia="Tahoma" w:hAnsi="Tahoma" w:cs="Tahoma"/>
          <w:spacing w:val="-1"/>
        </w:rPr>
        <w:t>n</w:t>
      </w:r>
      <w:r w:rsidR="00280ADA" w:rsidRPr="001A21E8">
        <w:rPr>
          <w:rFonts w:ascii="Tahoma" w:eastAsia="Tahoma" w:hAnsi="Tahoma" w:cs="Tahoma"/>
        </w:rPr>
        <w:t>ios</w:t>
      </w:r>
      <w:r w:rsidR="00280ADA" w:rsidRPr="001A21E8">
        <w:rPr>
          <w:rFonts w:ascii="Tahoma" w:eastAsia="Tahoma" w:hAnsi="Tahoma" w:cs="Tahoma"/>
          <w:spacing w:val="1"/>
        </w:rPr>
        <w:t>k</w:t>
      </w:r>
      <w:r w:rsidR="00280ADA" w:rsidRPr="001A21E8">
        <w:rPr>
          <w:rFonts w:ascii="Tahoma" w:eastAsia="Tahoma" w:hAnsi="Tahoma" w:cs="Tahoma"/>
        </w:rPr>
        <w:t>ów</w:t>
      </w:r>
      <w:r w:rsidR="00280ADA" w:rsidRPr="001A21E8">
        <w:rPr>
          <w:rFonts w:ascii="Tahoma" w:eastAsia="Tahoma" w:hAnsi="Tahoma" w:cs="Tahoma"/>
          <w:spacing w:val="4"/>
        </w:rPr>
        <w:t xml:space="preserve"> </w:t>
      </w:r>
      <w:r w:rsidR="00280ADA" w:rsidRPr="001A21E8">
        <w:rPr>
          <w:rFonts w:ascii="Tahoma" w:eastAsia="Tahoma" w:hAnsi="Tahoma" w:cs="Tahoma"/>
        </w:rPr>
        <w:t>o</w:t>
      </w:r>
      <w:r w:rsidR="00280ADA" w:rsidRPr="001A21E8">
        <w:rPr>
          <w:rFonts w:ascii="Tahoma" w:eastAsia="Tahoma" w:hAnsi="Tahoma" w:cs="Tahoma"/>
          <w:spacing w:val="10"/>
        </w:rPr>
        <w:t xml:space="preserve"> </w:t>
      </w:r>
      <w:r w:rsidR="00280ADA" w:rsidRPr="001A21E8">
        <w:rPr>
          <w:rFonts w:ascii="Tahoma" w:eastAsia="Tahoma" w:hAnsi="Tahoma" w:cs="Tahoma"/>
        </w:rPr>
        <w:t>p</w:t>
      </w:r>
      <w:r w:rsidR="00280ADA" w:rsidRPr="001A21E8">
        <w:rPr>
          <w:rFonts w:ascii="Tahoma" w:eastAsia="Tahoma" w:hAnsi="Tahoma" w:cs="Tahoma"/>
          <w:spacing w:val="1"/>
        </w:rPr>
        <w:t>ła</w:t>
      </w:r>
      <w:r w:rsidR="00280ADA" w:rsidRPr="001A21E8">
        <w:rPr>
          <w:rFonts w:ascii="Tahoma" w:eastAsia="Tahoma" w:hAnsi="Tahoma" w:cs="Tahoma"/>
        </w:rPr>
        <w:t>t</w:t>
      </w:r>
      <w:r w:rsidR="00280ADA" w:rsidRPr="001A21E8">
        <w:rPr>
          <w:rFonts w:ascii="Tahoma" w:eastAsia="Tahoma" w:hAnsi="Tahoma" w:cs="Tahoma"/>
          <w:spacing w:val="-1"/>
        </w:rPr>
        <w:t>n</w:t>
      </w:r>
      <w:r w:rsidR="00280ADA" w:rsidRPr="001A21E8">
        <w:rPr>
          <w:rFonts w:ascii="Tahoma" w:eastAsia="Tahoma" w:hAnsi="Tahoma" w:cs="Tahoma"/>
        </w:rPr>
        <w:t>ość</w:t>
      </w:r>
      <w:r w:rsidR="00280ADA" w:rsidRPr="001A21E8">
        <w:rPr>
          <w:rFonts w:ascii="Tahoma" w:eastAsia="Tahoma" w:hAnsi="Tahoma" w:cs="Tahoma"/>
          <w:spacing w:val="4"/>
        </w:rPr>
        <w:t xml:space="preserve"> </w:t>
      </w:r>
      <w:r w:rsidR="00280ADA" w:rsidRPr="001A21E8">
        <w:rPr>
          <w:rFonts w:ascii="Tahoma" w:eastAsia="Tahoma" w:hAnsi="Tahoma" w:cs="Tahoma"/>
        </w:rPr>
        <w:t>z</w:t>
      </w:r>
      <w:r w:rsidR="00280ADA" w:rsidRPr="001A21E8">
        <w:rPr>
          <w:rFonts w:ascii="Tahoma" w:eastAsia="Tahoma" w:hAnsi="Tahoma" w:cs="Tahoma"/>
          <w:spacing w:val="11"/>
        </w:rPr>
        <w:t xml:space="preserve"> </w:t>
      </w:r>
      <w:r w:rsidR="00280ADA" w:rsidRPr="001A21E8">
        <w:rPr>
          <w:rFonts w:ascii="Tahoma" w:eastAsia="Tahoma" w:hAnsi="Tahoma" w:cs="Tahoma"/>
          <w:spacing w:val="3"/>
        </w:rPr>
        <w:t>w</w:t>
      </w:r>
      <w:r w:rsidR="00280ADA" w:rsidRPr="001A21E8">
        <w:rPr>
          <w:rFonts w:ascii="Tahoma" w:eastAsia="Tahoma" w:hAnsi="Tahoma" w:cs="Tahoma"/>
          <w:spacing w:val="-1"/>
        </w:rPr>
        <w:t>y</w:t>
      </w:r>
      <w:r w:rsidR="00280ADA" w:rsidRPr="001A21E8">
        <w:rPr>
          <w:rFonts w:ascii="Tahoma" w:eastAsia="Tahoma" w:hAnsi="Tahoma" w:cs="Tahoma"/>
        </w:rPr>
        <w:t>p</w:t>
      </w:r>
      <w:r w:rsidR="00280ADA" w:rsidRPr="001A21E8">
        <w:rPr>
          <w:rFonts w:ascii="Tahoma" w:eastAsia="Tahoma" w:hAnsi="Tahoma" w:cs="Tahoma"/>
          <w:spacing w:val="1"/>
        </w:rPr>
        <w:t>e</w:t>
      </w:r>
      <w:r w:rsidR="00280ADA" w:rsidRPr="001A21E8">
        <w:rPr>
          <w:rFonts w:ascii="Tahoma" w:eastAsia="Tahoma" w:hAnsi="Tahoma" w:cs="Tahoma"/>
        </w:rPr>
        <w:t>ł</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2"/>
        </w:rPr>
        <w:t>o</w:t>
      </w:r>
      <w:r w:rsidR="00280ADA" w:rsidRPr="001A21E8">
        <w:rPr>
          <w:rFonts w:ascii="Tahoma" w:eastAsia="Tahoma" w:hAnsi="Tahoma" w:cs="Tahoma"/>
          <w:spacing w:val="-1"/>
        </w:rPr>
        <w:t>n</w:t>
      </w:r>
      <w:r w:rsidR="00280ADA" w:rsidRPr="001A21E8">
        <w:rPr>
          <w:rFonts w:ascii="Tahoma" w:eastAsia="Tahoma" w:hAnsi="Tahoma" w:cs="Tahoma"/>
        </w:rPr>
        <w:t>ą</w:t>
      </w:r>
      <w:r w:rsidR="00280ADA" w:rsidRPr="001A21E8">
        <w:rPr>
          <w:rFonts w:ascii="Tahoma" w:eastAsia="Tahoma" w:hAnsi="Tahoma" w:cs="Tahoma"/>
          <w:spacing w:val="2"/>
        </w:rPr>
        <w:t xml:space="preserve"> </w:t>
      </w:r>
      <w:r w:rsidR="00280ADA" w:rsidRPr="001A21E8">
        <w:rPr>
          <w:rFonts w:ascii="Tahoma" w:eastAsia="Tahoma" w:hAnsi="Tahoma" w:cs="Tahoma"/>
          <w:spacing w:val="-1"/>
        </w:rPr>
        <w:t>c</w:t>
      </w:r>
      <w:r w:rsidR="00280ADA" w:rsidRPr="001A21E8">
        <w:rPr>
          <w:rFonts w:ascii="Tahoma" w:eastAsia="Tahoma" w:hAnsi="Tahoma" w:cs="Tahoma"/>
        </w:rPr>
        <w:t>z</w:t>
      </w:r>
      <w:r w:rsidR="00280ADA" w:rsidRPr="001A21E8">
        <w:rPr>
          <w:rFonts w:ascii="Tahoma" w:eastAsia="Tahoma" w:hAnsi="Tahoma" w:cs="Tahoma"/>
          <w:spacing w:val="1"/>
        </w:rPr>
        <w:t>ę</w:t>
      </w:r>
      <w:r w:rsidR="00280ADA" w:rsidRPr="001A21E8">
        <w:rPr>
          <w:rFonts w:ascii="Tahoma" w:eastAsia="Tahoma" w:hAnsi="Tahoma" w:cs="Tahoma"/>
        </w:rPr>
        <w:t>ś</w:t>
      </w:r>
      <w:r w:rsidR="00280ADA" w:rsidRPr="001A21E8">
        <w:rPr>
          <w:rFonts w:ascii="Tahoma" w:eastAsia="Tahoma" w:hAnsi="Tahoma" w:cs="Tahoma"/>
          <w:spacing w:val="-1"/>
        </w:rPr>
        <w:t>c</w:t>
      </w:r>
      <w:r w:rsidR="00280ADA" w:rsidRPr="001A21E8">
        <w:rPr>
          <w:rFonts w:ascii="Tahoma" w:eastAsia="Tahoma" w:hAnsi="Tahoma" w:cs="Tahoma"/>
        </w:rPr>
        <w:t>ią sp</w:t>
      </w:r>
      <w:r w:rsidR="00280ADA" w:rsidRPr="001A21E8">
        <w:rPr>
          <w:rFonts w:ascii="Tahoma" w:eastAsia="Tahoma" w:hAnsi="Tahoma" w:cs="Tahoma"/>
          <w:spacing w:val="-2"/>
        </w:rPr>
        <w:t>r</w:t>
      </w:r>
      <w:r w:rsidR="00280ADA" w:rsidRPr="001A21E8">
        <w:rPr>
          <w:rFonts w:ascii="Tahoma" w:eastAsia="Tahoma" w:hAnsi="Tahoma" w:cs="Tahoma"/>
          <w:spacing w:val="1"/>
        </w:rPr>
        <w:t>aw</w:t>
      </w:r>
      <w:r w:rsidR="00280ADA" w:rsidRPr="001A21E8">
        <w:rPr>
          <w:rFonts w:ascii="Tahoma" w:eastAsia="Tahoma" w:hAnsi="Tahoma" w:cs="Tahoma"/>
        </w:rPr>
        <w:t>oz</w:t>
      </w:r>
      <w:r w:rsidR="00280ADA" w:rsidRPr="001A21E8">
        <w:rPr>
          <w:rFonts w:ascii="Tahoma" w:eastAsia="Tahoma" w:hAnsi="Tahoma" w:cs="Tahoma"/>
          <w:spacing w:val="-2"/>
        </w:rPr>
        <w:t>d</w:t>
      </w:r>
      <w:r w:rsidR="00280ADA" w:rsidRPr="001A21E8">
        <w:rPr>
          <w:rFonts w:ascii="Tahoma" w:eastAsia="Tahoma" w:hAnsi="Tahoma" w:cs="Tahoma"/>
          <w:spacing w:val="1"/>
        </w:rPr>
        <w:t>aw</w:t>
      </w:r>
      <w:r w:rsidR="00280ADA" w:rsidRPr="001A21E8">
        <w:rPr>
          <w:rFonts w:ascii="Tahoma" w:eastAsia="Tahoma" w:hAnsi="Tahoma" w:cs="Tahoma"/>
          <w:spacing w:val="-1"/>
        </w:rPr>
        <w:t>c</w:t>
      </w:r>
      <w:r w:rsidR="00280ADA" w:rsidRPr="001A21E8">
        <w:rPr>
          <w:rFonts w:ascii="Tahoma" w:eastAsia="Tahoma" w:hAnsi="Tahoma" w:cs="Tahoma"/>
        </w:rPr>
        <w:t>zą</w:t>
      </w:r>
      <w:r w:rsidR="00280ADA" w:rsidRPr="001A21E8">
        <w:rPr>
          <w:rFonts w:ascii="Tahoma" w:eastAsia="Tahoma" w:hAnsi="Tahoma" w:cs="Tahoma"/>
          <w:spacing w:val="1"/>
        </w:rPr>
        <w:t xml:space="preserve"> </w:t>
      </w:r>
      <w:r w:rsidR="00280ADA" w:rsidRPr="001A21E8">
        <w:rPr>
          <w:rFonts w:ascii="Tahoma" w:eastAsia="Tahoma" w:hAnsi="Tahoma" w:cs="Tahoma"/>
        </w:rPr>
        <w:t>z</w:t>
      </w:r>
      <w:r w:rsidR="00280ADA" w:rsidRPr="001A21E8">
        <w:rPr>
          <w:rFonts w:ascii="Tahoma" w:eastAsia="Tahoma" w:hAnsi="Tahoma" w:cs="Tahoma"/>
          <w:spacing w:val="13"/>
        </w:rPr>
        <w:t xml:space="preserve"> </w:t>
      </w:r>
      <w:r w:rsidR="00280ADA" w:rsidRPr="001A21E8">
        <w:rPr>
          <w:rFonts w:ascii="Tahoma" w:eastAsia="Tahoma" w:hAnsi="Tahoma" w:cs="Tahoma"/>
          <w:spacing w:val="1"/>
        </w:rPr>
        <w:t>wy</w:t>
      </w:r>
      <w:r w:rsidR="00280ADA" w:rsidRPr="001A21E8">
        <w:rPr>
          <w:rFonts w:ascii="Tahoma" w:eastAsia="Tahoma" w:hAnsi="Tahoma" w:cs="Tahoma"/>
          <w:spacing w:val="-3"/>
        </w:rPr>
        <w:t>k</w:t>
      </w:r>
      <w:r w:rsidR="00280ADA" w:rsidRPr="001A21E8">
        <w:rPr>
          <w:rFonts w:ascii="Tahoma" w:eastAsia="Tahoma" w:hAnsi="Tahoma" w:cs="Tahoma"/>
        </w:rPr>
        <w:t>orz</w:t>
      </w:r>
      <w:r w:rsidR="00280ADA" w:rsidRPr="001A21E8">
        <w:rPr>
          <w:rFonts w:ascii="Tahoma" w:eastAsia="Tahoma" w:hAnsi="Tahoma" w:cs="Tahoma"/>
          <w:spacing w:val="2"/>
        </w:rPr>
        <w:t>ys</w:t>
      </w:r>
      <w:r w:rsidR="00280ADA" w:rsidRPr="001A21E8">
        <w:rPr>
          <w:rFonts w:ascii="Tahoma" w:eastAsia="Tahoma" w:hAnsi="Tahoma" w:cs="Tahoma"/>
        </w:rPr>
        <w:t>t</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 xml:space="preserve">m </w:t>
      </w:r>
      <w:r w:rsidR="0005157A" w:rsidRPr="001A21E8">
        <w:rPr>
          <w:rFonts w:ascii="Tahoma" w:eastAsia="Tahoma" w:hAnsi="Tahoma" w:cs="Tahoma"/>
          <w:spacing w:val="-1"/>
        </w:rPr>
        <w:t>SL2014</w:t>
      </w:r>
      <w:r w:rsidR="00280ADA" w:rsidRPr="001A21E8">
        <w:rPr>
          <w:rFonts w:ascii="Tahoma" w:eastAsia="Tahoma" w:hAnsi="Tahoma" w:cs="Tahoma"/>
          <w:spacing w:val="13"/>
        </w:rPr>
        <w:t xml:space="preserve"> </w:t>
      </w:r>
      <w:r w:rsidR="00280ADA" w:rsidRPr="001A21E8">
        <w:rPr>
          <w:rFonts w:ascii="Tahoma" w:eastAsia="Tahoma" w:hAnsi="Tahoma" w:cs="Tahoma"/>
        </w:rPr>
        <w:t>o</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rPr>
        <w:t>z</w:t>
      </w:r>
      <w:r w:rsidR="00280ADA" w:rsidRPr="001A21E8">
        <w:rPr>
          <w:rFonts w:ascii="Tahoma" w:eastAsia="Tahoma" w:hAnsi="Tahoma" w:cs="Tahoma"/>
          <w:spacing w:val="10"/>
        </w:rPr>
        <w:t xml:space="preserve"> </w:t>
      </w:r>
      <w:r w:rsidR="00280ADA" w:rsidRPr="001A21E8">
        <w:rPr>
          <w:rFonts w:ascii="Tahoma" w:eastAsia="Tahoma" w:hAnsi="Tahoma" w:cs="Tahoma"/>
          <w:spacing w:val="2"/>
        </w:rPr>
        <w:t>i</w:t>
      </w:r>
      <w:r w:rsidR="00280ADA" w:rsidRPr="001A21E8">
        <w:rPr>
          <w:rFonts w:ascii="Tahoma" w:eastAsia="Tahoma" w:hAnsi="Tahoma" w:cs="Tahoma"/>
          <w:spacing w:val="-1"/>
        </w:rPr>
        <w:t>c</w:t>
      </w:r>
      <w:r w:rsidR="00280ADA" w:rsidRPr="001A21E8">
        <w:rPr>
          <w:rFonts w:ascii="Tahoma" w:eastAsia="Tahoma" w:hAnsi="Tahoma" w:cs="Tahoma"/>
        </w:rPr>
        <w:t>h</w:t>
      </w:r>
      <w:r w:rsidR="00280ADA" w:rsidRPr="001A21E8">
        <w:rPr>
          <w:rFonts w:ascii="Tahoma" w:eastAsia="Tahoma" w:hAnsi="Tahoma" w:cs="Tahoma"/>
          <w:spacing w:val="13"/>
        </w:rPr>
        <w:t xml:space="preserve"> </w:t>
      </w:r>
      <w:r w:rsidR="00280ADA" w:rsidRPr="001A21E8">
        <w:rPr>
          <w:rFonts w:ascii="Tahoma" w:eastAsia="Tahoma" w:hAnsi="Tahoma" w:cs="Tahoma"/>
        </w:rPr>
        <w:t>podpi</w:t>
      </w:r>
      <w:r w:rsidR="00280ADA" w:rsidRPr="001A21E8">
        <w:rPr>
          <w:rFonts w:ascii="Tahoma" w:eastAsia="Tahoma" w:hAnsi="Tahoma" w:cs="Tahoma"/>
          <w:spacing w:val="3"/>
        </w:rPr>
        <w:t>s</w:t>
      </w:r>
      <w:r w:rsidR="00280ADA" w:rsidRPr="001A21E8">
        <w:rPr>
          <w:rFonts w:ascii="Tahoma" w:eastAsia="Tahoma" w:hAnsi="Tahoma" w:cs="Tahoma"/>
          <w:spacing w:val="-1"/>
        </w:rPr>
        <w:t>yw</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ia</w:t>
      </w:r>
      <w:r w:rsidR="00280ADA" w:rsidRPr="001A21E8">
        <w:rPr>
          <w:rFonts w:ascii="Tahoma" w:eastAsia="Tahoma" w:hAnsi="Tahoma" w:cs="Tahoma"/>
          <w:spacing w:val="3"/>
        </w:rPr>
        <w:t xml:space="preserve"> </w:t>
      </w:r>
      <w:r w:rsidR="00280ADA" w:rsidRPr="001A21E8">
        <w:rPr>
          <w:rFonts w:ascii="Tahoma" w:eastAsia="Tahoma" w:hAnsi="Tahoma" w:cs="Tahoma"/>
        </w:rPr>
        <w:t>i</w:t>
      </w:r>
      <w:r w:rsidR="00280ADA" w:rsidRPr="001A21E8">
        <w:rPr>
          <w:rFonts w:ascii="Tahoma" w:eastAsia="Tahoma" w:hAnsi="Tahoma" w:cs="Tahoma"/>
          <w:spacing w:val="16"/>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s</w:t>
      </w:r>
      <w:r w:rsidR="00280ADA" w:rsidRPr="001A21E8">
        <w:rPr>
          <w:rFonts w:ascii="Tahoma" w:eastAsia="Tahoma" w:hAnsi="Tahoma" w:cs="Tahoma"/>
          <w:spacing w:val="-1"/>
        </w:rPr>
        <w:t>y</w:t>
      </w:r>
      <w:r w:rsidR="00280ADA" w:rsidRPr="001A21E8">
        <w:rPr>
          <w:rFonts w:ascii="Tahoma" w:eastAsia="Tahoma" w:hAnsi="Tahoma" w:cs="Tahoma"/>
        </w:rPr>
        <w:t>ł</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ia</w:t>
      </w:r>
      <w:r w:rsidR="00C24D7D" w:rsidRPr="001A21E8">
        <w:rPr>
          <w:rFonts w:ascii="Tahoma" w:eastAsia="Tahoma" w:hAnsi="Tahoma" w:cs="Tahoma"/>
          <w:spacing w:val="5"/>
        </w:rPr>
        <w:t xml:space="preserve"> </w:t>
      </w:r>
      <w:r w:rsidR="00B148B9">
        <w:rPr>
          <w:rFonts w:ascii="Tahoma" w:eastAsia="Tahoma" w:hAnsi="Tahoma" w:cs="Tahoma"/>
          <w:spacing w:val="5"/>
        </w:rPr>
        <w:br/>
      </w:r>
      <w:r w:rsidR="00280ADA" w:rsidRPr="001A21E8">
        <w:rPr>
          <w:rFonts w:ascii="Tahoma" w:eastAsia="Tahoma" w:hAnsi="Tahoma" w:cs="Tahoma"/>
        </w:rPr>
        <w:t>z</w:t>
      </w:r>
      <w:r w:rsidR="00280ADA" w:rsidRPr="001A21E8">
        <w:rPr>
          <w:rFonts w:ascii="Tahoma" w:eastAsia="Tahoma" w:hAnsi="Tahoma" w:cs="Tahoma"/>
          <w:spacing w:val="15"/>
        </w:rPr>
        <w:t xml:space="preserve"> </w:t>
      </w:r>
      <w:r w:rsidR="00280ADA" w:rsidRPr="001A21E8">
        <w:rPr>
          <w:rFonts w:ascii="Tahoma" w:eastAsia="Tahoma" w:hAnsi="Tahoma" w:cs="Tahoma"/>
          <w:spacing w:val="1"/>
        </w:rPr>
        <w:t>wy</w:t>
      </w:r>
      <w:r w:rsidR="00280ADA" w:rsidRPr="001A21E8">
        <w:rPr>
          <w:rFonts w:ascii="Tahoma" w:eastAsia="Tahoma" w:hAnsi="Tahoma" w:cs="Tahoma"/>
          <w:spacing w:val="-1"/>
        </w:rPr>
        <w:t>k</w:t>
      </w:r>
      <w:r w:rsidR="00280ADA" w:rsidRPr="001A21E8">
        <w:rPr>
          <w:rFonts w:ascii="Tahoma" w:eastAsia="Tahoma" w:hAnsi="Tahoma" w:cs="Tahoma"/>
        </w:rPr>
        <w:t>orzyst</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m pl</w:t>
      </w:r>
      <w:r w:rsidR="00280ADA" w:rsidRPr="001A21E8">
        <w:rPr>
          <w:rFonts w:ascii="Tahoma" w:eastAsia="Tahoma" w:hAnsi="Tahoma" w:cs="Tahoma"/>
          <w:spacing w:val="1"/>
        </w:rPr>
        <w:t>a</w:t>
      </w:r>
      <w:r w:rsidR="00280ADA" w:rsidRPr="001A21E8">
        <w:rPr>
          <w:rFonts w:ascii="Tahoma" w:eastAsia="Tahoma" w:hAnsi="Tahoma" w:cs="Tahoma"/>
        </w:rPr>
        <w:t>t</w:t>
      </w:r>
      <w:r w:rsidR="00280ADA" w:rsidRPr="001A21E8">
        <w:rPr>
          <w:rFonts w:ascii="Tahoma" w:eastAsia="Tahoma" w:hAnsi="Tahoma" w:cs="Tahoma"/>
          <w:spacing w:val="-3"/>
        </w:rPr>
        <w:t>f</w:t>
      </w:r>
      <w:r w:rsidR="00280ADA" w:rsidRPr="001A21E8">
        <w:rPr>
          <w:rFonts w:ascii="Tahoma" w:eastAsia="Tahoma" w:hAnsi="Tahoma" w:cs="Tahoma"/>
        </w:rPr>
        <w:t xml:space="preserve">orm </w:t>
      </w:r>
      <w:r w:rsidR="00280ADA" w:rsidRPr="001A21E8">
        <w:rPr>
          <w:rFonts w:ascii="Tahoma" w:eastAsia="Tahoma" w:hAnsi="Tahoma" w:cs="Tahoma"/>
          <w:spacing w:val="1"/>
        </w:rPr>
        <w:t>e</w:t>
      </w:r>
      <w:r w:rsidR="00280ADA" w:rsidRPr="001A21E8">
        <w:rPr>
          <w:rFonts w:ascii="Tahoma" w:eastAsia="Tahoma" w:hAnsi="Tahoma" w:cs="Tahoma"/>
        </w:rPr>
        <w:t>l</w:t>
      </w:r>
      <w:r w:rsidR="00280ADA" w:rsidRPr="001A21E8">
        <w:rPr>
          <w:rFonts w:ascii="Tahoma" w:eastAsia="Tahoma" w:hAnsi="Tahoma" w:cs="Tahoma"/>
          <w:spacing w:val="1"/>
        </w:rPr>
        <w:t>e</w:t>
      </w:r>
      <w:r w:rsidR="00280ADA" w:rsidRPr="001A21E8">
        <w:rPr>
          <w:rFonts w:ascii="Tahoma" w:eastAsia="Tahoma" w:hAnsi="Tahoma" w:cs="Tahoma"/>
          <w:spacing w:val="-1"/>
        </w:rPr>
        <w:t>k</w:t>
      </w:r>
      <w:r w:rsidR="00280ADA" w:rsidRPr="001A21E8">
        <w:rPr>
          <w:rFonts w:ascii="Tahoma" w:eastAsia="Tahoma" w:hAnsi="Tahoma" w:cs="Tahoma"/>
        </w:rPr>
        <w:t>tro</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2"/>
        </w:rPr>
        <w:t>c</w:t>
      </w:r>
      <w:r w:rsidR="00280ADA" w:rsidRPr="001A21E8">
        <w:rPr>
          <w:rFonts w:ascii="Tahoma" w:eastAsia="Tahoma" w:hAnsi="Tahoma" w:cs="Tahoma"/>
        </w:rPr>
        <w:t>zn</w:t>
      </w:r>
      <w:r w:rsidR="00280ADA" w:rsidRPr="001A21E8">
        <w:rPr>
          <w:rFonts w:ascii="Tahoma" w:eastAsia="Tahoma" w:hAnsi="Tahoma" w:cs="Tahoma"/>
          <w:spacing w:val="-1"/>
        </w:rPr>
        <w:t>yc</w:t>
      </w:r>
      <w:r w:rsidR="00280ADA" w:rsidRPr="001A21E8">
        <w:rPr>
          <w:rFonts w:ascii="Tahoma" w:eastAsia="Tahoma" w:hAnsi="Tahoma" w:cs="Tahoma"/>
        </w:rPr>
        <w:t xml:space="preserve">h </w:t>
      </w:r>
      <w:proofErr w:type="spellStart"/>
      <w:r w:rsidR="00280ADA" w:rsidRPr="001A21E8">
        <w:rPr>
          <w:rFonts w:ascii="Tahoma" w:eastAsia="Tahoma" w:hAnsi="Tahoma" w:cs="Tahoma"/>
          <w:spacing w:val="1"/>
        </w:rPr>
        <w:t>e</w:t>
      </w:r>
      <w:r w:rsidR="00280ADA" w:rsidRPr="001A21E8">
        <w:rPr>
          <w:rFonts w:ascii="Tahoma" w:eastAsia="Tahoma" w:hAnsi="Tahoma" w:cs="Tahoma"/>
        </w:rPr>
        <w:t>P</w:t>
      </w:r>
      <w:r w:rsidR="00280ADA" w:rsidRPr="001A21E8">
        <w:rPr>
          <w:rFonts w:ascii="Tahoma" w:eastAsia="Tahoma" w:hAnsi="Tahoma" w:cs="Tahoma"/>
          <w:spacing w:val="-1"/>
        </w:rPr>
        <w:t>U</w:t>
      </w:r>
      <w:r w:rsidR="00280ADA" w:rsidRPr="001A21E8">
        <w:rPr>
          <w:rFonts w:ascii="Tahoma" w:eastAsia="Tahoma" w:hAnsi="Tahoma" w:cs="Tahoma"/>
        </w:rPr>
        <w:t>A</w:t>
      </w:r>
      <w:r w:rsidR="00280ADA" w:rsidRPr="001A21E8">
        <w:rPr>
          <w:rFonts w:ascii="Tahoma" w:eastAsia="Tahoma" w:hAnsi="Tahoma" w:cs="Tahoma"/>
          <w:spacing w:val="-28"/>
        </w:rPr>
        <w:t>P</w:t>
      </w:r>
      <w:proofErr w:type="spellEnd"/>
      <w:r w:rsidR="00280ADA" w:rsidRPr="001A21E8">
        <w:rPr>
          <w:rFonts w:ascii="Tahoma" w:eastAsia="Tahoma" w:hAnsi="Tahoma" w:cs="Tahoma"/>
        </w:rPr>
        <w:t>;</w:t>
      </w:r>
    </w:p>
    <w:p w14:paraId="32B17A4F" w14:textId="73E90620" w:rsidR="00942F4E" w:rsidRPr="00782A90" w:rsidRDefault="00782A90" w:rsidP="005100BA">
      <w:pPr>
        <w:pStyle w:val="Akapitzlist"/>
        <w:numPr>
          <w:ilvl w:val="0"/>
          <w:numId w:val="40"/>
        </w:numPr>
        <w:spacing w:line="276" w:lineRule="auto"/>
        <w:ind w:left="851" w:right="14" w:hanging="426"/>
        <w:jc w:val="both"/>
        <w:rPr>
          <w:rFonts w:ascii="Tahoma" w:eastAsia="Tahoma" w:hAnsi="Tahoma" w:cs="Tahoma"/>
        </w:rPr>
      </w:pPr>
      <w:r w:rsidRPr="00782A90">
        <w:rPr>
          <w:rFonts w:ascii="Tahoma" w:eastAsia="Tahoma" w:hAnsi="Tahoma" w:cs="Tahoma"/>
        </w:rPr>
        <w:t>Beneficjent na wezwanie IZ jest zobowiązany do aktualizacji dokumentów aplikacyjnych</w:t>
      </w:r>
      <w:r>
        <w:rPr>
          <w:rFonts w:ascii="Tahoma" w:eastAsia="Tahoma" w:hAnsi="Tahoma" w:cs="Tahoma"/>
        </w:rPr>
        <w:t xml:space="preserve"> </w:t>
      </w:r>
      <w:r w:rsidR="00820FBB">
        <w:rPr>
          <w:rFonts w:ascii="Tahoma" w:eastAsia="Tahoma" w:hAnsi="Tahoma" w:cs="Tahoma"/>
        </w:rPr>
        <w:br/>
      </w:r>
      <w:r w:rsidRPr="00782A90">
        <w:rPr>
          <w:rFonts w:ascii="Tahoma" w:eastAsia="Tahoma" w:hAnsi="Tahoma" w:cs="Tahoma"/>
        </w:rPr>
        <w:t>w wersji elektronicznej z wykorzystaniem LSI</w:t>
      </w:r>
      <w:r w:rsidR="00280ADA" w:rsidRPr="00782A90">
        <w:rPr>
          <w:rFonts w:ascii="Tahoma" w:eastAsia="Tahoma" w:hAnsi="Tahoma" w:cs="Tahoma"/>
        </w:rPr>
        <w:t>;</w:t>
      </w:r>
    </w:p>
    <w:p w14:paraId="77B858E5" w14:textId="42B4A91F" w:rsidR="00942F4E" w:rsidRPr="00B148B9" w:rsidRDefault="00280ADA" w:rsidP="00B92C5E">
      <w:pPr>
        <w:pStyle w:val="Akapitzlist"/>
        <w:numPr>
          <w:ilvl w:val="1"/>
          <w:numId w:val="27"/>
        </w:numPr>
        <w:tabs>
          <w:tab w:val="clear" w:pos="749"/>
          <w:tab w:val="num" w:pos="851"/>
        </w:tabs>
        <w:spacing w:line="276" w:lineRule="auto"/>
        <w:ind w:left="851" w:right="14" w:hanging="426"/>
        <w:jc w:val="both"/>
        <w:rPr>
          <w:rFonts w:ascii="Tahoma" w:eastAsia="Tahoma" w:hAnsi="Tahoma" w:cs="Tahoma"/>
        </w:rPr>
      </w:pPr>
      <w:r w:rsidRPr="00B148B9">
        <w:rPr>
          <w:rFonts w:ascii="Tahoma" w:eastAsia="Tahoma" w:hAnsi="Tahoma" w:cs="Tahoma"/>
        </w:rPr>
        <w:t>B</w:t>
      </w:r>
      <w:r w:rsidRPr="00B148B9">
        <w:rPr>
          <w:rFonts w:ascii="Tahoma" w:eastAsia="Tahoma" w:hAnsi="Tahoma" w:cs="Tahoma"/>
          <w:spacing w:val="1"/>
        </w:rPr>
        <w:t>e</w:t>
      </w:r>
      <w:r w:rsidRPr="00B148B9">
        <w:rPr>
          <w:rFonts w:ascii="Tahoma" w:eastAsia="Tahoma" w:hAnsi="Tahoma" w:cs="Tahoma"/>
          <w:spacing w:val="-1"/>
        </w:rPr>
        <w:t>n</w:t>
      </w:r>
      <w:r w:rsidRPr="00B148B9">
        <w:rPr>
          <w:rFonts w:ascii="Tahoma" w:eastAsia="Tahoma" w:hAnsi="Tahoma" w:cs="Tahoma"/>
          <w:spacing w:val="3"/>
        </w:rPr>
        <w:t>e</w:t>
      </w:r>
      <w:r w:rsidRPr="00B148B9">
        <w:rPr>
          <w:rFonts w:ascii="Tahoma" w:eastAsia="Tahoma" w:hAnsi="Tahoma" w:cs="Tahoma"/>
          <w:spacing w:val="-1"/>
        </w:rPr>
        <w:t>f</w:t>
      </w:r>
      <w:r w:rsidRPr="00B148B9">
        <w:rPr>
          <w:rFonts w:ascii="Tahoma" w:eastAsia="Tahoma" w:hAnsi="Tahoma" w:cs="Tahoma"/>
        </w:rPr>
        <w:t>i</w:t>
      </w:r>
      <w:r w:rsidRPr="00B148B9">
        <w:rPr>
          <w:rFonts w:ascii="Tahoma" w:eastAsia="Tahoma" w:hAnsi="Tahoma" w:cs="Tahoma"/>
          <w:spacing w:val="2"/>
        </w:rPr>
        <w:t>c</w:t>
      </w:r>
      <w:r w:rsidRPr="00B148B9">
        <w:rPr>
          <w:rFonts w:ascii="Tahoma" w:eastAsia="Tahoma" w:hAnsi="Tahoma" w:cs="Tahoma"/>
          <w:spacing w:val="-1"/>
        </w:rPr>
        <w:t>j</w:t>
      </w:r>
      <w:r w:rsidRPr="00B148B9">
        <w:rPr>
          <w:rFonts w:ascii="Tahoma" w:eastAsia="Tahoma" w:hAnsi="Tahoma" w:cs="Tahoma"/>
          <w:spacing w:val="1"/>
        </w:rPr>
        <w:t>e</w:t>
      </w:r>
      <w:r w:rsidRPr="00B148B9">
        <w:rPr>
          <w:rFonts w:ascii="Tahoma" w:eastAsia="Tahoma" w:hAnsi="Tahoma" w:cs="Tahoma"/>
          <w:spacing w:val="-1"/>
        </w:rPr>
        <w:t>n</w:t>
      </w:r>
      <w:r w:rsidRPr="00B148B9">
        <w:rPr>
          <w:rFonts w:ascii="Tahoma" w:eastAsia="Tahoma" w:hAnsi="Tahoma" w:cs="Tahoma"/>
        </w:rPr>
        <w:t>t</w:t>
      </w:r>
      <w:r w:rsidRPr="00B148B9">
        <w:rPr>
          <w:rFonts w:ascii="Tahoma" w:eastAsia="Tahoma" w:hAnsi="Tahoma" w:cs="Tahoma"/>
          <w:spacing w:val="12"/>
        </w:rPr>
        <w:t xml:space="preserve"> </w:t>
      </w:r>
      <w:r w:rsidRPr="00B148B9">
        <w:rPr>
          <w:rFonts w:ascii="Tahoma" w:eastAsia="Tahoma" w:hAnsi="Tahoma" w:cs="Tahoma"/>
          <w:spacing w:val="-1"/>
        </w:rPr>
        <w:t>j</w:t>
      </w:r>
      <w:r w:rsidRPr="00B148B9">
        <w:rPr>
          <w:rFonts w:ascii="Tahoma" w:eastAsia="Tahoma" w:hAnsi="Tahoma" w:cs="Tahoma"/>
          <w:spacing w:val="1"/>
        </w:rPr>
        <w:t>e</w:t>
      </w:r>
      <w:r w:rsidRPr="00B148B9">
        <w:rPr>
          <w:rFonts w:ascii="Tahoma" w:eastAsia="Tahoma" w:hAnsi="Tahoma" w:cs="Tahoma"/>
        </w:rPr>
        <w:t>st</w:t>
      </w:r>
      <w:r w:rsidRPr="00B148B9">
        <w:rPr>
          <w:rFonts w:ascii="Tahoma" w:eastAsia="Tahoma" w:hAnsi="Tahoma" w:cs="Tahoma"/>
          <w:spacing w:val="16"/>
        </w:rPr>
        <w:t xml:space="preserve"> </w:t>
      </w:r>
      <w:r w:rsidRPr="00B148B9">
        <w:rPr>
          <w:rFonts w:ascii="Tahoma" w:eastAsia="Tahoma" w:hAnsi="Tahoma" w:cs="Tahoma"/>
        </w:rPr>
        <w:t>zobo</w:t>
      </w:r>
      <w:r w:rsidRPr="00B148B9">
        <w:rPr>
          <w:rFonts w:ascii="Tahoma" w:eastAsia="Tahoma" w:hAnsi="Tahoma" w:cs="Tahoma"/>
          <w:spacing w:val="1"/>
        </w:rPr>
        <w:t>w</w:t>
      </w:r>
      <w:r w:rsidRPr="00B148B9">
        <w:rPr>
          <w:rFonts w:ascii="Tahoma" w:eastAsia="Tahoma" w:hAnsi="Tahoma" w:cs="Tahoma"/>
          <w:spacing w:val="2"/>
        </w:rPr>
        <w:t>i</w:t>
      </w:r>
      <w:r w:rsidRPr="00B148B9">
        <w:rPr>
          <w:rFonts w:ascii="Tahoma" w:eastAsia="Tahoma" w:hAnsi="Tahoma" w:cs="Tahoma"/>
          <w:spacing w:val="1"/>
        </w:rPr>
        <w:t>ą</w:t>
      </w:r>
      <w:r w:rsidRPr="00B148B9">
        <w:rPr>
          <w:rFonts w:ascii="Tahoma" w:eastAsia="Tahoma" w:hAnsi="Tahoma" w:cs="Tahoma"/>
        </w:rPr>
        <w:t>z</w:t>
      </w:r>
      <w:r w:rsidRPr="00B148B9">
        <w:rPr>
          <w:rFonts w:ascii="Tahoma" w:eastAsia="Tahoma" w:hAnsi="Tahoma" w:cs="Tahoma"/>
          <w:spacing w:val="1"/>
        </w:rPr>
        <w:t>a</w:t>
      </w:r>
      <w:r w:rsidRPr="00B148B9">
        <w:rPr>
          <w:rFonts w:ascii="Tahoma" w:eastAsia="Tahoma" w:hAnsi="Tahoma" w:cs="Tahoma"/>
          <w:spacing w:val="-3"/>
        </w:rPr>
        <w:t>n</w:t>
      </w:r>
      <w:r w:rsidRPr="00B148B9">
        <w:rPr>
          <w:rFonts w:ascii="Tahoma" w:eastAsia="Tahoma" w:hAnsi="Tahoma" w:cs="Tahoma"/>
        </w:rPr>
        <w:t>y</w:t>
      </w:r>
      <w:r w:rsidRPr="00B148B9">
        <w:rPr>
          <w:rFonts w:ascii="Tahoma" w:eastAsia="Tahoma" w:hAnsi="Tahoma" w:cs="Tahoma"/>
          <w:spacing w:val="7"/>
        </w:rPr>
        <w:t xml:space="preserve"> </w:t>
      </w:r>
      <w:r w:rsidRPr="00B148B9">
        <w:rPr>
          <w:rFonts w:ascii="Tahoma" w:eastAsia="Tahoma" w:hAnsi="Tahoma" w:cs="Tahoma"/>
        </w:rPr>
        <w:t>do</w:t>
      </w:r>
      <w:r w:rsidRPr="00B148B9">
        <w:rPr>
          <w:rFonts w:ascii="Tahoma" w:eastAsia="Tahoma" w:hAnsi="Tahoma" w:cs="Tahoma"/>
          <w:spacing w:val="19"/>
        </w:rPr>
        <w:t xml:space="preserve"> </w:t>
      </w:r>
      <w:r w:rsidRPr="00B148B9">
        <w:rPr>
          <w:rFonts w:ascii="Tahoma" w:eastAsia="Tahoma" w:hAnsi="Tahoma" w:cs="Tahoma"/>
          <w:spacing w:val="-1"/>
        </w:rPr>
        <w:t>n</w:t>
      </w:r>
      <w:r w:rsidRPr="00B148B9">
        <w:rPr>
          <w:rFonts w:ascii="Tahoma" w:eastAsia="Tahoma" w:hAnsi="Tahoma" w:cs="Tahoma"/>
        </w:rPr>
        <w:t>i</w:t>
      </w:r>
      <w:r w:rsidRPr="00B148B9">
        <w:rPr>
          <w:rFonts w:ascii="Tahoma" w:eastAsia="Tahoma" w:hAnsi="Tahoma" w:cs="Tahoma"/>
          <w:spacing w:val="1"/>
        </w:rPr>
        <w:t>e</w:t>
      </w:r>
      <w:r w:rsidRPr="00B148B9">
        <w:rPr>
          <w:rFonts w:ascii="Tahoma" w:eastAsia="Tahoma" w:hAnsi="Tahoma" w:cs="Tahoma"/>
        </w:rPr>
        <w:t>z</w:t>
      </w:r>
      <w:r w:rsidRPr="00B148B9">
        <w:rPr>
          <w:rFonts w:ascii="Tahoma" w:eastAsia="Tahoma" w:hAnsi="Tahoma" w:cs="Tahoma"/>
          <w:spacing w:val="1"/>
        </w:rPr>
        <w:t>w</w:t>
      </w:r>
      <w:r w:rsidRPr="00B148B9">
        <w:rPr>
          <w:rFonts w:ascii="Tahoma" w:eastAsia="Tahoma" w:hAnsi="Tahoma" w:cs="Tahoma"/>
        </w:rPr>
        <w:t>ło</w:t>
      </w:r>
      <w:r w:rsidRPr="00B148B9">
        <w:rPr>
          <w:rFonts w:ascii="Tahoma" w:eastAsia="Tahoma" w:hAnsi="Tahoma" w:cs="Tahoma"/>
          <w:spacing w:val="-1"/>
        </w:rPr>
        <w:t>c</w:t>
      </w:r>
      <w:r w:rsidRPr="00B148B9">
        <w:rPr>
          <w:rFonts w:ascii="Tahoma" w:eastAsia="Tahoma" w:hAnsi="Tahoma" w:cs="Tahoma"/>
          <w:spacing w:val="3"/>
        </w:rPr>
        <w:t>z</w:t>
      </w:r>
      <w:r w:rsidRPr="00B148B9">
        <w:rPr>
          <w:rFonts w:ascii="Tahoma" w:eastAsia="Tahoma" w:hAnsi="Tahoma" w:cs="Tahoma"/>
          <w:spacing w:val="-1"/>
        </w:rPr>
        <w:t>n</w:t>
      </w:r>
      <w:r w:rsidRPr="00B148B9">
        <w:rPr>
          <w:rFonts w:ascii="Tahoma" w:eastAsia="Tahoma" w:hAnsi="Tahoma" w:cs="Tahoma"/>
          <w:spacing w:val="1"/>
        </w:rPr>
        <w:t>e</w:t>
      </w:r>
      <w:r w:rsidRPr="00B148B9">
        <w:rPr>
          <w:rFonts w:ascii="Tahoma" w:eastAsia="Tahoma" w:hAnsi="Tahoma" w:cs="Tahoma"/>
        </w:rPr>
        <w:t>j</w:t>
      </w:r>
      <w:r w:rsidRPr="00B148B9">
        <w:rPr>
          <w:rFonts w:ascii="Tahoma" w:eastAsia="Tahoma" w:hAnsi="Tahoma" w:cs="Tahoma"/>
          <w:spacing w:val="7"/>
        </w:rPr>
        <w:t xml:space="preserve"> </w:t>
      </w:r>
      <w:r w:rsidRPr="00B148B9">
        <w:rPr>
          <w:rFonts w:ascii="Tahoma" w:eastAsia="Tahoma" w:hAnsi="Tahoma" w:cs="Tahoma"/>
          <w:spacing w:val="1"/>
        </w:rPr>
        <w:t>a</w:t>
      </w:r>
      <w:r w:rsidRPr="00B148B9">
        <w:rPr>
          <w:rFonts w:ascii="Tahoma" w:eastAsia="Tahoma" w:hAnsi="Tahoma" w:cs="Tahoma"/>
          <w:spacing w:val="-1"/>
        </w:rPr>
        <w:t>k</w:t>
      </w:r>
      <w:r w:rsidRPr="00B148B9">
        <w:rPr>
          <w:rFonts w:ascii="Tahoma" w:eastAsia="Tahoma" w:hAnsi="Tahoma" w:cs="Tahoma"/>
          <w:spacing w:val="3"/>
        </w:rPr>
        <w:t>t</w:t>
      </w:r>
      <w:r w:rsidRPr="00B148B9">
        <w:rPr>
          <w:rFonts w:ascii="Tahoma" w:eastAsia="Tahoma" w:hAnsi="Tahoma" w:cs="Tahoma"/>
          <w:spacing w:val="-1"/>
        </w:rPr>
        <w:t>u</w:t>
      </w:r>
      <w:r w:rsidRPr="00B148B9">
        <w:rPr>
          <w:rFonts w:ascii="Tahoma" w:eastAsia="Tahoma" w:hAnsi="Tahoma" w:cs="Tahoma"/>
          <w:spacing w:val="1"/>
        </w:rPr>
        <w:t>a</w:t>
      </w:r>
      <w:r w:rsidRPr="00B148B9">
        <w:rPr>
          <w:rFonts w:ascii="Tahoma" w:eastAsia="Tahoma" w:hAnsi="Tahoma" w:cs="Tahoma"/>
        </w:rPr>
        <w:t>liz</w:t>
      </w:r>
      <w:r w:rsidRPr="00B148B9">
        <w:rPr>
          <w:rFonts w:ascii="Tahoma" w:eastAsia="Tahoma" w:hAnsi="Tahoma" w:cs="Tahoma"/>
          <w:spacing w:val="1"/>
        </w:rPr>
        <w:t>a</w:t>
      </w:r>
      <w:r w:rsidRPr="00B148B9">
        <w:rPr>
          <w:rFonts w:ascii="Tahoma" w:eastAsia="Tahoma" w:hAnsi="Tahoma" w:cs="Tahoma"/>
          <w:spacing w:val="-1"/>
        </w:rPr>
        <w:t>cj</w:t>
      </w:r>
      <w:r w:rsidRPr="00B148B9">
        <w:rPr>
          <w:rFonts w:ascii="Tahoma" w:eastAsia="Tahoma" w:hAnsi="Tahoma" w:cs="Tahoma"/>
        </w:rPr>
        <w:t>i</w:t>
      </w:r>
      <w:r w:rsidRPr="00B148B9">
        <w:rPr>
          <w:rFonts w:ascii="Tahoma" w:eastAsia="Tahoma" w:hAnsi="Tahoma" w:cs="Tahoma"/>
          <w:spacing w:val="12"/>
        </w:rPr>
        <w:t xml:space="preserve"> </w:t>
      </w:r>
      <w:r w:rsidRPr="00B148B9">
        <w:rPr>
          <w:rFonts w:ascii="Tahoma" w:eastAsia="Tahoma" w:hAnsi="Tahoma" w:cs="Tahoma"/>
          <w:spacing w:val="-1"/>
        </w:rPr>
        <w:t>h</w:t>
      </w:r>
      <w:r w:rsidRPr="00B148B9">
        <w:rPr>
          <w:rFonts w:ascii="Tahoma" w:eastAsia="Tahoma" w:hAnsi="Tahoma" w:cs="Tahoma"/>
          <w:spacing w:val="1"/>
        </w:rPr>
        <w:t>a</w:t>
      </w:r>
      <w:r w:rsidRPr="00B148B9">
        <w:rPr>
          <w:rFonts w:ascii="Tahoma" w:eastAsia="Tahoma" w:hAnsi="Tahoma" w:cs="Tahoma"/>
        </w:rPr>
        <w:t>r</w:t>
      </w:r>
      <w:r w:rsidRPr="00B148B9">
        <w:rPr>
          <w:rFonts w:ascii="Tahoma" w:eastAsia="Tahoma" w:hAnsi="Tahoma" w:cs="Tahoma"/>
          <w:spacing w:val="1"/>
        </w:rPr>
        <w:t>m</w:t>
      </w:r>
      <w:r w:rsidRPr="00B148B9">
        <w:rPr>
          <w:rFonts w:ascii="Tahoma" w:eastAsia="Tahoma" w:hAnsi="Tahoma" w:cs="Tahoma"/>
        </w:rPr>
        <w:t>o</w:t>
      </w:r>
      <w:r w:rsidRPr="00B148B9">
        <w:rPr>
          <w:rFonts w:ascii="Tahoma" w:eastAsia="Tahoma" w:hAnsi="Tahoma" w:cs="Tahoma"/>
          <w:spacing w:val="-1"/>
        </w:rPr>
        <w:t>n</w:t>
      </w:r>
      <w:r w:rsidRPr="00B148B9">
        <w:rPr>
          <w:rFonts w:ascii="Tahoma" w:eastAsia="Tahoma" w:hAnsi="Tahoma" w:cs="Tahoma"/>
          <w:spacing w:val="2"/>
        </w:rPr>
        <w:t>o</w:t>
      </w:r>
      <w:r w:rsidRPr="00B148B9">
        <w:rPr>
          <w:rFonts w:ascii="Tahoma" w:eastAsia="Tahoma" w:hAnsi="Tahoma" w:cs="Tahoma"/>
        </w:rPr>
        <w:t>g</w:t>
      </w:r>
      <w:r w:rsidRPr="00B148B9">
        <w:rPr>
          <w:rFonts w:ascii="Tahoma" w:eastAsia="Tahoma" w:hAnsi="Tahoma" w:cs="Tahoma"/>
          <w:spacing w:val="-2"/>
        </w:rPr>
        <w:t>r</w:t>
      </w:r>
      <w:r w:rsidRPr="00B148B9">
        <w:rPr>
          <w:rFonts w:ascii="Tahoma" w:eastAsia="Tahoma" w:hAnsi="Tahoma" w:cs="Tahoma"/>
          <w:spacing w:val="1"/>
        </w:rPr>
        <w:t>a</w:t>
      </w:r>
      <w:r w:rsidRPr="00B148B9">
        <w:rPr>
          <w:rFonts w:ascii="Tahoma" w:eastAsia="Tahoma" w:hAnsi="Tahoma" w:cs="Tahoma"/>
        </w:rPr>
        <w:t>mu</w:t>
      </w:r>
      <w:r w:rsidRPr="00B148B9">
        <w:rPr>
          <w:rFonts w:ascii="Tahoma" w:eastAsia="Tahoma" w:hAnsi="Tahoma" w:cs="Tahoma"/>
          <w:spacing w:val="4"/>
        </w:rPr>
        <w:t xml:space="preserve"> </w:t>
      </w:r>
      <w:r w:rsidRPr="00B148B9">
        <w:rPr>
          <w:rFonts w:ascii="Tahoma" w:eastAsia="Tahoma" w:hAnsi="Tahoma" w:cs="Tahoma"/>
        </w:rPr>
        <w:t>s</w:t>
      </w:r>
      <w:r w:rsidRPr="00B148B9">
        <w:rPr>
          <w:rFonts w:ascii="Tahoma" w:eastAsia="Tahoma" w:hAnsi="Tahoma" w:cs="Tahoma"/>
          <w:spacing w:val="-1"/>
        </w:rPr>
        <w:t>k</w:t>
      </w:r>
      <w:r w:rsidRPr="00B148B9">
        <w:rPr>
          <w:rFonts w:ascii="Tahoma" w:eastAsia="Tahoma" w:hAnsi="Tahoma" w:cs="Tahoma"/>
          <w:spacing w:val="3"/>
        </w:rPr>
        <w:t>ł</w:t>
      </w:r>
      <w:r w:rsidRPr="00B148B9">
        <w:rPr>
          <w:rFonts w:ascii="Tahoma" w:eastAsia="Tahoma" w:hAnsi="Tahoma" w:cs="Tahoma"/>
          <w:spacing w:val="1"/>
        </w:rPr>
        <w:t>a</w:t>
      </w:r>
      <w:r w:rsidRPr="00B148B9">
        <w:rPr>
          <w:rFonts w:ascii="Tahoma" w:eastAsia="Tahoma" w:hAnsi="Tahoma" w:cs="Tahoma"/>
        </w:rPr>
        <w:t>d</w:t>
      </w:r>
      <w:r w:rsidRPr="00B148B9">
        <w:rPr>
          <w:rFonts w:ascii="Tahoma" w:eastAsia="Tahoma" w:hAnsi="Tahoma" w:cs="Tahoma"/>
          <w:spacing w:val="1"/>
        </w:rPr>
        <w:t>a</w:t>
      </w:r>
      <w:r w:rsidRPr="00B148B9">
        <w:rPr>
          <w:rFonts w:ascii="Tahoma" w:eastAsia="Tahoma" w:hAnsi="Tahoma" w:cs="Tahoma"/>
          <w:spacing w:val="-1"/>
        </w:rPr>
        <w:t>n</w:t>
      </w:r>
      <w:r w:rsidRPr="00B148B9">
        <w:rPr>
          <w:rFonts w:ascii="Tahoma" w:eastAsia="Tahoma" w:hAnsi="Tahoma" w:cs="Tahoma"/>
        </w:rPr>
        <w:t>ia</w:t>
      </w:r>
      <w:r w:rsidRPr="00B148B9">
        <w:rPr>
          <w:rFonts w:ascii="Tahoma" w:eastAsia="Tahoma" w:hAnsi="Tahoma" w:cs="Tahoma"/>
          <w:spacing w:val="12"/>
        </w:rPr>
        <w:t xml:space="preserve"> </w:t>
      </w:r>
      <w:r w:rsidRPr="00B148B9">
        <w:rPr>
          <w:rFonts w:ascii="Tahoma" w:eastAsia="Tahoma" w:hAnsi="Tahoma" w:cs="Tahoma"/>
          <w:spacing w:val="1"/>
        </w:rPr>
        <w:t>w</w:t>
      </w:r>
      <w:r w:rsidRPr="00B148B9">
        <w:rPr>
          <w:rFonts w:ascii="Tahoma" w:eastAsia="Tahoma" w:hAnsi="Tahoma" w:cs="Tahoma"/>
          <w:spacing w:val="-1"/>
        </w:rPr>
        <w:t>n</w:t>
      </w:r>
      <w:r w:rsidRPr="00B148B9">
        <w:rPr>
          <w:rFonts w:ascii="Tahoma" w:eastAsia="Tahoma" w:hAnsi="Tahoma" w:cs="Tahoma"/>
        </w:rPr>
        <w:t>ios</w:t>
      </w:r>
      <w:r w:rsidRPr="00B148B9">
        <w:rPr>
          <w:rFonts w:ascii="Tahoma" w:eastAsia="Tahoma" w:hAnsi="Tahoma" w:cs="Tahoma"/>
          <w:spacing w:val="-1"/>
        </w:rPr>
        <w:t>k</w:t>
      </w:r>
      <w:r w:rsidRPr="00B148B9">
        <w:rPr>
          <w:rFonts w:ascii="Tahoma" w:eastAsia="Tahoma" w:hAnsi="Tahoma" w:cs="Tahoma"/>
        </w:rPr>
        <w:t>ów</w:t>
      </w:r>
      <w:r w:rsidR="00B148B9">
        <w:rPr>
          <w:rFonts w:ascii="Tahoma" w:eastAsia="Tahoma" w:hAnsi="Tahoma" w:cs="Tahoma"/>
        </w:rPr>
        <w:t xml:space="preserve"> </w:t>
      </w:r>
      <w:r w:rsidRPr="00B148B9">
        <w:rPr>
          <w:rFonts w:ascii="Tahoma" w:eastAsia="Tahoma" w:hAnsi="Tahoma" w:cs="Tahoma"/>
        </w:rPr>
        <w:t>o</w:t>
      </w:r>
      <w:r w:rsidRPr="00B148B9">
        <w:rPr>
          <w:rFonts w:ascii="Tahoma" w:eastAsia="Tahoma" w:hAnsi="Tahoma" w:cs="Tahoma"/>
          <w:spacing w:val="1"/>
        </w:rPr>
        <w:t xml:space="preserve"> </w:t>
      </w:r>
      <w:r w:rsidRPr="00B148B9">
        <w:rPr>
          <w:rFonts w:ascii="Tahoma" w:eastAsia="Tahoma" w:hAnsi="Tahoma" w:cs="Tahoma"/>
        </w:rPr>
        <w:t>p</w:t>
      </w:r>
      <w:r w:rsidRPr="00B148B9">
        <w:rPr>
          <w:rFonts w:ascii="Tahoma" w:eastAsia="Tahoma" w:hAnsi="Tahoma" w:cs="Tahoma"/>
          <w:spacing w:val="1"/>
        </w:rPr>
        <w:t>ła</w:t>
      </w:r>
      <w:r w:rsidRPr="00B148B9">
        <w:rPr>
          <w:rFonts w:ascii="Tahoma" w:eastAsia="Tahoma" w:hAnsi="Tahoma" w:cs="Tahoma"/>
        </w:rPr>
        <w:t>t</w:t>
      </w:r>
      <w:r w:rsidRPr="00B148B9">
        <w:rPr>
          <w:rFonts w:ascii="Tahoma" w:eastAsia="Tahoma" w:hAnsi="Tahoma" w:cs="Tahoma"/>
          <w:spacing w:val="-1"/>
        </w:rPr>
        <w:t>n</w:t>
      </w:r>
      <w:r w:rsidRPr="00B148B9">
        <w:rPr>
          <w:rFonts w:ascii="Tahoma" w:eastAsia="Tahoma" w:hAnsi="Tahoma" w:cs="Tahoma"/>
        </w:rPr>
        <w:t>ość</w:t>
      </w:r>
      <w:r w:rsidRPr="00B148B9">
        <w:rPr>
          <w:rFonts w:ascii="Tahoma" w:eastAsia="Tahoma" w:hAnsi="Tahoma" w:cs="Tahoma"/>
          <w:spacing w:val="-3"/>
        </w:rPr>
        <w:t xml:space="preserve"> </w:t>
      </w:r>
      <w:r w:rsidRPr="00B148B9">
        <w:rPr>
          <w:rFonts w:ascii="Tahoma" w:eastAsia="Tahoma" w:hAnsi="Tahoma" w:cs="Tahoma"/>
        </w:rPr>
        <w:t>w</w:t>
      </w:r>
      <w:r w:rsidRPr="00B148B9">
        <w:rPr>
          <w:rFonts w:ascii="Tahoma" w:eastAsia="Tahoma" w:hAnsi="Tahoma" w:cs="Tahoma"/>
          <w:spacing w:val="2"/>
        </w:rPr>
        <w:t xml:space="preserve"> </w:t>
      </w:r>
      <w:r w:rsidRPr="00B148B9">
        <w:rPr>
          <w:rFonts w:ascii="Tahoma" w:eastAsia="Tahoma" w:hAnsi="Tahoma" w:cs="Tahoma"/>
          <w:spacing w:val="1"/>
        </w:rPr>
        <w:t>we</w:t>
      </w:r>
      <w:r w:rsidRPr="00B148B9">
        <w:rPr>
          <w:rFonts w:ascii="Tahoma" w:eastAsia="Tahoma" w:hAnsi="Tahoma" w:cs="Tahoma"/>
        </w:rPr>
        <w:t>rs</w:t>
      </w:r>
      <w:r w:rsidRPr="00B148B9">
        <w:rPr>
          <w:rFonts w:ascii="Tahoma" w:eastAsia="Tahoma" w:hAnsi="Tahoma" w:cs="Tahoma"/>
          <w:spacing w:val="-1"/>
        </w:rPr>
        <w:t>j</w:t>
      </w:r>
      <w:r w:rsidRPr="00B148B9">
        <w:rPr>
          <w:rFonts w:ascii="Tahoma" w:eastAsia="Tahoma" w:hAnsi="Tahoma" w:cs="Tahoma"/>
        </w:rPr>
        <w:t>i</w:t>
      </w:r>
      <w:r w:rsidRPr="00B148B9">
        <w:rPr>
          <w:rFonts w:ascii="Tahoma" w:eastAsia="Tahoma" w:hAnsi="Tahoma" w:cs="Tahoma"/>
          <w:spacing w:val="-1"/>
        </w:rPr>
        <w:t xml:space="preserve"> </w:t>
      </w:r>
      <w:r w:rsidRPr="00B148B9">
        <w:rPr>
          <w:rFonts w:ascii="Tahoma" w:eastAsia="Tahoma" w:hAnsi="Tahoma" w:cs="Tahoma"/>
          <w:spacing w:val="1"/>
        </w:rPr>
        <w:t>e</w:t>
      </w:r>
      <w:r w:rsidRPr="00B148B9">
        <w:rPr>
          <w:rFonts w:ascii="Tahoma" w:eastAsia="Tahoma" w:hAnsi="Tahoma" w:cs="Tahoma"/>
        </w:rPr>
        <w:t>l</w:t>
      </w:r>
      <w:r w:rsidRPr="00B148B9">
        <w:rPr>
          <w:rFonts w:ascii="Tahoma" w:eastAsia="Tahoma" w:hAnsi="Tahoma" w:cs="Tahoma"/>
          <w:spacing w:val="1"/>
        </w:rPr>
        <w:t>e</w:t>
      </w:r>
      <w:r w:rsidRPr="00B148B9">
        <w:rPr>
          <w:rFonts w:ascii="Tahoma" w:eastAsia="Tahoma" w:hAnsi="Tahoma" w:cs="Tahoma"/>
          <w:spacing w:val="-1"/>
        </w:rPr>
        <w:t>k</w:t>
      </w:r>
      <w:r w:rsidRPr="00B148B9">
        <w:rPr>
          <w:rFonts w:ascii="Tahoma" w:eastAsia="Tahoma" w:hAnsi="Tahoma" w:cs="Tahoma"/>
        </w:rPr>
        <w:t>tr</w:t>
      </w:r>
      <w:r w:rsidRPr="00B148B9">
        <w:rPr>
          <w:rFonts w:ascii="Tahoma" w:eastAsia="Tahoma" w:hAnsi="Tahoma" w:cs="Tahoma"/>
          <w:spacing w:val="2"/>
        </w:rPr>
        <w:t>o</w:t>
      </w:r>
      <w:r w:rsidRPr="00B148B9">
        <w:rPr>
          <w:rFonts w:ascii="Tahoma" w:eastAsia="Tahoma" w:hAnsi="Tahoma" w:cs="Tahoma"/>
          <w:spacing w:val="-1"/>
        </w:rPr>
        <w:t>n</w:t>
      </w:r>
      <w:r w:rsidRPr="00B148B9">
        <w:rPr>
          <w:rFonts w:ascii="Tahoma" w:eastAsia="Tahoma" w:hAnsi="Tahoma" w:cs="Tahoma"/>
        </w:rPr>
        <w:t>i</w:t>
      </w:r>
      <w:r w:rsidRPr="00B148B9">
        <w:rPr>
          <w:rFonts w:ascii="Tahoma" w:eastAsia="Tahoma" w:hAnsi="Tahoma" w:cs="Tahoma"/>
          <w:spacing w:val="-1"/>
        </w:rPr>
        <w:t>c</w:t>
      </w:r>
      <w:r w:rsidRPr="00B148B9">
        <w:rPr>
          <w:rFonts w:ascii="Tahoma" w:eastAsia="Tahoma" w:hAnsi="Tahoma" w:cs="Tahoma"/>
        </w:rPr>
        <w:t>zn</w:t>
      </w:r>
      <w:r w:rsidRPr="00B148B9">
        <w:rPr>
          <w:rFonts w:ascii="Tahoma" w:eastAsia="Tahoma" w:hAnsi="Tahoma" w:cs="Tahoma"/>
          <w:spacing w:val="7"/>
        </w:rPr>
        <w:t>e</w:t>
      </w:r>
      <w:r w:rsidRPr="00B148B9">
        <w:rPr>
          <w:rFonts w:ascii="Tahoma" w:eastAsia="Tahoma" w:hAnsi="Tahoma" w:cs="Tahoma"/>
        </w:rPr>
        <w:t>j</w:t>
      </w:r>
      <w:r w:rsidRPr="00B148B9">
        <w:rPr>
          <w:rFonts w:ascii="Tahoma" w:eastAsia="Tahoma" w:hAnsi="Tahoma" w:cs="Tahoma"/>
          <w:spacing w:val="-11"/>
        </w:rPr>
        <w:t xml:space="preserve"> </w:t>
      </w:r>
      <w:r w:rsidRPr="00B148B9">
        <w:rPr>
          <w:rFonts w:ascii="Tahoma" w:eastAsia="Tahoma" w:hAnsi="Tahoma" w:cs="Tahoma"/>
        </w:rPr>
        <w:t>z</w:t>
      </w:r>
      <w:r w:rsidRPr="00B148B9">
        <w:rPr>
          <w:rFonts w:ascii="Tahoma" w:eastAsia="Tahoma" w:hAnsi="Tahoma" w:cs="Tahoma"/>
          <w:spacing w:val="1"/>
        </w:rPr>
        <w:t xml:space="preserve"> </w:t>
      </w:r>
      <w:r w:rsidRPr="00B148B9">
        <w:rPr>
          <w:rFonts w:ascii="Tahoma" w:eastAsia="Tahoma" w:hAnsi="Tahoma" w:cs="Tahoma"/>
          <w:spacing w:val="3"/>
        </w:rPr>
        <w:t>w</w:t>
      </w:r>
      <w:r w:rsidRPr="00B148B9">
        <w:rPr>
          <w:rFonts w:ascii="Tahoma" w:eastAsia="Tahoma" w:hAnsi="Tahoma" w:cs="Tahoma"/>
          <w:spacing w:val="1"/>
        </w:rPr>
        <w:t>y</w:t>
      </w:r>
      <w:r w:rsidRPr="00B148B9">
        <w:rPr>
          <w:rFonts w:ascii="Tahoma" w:eastAsia="Tahoma" w:hAnsi="Tahoma" w:cs="Tahoma"/>
          <w:spacing w:val="-3"/>
        </w:rPr>
        <w:t>k</w:t>
      </w:r>
      <w:r w:rsidRPr="00B148B9">
        <w:rPr>
          <w:rFonts w:ascii="Tahoma" w:eastAsia="Tahoma" w:hAnsi="Tahoma" w:cs="Tahoma"/>
        </w:rPr>
        <w:t>orz</w:t>
      </w:r>
      <w:r w:rsidRPr="00B148B9">
        <w:rPr>
          <w:rFonts w:ascii="Tahoma" w:eastAsia="Tahoma" w:hAnsi="Tahoma" w:cs="Tahoma"/>
          <w:spacing w:val="2"/>
        </w:rPr>
        <w:t>y</w:t>
      </w:r>
      <w:r w:rsidRPr="00B148B9">
        <w:rPr>
          <w:rFonts w:ascii="Tahoma" w:eastAsia="Tahoma" w:hAnsi="Tahoma" w:cs="Tahoma"/>
        </w:rPr>
        <w:t>st</w:t>
      </w:r>
      <w:r w:rsidRPr="00B148B9">
        <w:rPr>
          <w:rFonts w:ascii="Tahoma" w:eastAsia="Tahoma" w:hAnsi="Tahoma" w:cs="Tahoma"/>
          <w:spacing w:val="1"/>
        </w:rPr>
        <w:t>a</w:t>
      </w:r>
      <w:r w:rsidRPr="00B148B9">
        <w:rPr>
          <w:rFonts w:ascii="Tahoma" w:eastAsia="Tahoma" w:hAnsi="Tahoma" w:cs="Tahoma"/>
          <w:spacing w:val="-1"/>
        </w:rPr>
        <w:t>n</w:t>
      </w:r>
      <w:r w:rsidRPr="00B148B9">
        <w:rPr>
          <w:rFonts w:ascii="Tahoma" w:eastAsia="Tahoma" w:hAnsi="Tahoma" w:cs="Tahoma"/>
        </w:rPr>
        <w:t>i</w:t>
      </w:r>
      <w:r w:rsidRPr="00B148B9">
        <w:rPr>
          <w:rFonts w:ascii="Tahoma" w:eastAsia="Tahoma" w:hAnsi="Tahoma" w:cs="Tahoma"/>
          <w:spacing w:val="1"/>
        </w:rPr>
        <w:t>e</w:t>
      </w:r>
      <w:r w:rsidRPr="00B148B9">
        <w:rPr>
          <w:rFonts w:ascii="Tahoma" w:eastAsia="Tahoma" w:hAnsi="Tahoma" w:cs="Tahoma"/>
        </w:rPr>
        <w:t>m</w:t>
      </w:r>
      <w:r w:rsidRPr="00B148B9">
        <w:rPr>
          <w:rFonts w:ascii="Tahoma" w:eastAsia="Tahoma" w:hAnsi="Tahoma" w:cs="Tahoma"/>
          <w:spacing w:val="-11"/>
        </w:rPr>
        <w:t xml:space="preserve"> </w:t>
      </w:r>
      <w:r w:rsidR="00BE11F7" w:rsidRPr="00B148B9">
        <w:rPr>
          <w:rFonts w:ascii="Tahoma" w:eastAsia="Tahoma" w:hAnsi="Tahoma" w:cs="Tahoma"/>
          <w:spacing w:val="1"/>
        </w:rPr>
        <w:t>SL2014</w:t>
      </w:r>
      <w:r w:rsidRPr="00B148B9">
        <w:rPr>
          <w:rFonts w:ascii="Tahoma" w:eastAsia="Tahoma" w:hAnsi="Tahoma" w:cs="Tahoma"/>
        </w:rPr>
        <w:t>;</w:t>
      </w:r>
    </w:p>
    <w:p w14:paraId="76375275" w14:textId="77777777" w:rsidR="00942F4E" w:rsidRPr="001A21E8" w:rsidRDefault="00280ADA" w:rsidP="005100BA">
      <w:pPr>
        <w:pStyle w:val="Akapitzlist"/>
        <w:numPr>
          <w:ilvl w:val="1"/>
          <w:numId w:val="27"/>
        </w:numPr>
        <w:tabs>
          <w:tab w:val="clear" w:pos="749"/>
          <w:tab w:val="num" w:pos="993"/>
        </w:tabs>
        <w:spacing w:line="276" w:lineRule="auto"/>
        <w:ind w:left="851"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 xml:space="preserve">y do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ło</w:t>
      </w:r>
      <w:r w:rsidRPr="001A21E8">
        <w:rPr>
          <w:rFonts w:ascii="Tahoma" w:eastAsia="Tahoma" w:hAnsi="Tahoma" w:cs="Tahoma"/>
          <w:spacing w:val="-1"/>
        </w:rPr>
        <w:t>c</w:t>
      </w:r>
      <w:r w:rsidRPr="001A21E8">
        <w:rPr>
          <w:rFonts w:ascii="Tahoma" w:eastAsia="Tahoma" w:hAnsi="Tahoma" w:cs="Tahoma"/>
        </w:rPr>
        <w:t xml:space="preserve">znej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 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ma</w:t>
      </w:r>
      <w:r w:rsidRPr="001A21E8">
        <w:rPr>
          <w:rFonts w:ascii="Tahoma" w:eastAsia="Tahoma" w:hAnsi="Tahoma" w:cs="Tahoma"/>
          <w:spacing w:val="2"/>
        </w:rPr>
        <w:t>c</w:t>
      </w:r>
      <w:r w:rsidRPr="001A21E8">
        <w:rPr>
          <w:rFonts w:ascii="Tahoma" w:eastAsia="Tahoma" w:hAnsi="Tahoma" w:cs="Tahoma"/>
          <w:spacing w:val="-1"/>
        </w:rPr>
        <w:t>j</w:t>
      </w:r>
      <w:r w:rsidR="006C46E0" w:rsidRPr="001A21E8">
        <w:rPr>
          <w:rFonts w:ascii="Tahoma" w:eastAsia="Tahoma" w:hAnsi="Tahoma" w:cs="Tahoma"/>
        </w:rPr>
        <w:t xml:space="preserve">i </w:t>
      </w:r>
      <w:r w:rsidRPr="001A21E8">
        <w:rPr>
          <w:rFonts w:ascii="Tahoma" w:eastAsia="Tahoma" w:hAnsi="Tahoma" w:cs="Tahoma"/>
        </w:rPr>
        <w:t>o</w:t>
      </w:r>
      <w:r w:rsidRPr="001A21E8">
        <w:rPr>
          <w:rFonts w:ascii="Tahoma" w:eastAsia="Tahoma" w:hAnsi="Tahoma" w:cs="Tahoma"/>
          <w:spacing w:val="27"/>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mó</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ch</w:t>
      </w:r>
      <w:r w:rsidR="006C46E0" w:rsidRPr="001A21E8">
        <w:rPr>
          <w:rFonts w:ascii="Tahoma" w:eastAsia="Tahoma" w:hAnsi="Tahoma" w:cs="Tahoma"/>
          <w:spacing w:val="-1"/>
        </w:rPr>
        <w:t xml:space="preserve"> </w:t>
      </w:r>
      <w:r w:rsidR="006C46E0" w:rsidRPr="001A21E8">
        <w:rPr>
          <w:rFonts w:ascii="Tahoma" w:eastAsia="Tahoma" w:hAnsi="Tahoma" w:cs="Tahoma"/>
          <w:spacing w:val="1"/>
        </w:rPr>
        <w:t xml:space="preserve">lub </w:t>
      </w:r>
      <w:r w:rsidRPr="001A21E8">
        <w:rPr>
          <w:rFonts w:ascii="Tahoma" w:eastAsia="Tahoma" w:hAnsi="Tahoma" w:cs="Tahoma"/>
        </w:rPr>
        <w:t>pos</w:t>
      </w:r>
      <w:r w:rsidRPr="001A21E8">
        <w:rPr>
          <w:rFonts w:ascii="Tahoma" w:eastAsia="Tahoma" w:hAnsi="Tahoma" w:cs="Tahoma"/>
          <w:spacing w:val="1"/>
        </w:rPr>
        <w:t>tę</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 w</w:t>
      </w:r>
      <w:r w:rsidRPr="001A21E8">
        <w:rPr>
          <w:rFonts w:ascii="Tahoma" w:eastAsia="Tahoma" w:hAnsi="Tahoma" w:cs="Tahoma"/>
          <w:spacing w:val="28"/>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ek</w:t>
      </w:r>
      <w:r w:rsidRPr="001A21E8">
        <w:rPr>
          <w:rFonts w:ascii="Tahoma" w:eastAsia="Tahoma" w:hAnsi="Tahoma" w:cs="Tahoma"/>
          <w:spacing w:val="-1"/>
        </w:rPr>
        <w:t>c</w:t>
      </w:r>
      <w:r w:rsidRPr="001A21E8">
        <w:rPr>
          <w:rFonts w:ascii="Tahoma" w:eastAsia="Tahoma" w:hAnsi="Tahoma" w:cs="Tahoma"/>
        </w:rPr>
        <w:t>ie</w:t>
      </w:r>
      <w:r w:rsidRPr="001A21E8">
        <w:rPr>
          <w:rFonts w:ascii="Tahoma" w:eastAsia="Tahoma" w:hAnsi="Tahoma" w:cs="Tahoma"/>
          <w:spacing w:val="21"/>
        </w:rPr>
        <w:t xml:space="preserve"> </w:t>
      </w:r>
      <w:r w:rsidRPr="001A21E8">
        <w:rPr>
          <w:rFonts w:ascii="Tahoma" w:eastAsia="Tahoma" w:hAnsi="Tahoma" w:cs="Tahoma"/>
        </w:rPr>
        <w:t>w</w:t>
      </w:r>
      <w:r w:rsidRPr="001A21E8">
        <w:rPr>
          <w:rFonts w:ascii="Tahoma" w:eastAsia="Tahoma" w:hAnsi="Tahoma" w:cs="Tahoma"/>
          <w:spacing w:val="28"/>
        </w:rPr>
        <w:t xml:space="preserve"> </w:t>
      </w:r>
      <w:r w:rsidRPr="001A21E8">
        <w:rPr>
          <w:rFonts w:ascii="Tahoma" w:eastAsia="Tahoma" w:hAnsi="Tahoma" w:cs="Tahoma"/>
          <w:spacing w:val="1"/>
        </w:rPr>
        <w:t>we</w:t>
      </w:r>
      <w:r w:rsidRPr="001A21E8">
        <w:rPr>
          <w:rFonts w:ascii="Tahoma" w:eastAsia="Tahoma" w:hAnsi="Tahoma" w:cs="Tahoma"/>
        </w:rPr>
        <w:t>rs</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24"/>
        </w:rPr>
        <w:t xml:space="preserv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znej</w:t>
      </w:r>
      <w:r w:rsidRPr="001A21E8">
        <w:rPr>
          <w:rFonts w:ascii="Tahoma" w:eastAsia="Tahoma" w:hAnsi="Tahoma" w:cs="Tahoma"/>
          <w:spacing w:val="15"/>
        </w:rPr>
        <w:t xml:space="preserve"> </w:t>
      </w:r>
      <w:r w:rsidRPr="001A21E8">
        <w:rPr>
          <w:rFonts w:ascii="Tahoma" w:eastAsia="Tahoma" w:hAnsi="Tahoma" w:cs="Tahoma"/>
        </w:rPr>
        <w:t>z</w:t>
      </w:r>
      <w:r w:rsidRPr="001A21E8">
        <w:rPr>
          <w:rFonts w:ascii="Tahoma" w:eastAsia="Tahoma" w:hAnsi="Tahoma" w:cs="Tahoma"/>
          <w:spacing w:val="27"/>
        </w:rPr>
        <w:t xml:space="preserve"> </w:t>
      </w:r>
      <w:r w:rsidRPr="001A21E8">
        <w:rPr>
          <w:rFonts w:ascii="Tahoma" w:eastAsia="Tahoma" w:hAnsi="Tahoma" w:cs="Tahoma"/>
          <w:spacing w:val="1"/>
        </w:rPr>
        <w:t>wy</w:t>
      </w:r>
      <w:r w:rsidRPr="001A21E8">
        <w:rPr>
          <w:rFonts w:ascii="Tahoma" w:eastAsia="Tahoma" w:hAnsi="Tahoma" w:cs="Tahoma"/>
          <w:spacing w:val="-3"/>
        </w:rPr>
        <w:t>k</w:t>
      </w:r>
      <w:r w:rsidRPr="001A21E8">
        <w:rPr>
          <w:rFonts w:ascii="Tahoma" w:eastAsia="Tahoma" w:hAnsi="Tahoma" w:cs="Tahoma"/>
        </w:rPr>
        <w:t>or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4"/>
        </w:rPr>
        <w:t xml:space="preserve"> </w:t>
      </w:r>
      <w:r w:rsidR="00BE11F7" w:rsidRPr="001A21E8">
        <w:rPr>
          <w:rFonts w:ascii="Tahoma" w:eastAsia="Tahoma" w:hAnsi="Tahoma" w:cs="Tahoma"/>
          <w:spacing w:val="-1"/>
        </w:rPr>
        <w:t>S</w:t>
      </w:r>
      <w:r w:rsidR="00511CF3" w:rsidRPr="001A21E8">
        <w:rPr>
          <w:rFonts w:ascii="Tahoma" w:eastAsia="Tahoma" w:hAnsi="Tahoma" w:cs="Tahoma"/>
          <w:spacing w:val="-1"/>
        </w:rPr>
        <w:t>L</w:t>
      </w:r>
      <w:r w:rsidR="00BE11F7" w:rsidRPr="001A21E8">
        <w:rPr>
          <w:rFonts w:ascii="Tahoma" w:eastAsia="Tahoma" w:hAnsi="Tahoma" w:cs="Tahoma"/>
          <w:spacing w:val="-1"/>
        </w:rPr>
        <w:t>2014</w:t>
      </w:r>
      <w:r w:rsidRPr="001A21E8">
        <w:rPr>
          <w:rFonts w:ascii="Tahoma" w:eastAsia="Tahoma" w:hAnsi="Tahoma" w:cs="Tahoma"/>
        </w:rPr>
        <w:t>;</w:t>
      </w:r>
      <w:r w:rsidR="00BB32D5" w:rsidRPr="001A21E8">
        <w:rPr>
          <w:rStyle w:val="Odwoanieprzypisudolnego"/>
          <w:rFonts w:ascii="Tahoma" w:eastAsia="Tahoma" w:hAnsi="Tahoma" w:cs="Tahoma"/>
        </w:rPr>
        <w:footnoteReference w:id="73"/>
      </w:r>
    </w:p>
    <w:p w14:paraId="436349B7" w14:textId="77777777" w:rsidR="00942F4E" w:rsidRPr="001A21E8" w:rsidRDefault="00280ADA" w:rsidP="005100BA">
      <w:pPr>
        <w:pStyle w:val="Akapitzlist"/>
        <w:numPr>
          <w:ilvl w:val="1"/>
          <w:numId w:val="27"/>
        </w:numPr>
        <w:tabs>
          <w:tab w:val="clear" w:pos="749"/>
          <w:tab w:val="num" w:pos="993"/>
        </w:tabs>
        <w:spacing w:line="276" w:lineRule="auto"/>
        <w:ind w:left="851" w:right="14" w:hanging="426"/>
        <w:jc w:val="both"/>
        <w:rPr>
          <w:rFonts w:ascii="Tahoma" w:eastAsia="Tahoma" w:hAnsi="Tahoma" w:cs="Tahoma"/>
        </w:rPr>
      </w:pPr>
      <w:r w:rsidRPr="001A21E8">
        <w:rPr>
          <w:rFonts w:ascii="Tahoma" w:eastAsia="Tahoma" w:hAnsi="Tahoma" w:cs="Tahoma"/>
        </w:rPr>
        <w:lastRenderedPageBreak/>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rcz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 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w:t>
      </w:r>
      <w:r w:rsidRPr="001A21E8">
        <w:rPr>
          <w:rFonts w:ascii="Tahoma" w:eastAsia="Tahoma" w:hAnsi="Tahoma" w:cs="Tahoma"/>
          <w:spacing w:val="2"/>
        </w:rPr>
        <w:t xml:space="preserve"> </w:t>
      </w:r>
      <w:r w:rsidRPr="001A21E8">
        <w:rPr>
          <w:rFonts w:ascii="Tahoma" w:eastAsia="Tahoma" w:hAnsi="Tahoma" w:cs="Tahoma"/>
          <w:spacing w:val="3"/>
        </w:rPr>
        <w:t>w</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
        </w:rPr>
        <w:t xml:space="preserve"> </w:t>
      </w:r>
      <w:r w:rsidRPr="001A21E8">
        <w:rPr>
          <w:rFonts w:ascii="Tahoma" w:eastAsia="Tahoma" w:hAnsi="Tahoma" w:cs="Tahoma"/>
        </w:rPr>
        <w:t xml:space="preserve">w pkt </w:t>
      </w:r>
      <w:r w:rsidRPr="001A21E8">
        <w:rPr>
          <w:rFonts w:ascii="Tahoma" w:eastAsia="Tahoma" w:hAnsi="Tahoma" w:cs="Tahoma"/>
          <w:spacing w:val="7"/>
        </w:rPr>
        <w:t>1</w:t>
      </w:r>
      <w:r w:rsidRPr="001A21E8">
        <w:rPr>
          <w:rFonts w:ascii="Tahoma" w:eastAsia="Tahoma" w:hAnsi="Tahoma" w:cs="Tahoma"/>
        </w:rPr>
        <w:t>-4</w:t>
      </w:r>
      <w:r w:rsidRPr="001A21E8">
        <w:rPr>
          <w:rFonts w:ascii="Tahoma" w:eastAsia="Tahoma" w:hAnsi="Tahoma" w:cs="Tahoma"/>
          <w:spacing w:val="9"/>
        </w:rPr>
        <w:t xml:space="preserve">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0"/>
        </w:rPr>
        <w:t xml:space="preserve"> </w:t>
      </w: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006507C2" w:rsidRPr="001A21E8">
        <w:rPr>
          <w:rFonts w:ascii="Tahoma" w:eastAsia="Tahoma" w:hAnsi="Tahoma" w:cs="Tahoma"/>
        </w:rPr>
        <w:t xml:space="preserve">dku </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6"/>
        </w:rPr>
        <w:t xml:space="preserve"> </w:t>
      </w:r>
      <w:r w:rsidRPr="001A21E8">
        <w:rPr>
          <w:rFonts w:ascii="Tahoma" w:eastAsia="Tahoma" w:hAnsi="Tahoma" w:cs="Tahoma"/>
        </w:rPr>
        <w:t>b</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24"/>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23"/>
        </w:rPr>
        <w:t xml:space="preserve"> </w:t>
      </w:r>
      <w:r w:rsidRPr="001A21E8">
        <w:rPr>
          <w:rFonts w:ascii="Tahoma" w:eastAsia="Tahoma" w:hAnsi="Tahoma" w:cs="Tahoma"/>
        </w:rPr>
        <w:t>b</w:t>
      </w:r>
      <w:r w:rsidRPr="001A21E8">
        <w:rPr>
          <w:rFonts w:ascii="Tahoma" w:eastAsia="Tahoma" w:hAnsi="Tahoma" w:cs="Tahoma"/>
          <w:spacing w:val="3"/>
        </w:rPr>
        <w:t>ł</w:t>
      </w:r>
      <w:r w:rsidRPr="001A21E8">
        <w:rPr>
          <w:rFonts w:ascii="Tahoma" w:eastAsia="Tahoma" w:hAnsi="Tahoma" w:cs="Tahoma"/>
          <w:spacing w:val="1"/>
        </w:rPr>
        <w:t>ę</w:t>
      </w:r>
      <w:r w:rsidRPr="001A21E8">
        <w:rPr>
          <w:rFonts w:ascii="Tahoma" w:eastAsia="Tahoma" w:hAnsi="Tahoma" w:cs="Tahoma"/>
        </w:rPr>
        <w:t>dów</w:t>
      </w:r>
      <w:r w:rsidRPr="001A21E8">
        <w:rPr>
          <w:rFonts w:ascii="Tahoma" w:eastAsia="Tahoma" w:hAnsi="Tahoma" w:cs="Tahoma"/>
          <w:spacing w:val="21"/>
        </w:rPr>
        <w:t xml:space="preserve"> </w:t>
      </w:r>
      <w:r w:rsidRPr="001A21E8">
        <w:rPr>
          <w:rFonts w:ascii="Tahoma" w:eastAsia="Tahoma" w:hAnsi="Tahoma" w:cs="Tahoma"/>
        </w:rPr>
        <w:t>w</w:t>
      </w:r>
      <w:r w:rsidRPr="001A21E8">
        <w:rPr>
          <w:rFonts w:ascii="Tahoma" w:eastAsia="Tahoma" w:hAnsi="Tahoma" w:cs="Tahoma"/>
          <w:spacing w:val="26"/>
        </w:rPr>
        <w:t xml:space="preserve"> </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24"/>
        </w:rPr>
        <w:t xml:space="preserve"> </w:t>
      </w:r>
      <w:r w:rsidRPr="001A21E8">
        <w:rPr>
          <w:rFonts w:ascii="Tahoma" w:eastAsia="Tahoma" w:hAnsi="Tahoma" w:cs="Tahoma"/>
        </w:rPr>
        <w:t>do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6"/>
        </w:rPr>
        <w:t xml:space="preserve"> </w:t>
      </w:r>
      <w:r w:rsidRPr="001A21E8">
        <w:rPr>
          <w:rFonts w:ascii="Tahoma" w:eastAsia="Tahoma" w:hAnsi="Tahoma" w:cs="Tahoma"/>
          <w:spacing w:val="5"/>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7"/>
        </w:rPr>
        <w:t xml:space="preserve"> </w:t>
      </w:r>
      <w:r w:rsidRPr="001A21E8">
        <w:rPr>
          <w:rFonts w:ascii="Tahoma" w:eastAsia="Tahoma" w:hAnsi="Tahoma" w:cs="Tahoma"/>
        </w:rPr>
        <w:t>może</w:t>
      </w:r>
      <w:r w:rsidRPr="001A21E8">
        <w:rPr>
          <w:rFonts w:ascii="Tahoma" w:eastAsia="Tahoma" w:hAnsi="Tahoma" w:cs="Tahoma"/>
          <w:spacing w:val="22"/>
        </w:rPr>
        <w:t xml:space="preserve"> </w:t>
      </w:r>
      <w:r w:rsidRPr="001A21E8">
        <w:rPr>
          <w:rFonts w:ascii="Tahoma" w:eastAsia="Tahoma" w:hAnsi="Tahoma" w:cs="Tahoma"/>
        </w:rPr>
        <w:t>zos</w:t>
      </w:r>
      <w:r w:rsidRPr="001A21E8">
        <w:rPr>
          <w:rFonts w:ascii="Tahoma" w:eastAsia="Tahoma" w:hAnsi="Tahoma" w:cs="Tahoma"/>
          <w:spacing w:val="1"/>
        </w:rPr>
        <w:t>t</w:t>
      </w:r>
      <w:r w:rsidRPr="001A21E8">
        <w:rPr>
          <w:rFonts w:ascii="Tahoma" w:eastAsia="Tahoma" w:hAnsi="Tahoma" w:cs="Tahoma"/>
          <w:spacing w:val="3"/>
        </w:rPr>
        <w:t>a</w:t>
      </w:r>
      <w:r w:rsidRPr="001A21E8">
        <w:rPr>
          <w:rFonts w:ascii="Tahoma" w:eastAsia="Tahoma" w:hAnsi="Tahoma" w:cs="Tahoma"/>
        </w:rPr>
        <w:t>ć</w:t>
      </w:r>
      <w:r w:rsidRPr="001A21E8">
        <w:rPr>
          <w:rFonts w:ascii="Tahoma" w:eastAsia="Tahoma" w:hAnsi="Tahoma" w:cs="Tahoma"/>
          <w:spacing w:val="23"/>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00E03F00" w:rsidRPr="001A21E8">
        <w:rPr>
          <w:rFonts w:ascii="Tahoma" w:eastAsia="Tahoma" w:hAnsi="Tahoma" w:cs="Tahoma"/>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ich</w:t>
      </w:r>
      <w:r w:rsidRPr="001A21E8">
        <w:rPr>
          <w:rFonts w:ascii="Tahoma" w:eastAsia="Tahoma" w:hAnsi="Tahoma" w:cs="Tahoma"/>
          <w:spacing w:val="-3"/>
        </w:rPr>
        <w:t xml:space="preserve"> </w:t>
      </w:r>
      <w:r w:rsidRPr="001A21E8">
        <w:rPr>
          <w:rFonts w:ascii="Tahoma" w:eastAsia="Tahoma" w:hAnsi="Tahoma" w:cs="Tahoma"/>
          <w:spacing w:val="3"/>
        </w:rPr>
        <w:t>p</w:t>
      </w:r>
      <w:r w:rsidRPr="001A21E8">
        <w:rPr>
          <w:rFonts w:ascii="Tahoma" w:eastAsia="Tahoma" w:hAnsi="Tahoma" w:cs="Tahoma"/>
        </w:rPr>
        <w:t>op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9"/>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3"/>
        </w:rPr>
        <w:t xml:space="preserve"> </w:t>
      </w:r>
      <w:r w:rsidRPr="001A21E8">
        <w:rPr>
          <w:rFonts w:ascii="Tahoma" w:eastAsia="Tahoma" w:hAnsi="Tahoma" w:cs="Tahoma"/>
        </w:rPr>
        <w:t>u</w:t>
      </w:r>
      <w:r w:rsidRPr="001A21E8">
        <w:rPr>
          <w:rFonts w:ascii="Tahoma" w:eastAsia="Tahoma" w:hAnsi="Tahoma" w:cs="Tahoma"/>
          <w:spacing w:val="2"/>
        </w:rPr>
        <w:t>z</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0"/>
        </w:rPr>
        <w:t xml:space="preserve"> </w:t>
      </w:r>
      <w:r w:rsidRPr="001A21E8">
        <w:rPr>
          <w:rFonts w:ascii="Tahoma" w:eastAsia="Tahoma" w:hAnsi="Tahoma" w:cs="Tahoma"/>
        </w:rPr>
        <w:t xml:space="preserve">w </w:t>
      </w:r>
      <w:r w:rsidRPr="001A21E8">
        <w:rPr>
          <w:rFonts w:ascii="Tahoma" w:eastAsia="Tahoma" w:hAnsi="Tahoma" w:cs="Tahoma"/>
          <w:spacing w:val="1"/>
        </w:rPr>
        <w:t>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zna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2"/>
        </w:rPr>
        <w:t>o</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5"/>
        </w:rPr>
        <w:t xml:space="preserve"> </w:t>
      </w:r>
      <w:r w:rsidRPr="001A21E8">
        <w:rPr>
          <w:rFonts w:ascii="Tahoma" w:eastAsia="Tahoma" w:hAnsi="Tahoma" w:cs="Tahoma"/>
        </w:rPr>
        <w:t>IZ</w:t>
      </w:r>
      <w:r w:rsidRPr="001A21E8">
        <w:rPr>
          <w:rFonts w:ascii="Tahoma" w:eastAsia="Tahoma" w:hAnsi="Tahoma" w:cs="Tahoma"/>
          <w:spacing w:val="-2"/>
        </w:rPr>
        <w:t xml:space="preserve"> </w:t>
      </w:r>
      <w:r w:rsidRPr="001A21E8">
        <w:rPr>
          <w:rFonts w:ascii="Tahoma" w:eastAsia="Tahoma" w:hAnsi="Tahoma" w:cs="Tahoma"/>
          <w:spacing w:val="1"/>
        </w:rPr>
        <w:t>R</w:t>
      </w:r>
      <w:r w:rsidRPr="001A21E8">
        <w:rPr>
          <w:rFonts w:ascii="Tahoma" w:eastAsia="Tahoma" w:hAnsi="Tahoma" w:cs="Tahoma"/>
        </w:rPr>
        <w:t>PO</w:t>
      </w:r>
      <w:r w:rsidRPr="001A21E8">
        <w:rPr>
          <w:rFonts w:ascii="Tahoma" w:eastAsia="Tahoma" w:hAnsi="Tahoma" w:cs="Tahoma"/>
          <w:spacing w:val="-4"/>
        </w:rPr>
        <w:t xml:space="preserve"> </w:t>
      </w:r>
      <w:r w:rsidRPr="001A21E8">
        <w:rPr>
          <w:rFonts w:ascii="Tahoma" w:eastAsia="Tahoma" w:hAnsi="Tahoma" w:cs="Tahoma"/>
        </w:rPr>
        <w:t>W</w:t>
      </w:r>
      <w:r w:rsidR="00BE11F7" w:rsidRPr="001A21E8">
        <w:rPr>
          <w:rFonts w:ascii="Tahoma" w:eastAsia="Tahoma" w:hAnsi="Tahoma" w:cs="Tahoma"/>
          <w:spacing w:val="2"/>
        </w:rPr>
        <w:t>Ś</w:t>
      </w:r>
      <w:r w:rsidRPr="001A21E8">
        <w:rPr>
          <w:rFonts w:ascii="Tahoma" w:eastAsia="Tahoma" w:hAnsi="Tahoma" w:cs="Tahoma"/>
        </w:rPr>
        <w:t>;</w:t>
      </w:r>
    </w:p>
    <w:p w14:paraId="530FCB05" w14:textId="55775544" w:rsidR="00E918FA" w:rsidRPr="00E918FA" w:rsidRDefault="00280ADA" w:rsidP="005100BA">
      <w:pPr>
        <w:pStyle w:val="Akapitzlist"/>
        <w:numPr>
          <w:ilvl w:val="1"/>
          <w:numId w:val="27"/>
        </w:numPr>
        <w:tabs>
          <w:tab w:val="clear" w:pos="749"/>
          <w:tab w:val="num" w:pos="851"/>
        </w:tabs>
        <w:spacing w:line="276" w:lineRule="auto"/>
        <w:ind w:left="851"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4"/>
        </w:rPr>
        <w:t xml:space="preserve"> </w:t>
      </w:r>
      <w:r w:rsidRPr="001A21E8">
        <w:rPr>
          <w:rFonts w:ascii="Tahoma" w:eastAsia="Tahoma" w:hAnsi="Tahoma" w:cs="Tahoma"/>
        </w:rPr>
        <w:t>zobo</w:t>
      </w:r>
      <w:r w:rsidRPr="001A21E8">
        <w:rPr>
          <w:rFonts w:ascii="Tahoma" w:eastAsia="Tahoma" w:hAnsi="Tahoma" w:cs="Tahoma"/>
          <w:spacing w:val="3"/>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5"/>
        </w:rPr>
        <w:t xml:space="preserve"> </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e</w:t>
      </w:r>
      <w:r w:rsidRPr="001A21E8">
        <w:rPr>
          <w:rFonts w:ascii="Tahoma" w:eastAsia="Tahoma" w:hAnsi="Tahoma" w:cs="Tahoma"/>
        </w:rPr>
        <w:t>mu</w:t>
      </w:r>
      <w:r w:rsidRPr="001A21E8">
        <w:rPr>
          <w:rFonts w:ascii="Tahoma" w:eastAsia="Tahoma" w:hAnsi="Tahoma" w:cs="Tahoma"/>
          <w:spacing w:val="-1"/>
        </w:rPr>
        <w:t xml:space="preserve"> </w:t>
      </w:r>
      <w:r w:rsidRPr="001A21E8">
        <w:rPr>
          <w:rFonts w:ascii="Tahoma" w:eastAsia="Tahoma" w:hAnsi="Tahoma" w:cs="Tahoma"/>
          <w:spacing w:val="2"/>
        </w:rPr>
        <w:t>i</w:t>
      </w:r>
      <w:r w:rsidRPr="001A21E8">
        <w:rPr>
          <w:rFonts w:ascii="Tahoma" w:eastAsia="Tahoma" w:hAnsi="Tahoma" w:cs="Tahoma"/>
          <w:spacing w:val="-1"/>
        </w:rPr>
        <w:t>nf</w:t>
      </w:r>
      <w:r w:rsidRPr="001A21E8">
        <w:rPr>
          <w:rFonts w:ascii="Tahoma" w:eastAsia="Tahoma" w:hAnsi="Tahoma" w:cs="Tahoma"/>
        </w:rPr>
        <w:t>or</w:t>
      </w:r>
      <w:r w:rsidRPr="001A21E8">
        <w:rPr>
          <w:rFonts w:ascii="Tahoma" w:eastAsia="Tahoma" w:hAnsi="Tahoma" w:cs="Tahoma"/>
          <w:spacing w:val="1"/>
        </w:rPr>
        <w:t>ma</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znego</w:t>
      </w:r>
      <w:r w:rsidRPr="001A21E8">
        <w:rPr>
          <w:rFonts w:ascii="Tahoma" w:eastAsia="Tahoma" w:hAnsi="Tahoma" w:cs="Tahoma"/>
          <w:spacing w:val="-5"/>
        </w:rPr>
        <w:t xml:space="preserve"> </w:t>
      </w:r>
      <w:r w:rsidR="00BE11F7" w:rsidRPr="001A21E8">
        <w:rPr>
          <w:rFonts w:ascii="Tahoma" w:eastAsia="Tahoma" w:hAnsi="Tahoma" w:cs="Tahoma"/>
          <w:spacing w:val="-1"/>
        </w:rPr>
        <w:t>SL</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rPr>
        <w:t>4</w:t>
      </w:r>
      <w:r w:rsidRPr="001A21E8">
        <w:rPr>
          <w:rFonts w:ascii="Tahoma" w:eastAsia="Tahoma" w:hAnsi="Tahoma" w:cs="Tahoma"/>
          <w:spacing w:val="2"/>
        </w:rPr>
        <w:t xml:space="preserve"> </w:t>
      </w:r>
      <w:r w:rsidR="00CA7347" w:rsidRPr="001A21E8">
        <w:rPr>
          <w:rFonts w:ascii="Tahoma" w:eastAsia="Tahoma" w:hAnsi="Tahoma" w:cs="Tahoma"/>
          <w:spacing w:val="2"/>
        </w:rPr>
        <w:br/>
      </w:r>
      <w:r w:rsidRPr="001A21E8">
        <w:rPr>
          <w:rFonts w:ascii="Tahoma" w:eastAsia="Tahoma" w:hAnsi="Tahoma" w:cs="Tahoma"/>
        </w:rPr>
        <w:t>d</w:t>
      </w:r>
      <w:r w:rsidRPr="001A21E8">
        <w:rPr>
          <w:rFonts w:ascii="Tahoma" w:eastAsia="Tahoma" w:hAnsi="Tahoma" w:cs="Tahoma"/>
          <w:spacing w:val="3"/>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spacing w:val="2"/>
        </w:rPr>
        <w:t>c</w:t>
      </w:r>
      <w:r w:rsidRPr="001A21E8">
        <w:rPr>
          <w:rFonts w:ascii="Tahoma" w:eastAsia="Tahoma" w:hAnsi="Tahoma" w:cs="Tahoma"/>
        </w:rPr>
        <w:t>h</w:t>
      </w:r>
      <w:r w:rsidR="00CA7347" w:rsidRPr="001A21E8">
        <w:rPr>
          <w:rFonts w:ascii="Tahoma" w:eastAsia="Tahoma" w:hAnsi="Tahoma" w:cs="Tahoma"/>
        </w:rPr>
        <w:t xml:space="preserve"> </w:t>
      </w:r>
      <w:r w:rsidRPr="001A21E8">
        <w:rPr>
          <w:rFonts w:ascii="Tahoma" w:eastAsia="Tahoma" w:hAnsi="Tahoma" w:cs="Tahoma"/>
          <w:position w:val="-1"/>
        </w:rPr>
        <w:t>w</w:t>
      </w:r>
      <w:r w:rsidRPr="001A21E8">
        <w:rPr>
          <w:rFonts w:ascii="Tahoma" w:eastAsia="Tahoma" w:hAnsi="Tahoma" w:cs="Tahoma"/>
          <w:spacing w:val="7"/>
          <w:position w:val="-1"/>
        </w:rPr>
        <w:t xml:space="preserve"> </w:t>
      </w:r>
      <w:r w:rsidRPr="001A21E8">
        <w:rPr>
          <w:rFonts w:ascii="Tahoma" w:eastAsia="Tahoma" w:hAnsi="Tahoma" w:cs="Tahoma"/>
          <w:position w:val="-1"/>
        </w:rPr>
        <w:t>z</w:t>
      </w:r>
      <w:r w:rsidRPr="001A21E8">
        <w:rPr>
          <w:rFonts w:ascii="Tahoma" w:eastAsia="Tahoma" w:hAnsi="Tahoma" w:cs="Tahoma"/>
          <w:spacing w:val="1"/>
          <w:position w:val="-1"/>
        </w:rPr>
        <w:t>a</w:t>
      </w:r>
      <w:r w:rsidRPr="001A21E8">
        <w:rPr>
          <w:rFonts w:ascii="Tahoma" w:eastAsia="Tahoma" w:hAnsi="Tahoma" w:cs="Tahoma"/>
          <w:spacing w:val="-1"/>
          <w:position w:val="-1"/>
        </w:rPr>
        <w:t>k</w:t>
      </w:r>
      <w:r w:rsidRPr="001A21E8">
        <w:rPr>
          <w:rFonts w:ascii="Tahoma" w:eastAsia="Tahoma" w:hAnsi="Tahoma" w:cs="Tahoma"/>
          <w:position w:val="-1"/>
        </w:rPr>
        <w:t>r</w:t>
      </w:r>
      <w:r w:rsidRPr="001A21E8">
        <w:rPr>
          <w:rFonts w:ascii="Tahoma" w:eastAsia="Tahoma" w:hAnsi="Tahoma" w:cs="Tahoma"/>
          <w:spacing w:val="1"/>
          <w:position w:val="-1"/>
        </w:rPr>
        <w:t>e</w:t>
      </w:r>
      <w:r w:rsidRPr="001A21E8">
        <w:rPr>
          <w:rFonts w:ascii="Tahoma" w:eastAsia="Tahoma" w:hAnsi="Tahoma" w:cs="Tahoma"/>
          <w:position w:val="-1"/>
        </w:rPr>
        <w:t>sie</w:t>
      </w:r>
      <w:r w:rsidRPr="001A21E8">
        <w:rPr>
          <w:rFonts w:ascii="Tahoma" w:eastAsia="Tahoma" w:hAnsi="Tahoma" w:cs="Tahoma"/>
          <w:spacing w:val="1"/>
          <w:position w:val="-1"/>
        </w:rPr>
        <w:t xml:space="preserve"> a</w:t>
      </w:r>
      <w:r w:rsidRPr="001A21E8">
        <w:rPr>
          <w:rFonts w:ascii="Tahoma" w:eastAsia="Tahoma" w:hAnsi="Tahoma" w:cs="Tahoma"/>
          <w:spacing w:val="-1"/>
          <w:position w:val="-1"/>
        </w:rPr>
        <w:t>n</w:t>
      </w:r>
      <w:r w:rsidRPr="001A21E8">
        <w:rPr>
          <w:rFonts w:ascii="Tahoma" w:eastAsia="Tahoma" w:hAnsi="Tahoma" w:cs="Tahoma"/>
          <w:position w:val="-1"/>
        </w:rPr>
        <w:t>g</w:t>
      </w:r>
      <w:r w:rsidRPr="001A21E8">
        <w:rPr>
          <w:rFonts w:ascii="Tahoma" w:eastAsia="Tahoma" w:hAnsi="Tahoma" w:cs="Tahoma"/>
          <w:spacing w:val="1"/>
          <w:position w:val="-1"/>
        </w:rPr>
        <w:t>a</w:t>
      </w:r>
      <w:r w:rsidRPr="001A21E8">
        <w:rPr>
          <w:rFonts w:ascii="Tahoma" w:eastAsia="Tahoma" w:hAnsi="Tahoma" w:cs="Tahoma"/>
          <w:position w:val="-1"/>
        </w:rPr>
        <w:t>żo</w:t>
      </w:r>
      <w:r w:rsidRPr="001A21E8">
        <w:rPr>
          <w:rFonts w:ascii="Tahoma" w:eastAsia="Tahoma" w:hAnsi="Tahoma" w:cs="Tahoma"/>
          <w:spacing w:val="-1"/>
          <w:position w:val="-1"/>
        </w:rPr>
        <w:t>w</w:t>
      </w:r>
      <w:r w:rsidRPr="001A21E8">
        <w:rPr>
          <w:rFonts w:ascii="Tahoma" w:eastAsia="Tahoma" w:hAnsi="Tahoma" w:cs="Tahoma"/>
          <w:spacing w:val="1"/>
          <w:position w:val="-1"/>
        </w:rPr>
        <w:t>a</w:t>
      </w:r>
      <w:r w:rsidRPr="001A21E8">
        <w:rPr>
          <w:rFonts w:ascii="Tahoma" w:eastAsia="Tahoma" w:hAnsi="Tahoma" w:cs="Tahoma"/>
          <w:spacing w:val="-1"/>
          <w:position w:val="-1"/>
        </w:rPr>
        <w:t>n</w:t>
      </w:r>
      <w:r w:rsidRPr="001A21E8">
        <w:rPr>
          <w:rFonts w:ascii="Tahoma" w:eastAsia="Tahoma" w:hAnsi="Tahoma" w:cs="Tahoma"/>
          <w:position w:val="-1"/>
        </w:rPr>
        <w:t>ia</w:t>
      </w:r>
      <w:r w:rsidRPr="001A21E8">
        <w:rPr>
          <w:rFonts w:ascii="Tahoma" w:eastAsia="Tahoma" w:hAnsi="Tahoma" w:cs="Tahoma"/>
          <w:spacing w:val="-3"/>
          <w:position w:val="-1"/>
        </w:rPr>
        <w:t xml:space="preserve"> </w:t>
      </w:r>
      <w:r w:rsidRPr="001A21E8">
        <w:rPr>
          <w:rFonts w:ascii="Tahoma" w:eastAsia="Tahoma" w:hAnsi="Tahoma" w:cs="Tahoma"/>
          <w:position w:val="-1"/>
        </w:rPr>
        <w:t>p</w:t>
      </w:r>
      <w:r w:rsidRPr="001A21E8">
        <w:rPr>
          <w:rFonts w:ascii="Tahoma" w:eastAsia="Tahoma" w:hAnsi="Tahoma" w:cs="Tahoma"/>
          <w:spacing w:val="1"/>
          <w:position w:val="-1"/>
        </w:rPr>
        <w:t>e</w:t>
      </w:r>
      <w:r w:rsidRPr="001A21E8">
        <w:rPr>
          <w:rFonts w:ascii="Tahoma" w:eastAsia="Tahoma" w:hAnsi="Tahoma" w:cs="Tahoma"/>
          <w:position w:val="-1"/>
        </w:rPr>
        <w:t>rso</w:t>
      </w:r>
      <w:r w:rsidRPr="001A21E8">
        <w:rPr>
          <w:rFonts w:ascii="Tahoma" w:eastAsia="Tahoma" w:hAnsi="Tahoma" w:cs="Tahoma"/>
          <w:spacing w:val="-1"/>
          <w:position w:val="-1"/>
        </w:rPr>
        <w:t>n</w:t>
      </w:r>
      <w:r w:rsidRPr="001A21E8">
        <w:rPr>
          <w:rFonts w:ascii="Tahoma" w:eastAsia="Tahoma" w:hAnsi="Tahoma" w:cs="Tahoma"/>
          <w:spacing w:val="1"/>
          <w:position w:val="-1"/>
        </w:rPr>
        <w:t>e</w:t>
      </w:r>
      <w:r w:rsidRPr="001A21E8">
        <w:rPr>
          <w:rFonts w:ascii="Tahoma" w:eastAsia="Tahoma" w:hAnsi="Tahoma" w:cs="Tahoma"/>
          <w:position w:val="-1"/>
        </w:rPr>
        <w:t>lu</w:t>
      </w:r>
      <w:r w:rsidRPr="001A21E8">
        <w:rPr>
          <w:rFonts w:ascii="Tahoma" w:eastAsia="Tahoma" w:hAnsi="Tahoma" w:cs="Tahoma"/>
          <w:spacing w:val="-3"/>
          <w:position w:val="-1"/>
        </w:rPr>
        <w:t xml:space="preserve"> </w:t>
      </w:r>
      <w:r w:rsidRPr="001A21E8">
        <w:rPr>
          <w:rFonts w:ascii="Tahoma" w:eastAsia="Tahoma" w:hAnsi="Tahoma" w:cs="Tahoma"/>
          <w:spacing w:val="4"/>
          <w:position w:val="-1"/>
        </w:rPr>
        <w:t>p</w:t>
      </w:r>
      <w:r w:rsidRPr="001A21E8">
        <w:rPr>
          <w:rFonts w:ascii="Tahoma" w:eastAsia="Tahoma" w:hAnsi="Tahoma" w:cs="Tahoma"/>
          <w:position w:val="-1"/>
        </w:rPr>
        <w:t>r</w:t>
      </w:r>
      <w:r w:rsidRPr="001A21E8">
        <w:rPr>
          <w:rFonts w:ascii="Tahoma" w:eastAsia="Tahoma" w:hAnsi="Tahoma" w:cs="Tahoma"/>
          <w:spacing w:val="2"/>
          <w:position w:val="-1"/>
        </w:rPr>
        <w:t>o</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spacing w:val="-1"/>
          <w:position w:val="-1"/>
        </w:rPr>
        <w:t>k</w:t>
      </w:r>
      <w:r w:rsidRPr="001A21E8">
        <w:rPr>
          <w:rFonts w:ascii="Tahoma" w:eastAsia="Tahoma" w:hAnsi="Tahoma" w:cs="Tahoma"/>
          <w:position w:val="-1"/>
        </w:rPr>
        <w:t>tu</w:t>
      </w:r>
      <w:r w:rsidRPr="001A21E8">
        <w:rPr>
          <w:rFonts w:ascii="Tahoma" w:eastAsia="Tahoma" w:hAnsi="Tahoma" w:cs="Tahoma"/>
          <w:spacing w:val="-1"/>
          <w:position w:val="-1"/>
        </w:rPr>
        <w:t xml:space="preserve"> </w:t>
      </w:r>
      <w:r w:rsidRPr="001A21E8">
        <w:rPr>
          <w:rFonts w:ascii="Tahoma" w:eastAsia="Tahoma" w:hAnsi="Tahoma" w:cs="Tahoma"/>
          <w:position w:val="-1"/>
        </w:rPr>
        <w:t>zgo</w:t>
      </w:r>
      <w:r w:rsidRPr="001A21E8">
        <w:rPr>
          <w:rFonts w:ascii="Tahoma" w:eastAsia="Tahoma" w:hAnsi="Tahoma" w:cs="Tahoma"/>
          <w:spacing w:val="2"/>
          <w:position w:val="-1"/>
        </w:rPr>
        <w:t>d</w:t>
      </w:r>
      <w:r w:rsidRPr="001A21E8">
        <w:rPr>
          <w:rFonts w:ascii="Tahoma" w:eastAsia="Tahoma" w:hAnsi="Tahoma" w:cs="Tahoma"/>
          <w:spacing w:val="-1"/>
          <w:position w:val="-1"/>
        </w:rPr>
        <w:t>n</w:t>
      </w:r>
      <w:r w:rsidRPr="001A21E8">
        <w:rPr>
          <w:rFonts w:ascii="Tahoma" w:eastAsia="Tahoma" w:hAnsi="Tahoma" w:cs="Tahoma"/>
          <w:position w:val="-1"/>
        </w:rPr>
        <w:t>ie</w:t>
      </w:r>
      <w:r w:rsidRPr="001A21E8">
        <w:rPr>
          <w:rFonts w:ascii="Tahoma" w:eastAsia="Tahoma" w:hAnsi="Tahoma" w:cs="Tahoma"/>
          <w:spacing w:val="1"/>
          <w:position w:val="-1"/>
        </w:rPr>
        <w:t xml:space="preserve"> </w:t>
      </w:r>
      <w:r w:rsidRPr="001A21E8">
        <w:rPr>
          <w:rFonts w:ascii="Tahoma" w:eastAsia="Tahoma" w:hAnsi="Tahoma" w:cs="Tahoma"/>
          <w:position w:val="-1"/>
        </w:rPr>
        <w:t>z</w:t>
      </w:r>
      <w:r w:rsidRPr="001A21E8">
        <w:rPr>
          <w:rFonts w:ascii="Tahoma" w:eastAsia="Tahoma" w:hAnsi="Tahoma" w:cs="Tahoma"/>
          <w:spacing w:val="6"/>
          <w:position w:val="-1"/>
        </w:rPr>
        <w:t xml:space="preserve"> </w:t>
      </w:r>
      <w:r w:rsidRPr="001246FA">
        <w:rPr>
          <w:rFonts w:ascii="Tahoma" w:eastAsia="Tahoma" w:hAnsi="Tahoma" w:cs="Tahoma"/>
          <w:i/>
          <w:spacing w:val="-2"/>
          <w:position w:val="-1"/>
        </w:rPr>
        <w:t>W</w:t>
      </w:r>
      <w:r w:rsidRPr="001246FA">
        <w:rPr>
          <w:rFonts w:ascii="Tahoma" w:eastAsia="Tahoma" w:hAnsi="Tahoma" w:cs="Tahoma"/>
          <w:i/>
          <w:spacing w:val="-1"/>
          <w:position w:val="-1"/>
        </w:rPr>
        <w:t>y</w:t>
      </w:r>
      <w:r w:rsidRPr="001246FA">
        <w:rPr>
          <w:rFonts w:ascii="Tahoma" w:eastAsia="Tahoma" w:hAnsi="Tahoma" w:cs="Tahoma"/>
          <w:i/>
          <w:spacing w:val="-2"/>
          <w:position w:val="-1"/>
        </w:rPr>
        <w:t>t</w:t>
      </w:r>
      <w:r w:rsidRPr="001246FA">
        <w:rPr>
          <w:rFonts w:ascii="Tahoma" w:eastAsia="Tahoma" w:hAnsi="Tahoma" w:cs="Tahoma"/>
          <w:i/>
          <w:spacing w:val="-1"/>
          <w:position w:val="-1"/>
        </w:rPr>
        <w:t>yc</w:t>
      </w:r>
      <w:r w:rsidRPr="001246FA">
        <w:rPr>
          <w:rFonts w:ascii="Tahoma" w:eastAsia="Tahoma" w:hAnsi="Tahoma" w:cs="Tahoma"/>
          <w:i/>
          <w:spacing w:val="3"/>
          <w:position w:val="-1"/>
        </w:rPr>
        <w:t>z</w:t>
      </w:r>
      <w:r w:rsidRPr="001246FA">
        <w:rPr>
          <w:rFonts w:ascii="Tahoma" w:eastAsia="Tahoma" w:hAnsi="Tahoma" w:cs="Tahoma"/>
          <w:i/>
          <w:spacing w:val="-3"/>
          <w:position w:val="-1"/>
        </w:rPr>
        <w:t>n</w:t>
      </w:r>
      <w:r w:rsidRPr="001246FA">
        <w:rPr>
          <w:rFonts w:ascii="Tahoma" w:eastAsia="Tahoma" w:hAnsi="Tahoma" w:cs="Tahoma"/>
          <w:i/>
          <w:spacing w:val="-1"/>
          <w:position w:val="-1"/>
        </w:rPr>
        <w:t>y</w:t>
      </w:r>
      <w:r w:rsidRPr="001246FA">
        <w:rPr>
          <w:rFonts w:ascii="Tahoma" w:eastAsia="Tahoma" w:hAnsi="Tahoma" w:cs="Tahoma"/>
          <w:i/>
          <w:position w:val="-1"/>
        </w:rPr>
        <w:t>m</w:t>
      </w:r>
      <w:r w:rsidRPr="001246FA">
        <w:rPr>
          <w:rFonts w:ascii="Tahoma" w:eastAsia="Tahoma" w:hAnsi="Tahoma" w:cs="Tahoma"/>
          <w:i/>
          <w:spacing w:val="1"/>
          <w:position w:val="-1"/>
        </w:rPr>
        <w:t>i</w:t>
      </w:r>
      <w:r w:rsidR="001A0DDF" w:rsidRPr="001246FA">
        <w:rPr>
          <w:rFonts w:ascii="Tahoma" w:eastAsia="Tahoma" w:hAnsi="Tahoma" w:cs="Tahoma"/>
          <w:i/>
          <w:position w:val="-1"/>
        </w:rPr>
        <w:t xml:space="preserve"> w zakresie kwalifikowalności </w:t>
      </w:r>
      <w:r w:rsidR="006C46E0" w:rsidRPr="001246FA">
        <w:rPr>
          <w:rFonts w:ascii="Tahoma" w:eastAsia="Tahoma" w:hAnsi="Tahoma" w:cs="Tahoma"/>
          <w:i/>
          <w:position w:val="-1"/>
        </w:rPr>
        <w:t xml:space="preserve"> </w:t>
      </w:r>
      <w:r w:rsidR="001A0DDF" w:rsidRPr="001246FA">
        <w:rPr>
          <w:rFonts w:ascii="Tahoma" w:eastAsia="Tahoma" w:hAnsi="Tahoma" w:cs="Tahoma"/>
          <w:i/>
          <w:position w:val="-1"/>
        </w:rPr>
        <w:t>wydatków</w:t>
      </w:r>
      <w:r w:rsidR="00FB6CAA">
        <w:rPr>
          <w:rFonts w:ascii="Tahoma" w:eastAsia="Tahoma" w:hAnsi="Tahoma" w:cs="Tahoma"/>
          <w:position w:val="-1"/>
        </w:rPr>
        <w:t>;</w:t>
      </w:r>
    </w:p>
    <w:p w14:paraId="1FEC5AFB" w14:textId="36228DA7" w:rsidR="00942F4E" w:rsidRPr="00FB6EFD" w:rsidRDefault="00E918FA" w:rsidP="005100BA">
      <w:pPr>
        <w:pStyle w:val="Akapitzlist"/>
        <w:numPr>
          <w:ilvl w:val="1"/>
          <w:numId w:val="27"/>
        </w:numPr>
        <w:tabs>
          <w:tab w:val="clear" w:pos="749"/>
          <w:tab w:val="num" w:pos="851"/>
        </w:tabs>
        <w:spacing w:line="276" w:lineRule="auto"/>
        <w:ind w:left="851" w:right="14" w:hanging="426"/>
        <w:jc w:val="both"/>
        <w:rPr>
          <w:rFonts w:ascii="Tahoma" w:eastAsia="Tahoma" w:hAnsi="Tahoma" w:cs="Tahoma"/>
        </w:rPr>
      </w:pPr>
      <w:r w:rsidRPr="00112BCA">
        <w:rPr>
          <w:rFonts w:ascii="Tahoma" w:eastAsia="Tahoma" w:hAnsi="Tahoma" w:cs="Tahoma"/>
          <w:position w:val="-1"/>
        </w:rPr>
        <w:t>Beneficjent jest zobowiązany do zbierania danych osobowych nt. uczestników projektu osób lub podmiotów w SL2014</w:t>
      </w:r>
      <w:r w:rsidR="001A0DDF" w:rsidRPr="00112BCA">
        <w:rPr>
          <w:rFonts w:ascii="Tahoma" w:eastAsia="Tahoma" w:hAnsi="Tahoma" w:cs="Tahoma"/>
          <w:position w:val="-1"/>
        </w:rPr>
        <w:t>.</w:t>
      </w:r>
    </w:p>
    <w:p w14:paraId="37500E43" w14:textId="7C88B55F" w:rsidR="00FB6EFD" w:rsidRPr="00B55376" w:rsidRDefault="00FB6EFD" w:rsidP="005100BA">
      <w:pPr>
        <w:pStyle w:val="Akapitzlist"/>
        <w:numPr>
          <w:ilvl w:val="1"/>
          <w:numId w:val="27"/>
        </w:numPr>
        <w:tabs>
          <w:tab w:val="clear" w:pos="749"/>
          <w:tab w:val="num" w:pos="993"/>
        </w:tabs>
        <w:spacing w:line="276" w:lineRule="auto"/>
        <w:ind w:left="851" w:right="14" w:hanging="425"/>
        <w:jc w:val="both"/>
        <w:rPr>
          <w:rFonts w:ascii="Tahoma" w:eastAsia="Tahoma" w:hAnsi="Tahoma" w:cs="Tahoma"/>
        </w:rPr>
      </w:pPr>
      <w:r>
        <w:rPr>
          <w:rFonts w:ascii="Tahoma" w:eastAsia="Tahoma" w:hAnsi="Tahoma" w:cs="Tahoma"/>
        </w:rPr>
        <w:t xml:space="preserve">Beneficjent jest zobowiązany do </w:t>
      </w:r>
      <w:r w:rsidRPr="00FB6EFD">
        <w:rPr>
          <w:rFonts w:ascii="Tahoma" w:eastAsia="Tahoma" w:hAnsi="Tahoma" w:cs="Tahoma"/>
        </w:rPr>
        <w:t>przesłania</w:t>
      </w:r>
      <w:r w:rsidRPr="00FB6EFD">
        <w:t xml:space="preserve"> </w:t>
      </w:r>
      <w:r w:rsidRPr="00FB6EFD">
        <w:rPr>
          <w:rFonts w:ascii="Tahoma" w:eastAsia="Tahoma" w:hAnsi="Tahoma" w:cs="Tahoma"/>
        </w:rPr>
        <w:t xml:space="preserve">bezpośrednio do opiekuna projektu za pomocą SL2014 kwartalnych harmonogramów udzielanych w ramach projektu form wsparcia, </w:t>
      </w:r>
      <w:r w:rsidR="00360A3C">
        <w:rPr>
          <w:rFonts w:ascii="Tahoma" w:eastAsia="Tahoma" w:hAnsi="Tahoma" w:cs="Tahoma"/>
        </w:rPr>
        <w:br/>
      </w:r>
      <w:r w:rsidRPr="00FB6EFD">
        <w:rPr>
          <w:rFonts w:ascii="Tahoma" w:eastAsia="Tahoma" w:hAnsi="Tahoma" w:cs="Tahoma"/>
        </w:rPr>
        <w:t xml:space="preserve">w szczególności szkoleń, kursów, konferencji, usług doradczych, poradnictwa, warsztatów, seminariów, studiów wyższych i podyplomowych, zgodnie </w:t>
      </w:r>
      <w:r w:rsidRPr="00B55376">
        <w:rPr>
          <w:rFonts w:ascii="Tahoma" w:eastAsia="Tahoma" w:hAnsi="Tahoma" w:cs="Tahoma"/>
        </w:rPr>
        <w:t xml:space="preserve">z załącznikiem nr </w:t>
      </w:r>
      <w:r w:rsidR="00540133">
        <w:rPr>
          <w:rFonts w:ascii="Tahoma" w:eastAsia="Tahoma" w:hAnsi="Tahoma" w:cs="Tahoma"/>
        </w:rPr>
        <w:t>4</w:t>
      </w:r>
      <w:r w:rsidRPr="00B55376">
        <w:rPr>
          <w:rFonts w:ascii="Tahoma" w:eastAsia="Tahoma" w:hAnsi="Tahoma" w:cs="Tahoma"/>
        </w:rPr>
        <w:t xml:space="preserve"> do </w:t>
      </w:r>
      <w:r w:rsidR="001142E6">
        <w:rPr>
          <w:rFonts w:ascii="Tahoma" w:eastAsia="Tahoma" w:hAnsi="Tahoma" w:cs="Tahoma"/>
        </w:rPr>
        <w:t>Decyzji</w:t>
      </w:r>
      <w:r w:rsidRPr="00B55376">
        <w:rPr>
          <w:rFonts w:ascii="Tahoma" w:eastAsia="Tahoma" w:hAnsi="Tahoma" w:cs="Tahoma"/>
        </w:rPr>
        <w:t xml:space="preserve">, począwszy od dnia podpisania </w:t>
      </w:r>
      <w:r w:rsidR="001142E6">
        <w:rPr>
          <w:rFonts w:ascii="Tahoma" w:eastAsia="Tahoma" w:hAnsi="Tahoma" w:cs="Tahoma"/>
        </w:rPr>
        <w:t>Decyzji</w:t>
      </w:r>
      <w:r w:rsidRPr="00B55376">
        <w:rPr>
          <w:rFonts w:ascii="Tahoma" w:eastAsia="Tahoma" w:hAnsi="Tahoma" w:cs="Tahoma"/>
        </w:rPr>
        <w:t>/rozpoczęcia realizacji projektu . W przypadku zmiany harmonogramu, o którym mowa powyżej Beneficjent zobowiązuje się do przesłania zaktualizowanego harmonogramu do opiekuna projektu na 7 dni przed rozpoczęciem danej formy wsparcia.</w:t>
      </w:r>
    </w:p>
    <w:p w14:paraId="73C3ED2A" w14:textId="77777777" w:rsidR="00942F4E" w:rsidRPr="001A21E8" w:rsidRDefault="00280ADA" w:rsidP="005100BA">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spacing w:val="-1"/>
        </w:rPr>
        <w:t>D</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ty</w:t>
      </w:r>
      <w:r w:rsidRPr="001A21E8">
        <w:rPr>
          <w:rFonts w:ascii="Tahoma" w:eastAsia="Tahoma" w:hAnsi="Tahoma" w:cs="Tahoma"/>
          <w:spacing w:val="56"/>
        </w:rPr>
        <w:t xml:space="preserv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6"/>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ds</w:t>
      </w:r>
      <w:r w:rsidRPr="001A21E8">
        <w:rPr>
          <w:rFonts w:ascii="Tahoma" w:eastAsia="Tahoma" w:hAnsi="Tahoma" w:cs="Tahoma"/>
          <w:spacing w:val="1"/>
        </w:rPr>
        <w:t>taw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4"/>
        </w:rPr>
        <w:t xml:space="preserve"> </w:t>
      </w:r>
      <w:r w:rsidRPr="001A21E8">
        <w:rPr>
          <w:rFonts w:ascii="Tahoma" w:eastAsia="Tahoma" w:hAnsi="Tahoma" w:cs="Tahoma"/>
        </w:rPr>
        <w:t xml:space="preserve">w </w:t>
      </w:r>
      <w:r w:rsidR="00060C14">
        <w:rPr>
          <w:rFonts w:ascii="Tahoma" w:eastAsia="Tahoma" w:hAnsi="Tahoma" w:cs="Tahoma"/>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62"/>
        </w:rPr>
        <w:t xml:space="preserve"> </w:t>
      </w:r>
      <w:r w:rsidR="00BE11F7" w:rsidRPr="001A21E8">
        <w:rPr>
          <w:rFonts w:ascii="Tahoma" w:eastAsia="Tahoma" w:hAnsi="Tahoma" w:cs="Tahoma"/>
          <w:spacing w:val="-1"/>
        </w:rPr>
        <w:t>SL2014</w:t>
      </w:r>
      <w:r w:rsidRPr="001A21E8">
        <w:rPr>
          <w:rFonts w:ascii="Tahoma" w:eastAsia="Tahoma" w:hAnsi="Tahoma" w:cs="Tahoma"/>
        </w:rPr>
        <w:t xml:space="preserve">, </w:t>
      </w:r>
      <w:r w:rsidRPr="001A21E8">
        <w:rPr>
          <w:rFonts w:ascii="Tahoma" w:eastAsia="Tahoma" w:hAnsi="Tahoma" w:cs="Tahoma"/>
          <w:spacing w:val="-1"/>
        </w:rPr>
        <w:t>j</w:t>
      </w:r>
      <w:r w:rsidRPr="001A21E8">
        <w:rPr>
          <w:rFonts w:ascii="Tahoma" w:eastAsia="Tahoma" w:hAnsi="Tahoma" w:cs="Tahoma"/>
          <w:spacing w:val="3"/>
        </w:rPr>
        <w:t>a</w:t>
      </w:r>
      <w:r w:rsidRPr="001A21E8">
        <w:rPr>
          <w:rFonts w:ascii="Tahoma" w:eastAsia="Tahoma" w:hAnsi="Tahoma" w:cs="Tahoma"/>
          <w:spacing w:val="-3"/>
        </w:rPr>
        <w:t>k</w:t>
      </w:r>
      <w:r w:rsidRPr="001A21E8">
        <w:rPr>
          <w:rFonts w:ascii="Tahoma" w:eastAsia="Tahoma" w:hAnsi="Tahoma" w:cs="Tahoma"/>
        </w:rPr>
        <w:t>o z</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9"/>
        </w:rPr>
        <w:t>ą</w:t>
      </w:r>
      <w:r w:rsidRPr="001A21E8">
        <w:rPr>
          <w:rFonts w:ascii="Tahoma" w:eastAsia="Tahoma" w:hAnsi="Tahoma" w:cs="Tahoma"/>
          <w:spacing w:val="-1"/>
        </w:rPr>
        <w:t>c</w:t>
      </w:r>
      <w:r w:rsidRPr="001A21E8">
        <w:rPr>
          <w:rFonts w:ascii="Tahoma" w:eastAsia="Tahoma" w:hAnsi="Tahoma" w:cs="Tahoma"/>
        </w:rPr>
        <w:t>zni</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 xml:space="preserve"> </w:t>
      </w:r>
      <w:r w:rsidRPr="001A21E8">
        <w:rPr>
          <w:rFonts w:ascii="Tahoma" w:eastAsia="Tahoma" w:hAnsi="Tahoma" w:cs="Tahoma"/>
        </w:rPr>
        <w:t xml:space="preserve">do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ó</w:t>
      </w:r>
      <w:r w:rsidRPr="001A21E8">
        <w:rPr>
          <w:rFonts w:ascii="Tahoma" w:eastAsia="Tahoma" w:hAnsi="Tahoma" w:cs="Tahoma"/>
          <w:spacing w:val="-4"/>
        </w:rPr>
        <w:t>w</w:t>
      </w:r>
      <w:r w:rsidRPr="001A21E8">
        <w:rPr>
          <w:rFonts w:ascii="Tahoma" w:eastAsia="Tahoma" w:hAnsi="Tahoma" w:cs="Tahoma"/>
        </w:rPr>
        <w:t>,</w:t>
      </w:r>
      <w:r w:rsidRPr="001A21E8">
        <w:rPr>
          <w:rFonts w:ascii="Tahoma" w:eastAsia="Tahoma" w:hAnsi="Tahoma" w:cs="Tahoma"/>
          <w:spacing w:val="57"/>
        </w:rPr>
        <w:t xml:space="preserve"> </w:t>
      </w:r>
      <w:r w:rsidRPr="001A21E8">
        <w:rPr>
          <w:rFonts w:ascii="Tahoma" w:eastAsia="Tahoma" w:hAnsi="Tahoma" w:cs="Tahoma"/>
          <w:spacing w:val="3"/>
        </w:rPr>
        <w:t>m</w:t>
      </w:r>
      <w:r w:rsidRPr="001A21E8">
        <w:rPr>
          <w:rFonts w:ascii="Tahoma" w:eastAsia="Tahoma" w:hAnsi="Tahoma" w:cs="Tahoma"/>
          <w:spacing w:val="-1"/>
        </w:rPr>
        <w:t>u</w:t>
      </w:r>
      <w:r w:rsidRPr="001A21E8">
        <w:rPr>
          <w:rFonts w:ascii="Tahoma" w:eastAsia="Tahoma" w:hAnsi="Tahoma" w:cs="Tahoma"/>
        </w:rPr>
        <w:t>szą 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ić</w:t>
      </w:r>
      <w:r w:rsidRPr="001A21E8">
        <w:rPr>
          <w:rFonts w:ascii="Tahoma" w:eastAsia="Tahoma" w:hAnsi="Tahoma" w:cs="Tahoma"/>
          <w:spacing w:val="6"/>
        </w:rPr>
        <w:t xml:space="preserve"> </w:t>
      </w:r>
      <w:r w:rsidRPr="001A21E8">
        <w:rPr>
          <w:rFonts w:ascii="Tahoma" w:eastAsia="Tahoma" w:hAnsi="Tahoma" w:cs="Tahoma"/>
        </w:rPr>
        <w:t>or</w:t>
      </w:r>
      <w:r w:rsidRPr="001A21E8">
        <w:rPr>
          <w:rFonts w:ascii="Tahoma" w:eastAsia="Tahoma" w:hAnsi="Tahoma" w:cs="Tahoma"/>
          <w:spacing w:val="2"/>
        </w:rPr>
        <w:t>y</w:t>
      </w:r>
      <w:r w:rsidRPr="001A21E8">
        <w:rPr>
          <w:rFonts w:ascii="Tahoma" w:eastAsia="Tahoma" w:hAnsi="Tahoma" w:cs="Tahoma"/>
        </w:rPr>
        <w:t>gina</w:t>
      </w:r>
      <w:r w:rsidRPr="001A21E8">
        <w:rPr>
          <w:rFonts w:ascii="Tahoma" w:eastAsia="Tahoma" w:hAnsi="Tahoma" w:cs="Tahoma"/>
          <w:spacing w:val="1"/>
        </w:rPr>
        <w:t>ł</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spacing w:val="3"/>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w:t>
      </w:r>
      <w:r w:rsidRPr="001A21E8">
        <w:rPr>
          <w:rFonts w:ascii="Tahoma" w:eastAsia="Tahoma" w:hAnsi="Tahoma" w:cs="Tahoma"/>
          <w:spacing w:val="3"/>
        </w:rPr>
        <w:t xml:space="preserv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zn</w:t>
      </w:r>
      <w:r w:rsidRPr="001A21E8">
        <w:rPr>
          <w:rFonts w:ascii="Tahoma" w:eastAsia="Tahoma" w:hAnsi="Tahoma" w:cs="Tahoma"/>
          <w:spacing w:val="-1"/>
        </w:rPr>
        <w:t>yc</w:t>
      </w:r>
      <w:r w:rsidRPr="001A21E8">
        <w:rPr>
          <w:rFonts w:ascii="Tahoma" w:eastAsia="Tahoma" w:hAnsi="Tahoma" w:cs="Tahoma"/>
        </w:rPr>
        <w:t xml:space="preserve">h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4"/>
        </w:rPr>
        <w:t xml:space="preserve"> </w:t>
      </w:r>
      <w:r w:rsidRPr="001A21E8">
        <w:rPr>
          <w:rFonts w:ascii="Tahoma" w:eastAsia="Tahoma" w:hAnsi="Tahoma" w:cs="Tahoma"/>
        </w:rPr>
        <w:t>od</w:t>
      </w:r>
      <w:r w:rsidRPr="001A21E8">
        <w:rPr>
          <w:rFonts w:ascii="Tahoma" w:eastAsia="Tahoma" w:hAnsi="Tahoma" w:cs="Tahoma"/>
          <w:spacing w:val="1"/>
        </w:rPr>
        <w:t>w</w:t>
      </w:r>
      <w:r w:rsidRPr="001A21E8">
        <w:rPr>
          <w:rFonts w:ascii="Tahoma" w:eastAsia="Tahoma" w:hAnsi="Tahoma" w:cs="Tahoma"/>
        </w:rPr>
        <w:t>zoro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spacing w:val="-1"/>
        </w:rPr>
        <w:t>c</w:t>
      </w:r>
      <w:r w:rsidRPr="001A21E8">
        <w:rPr>
          <w:rFonts w:ascii="Tahoma" w:eastAsia="Tahoma" w:hAnsi="Tahoma" w:cs="Tahoma"/>
          <w:spacing w:val="1"/>
        </w:rPr>
        <w:t>y</w:t>
      </w:r>
      <w:r w:rsidRPr="001A21E8">
        <w:rPr>
          <w:rFonts w:ascii="Tahoma" w:eastAsia="Tahoma" w:hAnsi="Tahoma" w:cs="Tahoma"/>
          <w:spacing w:val="-1"/>
        </w:rPr>
        <w:t>f</w:t>
      </w:r>
      <w:r w:rsidRPr="001A21E8">
        <w:rPr>
          <w:rFonts w:ascii="Tahoma" w:eastAsia="Tahoma" w:hAnsi="Tahoma" w:cs="Tahoma"/>
        </w:rPr>
        <w:t>ro</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(ska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rPr>
        <w:t>or</w:t>
      </w:r>
      <w:r w:rsidRPr="001A21E8">
        <w:rPr>
          <w:rFonts w:ascii="Tahoma" w:eastAsia="Tahoma" w:hAnsi="Tahoma" w:cs="Tahoma"/>
          <w:spacing w:val="-1"/>
        </w:rPr>
        <w:t>y</w:t>
      </w:r>
      <w:r w:rsidRPr="001A21E8">
        <w:rPr>
          <w:rFonts w:ascii="Tahoma" w:eastAsia="Tahoma" w:hAnsi="Tahoma" w:cs="Tahoma"/>
        </w:rPr>
        <w:t>g</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łów 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tów</w:t>
      </w:r>
      <w:r w:rsidRPr="001A21E8">
        <w:rPr>
          <w:rFonts w:ascii="Tahoma" w:eastAsia="Tahoma" w:hAnsi="Tahoma" w:cs="Tahoma"/>
          <w:spacing w:val="3"/>
        </w:rPr>
        <w:t xml:space="preserve"> </w:t>
      </w:r>
      <w:r w:rsidRPr="001A21E8">
        <w:rPr>
          <w:rFonts w:ascii="Tahoma" w:eastAsia="Tahoma" w:hAnsi="Tahoma" w:cs="Tahoma"/>
        </w:rPr>
        <w:t>sporz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2"/>
        </w:rPr>
        <w:t>o</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1"/>
        </w:rPr>
        <w:t xml:space="preserve"> </w:t>
      </w:r>
      <w:r w:rsidRPr="001A21E8">
        <w:rPr>
          <w:rFonts w:ascii="Tahoma" w:eastAsia="Tahoma" w:hAnsi="Tahoma" w:cs="Tahoma"/>
        </w:rPr>
        <w:t>w</w:t>
      </w:r>
      <w:r w:rsidRPr="001A21E8">
        <w:rPr>
          <w:rFonts w:ascii="Tahoma" w:eastAsia="Tahoma" w:hAnsi="Tahoma" w:cs="Tahoma"/>
          <w:spacing w:val="14"/>
        </w:rPr>
        <w:t xml:space="preserve"> </w:t>
      </w:r>
      <w:r w:rsidRPr="001A21E8">
        <w:rPr>
          <w:rFonts w:ascii="Tahoma" w:eastAsia="Tahoma" w:hAnsi="Tahoma" w:cs="Tahoma"/>
          <w:spacing w:val="1"/>
        </w:rPr>
        <w:t>we</w:t>
      </w:r>
      <w:r w:rsidRPr="001A21E8">
        <w:rPr>
          <w:rFonts w:ascii="Tahoma" w:eastAsia="Tahoma" w:hAnsi="Tahoma" w:cs="Tahoma"/>
        </w:rPr>
        <w:t>r</w:t>
      </w:r>
      <w:r w:rsidRPr="001A21E8">
        <w:rPr>
          <w:rFonts w:ascii="Tahoma" w:eastAsia="Tahoma" w:hAnsi="Tahoma" w:cs="Tahoma"/>
          <w:spacing w:val="2"/>
        </w:rPr>
        <w:t>s</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rPr>
        <w:t>ro</w:t>
      </w:r>
      <w:r w:rsidRPr="001A21E8">
        <w:rPr>
          <w:rFonts w:ascii="Tahoma" w:eastAsia="Tahoma" w:hAnsi="Tahoma" w:cs="Tahoma"/>
          <w:spacing w:val="3"/>
        </w:rPr>
        <w:t>w</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dopus</w:t>
      </w:r>
      <w:r w:rsidRPr="001A21E8">
        <w:rPr>
          <w:rFonts w:ascii="Tahoma" w:eastAsia="Tahoma" w:hAnsi="Tahoma" w:cs="Tahoma"/>
          <w:spacing w:val="2"/>
        </w:rPr>
        <w:t>z</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 xml:space="preserve">e </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rPr>
        <w:t>st</w:t>
      </w:r>
      <w:r w:rsidRPr="001A21E8">
        <w:rPr>
          <w:rFonts w:ascii="Tahoma" w:eastAsia="Tahoma" w:hAnsi="Tahoma" w:cs="Tahoma"/>
          <w:spacing w:val="1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ds</w:t>
      </w:r>
      <w:r w:rsidRPr="001A21E8">
        <w:rPr>
          <w:rFonts w:ascii="Tahoma" w:eastAsia="Tahoma" w:hAnsi="Tahoma" w:cs="Tahoma"/>
          <w:spacing w:val="1"/>
        </w:rPr>
        <w:t>taw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 od</w:t>
      </w:r>
      <w:r w:rsidRPr="001A21E8">
        <w:rPr>
          <w:rFonts w:ascii="Tahoma" w:eastAsia="Tahoma" w:hAnsi="Tahoma" w:cs="Tahoma"/>
          <w:spacing w:val="1"/>
        </w:rPr>
        <w:t>w</w:t>
      </w:r>
      <w:r w:rsidRPr="001A21E8">
        <w:rPr>
          <w:rFonts w:ascii="Tahoma" w:eastAsia="Tahoma" w:hAnsi="Tahoma" w:cs="Tahoma"/>
        </w:rPr>
        <w:t>zoro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2"/>
        </w:rPr>
        <w:t xml:space="preserve"> </w:t>
      </w:r>
      <w:r w:rsidRPr="001A21E8">
        <w:rPr>
          <w:rFonts w:ascii="Tahoma" w:eastAsia="Tahoma" w:hAnsi="Tahoma" w:cs="Tahoma"/>
        </w:rPr>
        <w:t>c</w:t>
      </w:r>
      <w:r w:rsidRPr="001A21E8">
        <w:rPr>
          <w:rFonts w:ascii="Tahoma" w:eastAsia="Tahoma" w:hAnsi="Tahoma" w:cs="Tahoma"/>
          <w:spacing w:val="-1"/>
        </w:rPr>
        <w:t>yf</w:t>
      </w:r>
      <w:r w:rsidRPr="001A21E8">
        <w:rPr>
          <w:rFonts w:ascii="Tahoma" w:eastAsia="Tahoma" w:hAnsi="Tahoma" w:cs="Tahoma"/>
        </w:rPr>
        <w:t>ro</w:t>
      </w:r>
      <w:r w:rsidRPr="001A21E8">
        <w:rPr>
          <w:rFonts w:ascii="Tahoma" w:eastAsia="Tahoma" w:hAnsi="Tahoma" w:cs="Tahoma"/>
          <w:spacing w:val="1"/>
        </w:rPr>
        <w:t>we</w:t>
      </w:r>
      <w:r w:rsidRPr="001A21E8">
        <w:rPr>
          <w:rFonts w:ascii="Tahoma" w:eastAsia="Tahoma" w:hAnsi="Tahoma" w:cs="Tahoma"/>
        </w:rPr>
        <w:t>go</w:t>
      </w:r>
      <w:r w:rsidRPr="001A21E8">
        <w:rPr>
          <w:rFonts w:ascii="Tahoma" w:eastAsia="Tahoma" w:hAnsi="Tahoma" w:cs="Tahoma"/>
          <w:spacing w:val="-9"/>
        </w:rPr>
        <w:t xml:space="preserve"> </w:t>
      </w:r>
      <w:r w:rsidRPr="001A21E8">
        <w:rPr>
          <w:rFonts w:ascii="Tahoma" w:eastAsia="Tahoma" w:hAnsi="Tahoma" w:cs="Tahoma"/>
        </w:rPr>
        <w:t>(</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nu</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spacing w:val="-3"/>
        </w:rPr>
        <w:t>k</w:t>
      </w:r>
      <w:r w:rsidRPr="001A21E8">
        <w:rPr>
          <w:rFonts w:ascii="Tahoma" w:eastAsia="Tahoma" w:hAnsi="Tahoma" w:cs="Tahoma"/>
        </w:rPr>
        <w:t>opii</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t>
      </w:r>
      <w:r w:rsidRPr="001A21E8">
        <w:rPr>
          <w:rFonts w:ascii="Tahoma" w:eastAsia="Tahoma" w:hAnsi="Tahoma" w:cs="Tahoma"/>
          <w:spacing w:val="-4"/>
        </w:rPr>
        <w:t>w</w:t>
      </w:r>
      <w:r w:rsidRPr="001A21E8">
        <w:rPr>
          <w:rFonts w:ascii="Tahoma" w:eastAsia="Tahoma" w:hAnsi="Tahoma" w:cs="Tahoma"/>
        </w:rPr>
        <w:t>.</w:t>
      </w:r>
    </w:p>
    <w:p w14:paraId="3E6E5C4B" w14:textId="230F280D" w:rsidR="00942F4E" w:rsidRPr="001A21E8" w:rsidRDefault="006507C2" w:rsidP="005100BA">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D</w:t>
      </w:r>
      <w:r w:rsidR="00280ADA" w:rsidRPr="001A21E8">
        <w:rPr>
          <w:rFonts w:ascii="Tahoma" w:eastAsia="Tahoma" w:hAnsi="Tahoma" w:cs="Tahoma"/>
        </w:rPr>
        <w:t>la</w:t>
      </w:r>
      <w:r w:rsidR="00280ADA" w:rsidRPr="001A21E8">
        <w:rPr>
          <w:rFonts w:ascii="Tahoma" w:eastAsia="Tahoma" w:hAnsi="Tahoma" w:cs="Tahoma"/>
          <w:spacing w:val="13"/>
        </w:rPr>
        <w:t xml:space="preserve"> </w:t>
      </w:r>
      <w:r w:rsidR="00280ADA" w:rsidRPr="001A21E8">
        <w:rPr>
          <w:rFonts w:ascii="Tahoma" w:eastAsia="Tahoma" w:hAnsi="Tahoma" w:cs="Tahoma"/>
        </w:rPr>
        <w:t>d</w:t>
      </w:r>
      <w:r w:rsidR="00280ADA" w:rsidRPr="001A21E8">
        <w:rPr>
          <w:rFonts w:ascii="Tahoma" w:eastAsia="Tahoma" w:hAnsi="Tahoma" w:cs="Tahoma"/>
          <w:spacing w:val="2"/>
        </w:rPr>
        <w:t>o</w:t>
      </w:r>
      <w:r w:rsidR="00280ADA" w:rsidRPr="001A21E8">
        <w:rPr>
          <w:rFonts w:ascii="Tahoma" w:eastAsia="Tahoma" w:hAnsi="Tahoma" w:cs="Tahoma"/>
          <w:spacing w:val="-1"/>
        </w:rPr>
        <w:t>ku</w:t>
      </w:r>
      <w:r w:rsidR="00280ADA" w:rsidRPr="001A21E8">
        <w:rPr>
          <w:rFonts w:ascii="Tahoma" w:eastAsia="Tahoma" w:hAnsi="Tahoma" w:cs="Tahoma"/>
        </w:rPr>
        <w:t>m</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3"/>
        </w:rPr>
        <w:t>t</w:t>
      </w:r>
      <w:r w:rsidR="00280ADA" w:rsidRPr="001A21E8">
        <w:rPr>
          <w:rFonts w:ascii="Tahoma" w:eastAsia="Tahoma" w:hAnsi="Tahoma" w:cs="Tahoma"/>
        </w:rPr>
        <w:t>ów</w:t>
      </w:r>
      <w:r w:rsidR="00280ADA" w:rsidRPr="001A21E8">
        <w:rPr>
          <w:rFonts w:ascii="Tahoma" w:eastAsia="Tahoma" w:hAnsi="Tahoma" w:cs="Tahoma"/>
          <w:spacing w:val="3"/>
        </w:rPr>
        <w:t xml:space="preserve"> </w:t>
      </w:r>
      <w:r w:rsidR="00280ADA" w:rsidRPr="001A21E8">
        <w:rPr>
          <w:rFonts w:ascii="Tahoma" w:eastAsia="Tahoma" w:hAnsi="Tahoma" w:cs="Tahoma"/>
          <w:spacing w:val="1"/>
        </w:rPr>
        <w:t>e</w:t>
      </w:r>
      <w:r w:rsidR="00280ADA" w:rsidRPr="001A21E8">
        <w:rPr>
          <w:rFonts w:ascii="Tahoma" w:eastAsia="Tahoma" w:hAnsi="Tahoma" w:cs="Tahoma"/>
        </w:rPr>
        <w:t>l</w:t>
      </w:r>
      <w:r w:rsidR="00280ADA" w:rsidRPr="001A21E8">
        <w:rPr>
          <w:rFonts w:ascii="Tahoma" w:eastAsia="Tahoma" w:hAnsi="Tahoma" w:cs="Tahoma"/>
          <w:spacing w:val="1"/>
        </w:rPr>
        <w:t>e</w:t>
      </w:r>
      <w:r w:rsidR="00280ADA" w:rsidRPr="001A21E8">
        <w:rPr>
          <w:rFonts w:ascii="Tahoma" w:eastAsia="Tahoma" w:hAnsi="Tahoma" w:cs="Tahoma"/>
          <w:spacing w:val="-1"/>
        </w:rPr>
        <w:t>k</w:t>
      </w:r>
      <w:r w:rsidR="00280ADA" w:rsidRPr="001A21E8">
        <w:rPr>
          <w:rFonts w:ascii="Tahoma" w:eastAsia="Tahoma" w:hAnsi="Tahoma" w:cs="Tahoma"/>
        </w:rPr>
        <w:t>tro</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c</w:t>
      </w:r>
      <w:r w:rsidR="00280ADA" w:rsidRPr="001A21E8">
        <w:rPr>
          <w:rFonts w:ascii="Tahoma" w:eastAsia="Tahoma" w:hAnsi="Tahoma" w:cs="Tahoma"/>
          <w:spacing w:val="3"/>
        </w:rPr>
        <w:t>z</w:t>
      </w:r>
      <w:r w:rsidR="00280ADA" w:rsidRPr="001A21E8">
        <w:rPr>
          <w:rFonts w:ascii="Tahoma" w:eastAsia="Tahoma" w:hAnsi="Tahoma" w:cs="Tahoma"/>
          <w:spacing w:val="-1"/>
        </w:rPr>
        <w:t>n</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 xml:space="preserve">h </w:t>
      </w:r>
      <w:r w:rsidR="00280ADA" w:rsidRPr="001A21E8">
        <w:rPr>
          <w:rFonts w:ascii="Tahoma" w:eastAsia="Tahoma" w:hAnsi="Tahoma" w:cs="Tahoma"/>
          <w:spacing w:val="1"/>
        </w:rPr>
        <w:t>w</w:t>
      </w:r>
      <w:r w:rsidR="00280ADA" w:rsidRPr="001A21E8">
        <w:rPr>
          <w:rFonts w:ascii="Tahoma" w:eastAsia="Tahoma" w:hAnsi="Tahoma" w:cs="Tahoma"/>
        </w:rPr>
        <w:t>s</w:t>
      </w:r>
      <w:r w:rsidR="00280ADA" w:rsidRPr="001A21E8">
        <w:rPr>
          <w:rFonts w:ascii="Tahoma" w:eastAsia="Tahoma" w:hAnsi="Tahoma" w:cs="Tahoma"/>
          <w:spacing w:val="-1"/>
        </w:rPr>
        <w:t>k</w:t>
      </w:r>
      <w:r w:rsidR="00280ADA" w:rsidRPr="001A21E8">
        <w:rPr>
          <w:rFonts w:ascii="Tahoma" w:eastAsia="Tahoma" w:hAnsi="Tahoma" w:cs="Tahoma"/>
          <w:spacing w:val="1"/>
        </w:rPr>
        <w:t>a</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1"/>
        </w:rPr>
        <w:t>nyc</w:t>
      </w:r>
      <w:r w:rsidR="00280ADA" w:rsidRPr="001A21E8">
        <w:rPr>
          <w:rFonts w:ascii="Tahoma" w:eastAsia="Tahoma" w:hAnsi="Tahoma" w:cs="Tahoma"/>
        </w:rPr>
        <w:t>h</w:t>
      </w:r>
      <w:r w:rsidR="00280ADA" w:rsidRPr="001A21E8">
        <w:rPr>
          <w:rFonts w:ascii="Tahoma" w:eastAsia="Tahoma" w:hAnsi="Tahoma" w:cs="Tahoma"/>
          <w:spacing w:val="3"/>
        </w:rPr>
        <w:t xml:space="preserve"> </w:t>
      </w:r>
      <w:r w:rsidR="00280ADA" w:rsidRPr="001A21E8">
        <w:rPr>
          <w:rFonts w:ascii="Tahoma" w:eastAsia="Tahoma" w:hAnsi="Tahoma" w:cs="Tahoma"/>
        </w:rPr>
        <w:t>w</w:t>
      </w:r>
      <w:r w:rsidR="00280ADA" w:rsidRPr="001A21E8">
        <w:rPr>
          <w:rFonts w:ascii="Tahoma" w:eastAsia="Tahoma" w:hAnsi="Tahoma" w:cs="Tahoma"/>
          <w:spacing w:val="13"/>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10"/>
        </w:rPr>
        <w:t xml:space="preserve"> </w:t>
      </w:r>
      <w:r w:rsidR="00280ADA" w:rsidRPr="001A21E8">
        <w:rPr>
          <w:rFonts w:ascii="Tahoma" w:eastAsia="Tahoma" w:hAnsi="Tahoma" w:cs="Tahoma"/>
        </w:rPr>
        <w:t>1</w:t>
      </w:r>
      <w:r w:rsidR="00280ADA" w:rsidRPr="001A21E8">
        <w:rPr>
          <w:rFonts w:ascii="Tahoma" w:eastAsia="Tahoma" w:hAnsi="Tahoma" w:cs="Tahoma"/>
          <w:spacing w:val="12"/>
        </w:rPr>
        <w:t xml:space="preserve"> </w:t>
      </w:r>
      <w:r w:rsidR="00BB32D5" w:rsidRPr="001A21E8">
        <w:rPr>
          <w:rFonts w:ascii="Tahoma" w:eastAsia="Tahoma" w:hAnsi="Tahoma" w:cs="Tahoma"/>
          <w:spacing w:val="1"/>
        </w:rPr>
        <w:t>SL2014</w:t>
      </w:r>
      <w:r w:rsidR="00280ADA" w:rsidRPr="001A21E8">
        <w:rPr>
          <w:rFonts w:ascii="Tahoma" w:eastAsia="Tahoma" w:hAnsi="Tahoma" w:cs="Tahoma"/>
          <w:spacing w:val="11"/>
        </w:rPr>
        <w:t xml:space="preserve"> </w:t>
      </w:r>
      <w:r w:rsidR="00280ADA" w:rsidRPr="001A21E8">
        <w:rPr>
          <w:rFonts w:ascii="Tahoma" w:eastAsia="Tahoma" w:hAnsi="Tahoma" w:cs="Tahoma"/>
        </w:rPr>
        <w:t>oblicza</w:t>
      </w:r>
      <w:r w:rsidR="00280ADA" w:rsidRPr="001A21E8">
        <w:rPr>
          <w:rFonts w:ascii="Tahoma" w:eastAsia="Tahoma" w:hAnsi="Tahoma" w:cs="Tahoma"/>
          <w:spacing w:val="9"/>
        </w:rPr>
        <w:t xml:space="preserve"> </w:t>
      </w:r>
      <w:r w:rsidR="00280ADA" w:rsidRPr="001A21E8">
        <w:rPr>
          <w:rFonts w:ascii="Tahoma" w:eastAsia="Tahoma" w:hAnsi="Tahoma" w:cs="Tahoma"/>
        </w:rPr>
        <w:t>s</w:t>
      </w:r>
      <w:r w:rsidR="00280ADA" w:rsidRPr="001A21E8">
        <w:rPr>
          <w:rFonts w:ascii="Tahoma" w:eastAsia="Tahoma" w:hAnsi="Tahoma" w:cs="Tahoma"/>
          <w:spacing w:val="-1"/>
        </w:rPr>
        <w:t>u</w:t>
      </w:r>
      <w:r w:rsidR="00280ADA" w:rsidRPr="001A21E8">
        <w:rPr>
          <w:rFonts w:ascii="Tahoma" w:eastAsia="Tahoma" w:hAnsi="Tahoma" w:cs="Tahoma"/>
        </w:rPr>
        <w:t>mę</w:t>
      </w:r>
      <w:r w:rsidR="00280ADA" w:rsidRPr="001A21E8">
        <w:rPr>
          <w:rFonts w:ascii="Tahoma" w:eastAsia="Tahoma" w:hAnsi="Tahoma" w:cs="Tahoma"/>
          <w:spacing w:val="13"/>
        </w:rPr>
        <w:t xml:space="preserve"> </w:t>
      </w:r>
      <w:r w:rsidR="00280ADA" w:rsidRPr="001A21E8">
        <w:rPr>
          <w:rFonts w:ascii="Tahoma" w:eastAsia="Tahoma" w:hAnsi="Tahoma" w:cs="Tahoma"/>
          <w:spacing w:val="-1"/>
        </w:rPr>
        <w:t>k</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trol</w:t>
      </w:r>
      <w:r w:rsidR="00280ADA" w:rsidRPr="001A21E8">
        <w:rPr>
          <w:rFonts w:ascii="Tahoma" w:eastAsia="Tahoma" w:hAnsi="Tahoma" w:cs="Tahoma"/>
          <w:spacing w:val="-1"/>
        </w:rPr>
        <w:t>n</w:t>
      </w:r>
      <w:r w:rsidR="00280ADA" w:rsidRPr="001A21E8">
        <w:rPr>
          <w:rFonts w:ascii="Tahoma" w:eastAsia="Tahoma" w:hAnsi="Tahoma" w:cs="Tahoma"/>
        </w:rPr>
        <w:t>ą</w:t>
      </w:r>
      <w:r w:rsidR="00280ADA" w:rsidRPr="001A21E8">
        <w:rPr>
          <w:rFonts w:ascii="Tahoma" w:eastAsia="Tahoma" w:hAnsi="Tahoma" w:cs="Tahoma"/>
          <w:spacing w:val="6"/>
        </w:rPr>
        <w:t xml:space="preserve"> </w:t>
      </w:r>
      <w:r w:rsidR="00280ADA" w:rsidRPr="001A21E8">
        <w:rPr>
          <w:rFonts w:ascii="Tahoma" w:eastAsia="Tahoma" w:hAnsi="Tahoma" w:cs="Tahoma"/>
        </w:rPr>
        <w:t>pli</w:t>
      </w:r>
      <w:r w:rsidR="00280ADA" w:rsidRPr="001A21E8">
        <w:rPr>
          <w:rFonts w:ascii="Tahoma" w:eastAsia="Tahoma" w:hAnsi="Tahoma" w:cs="Tahoma"/>
          <w:spacing w:val="2"/>
        </w:rPr>
        <w:t>k</w:t>
      </w:r>
      <w:r w:rsidR="00280ADA" w:rsidRPr="001A21E8">
        <w:rPr>
          <w:rFonts w:ascii="Tahoma" w:eastAsia="Tahoma" w:hAnsi="Tahoma" w:cs="Tahoma"/>
          <w:spacing w:val="-1"/>
        </w:rPr>
        <w:t>u</w:t>
      </w:r>
      <w:r w:rsidR="00280ADA" w:rsidRPr="001A21E8">
        <w:rPr>
          <w:rFonts w:ascii="Tahoma" w:eastAsia="Tahoma" w:hAnsi="Tahoma" w:cs="Tahoma"/>
        </w:rPr>
        <w:t>,</w:t>
      </w:r>
      <w:r w:rsidR="00280ADA" w:rsidRPr="001A21E8">
        <w:rPr>
          <w:rFonts w:ascii="Tahoma" w:eastAsia="Tahoma" w:hAnsi="Tahoma" w:cs="Tahoma"/>
          <w:spacing w:val="9"/>
        </w:rPr>
        <w:t xml:space="preserve"> </w:t>
      </w:r>
      <w:r w:rsidR="00280ADA" w:rsidRPr="001A21E8">
        <w:rPr>
          <w:rFonts w:ascii="Tahoma" w:eastAsia="Tahoma" w:hAnsi="Tahoma" w:cs="Tahoma"/>
          <w:spacing w:val="-1"/>
        </w:rPr>
        <w:t>k</w:t>
      </w:r>
      <w:r w:rsidR="00280ADA" w:rsidRPr="001A21E8">
        <w:rPr>
          <w:rFonts w:ascii="Tahoma" w:eastAsia="Tahoma" w:hAnsi="Tahoma" w:cs="Tahoma"/>
        </w:rPr>
        <w:t>tó</w:t>
      </w:r>
      <w:r w:rsidR="00280ADA" w:rsidRPr="001A21E8">
        <w:rPr>
          <w:rFonts w:ascii="Tahoma" w:eastAsia="Tahoma" w:hAnsi="Tahoma" w:cs="Tahoma"/>
          <w:spacing w:val="-2"/>
        </w:rPr>
        <w:t>r</w:t>
      </w:r>
      <w:r w:rsidR="00280ADA" w:rsidRPr="001A21E8">
        <w:rPr>
          <w:rFonts w:ascii="Tahoma" w:eastAsia="Tahoma" w:hAnsi="Tahoma" w:cs="Tahoma"/>
        </w:rPr>
        <w:t>a poz</w:t>
      </w:r>
      <w:r w:rsidR="00280ADA" w:rsidRPr="001A21E8">
        <w:rPr>
          <w:rFonts w:ascii="Tahoma" w:eastAsia="Tahoma" w:hAnsi="Tahoma" w:cs="Tahoma"/>
          <w:spacing w:val="-1"/>
        </w:rPr>
        <w:t>w</w:t>
      </w:r>
      <w:r w:rsidR="00280ADA" w:rsidRPr="001A21E8">
        <w:rPr>
          <w:rFonts w:ascii="Tahoma" w:eastAsia="Tahoma" w:hAnsi="Tahoma" w:cs="Tahoma"/>
          <w:spacing w:val="1"/>
        </w:rPr>
        <w:t>a</w:t>
      </w:r>
      <w:r w:rsidR="00280ADA" w:rsidRPr="001A21E8">
        <w:rPr>
          <w:rFonts w:ascii="Tahoma" w:eastAsia="Tahoma" w:hAnsi="Tahoma" w:cs="Tahoma"/>
        </w:rPr>
        <w:t>la</w:t>
      </w:r>
      <w:r w:rsidR="00280ADA" w:rsidRPr="001A21E8">
        <w:rPr>
          <w:rFonts w:ascii="Tahoma" w:eastAsia="Tahoma" w:hAnsi="Tahoma" w:cs="Tahoma"/>
          <w:spacing w:val="9"/>
        </w:rPr>
        <w:t xml:space="preserve"> </w:t>
      </w:r>
      <w:r w:rsidR="00280ADA" w:rsidRPr="001A21E8">
        <w:rPr>
          <w:rFonts w:ascii="Tahoma" w:eastAsia="Tahoma" w:hAnsi="Tahoma" w:cs="Tahoma"/>
        </w:rPr>
        <w:t>sp</w:t>
      </w:r>
      <w:r w:rsidR="00280ADA" w:rsidRPr="001A21E8">
        <w:rPr>
          <w:rFonts w:ascii="Tahoma" w:eastAsia="Tahoma" w:hAnsi="Tahoma" w:cs="Tahoma"/>
          <w:spacing w:val="-2"/>
        </w:rPr>
        <w:t>r</w:t>
      </w:r>
      <w:r w:rsidR="00280ADA" w:rsidRPr="001A21E8">
        <w:rPr>
          <w:rFonts w:ascii="Tahoma" w:eastAsia="Tahoma" w:hAnsi="Tahoma" w:cs="Tahoma"/>
          <w:spacing w:val="1"/>
        </w:rPr>
        <w:t>aw</w:t>
      </w:r>
      <w:r w:rsidR="00280ADA" w:rsidRPr="001A21E8">
        <w:rPr>
          <w:rFonts w:ascii="Tahoma" w:eastAsia="Tahoma" w:hAnsi="Tahoma" w:cs="Tahoma"/>
        </w:rPr>
        <w:t>dz</w:t>
      </w:r>
      <w:r w:rsidR="00280ADA" w:rsidRPr="001A21E8">
        <w:rPr>
          <w:rFonts w:ascii="Tahoma" w:eastAsia="Tahoma" w:hAnsi="Tahoma" w:cs="Tahoma"/>
          <w:spacing w:val="1"/>
        </w:rPr>
        <w:t>a</w:t>
      </w:r>
      <w:r w:rsidR="00280ADA" w:rsidRPr="001A21E8">
        <w:rPr>
          <w:rFonts w:ascii="Tahoma" w:eastAsia="Tahoma" w:hAnsi="Tahoma" w:cs="Tahoma"/>
        </w:rPr>
        <w:t>ć</w:t>
      </w:r>
      <w:r w:rsidR="00280ADA" w:rsidRPr="001A21E8">
        <w:rPr>
          <w:rFonts w:ascii="Tahoma" w:eastAsia="Tahoma" w:hAnsi="Tahoma" w:cs="Tahoma"/>
          <w:spacing w:val="5"/>
        </w:rPr>
        <w:t xml:space="preserve"> </w:t>
      </w:r>
      <w:r w:rsidR="00280ADA" w:rsidRPr="001A21E8">
        <w:rPr>
          <w:rFonts w:ascii="Tahoma" w:eastAsia="Tahoma" w:hAnsi="Tahoma" w:cs="Tahoma"/>
        </w:rPr>
        <w:t>i</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1"/>
        </w:rPr>
        <w:t>e</w:t>
      </w:r>
      <w:r w:rsidR="00280ADA" w:rsidRPr="001A21E8">
        <w:rPr>
          <w:rFonts w:ascii="Tahoma" w:eastAsia="Tahoma" w:hAnsi="Tahoma" w:cs="Tahoma"/>
        </w:rPr>
        <w:t>g</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rPr>
        <w:t>l</w:t>
      </w:r>
      <w:r w:rsidR="00280ADA" w:rsidRPr="001A21E8">
        <w:rPr>
          <w:rFonts w:ascii="Tahoma" w:eastAsia="Tahoma" w:hAnsi="Tahoma" w:cs="Tahoma"/>
          <w:spacing w:val="-1"/>
        </w:rPr>
        <w:t>n</w:t>
      </w:r>
      <w:r w:rsidR="00280ADA" w:rsidRPr="001A21E8">
        <w:rPr>
          <w:rFonts w:ascii="Tahoma" w:eastAsia="Tahoma" w:hAnsi="Tahoma" w:cs="Tahoma"/>
        </w:rPr>
        <w:t>ość</w:t>
      </w:r>
      <w:r w:rsidR="00280ADA" w:rsidRPr="001A21E8">
        <w:rPr>
          <w:rFonts w:ascii="Tahoma" w:eastAsia="Tahoma" w:hAnsi="Tahoma" w:cs="Tahoma"/>
          <w:spacing w:val="6"/>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ds</w:t>
      </w:r>
      <w:r w:rsidR="00280ADA" w:rsidRPr="001A21E8">
        <w:rPr>
          <w:rFonts w:ascii="Tahoma" w:eastAsia="Tahoma" w:hAnsi="Tahoma" w:cs="Tahoma"/>
          <w:spacing w:val="1"/>
        </w:rPr>
        <w:t>taw</w:t>
      </w:r>
      <w:r w:rsidR="00280ADA" w:rsidRPr="001A21E8">
        <w:rPr>
          <w:rFonts w:ascii="Tahoma" w:eastAsia="Tahoma" w:hAnsi="Tahoma" w:cs="Tahoma"/>
        </w:rPr>
        <w:t>io</w:t>
      </w:r>
      <w:r w:rsidR="00280ADA" w:rsidRPr="001A21E8">
        <w:rPr>
          <w:rFonts w:ascii="Tahoma" w:eastAsia="Tahoma" w:hAnsi="Tahoma" w:cs="Tahoma"/>
          <w:spacing w:val="-1"/>
        </w:rPr>
        <w:t>n</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h d</w:t>
      </w:r>
      <w:r w:rsidR="00280ADA" w:rsidRPr="001A21E8">
        <w:rPr>
          <w:rFonts w:ascii="Tahoma" w:eastAsia="Tahoma" w:hAnsi="Tahoma" w:cs="Tahoma"/>
          <w:spacing w:val="3"/>
        </w:rPr>
        <w:t>a</w:t>
      </w:r>
      <w:r w:rsidR="00280ADA" w:rsidRPr="001A21E8">
        <w:rPr>
          <w:rFonts w:ascii="Tahoma" w:eastAsia="Tahoma" w:hAnsi="Tahoma" w:cs="Tahoma"/>
          <w:spacing w:val="-1"/>
        </w:rPr>
        <w:t>n</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spacing w:val="-1"/>
        </w:rPr>
        <w:t>h</w:t>
      </w:r>
      <w:r w:rsidR="00280ADA" w:rsidRPr="001A21E8">
        <w:rPr>
          <w:rFonts w:ascii="Tahoma" w:eastAsia="Tahoma" w:hAnsi="Tahoma" w:cs="Tahoma"/>
        </w:rPr>
        <w:t>.</w:t>
      </w:r>
      <w:r w:rsidR="00280ADA" w:rsidRPr="001A21E8">
        <w:rPr>
          <w:rFonts w:ascii="Tahoma" w:eastAsia="Tahoma" w:hAnsi="Tahoma" w:cs="Tahoma"/>
          <w:spacing w:val="11"/>
        </w:rPr>
        <w:t xml:space="preserve"> </w:t>
      </w:r>
      <w:r w:rsidR="00280ADA" w:rsidRPr="001A21E8">
        <w:rPr>
          <w:rFonts w:ascii="Tahoma" w:eastAsia="Tahoma" w:hAnsi="Tahoma" w:cs="Tahoma"/>
        </w:rPr>
        <w:t>S</w:t>
      </w:r>
      <w:r w:rsidR="00280ADA" w:rsidRPr="001A21E8">
        <w:rPr>
          <w:rFonts w:ascii="Tahoma" w:eastAsia="Tahoma" w:hAnsi="Tahoma" w:cs="Tahoma"/>
          <w:spacing w:val="1"/>
        </w:rPr>
        <w:t>u</w:t>
      </w:r>
      <w:r w:rsidR="00280ADA" w:rsidRPr="001A21E8">
        <w:rPr>
          <w:rFonts w:ascii="Tahoma" w:eastAsia="Tahoma" w:hAnsi="Tahoma" w:cs="Tahoma"/>
          <w:spacing w:val="-2"/>
        </w:rPr>
        <w:t>m</w:t>
      </w:r>
      <w:r w:rsidR="00280ADA" w:rsidRPr="001A21E8">
        <w:rPr>
          <w:rFonts w:ascii="Tahoma" w:eastAsia="Tahoma" w:hAnsi="Tahoma" w:cs="Tahoma"/>
        </w:rPr>
        <w:t>y</w:t>
      </w:r>
      <w:r w:rsidR="00280ADA" w:rsidRPr="001A21E8">
        <w:rPr>
          <w:rFonts w:ascii="Tahoma" w:eastAsia="Tahoma" w:hAnsi="Tahoma" w:cs="Tahoma"/>
          <w:spacing w:val="12"/>
        </w:rPr>
        <w:t xml:space="preserve"> </w:t>
      </w:r>
      <w:r w:rsidR="00280ADA" w:rsidRPr="001A21E8">
        <w:rPr>
          <w:rFonts w:ascii="Tahoma" w:eastAsia="Tahoma" w:hAnsi="Tahoma" w:cs="Tahoma"/>
          <w:spacing w:val="-1"/>
        </w:rPr>
        <w:t>k</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trol</w:t>
      </w:r>
      <w:r w:rsidR="00280ADA" w:rsidRPr="001A21E8">
        <w:rPr>
          <w:rFonts w:ascii="Tahoma" w:eastAsia="Tahoma" w:hAnsi="Tahoma" w:cs="Tahoma"/>
          <w:spacing w:val="-1"/>
        </w:rPr>
        <w:t>n</w:t>
      </w:r>
      <w:r w:rsidR="00280ADA" w:rsidRPr="001A21E8">
        <w:rPr>
          <w:rFonts w:ascii="Tahoma" w:eastAsia="Tahoma" w:hAnsi="Tahoma" w:cs="Tahoma"/>
        </w:rPr>
        <w:t>e</w:t>
      </w:r>
      <w:r w:rsidR="00280ADA" w:rsidRPr="001A21E8">
        <w:rPr>
          <w:rFonts w:ascii="Tahoma" w:eastAsia="Tahoma" w:hAnsi="Tahoma" w:cs="Tahoma"/>
          <w:spacing w:val="10"/>
        </w:rPr>
        <w:t xml:space="preserve"> </w:t>
      </w:r>
      <w:r w:rsidR="00280ADA" w:rsidRPr="001A21E8">
        <w:rPr>
          <w:rFonts w:ascii="Tahoma" w:eastAsia="Tahoma" w:hAnsi="Tahoma" w:cs="Tahoma"/>
        </w:rPr>
        <w:t>są</w:t>
      </w:r>
      <w:r w:rsidR="00280ADA" w:rsidRPr="001A21E8">
        <w:rPr>
          <w:rFonts w:ascii="Tahoma" w:eastAsia="Tahoma" w:hAnsi="Tahoma" w:cs="Tahoma"/>
          <w:spacing w:val="14"/>
        </w:rPr>
        <w:t xml:space="preserve"> </w:t>
      </w:r>
      <w:r w:rsidR="00280ADA" w:rsidRPr="001A21E8">
        <w:rPr>
          <w:rFonts w:ascii="Tahoma" w:eastAsia="Tahoma" w:hAnsi="Tahoma" w:cs="Tahoma"/>
          <w:spacing w:val="2"/>
        </w:rPr>
        <w:t>p</w:t>
      </w:r>
      <w:r w:rsidR="00280ADA" w:rsidRPr="001A21E8">
        <w:rPr>
          <w:rFonts w:ascii="Tahoma" w:eastAsia="Tahoma" w:hAnsi="Tahoma" w:cs="Tahoma"/>
        </w:rPr>
        <w:t>rz</w:t>
      </w:r>
      <w:r w:rsidR="00280ADA" w:rsidRPr="001A21E8">
        <w:rPr>
          <w:rFonts w:ascii="Tahoma" w:eastAsia="Tahoma" w:hAnsi="Tahoma" w:cs="Tahoma"/>
          <w:spacing w:val="1"/>
        </w:rPr>
        <w:t>e</w:t>
      </w:r>
      <w:r w:rsidR="00280ADA" w:rsidRPr="001A21E8">
        <w:rPr>
          <w:rFonts w:ascii="Tahoma" w:eastAsia="Tahoma" w:hAnsi="Tahoma" w:cs="Tahoma"/>
        </w:rPr>
        <w:t>ds</w:t>
      </w:r>
      <w:r w:rsidR="00280ADA" w:rsidRPr="001A21E8">
        <w:rPr>
          <w:rFonts w:ascii="Tahoma" w:eastAsia="Tahoma" w:hAnsi="Tahoma" w:cs="Tahoma"/>
          <w:spacing w:val="1"/>
        </w:rPr>
        <w:t>taw</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e</w:t>
      </w:r>
      <w:r w:rsidR="00280ADA" w:rsidRPr="001A21E8">
        <w:rPr>
          <w:rFonts w:ascii="Tahoma" w:eastAsia="Tahoma" w:hAnsi="Tahoma" w:cs="Tahoma"/>
          <w:spacing w:val="3"/>
        </w:rPr>
        <w:t xml:space="preserve"> </w:t>
      </w:r>
      <w:r w:rsidR="00CA7347" w:rsidRPr="001A21E8">
        <w:rPr>
          <w:rFonts w:ascii="Tahoma" w:eastAsia="Tahoma" w:hAnsi="Tahoma" w:cs="Tahoma"/>
          <w:spacing w:val="3"/>
        </w:rPr>
        <w:br/>
      </w:r>
      <w:r w:rsidR="00280ADA" w:rsidRPr="001A21E8">
        <w:rPr>
          <w:rFonts w:ascii="Tahoma" w:eastAsia="Tahoma" w:hAnsi="Tahoma" w:cs="Tahoma"/>
          <w:spacing w:val="-1"/>
        </w:rPr>
        <w:t>n</w:t>
      </w:r>
      <w:r w:rsidR="00280ADA" w:rsidRPr="001A21E8">
        <w:rPr>
          <w:rFonts w:ascii="Tahoma" w:eastAsia="Tahoma" w:hAnsi="Tahoma" w:cs="Tahoma"/>
        </w:rPr>
        <w:t xml:space="preserve">a </w:t>
      </w:r>
      <w:r w:rsidR="00280ADA" w:rsidRPr="001A21E8">
        <w:rPr>
          <w:rFonts w:ascii="Tahoma" w:eastAsia="Tahoma" w:hAnsi="Tahoma" w:cs="Tahoma"/>
          <w:spacing w:val="-3"/>
        </w:rPr>
        <w:t>f</w:t>
      </w:r>
      <w:r w:rsidR="00280ADA" w:rsidRPr="001A21E8">
        <w:rPr>
          <w:rFonts w:ascii="Tahoma" w:eastAsia="Tahoma" w:hAnsi="Tahoma" w:cs="Tahoma"/>
        </w:rPr>
        <w:t>or</w:t>
      </w:r>
      <w:r w:rsidR="00280ADA" w:rsidRPr="001A21E8">
        <w:rPr>
          <w:rFonts w:ascii="Tahoma" w:eastAsia="Tahoma" w:hAnsi="Tahoma" w:cs="Tahoma"/>
          <w:spacing w:val="1"/>
        </w:rPr>
        <w:t>mu</w:t>
      </w:r>
      <w:r w:rsidR="00280ADA" w:rsidRPr="001A21E8">
        <w:rPr>
          <w:rFonts w:ascii="Tahoma" w:eastAsia="Tahoma" w:hAnsi="Tahoma" w:cs="Tahoma"/>
        </w:rPr>
        <w:t>l</w:t>
      </w:r>
      <w:r w:rsidR="00280ADA" w:rsidRPr="001A21E8">
        <w:rPr>
          <w:rFonts w:ascii="Tahoma" w:eastAsia="Tahoma" w:hAnsi="Tahoma" w:cs="Tahoma"/>
          <w:spacing w:val="1"/>
        </w:rPr>
        <w:t>a</w:t>
      </w:r>
      <w:r w:rsidR="00280ADA" w:rsidRPr="001A21E8">
        <w:rPr>
          <w:rFonts w:ascii="Tahoma" w:eastAsia="Tahoma" w:hAnsi="Tahoma" w:cs="Tahoma"/>
        </w:rPr>
        <w:t>rz</w:t>
      </w:r>
      <w:r w:rsidR="00280ADA" w:rsidRPr="001A21E8">
        <w:rPr>
          <w:rFonts w:ascii="Tahoma" w:eastAsia="Tahoma" w:hAnsi="Tahoma" w:cs="Tahoma"/>
          <w:spacing w:val="1"/>
        </w:rPr>
        <w:t>a</w:t>
      </w:r>
      <w:r w:rsidR="00280ADA" w:rsidRPr="001A21E8">
        <w:rPr>
          <w:rFonts w:ascii="Tahoma" w:eastAsia="Tahoma" w:hAnsi="Tahoma" w:cs="Tahoma"/>
          <w:spacing w:val="-1"/>
        </w:rPr>
        <w:t>c</w:t>
      </w:r>
      <w:r w:rsidR="00280ADA" w:rsidRPr="001A21E8">
        <w:rPr>
          <w:rFonts w:ascii="Tahoma" w:eastAsia="Tahoma" w:hAnsi="Tahoma" w:cs="Tahoma"/>
        </w:rPr>
        <w:t>h</w:t>
      </w:r>
      <w:r w:rsidR="00280ADA" w:rsidRPr="001A21E8">
        <w:rPr>
          <w:rFonts w:ascii="Tahoma" w:eastAsia="Tahoma" w:hAnsi="Tahoma" w:cs="Tahoma"/>
          <w:spacing w:val="14"/>
        </w:rPr>
        <w:t xml:space="preserve"> </w:t>
      </w:r>
      <w:r w:rsidR="00280ADA" w:rsidRPr="001A21E8">
        <w:rPr>
          <w:rFonts w:ascii="Tahoma" w:eastAsia="Tahoma" w:hAnsi="Tahoma" w:cs="Tahoma"/>
          <w:spacing w:val="3"/>
        </w:rPr>
        <w:t>w</w:t>
      </w:r>
      <w:r w:rsidR="00280ADA" w:rsidRPr="001A21E8">
        <w:rPr>
          <w:rFonts w:ascii="Tahoma" w:eastAsia="Tahoma" w:hAnsi="Tahoma" w:cs="Tahoma"/>
          <w:spacing w:val="-1"/>
        </w:rPr>
        <w:t>n</w:t>
      </w:r>
      <w:r w:rsidR="00280ADA" w:rsidRPr="001A21E8">
        <w:rPr>
          <w:rFonts w:ascii="Tahoma" w:eastAsia="Tahoma" w:hAnsi="Tahoma" w:cs="Tahoma"/>
        </w:rPr>
        <w:t>io</w:t>
      </w:r>
      <w:r w:rsidR="00280ADA" w:rsidRPr="001A21E8">
        <w:rPr>
          <w:rFonts w:ascii="Tahoma" w:eastAsia="Tahoma" w:hAnsi="Tahoma" w:cs="Tahoma"/>
          <w:spacing w:val="2"/>
        </w:rPr>
        <w:t>s</w:t>
      </w:r>
      <w:r w:rsidR="00280ADA" w:rsidRPr="001A21E8">
        <w:rPr>
          <w:rFonts w:ascii="Tahoma" w:eastAsia="Tahoma" w:hAnsi="Tahoma" w:cs="Tahoma"/>
          <w:spacing w:val="-1"/>
        </w:rPr>
        <w:t>k</w:t>
      </w:r>
      <w:r w:rsidR="00280ADA" w:rsidRPr="001A21E8">
        <w:rPr>
          <w:rFonts w:ascii="Tahoma" w:eastAsia="Tahoma" w:hAnsi="Tahoma" w:cs="Tahoma"/>
        </w:rPr>
        <w:t>ó</w:t>
      </w:r>
      <w:r w:rsidR="00280ADA" w:rsidRPr="001A21E8">
        <w:rPr>
          <w:rFonts w:ascii="Tahoma" w:eastAsia="Tahoma" w:hAnsi="Tahoma" w:cs="Tahoma"/>
          <w:spacing w:val="-6"/>
        </w:rPr>
        <w:t>w</w:t>
      </w:r>
      <w:r w:rsidR="00280ADA" w:rsidRPr="001A21E8">
        <w:rPr>
          <w:rFonts w:ascii="Tahoma" w:eastAsia="Tahoma" w:hAnsi="Tahoma" w:cs="Tahoma"/>
        </w:rPr>
        <w:t xml:space="preserve">, </w:t>
      </w:r>
      <w:r w:rsidR="00280ADA" w:rsidRPr="001A21E8">
        <w:rPr>
          <w:rFonts w:ascii="Tahoma" w:eastAsia="Tahoma" w:hAnsi="Tahoma" w:cs="Tahoma"/>
          <w:spacing w:val="-1"/>
        </w:rPr>
        <w:t>c</w:t>
      </w:r>
      <w:r w:rsidR="00280ADA" w:rsidRPr="001A21E8">
        <w:rPr>
          <w:rFonts w:ascii="Tahoma" w:eastAsia="Tahoma" w:hAnsi="Tahoma" w:cs="Tahoma"/>
        </w:rPr>
        <w:t>o</w:t>
      </w:r>
      <w:r w:rsidR="00280ADA" w:rsidRPr="001A21E8">
        <w:rPr>
          <w:rFonts w:ascii="Tahoma" w:eastAsia="Tahoma" w:hAnsi="Tahoma" w:cs="Tahoma"/>
          <w:spacing w:val="26"/>
        </w:rPr>
        <w:t xml:space="preserve"> </w:t>
      </w:r>
      <w:r w:rsidR="00280ADA" w:rsidRPr="001A21E8">
        <w:rPr>
          <w:rFonts w:ascii="Tahoma" w:eastAsia="Tahoma" w:hAnsi="Tahoma" w:cs="Tahoma"/>
        </w:rPr>
        <w:t>po</w:t>
      </w:r>
      <w:r w:rsidR="00280ADA" w:rsidRPr="001A21E8">
        <w:rPr>
          <w:rFonts w:ascii="Tahoma" w:eastAsia="Tahoma" w:hAnsi="Tahoma" w:cs="Tahoma"/>
          <w:spacing w:val="1"/>
        </w:rPr>
        <w:t>tw</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rd</w:t>
      </w:r>
      <w:r w:rsidR="00280ADA" w:rsidRPr="001A21E8">
        <w:rPr>
          <w:rFonts w:ascii="Tahoma" w:eastAsia="Tahoma" w:hAnsi="Tahoma" w:cs="Tahoma"/>
          <w:spacing w:val="1"/>
        </w:rPr>
        <w:t>z</w:t>
      </w:r>
      <w:r w:rsidR="00280ADA" w:rsidRPr="001A21E8">
        <w:rPr>
          <w:rFonts w:ascii="Tahoma" w:eastAsia="Tahoma" w:hAnsi="Tahoma" w:cs="Tahoma"/>
        </w:rPr>
        <w:t>a że</w:t>
      </w:r>
      <w:r w:rsidR="00280ADA" w:rsidRPr="001A21E8">
        <w:rPr>
          <w:rFonts w:ascii="Tahoma" w:eastAsia="Tahoma" w:hAnsi="Tahoma" w:cs="Tahoma"/>
          <w:spacing w:val="25"/>
        </w:rPr>
        <w:t xml:space="preserve"> </w:t>
      </w:r>
      <w:r w:rsidR="00280ADA" w:rsidRPr="001A21E8">
        <w:rPr>
          <w:rFonts w:ascii="Tahoma" w:eastAsia="Tahoma" w:hAnsi="Tahoma" w:cs="Tahoma"/>
        </w:rPr>
        <w:t>d</w:t>
      </w:r>
      <w:r w:rsidR="00280ADA" w:rsidRPr="001A21E8">
        <w:rPr>
          <w:rFonts w:ascii="Tahoma" w:eastAsia="Tahoma" w:hAnsi="Tahoma" w:cs="Tahoma"/>
          <w:spacing w:val="1"/>
        </w:rPr>
        <w:t>a</w:t>
      </w:r>
      <w:r w:rsidR="00280ADA" w:rsidRPr="001A21E8">
        <w:rPr>
          <w:rFonts w:ascii="Tahoma" w:eastAsia="Tahoma" w:hAnsi="Tahoma" w:cs="Tahoma"/>
          <w:spacing w:val="-3"/>
        </w:rPr>
        <w:t>n</w:t>
      </w:r>
      <w:r w:rsidR="00280ADA" w:rsidRPr="001A21E8">
        <w:rPr>
          <w:rFonts w:ascii="Tahoma" w:eastAsia="Tahoma" w:hAnsi="Tahoma" w:cs="Tahoma"/>
        </w:rPr>
        <w:t>y</w:t>
      </w:r>
      <w:r w:rsidR="00280ADA" w:rsidRPr="001A21E8">
        <w:rPr>
          <w:rFonts w:ascii="Tahoma" w:eastAsia="Tahoma" w:hAnsi="Tahoma" w:cs="Tahoma"/>
          <w:spacing w:val="24"/>
        </w:rPr>
        <w:t xml:space="preserve"> </w:t>
      </w:r>
      <w:r w:rsidR="00280ADA" w:rsidRPr="001A21E8">
        <w:rPr>
          <w:rFonts w:ascii="Tahoma" w:eastAsia="Tahoma" w:hAnsi="Tahoma" w:cs="Tahoma"/>
        </w:rPr>
        <w:t>do</w:t>
      </w:r>
      <w:r w:rsidR="00280ADA" w:rsidRPr="001A21E8">
        <w:rPr>
          <w:rFonts w:ascii="Tahoma" w:eastAsia="Tahoma" w:hAnsi="Tahoma" w:cs="Tahoma"/>
          <w:spacing w:val="1"/>
        </w:rPr>
        <w:t>k</w:t>
      </w:r>
      <w:r w:rsidR="00280ADA" w:rsidRPr="001A21E8">
        <w:rPr>
          <w:rFonts w:ascii="Tahoma" w:eastAsia="Tahoma" w:hAnsi="Tahoma" w:cs="Tahoma"/>
          <w:spacing w:val="-1"/>
        </w:rPr>
        <w:t>u</w:t>
      </w:r>
      <w:r w:rsidR="00280ADA" w:rsidRPr="001A21E8">
        <w:rPr>
          <w:rFonts w:ascii="Tahoma" w:eastAsia="Tahoma" w:hAnsi="Tahoma" w:cs="Tahoma"/>
        </w:rPr>
        <w:t>m</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20"/>
        </w:rPr>
        <w:t xml:space="preserve"> </w:t>
      </w:r>
      <w:r w:rsidR="00280ADA" w:rsidRPr="001A21E8">
        <w:rPr>
          <w:rFonts w:ascii="Tahoma" w:eastAsia="Tahoma" w:hAnsi="Tahoma" w:cs="Tahoma"/>
          <w:spacing w:val="1"/>
        </w:rPr>
        <w:t>e</w:t>
      </w:r>
      <w:r w:rsidR="00280ADA" w:rsidRPr="001A21E8">
        <w:rPr>
          <w:rFonts w:ascii="Tahoma" w:eastAsia="Tahoma" w:hAnsi="Tahoma" w:cs="Tahoma"/>
        </w:rPr>
        <w:t>l</w:t>
      </w:r>
      <w:r w:rsidR="00280ADA" w:rsidRPr="001A21E8">
        <w:rPr>
          <w:rFonts w:ascii="Tahoma" w:eastAsia="Tahoma" w:hAnsi="Tahoma" w:cs="Tahoma"/>
          <w:spacing w:val="1"/>
        </w:rPr>
        <w:t>e</w:t>
      </w:r>
      <w:r w:rsidR="00280ADA" w:rsidRPr="001A21E8">
        <w:rPr>
          <w:rFonts w:ascii="Tahoma" w:eastAsia="Tahoma" w:hAnsi="Tahoma" w:cs="Tahoma"/>
          <w:spacing w:val="-1"/>
        </w:rPr>
        <w:t>k</w:t>
      </w:r>
      <w:r w:rsidR="00280ADA" w:rsidRPr="001A21E8">
        <w:rPr>
          <w:rFonts w:ascii="Tahoma" w:eastAsia="Tahoma" w:hAnsi="Tahoma" w:cs="Tahoma"/>
        </w:rPr>
        <w:t>tro</w:t>
      </w:r>
      <w:r w:rsidR="00280ADA" w:rsidRPr="001A21E8">
        <w:rPr>
          <w:rFonts w:ascii="Tahoma" w:eastAsia="Tahoma" w:hAnsi="Tahoma" w:cs="Tahoma"/>
          <w:spacing w:val="-1"/>
        </w:rPr>
        <w:t>n</w:t>
      </w:r>
      <w:r w:rsidR="00280ADA" w:rsidRPr="001A21E8">
        <w:rPr>
          <w:rFonts w:ascii="Tahoma" w:eastAsia="Tahoma" w:hAnsi="Tahoma" w:cs="Tahoma"/>
          <w:spacing w:val="2"/>
        </w:rPr>
        <w:t>ic</w:t>
      </w:r>
      <w:r w:rsidR="00280ADA" w:rsidRPr="001A21E8">
        <w:rPr>
          <w:rFonts w:ascii="Tahoma" w:eastAsia="Tahoma" w:hAnsi="Tahoma" w:cs="Tahoma"/>
        </w:rPr>
        <w:t>z</w:t>
      </w:r>
      <w:r w:rsidR="00280ADA" w:rsidRPr="001A21E8">
        <w:rPr>
          <w:rFonts w:ascii="Tahoma" w:eastAsia="Tahoma" w:hAnsi="Tahoma" w:cs="Tahoma"/>
          <w:spacing w:val="-3"/>
        </w:rPr>
        <w:t>n</w:t>
      </w:r>
      <w:r w:rsidR="00280ADA" w:rsidRPr="001A21E8">
        <w:rPr>
          <w:rFonts w:ascii="Tahoma" w:eastAsia="Tahoma" w:hAnsi="Tahoma" w:cs="Tahoma"/>
        </w:rPr>
        <w:t>y zna</w:t>
      </w:r>
      <w:r w:rsidR="00280ADA" w:rsidRPr="001A21E8">
        <w:rPr>
          <w:rFonts w:ascii="Tahoma" w:eastAsia="Tahoma" w:hAnsi="Tahoma" w:cs="Tahoma"/>
          <w:spacing w:val="-1"/>
        </w:rPr>
        <w:t>j</w:t>
      </w:r>
      <w:r w:rsidR="00280ADA" w:rsidRPr="001A21E8">
        <w:rPr>
          <w:rFonts w:ascii="Tahoma" w:eastAsia="Tahoma" w:hAnsi="Tahoma" w:cs="Tahoma"/>
          <w:spacing w:val="2"/>
        </w:rPr>
        <w:t>d</w:t>
      </w:r>
      <w:r w:rsidR="00280ADA" w:rsidRPr="001A21E8">
        <w:rPr>
          <w:rFonts w:ascii="Tahoma" w:eastAsia="Tahoma" w:hAnsi="Tahoma" w:cs="Tahoma"/>
          <w:spacing w:val="-1"/>
        </w:rPr>
        <w:t>uj</w:t>
      </w:r>
      <w:r w:rsidR="00280ADA" w:rsidRPr="001A21E8">
        <w:rPr>
          <w:rFonts w:ascii="Tahoma" w:eastAsia="Tahoma" w:hAnsi="Tahoma" w:cs="Tahoma"/>
        </w:rPr>
        <w:t>e s</w:t>
      </w:r>
      <w:r w:rsidR="00280ADA" w:rsidRPr="001A21E8">
        <w:rPr>
          <w:rFonts w:ascii="Tahoma" w:eastAsia="Tahoma" w:hAnsi="Tahoma" w:cs="Tahoma"/>
          <w:spacing w:val="11"/>
        </w:rPr>
        <w:t>i</w:t>
      </w:r>
      <w:r w:rsidR="00280ADA" w:rsidRPr="001A21E8">
        <w:rPr>
          <w:rFonts w:ascii="Tahoma" w:eastAsia="Tahoma" w:hAnsi="Tahoma" w:cs="Tahoma"/>
        </w:rPr>
        <w:t>ę</w:t>
      </w:r>
      <w:r w:rsidR="00C24D7D" w:rsidRPr="001A21E8">
        <w:rPr>
          <w:rFonts w:ascii="Tahoma" w:eastAsia="Tahoma" w:hAnsi="Tahoma" w:cs="Tahoma"/>
        </w:rPr>
        <w:t xml:space="preserve"> </w:t>
      </w:r>
      <w:r w:rsidR="006D46F9">
        <w:rPr>
          <w:rFonts w:ascii="Tahoma" w:eastAsia="Tahoma" w:hAnsi="Tahoma" w:cs="Tahoma"/>
        </w:rPr>
        <w:br/>
      </w:r>
      <w:r w:rsidR="00280ADA" w:rsidRPr="001A21E8">
        <w:rPr>
          <w:rFonts w:ascii="Tahoma" w:eastAsia="Tahoma" w:hAnsi="Tahoma" w:cs="Tahoma"/>
        </w:rPr>
        <w:t>w</w:t>
      </w:r>
      <w:r w:rsidR="00280ADA" w:rsidRPr="001A21E8">
        <w:rPr>
          <w:rFonts w:ascii="Tahoma" w:eastAsia="Tahoma" w:hAnsi="Tahoma" w:cs="Tahoma"/>
          <w:spacing w:val="11"/>
        </w:rPr>
        <w:t xml:space="preserve"> </w:t>
      </w:r>
      <w:r w:rsidR="00280ADA" w:rsidRPr="001A21E8">
        <w:rPr>
          <w:rFonts w:ascii="Tahoma" w:eastAsia="Tahoma" w:hAnsi="Tahoma" w:cs="Tahoma"/>
        </w:rPr>
        <w:t>r</w:t>
      </w:r>
      <w:r w:rsidR="00280ADA" w:rsidRPr="001A21E8">
        <w:rPr>
          <w:rFonts w:ascii="Tahoma" w:eastAsia="Tahoma" w:hAnsi="Tahoma" w:cs="Tahoma"/>
          <w:spacing w:val="1"/>
        </w:rPr>
        <w:t>e</w:t>
      </w:r>
      <w:r w:rsidR="00280ADA" w:rsidRPr="001A21E8">
        <w:rPr>
          <w:rFonts w:ascii="Tahoma" w:eastAsia="Tahoma" w:hAnsi="Tahoma" w:cs="Tahoma"/>
        </w:rPr>
        <w:t>pozytorium do</w:t>
      </w:r>
      <w:r w:rsidR="00280ADA" w:rsidRPr="001A21E8">
        <w:rPr>
          <w:rFonts w:ascii="Tahoma" w:eastAsia="Tahoma" w:hAnsi="Tahoma" w:cs="Tahoma"/>
          <w:spacing w:val="-1"/>
        </w:rPr>
        <w:t>ku</w:t>
      </w:r>
      <w:r w:rsidR="00280ADA" w:rsidRPr="001A21E8">
        <w:rPr>
          <w:rFonts w:ascii="Tahoma" w:eastAsia="Tahoma" w:hAnsi="Tahoma" w:cs="Tahoma"/>
        </w:rPr>
        <w:t>m</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tów</w:t>
      </w:r>
      <w:r w:rsidR="00280ADA" w:rsidRPr="001A21E8">
        <w:rPr>
          <w:rFonts w:ascii="Tahoma" w:eastAsia="Tahoma" w:hAnsi="Tahoma" w:cs="Tahoma"/>
          <w:spacing w:val="1"/>
        </w:rPr>
        <w:t xml:space="preserve"> </w:t>
      </w:r>
      <w:r w:rsidR="00280ADA" w:rsidRPr="001A21E8">
        <w:rPr>
          <w:rFonts w:ascii="Tahoma" w:eastAsia="Tahoma" w:hAnsi="Tahoma" w:cs="Tahoma"/>
        </w:rPr>
        <w:t>pro</w:t>
      </w:r>
      <w:r w:rsidR="00280ADA" w:rsidRPr="001A21E8">
        <w:rPr>
          <w:rFonts w:ascii="Tahoma" w:eastAsia="Tahoma" w:hAnsi="Tahoma" w:cs="Tahoma"/>
          <w:spacing w:val="-1"/>
        </w:rPr>
        <w:t>j</w:t>
      </w:r>
      <w:r w:rsidR="00280ADA" w:rsidRPr="001A21E8">
        <w:rPr>
          <w:rFonts w:ascii="Tahoma" w:eastAsia="Tahoma" w:hAnsi="Tahoma" w:cs="Tahoma"/>
          <w:spacing w:val="1"/>
        </w:rPr>
        <w:t>e</w:t>
      </w:r>
      <w:r w:rsidR="00280ADA" w:rsidRPr="001A21E8">
        <w:rPr>
          <w:rFonts w:ascii="Tahoma" w:eastAsia="Tahoma" w:hAnsi="Tahoma" w:cs="Tahoma"/>
          <w:spacing w:val="-1"/>
        </w:rPr>
        <w:t>k</w:t>
      </w:r>
      <w:r w:rsidR="00280ADA" w:rsidRPr="001A21E8">
        <w:rPr>
          <w:rFonts w:ascii="Tahoma" w:eastAsia="Tahoma" w:hAnsi="Tahoma" w:cs="Tahoma"/>
        </w:rPr>
        <w:t>tu</w:t>
      </w:r>
      <w:r w:rsidR="00280ADA" w:rsidRPr="001A21E8">
        <w:rPr>
          <w:rFonts w:ascii="Tahoma" w:eastAsia="Tahoma" w:hAnsi="Tahoma" w:cs="Tahoma"/>
          <w:spacing w:val="3"/>
        </w:rPr>
        <w:t xml:space="preserve"> </w:t>
      </w:r>
      <w:r w:rsidR="00280ADA" w:rsidRPr="001A21E8">
        <w:rPr>
          <w:rFonts w:ascii="Tahoma" w:eastAsia="Tahoma" w:hAnsi="Tahoma" w:cs="Tahoma"/>
        </w:rPr>
        <w:t>w</w:t>
      </w:r>
      <w:r w:rsidR="00280ADA" w:rsidRPr="001A21E8">
        <w:rPr>
          <w:rFonts w:ascii="Tahoma" w:eastAsia="Tahoma" w:hAnsi="Tahoma" w:cs="Tahoma"/>
          <w:spacing w:val="11"/>
        </w:rPr>
        <w:t xml:space="preserve"> </w:t>
      </w:r>
      <w:r w:rsidR="00BB32D5" w:rsidRPr="001A21E8">
        <w:rPr>
          <w:rFonts w:ascii="Tahoma" w:eastAsia="Tahoma" w:hAnsi="Tahoma" w:cs="Tahoma"/>
          <w:spacing w:val="-1"/>
        </w:rPr>
        <w:t>SL2014</w:t>
      </w:r>
      <w:r w:rsidR="00280ADA" w:rsidRPr="001A21E8">
        <w:rPr>
          <w:rFonts w:ascii="Tahoma" w:eastAsia="Tahoma" w:hAnsi="Tahoma" w:cs="Tahoma"/>
          <w:spacing w:val="9"/>
        </w:rPr>
        <w:t xml:space="preserve"> </w:t>
      </w:r>
      <w:r w:rsidR="00280ADA" w:rsidRPr="001A21E8">
        <w:rPr>
          <w:rFonts w:ascii="Tahoma" w:eastAsia="Tahoma" w:hAnsi="Tahoma" w:cs="Tahoma"/>
        </w:rPr>
        <w:t>o</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rPr>
        <w:t>z</w:t>
      </w:r>
      <w:r w:rsidR="00280ADA" w:rsidRPr="001A21E8">
        <w:rPr>
          <w:rFonts w:ascii="Tahoma" w:eastAsia="Tahoma" w:hAnsi="Tahoma" w:cs="Tahoma"/>
          <w:spacing w:val="8"/>
        </w:rPr>
        <w:t xml:space="preserve"> </w:t>
      </w:r>
      <w:r w:rsidR="00280ADA" w:rsidRPr="001A21E8">
        <w:rPr>
          <w:rFonts w:ascii="Tahoma" w:eastAsia="Tahoma" w:hAnsi="Tahoma" w:cs="Tahoma"/>
        </w:rPr>
        <w:t>może</w:t>
      </w:r>
      <w:r w:rsidR="00280ADA" w:rsidRPr="001A21E8">
        <w:rPr>
          <w:rFonts w:ascii="Tahoma" w:eastAsia="Tahoma" w:hAnsi="Tahoma" w:cs="Tahoma"/>
          <w:spacing w:val="8"/>
        </w:rPr>
        <w:t xml:space="preserve"> </w:t>
      </w:r>
      <w:r w:rsidR="00280ADA" w:rsidRPr="001A21E8">
        <w:rPr>
          <w:rFonts w:ascii="Tahoma" w:eastAsia="Tahoma" w:hAnsi="Tahoma" w:cs="Tahoma"/>
        </w:rPr>
        <w:t>st</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o</w:t>
      </w:r>
      <w:r w:rsidR="00280ADA" w:rsidRPr="001A21E8">
        <w:rPr>
          <w:rFonts w:ascii="Tahoma" w:eastAsia="Tahoma" w:hAnsi="Tahoma" w:cs="Tahoma"/>
          <w:spacing w:val="1"/>
        </w:rPr>
        <w:t>w</w:t>
      </w:r>
      <w:r w:rsidR="00280ADA" w:rsidRPr="001A21E8">
        <w:rPr>
          <w:rFonts w:ascii="Tahoma" w:eastAsia="Tahoma" w:hAnsi="Tahoma" w:cs="Tahoma"/>
        </w:rPr>
        <w:t>ić</w:t>
      </w:r>
      <w:r w:rsidR="00280ADA" w:rsidRPr="001A21E8">
        <w:rPr>
          <w:rFonts w:ascii="Tahoma" w:eastAsia="Tahoma" w:hAnsi="Tahoma" w:cs="Tahoma"/>
          <w:spacing w:val="3"/>
        </w:rPr>
        <w:t xml:space="preserve"> </w:t>
      </w:r>
      <w:r w:rsidR="00280ADA" w:rsidRPr="001A21E8">
        <w:rPr>
          <w:rFonts w:ascii="Tahoma" w:eastAsia="Tahoma" w:hAnsi="Tahoma" w:cs="Tahoma"/>
        </w:rPr>
        <w:t>do</w:t>
      </w:r>
      <w:r w:rsidR="00280ADA" w:rsidRPr="001A21E8">
        <w:rPr>
          <w:rFonts w:ascii="Tahoma" w:eastAsia="Tahoma" w:hAnsi="Tahoma" w:cs="Tahoma"/>
          <w:spacing w:val="1"/>
        </w:rPr>
        <w:t>w</w:t>
      </w:r>
      <w:r w:rsidR="00280ADA" w:rsidRPr="001A21E8">
        <w:rPr>
          <w:rFonts w:ascii="Tahoma" w:eastAsia="Tahoma" w:hAnsi="Tahoma" w:cs="Tahoma"/>
        </w:rPr>
        <w:t>ód</w:t>
      </w:r>
      <w:r w:rsidR="00280ADA" w:rsidRPr="001A21E8">
        <w:rPr>
          <w:rFonts w:ascii="Tahoma" w:eastAsia="Tahoma" w:hAnsi="Tahoma" w:cs="Tahoma"/>
          <w:spacing w:val="6"/>
        </w:rPr>
        <w:t xml:space="preserve"> </w:t>
      </w:r>
      <w:r w:rsidR="00280ADA" w:rsidRPr="001A21E8">
        <w:rPr>
          <w:rFonts w:ascii="Tahoma" w:eastAsia="Tahoma" w:hAnsi="Tahoma" w:cs="Tahoma"/>
        </w:rPr>
        <w:t>w</w:t>
      </w:r>
      <w:r w:rsidR="00280ADA" w:rsidRPr="001A21E8">
        <w:rPr>
          <w:rFonts w:ascii="Tahoma" w:eastAsia="Tahoma" w:hAnsi="Tahoma" w:cs="Tahoma"/>
          <w:spacing w:val="11"/>
        </w:rPr>
        <w:t xml:space="preserve"> </w:t>
      </w:r>
      <w:r w:rsidR="00280ADA" w:rsidRPr="001A21E8">
        <w:rPr>
          <w:rFonts w:ascii="Tahoma" w:eastAsia="Tahoma" w:hAnsi="Tahoma" w:cs="Tahoma"/>
        </w:rPr>
        <w:t>pro</w:t>
      </w:r>
      <w:r w:rsidR="00280ADA" w:rsidRPr="001A21E8">
        <w:rPr>
          <w:rFonts w:ascii="Tahoma" w:eastAsia="Tahoma" w:hAnsi="Tahoma" w:cs="Tahoma"/>
          <w:spacing w:val="-1"/>
        </w:rPr>
        <w:t>w</w:t>
      </w:r>
      <w:r w:rsidR="00280ADA" w:rsidRPr="001A21E8">
        <w:rPr>
          <w:rFonts w:ascii="Tahoma" w:eastAsia="Tahoma" w:hAnsi="Tahoma" w:cs="Tahoma"/>
          <w:spacing w:val="1"/>
        </w:rPr>
        <w:t>a</w:t>
      </w:r>
      <w:r w:rsidR="00280ADA" w:rsidRPr="001A21E8">
        <w:rPr>
          <w:rFonts w:ascii="Tahoma" w:eastAsia="Tahoma" w:hAnsi="Tahoma" w:cs="Tahoma"/>
        </w:rPr>
        <w:t>dzo</w:t>
      </w:r>
      <w:r w:rsidR="00280ADA" w:rsidRPr="001A21E8">
        <w:rPr>
          <w:rFonts w:ascii="Tahoma" w:eastAsia="Tahoma" w:hAnsi="Tahoma" w:cs="Tahoma"/>
          <w:spacing w:val="-3"/>
        </w:rPr>
        <w:t>ny</w:t>
      </w:r>
      <w:r w:rsidR="00280ADA" w:rsidRPr="001A21E8">
        <w:rPr>
          <w:rFonts w:ascii="Tahoma" w:eastAsia="Tahoma" w:hAnsi="Tahoma" w:cs="Tahoma"/>
          <w:spacing w:val="2"/>
        </w:rPr>
        <w:t>c</w:t>
      </w:r>
      <w:r w:rsidR="00280ADA" w:rsidRPr="001A21E8">
        <w:rPr>
          <w:rFonts w:ascii="Tahoma" w:eastAsia="Tahoma" w:hAnsi="Tahoma" w:cs="Tahoma"/>
        </w:rPr>
        <w:t>h pos</w:t>
      </w:r>
      <w:r w:rsidR="00280ADA" w:rsidRPr="001A21E8">
        <w:rPr>
          <w:rFonts w:ascii="Tahoma" w:eastAsia="Tahoma" w:hAnsi="Tahoma" w:cs="Tahoma"/>
          <w:spacing w:val="1"/>
        </w:rPr>
        <w:t>tę</w:t>
      </w:r>
      <w:r w:rsidR="00280ADA" w:rsidRPr="001A21E8">
        <w:rPr>
          <w:rFonts w:ascii="Tahoma" w:eastAsia="Tahoma" w:hAnsi="Tahoma" w:cs="Tahoma"/>
        </w:rPr>
        <w:t>po</w:t>
      </w:r>
      <w:r w:rsidR="00280ADA" w:rsidRPr="001A21E8">
        <w:rPr>
          <w:rFonts w:ascii="Tahoma" w:eastAsia="Tahoma" w:hAnsi="Tahoma" w:cs="Tahoma"/>
          <w:spacing w:val="-1"/>
        </w:rPr>
        <w:t>w</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spacing w:val="2"/>
        </w:rPr>
        <w:t>c</w:t>
      </w:r>
      <w:r w:rsidR="00280ADA" w:rsidRPr="001A21E8">
        <w:rPr>
          <w:rFonts w:ascii="Tahoma" w:eastAsia="Tahoma" w:hAnsi="Tahoma" w:cs="Tahoma"/>
        </w:rPr>
        <w:t>h</w:t>
      </w:r>
      <w:r w:rsidR="00280ADA" w:rsidRPr="001A21E8">
        <w:rPr>
          <w:rFonts w:ascii="Tahoma" w:eastAsia="Tahoma" w:hAnsi="Tahoma" w:cs="Tahoma"/>
          <w:spacing w:val="-15"/>
        </w:rPr>
        <w:t xml:space="preserve"> </w:t>
      </w:r>
      <w:r w:rsidR="00280ADA" w:rsidRPr="001A21E8">
        <w:rPr>
          <w:rFonts w:ascii="Tahoma" w:eastAsia="Tahoma" w:hAnsi="Tahoma" w:cs="Tahoma"/>
        </w:rPr>
        <w:t>i pro</w:t>
      </w:r>
      <w:r w:rsidR="00280ADA" w:rsidRPr="001A21E8">
        <w:rPr>
          <w:rFonts w:ascii="Tahoma" w:eastAsia="Tahoma" w:hAnsi="Tahoma" w:cs="Tahoma"/>
          <w:spacing w:val="-1"/>
        </w:rPr>
        <w:t>c</w:t>
      </w:r>
      <w:r w:rsidR="00280ADA" w:rsidRPr="001A21E8">
        <w:rPr>
          <w:rFonts w:ascii="Tahoma" w:eastAsia="Tahoma" w:hAnsi="Tahoma" w:cs="Tahoma"/>
          <w:spacing w:val="1"/>
        </w:rPr>
        <w:t>e</w:t>
      </w:r>
      <w:r w:rsidR="00280ADA" w:rsidRPr="001A21E8">
        <w:rPr>
          <w:rFonts w:ascii="Tahoma" w:eastAsia="Tahoma" w:hAnsi="Tahoma" w:cs="Tahoma"/>
        </w:rPr>
        <w:t>s</w:t>
      </w:r>
      <w:r w:rsidR="00280ADA" w:rsidRPr="001A21E8">
        <w:rPr>
          <w:rFonts w:ascii="Tahoma" w:eastAsia="Tahoma" w:hAnsi="Tahoma" w:cs="Tahoma"/>
          <w:spacing w:val="1"/>
        </w:rPr>
        <w:t>a</w:t>
      </w:r>
      <w:r w:rsidR="00280ADA" w:rsidRPr="001A21E8">
        <w:rPr>
          <w:rFonts w:ascii="Tahoma" w:eastAsia="Tahoma" w:hAnsi="Tahoma" w:cs="Tahoma"/>
          <w:spacing w:val="2"/>
        </w:rPr>
        <w:t>c</w:t>
      </w:r>
      <w:r w:rsidR="00280ADA" w:rsidRPr="001A21E8">
        <w:rPr>
          <w:rFonts w:ascii="Tahoma" w:eastAsia="Tahoma" w:hAnsi="Tahoma" w:cs="Tahoma"/>
          <w:spacing w:val="-1"/>
        </w:rPr>
        <w:t>h</w:t>
      </w:r>
      <w:r w:rsidR="00280ADA" w:rsidRPr="001A21E8">
        <w:rPr>
          <w:rFonts w:ascii="Tahoma" w:eastAsia="Tahoma" w:hAnsi="Tahoma" w:cs="Tahoma"/>
        </w:rPr>
        <w:t>.</w:t>
      </w:r>
    </w:p>
    <w:p w14:paraId="2AD782C9" w14:textId="141A76BC" w:rsidR="00942F4E" w:rsidRPr="001A21E8" w:rsidRDefault="00280ADA" w:rsidP="005100BA">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 xml:space="preserve">W </w:t>
      </w:r>
      <w:r w:rsidRPr="001A21E8">
        <w:rPr>
          <w:rFonts w:ascii="Tahoma" w:eastAsia="Tahoma" w:hAnsi="Tahoma" w:cs="Tahoma"/>
          <w:spacing w:val="2"/>
        </w:rPr>
        <w:t>s</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 xml:space="preserve">i, </w:t>
      </w:r>
      <w:r w:rsidRPr="001A21E8">
        <w:rPr>
          <w:rFonts w:ascii="Tahoma" w:eastAsia="Tahoma" w:hAnsi="Tahoma" w:cs="Tahoma"/>
          <w:spacing w:val="2"/>
        </w:rPr>
        <w:t>g</w:t>
      </w:r>
      <w:r w:rsidRPr="001A21E8">
        <w:rPr>
          <w:rFonts w:ascii="Tahoma" w:eastAsia="Tahoma" w:hAnsi="Tahoma" w:cs="Tahoma"/>
        </w:rPr>
        <w:t>dy</w:t>
      </w:r>
      <w:r w:rsidRPr="001A21E8">
        <w:rPr>
          <w:rFonts w:ascii="Tahoma" w:eastAsia="Tahoma" w:hAnsi="Tahoma" w:cs="Tahoma"/>
          <w:spacing w:val="23"/>
        </w:rPr>
        <w:t xml:space="preserve"> </w:t>
      </w:r>
      <w:r w:rsidRPr="001A21E8">
        <w:rPr>
          <w:rFonts w:ascii="Tahoma" w:eastAsia="Tahoma" w:hAnsi="Tahoma" w:cs="Tahoma"/>
          <w:spacing w:val="2"/>
        </w:rPr>
        <w:t>i</w:t>
      </w:r>
      <w:r w:rsidRPr="001A21E8">
        <w:rPr>
          <w:rFonts w:ascii="Tahoma" w:eastAsia="Tahoma" w:hAnsi="Tahoma" w:cs="Tahoma"/>
        </w:rPr>
        <w:t>st</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ą 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ia w </w:t>
      </w:r>
      <w:r w:rsidRPr="001A21E8">
        <w:rPr>
          <w:rFonts w:ascii="Tahoma" w:eastAsia="Tahoma" w:hAnsi="Tahoma" w:cs="Tahoma"/>
          <w:spacing w:val="-1"/>
        </w:rPr>
        <w:t>k</w:t>
      </w:r>
      <w:r w:rsidRPr="001A21E8">
        <w:rPr>
          <w:rFonts w:ascii="Tahoma" w:eastAsia="Tahoma" w:hAnsi="Tahoma" w:cs="Tahoma"/>
        </w:rPr>
        <w:t>omu</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iu się</w:t>
      </w:r>
      <w:r w:rsidRPr="001A21E8">
        <w:rPr>
          <w:rFonts w:ascii="Tahoma" w:eastAsia="Tahoma" w:hAnsi="Tahoma" w:cs="Tahoma"/>
          <w:spacing w:val="25"/>
        </w:rPr>
        <w:t xml:space="preserve"> </w:t>
      </w:r>
      <w:r w:rsidRPr="001A21E8">
        <w:rPr>
          <w:rFonts w:ascii="Tahoma" w:eastAsia="Tahoma" w:hAnsi="Tahoma" w:cs="Tahoma"/>
        </w:rPr>
        <w:t>w</w:t>
      </w:r>
      <w:r w:rsidRPr="001A21E8">
        <w:rPr>
          <w:rFonts w:ascii="Tahoma" w:eastAsia="Tahoma" w:hAnsi="Tahoma" w:cs="Tahoma"/>
          <w:spacing w:val="26"/>
        </w:rPr>
        <w:t xml:space="preserve"> </w:t>
      </w:r>
      <w:r w:rsidRPr="001A21E8">
        <w:rPr>
          <w:rFonts w:ascii="Tahoma" w:eastAsia="Tahoma" w:hAnsi="Tahoma" w:cs="Tahoma"/>
          <w:spacing w:val="-1"/>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 xml:space="preserve">ie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rPr>
        <w:t>j</w:t>
      </w:r>
      <w:r w:rsidR="00C24D7D" w:rsidRPr="001A21E8">
        <w:rPr>
          <w:rFonts w:ascii="Tahoma" w:eastAsia="Tahoma" w:hAnsi="Tahoma" w:cs="Tahoma"/>
        </w:rPr>
        <w:t xml:space="preserve"> </w:t>
      </w:r>
      <w:r w:rsidR="005101A1">
        <w:rPr>
          <w:rFonts w:ascii="Tahoma" w:eastAsia="Tahoma" w:hAnsi="Tahoma" w:cs="Tahoma"/>
        </w:rPr>
        <w:br/>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spacing w:val="1"/>
        </w:rPr>
        <w:t>wy</w:t>
      </w:r>
      <w:r w:rsidRPr="001A21E8">
        <w:rPr>
          <w:rFonts w:ascii="Tahoma" w:eastAsia="Tahoma" w:hAnsi="Tahoma" w:cs="Tahoma"/>
          <w:spacing w:val="-3"/>
        </w:rPr>
        <w:t>k</w:t>
      </w:r>
      <w:r w:rsidRPr="001A21E8">
        <w:rPr>
          <w:rFonts w:ascii="Tahoma" w:eastAsia="Tahoma" w:hAnsi="Tahoma" w:cs="Tahoma"/>
        </w:rPr>
        <w:t>orz</w:t>
      </w:r>
      <w:r w:rsidRPr="001A21E8">
        <w:rPr>
          <w:rFonts w:ascii="Tahoma" w:eastAsia="Tahoma" w:hAnsi="Tahoma" w:cs="Tahoma"/>
          <w:spacing w:val="2"/>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m </w:t>
      </w:r>
      <w:r w:rsidR="00BB32D5" w:rsidRPr="001A21E8">
        <w:rPr>
          <w:rFonts w:ascii="Tahoma" w:eastAsia="Tahoma" w:hAnsi="Tahoma" w:cs="Tahoma"/>
          <w:spacing w:val="1"/>
        </w:rPr>
        <w:t>SL2014</w:t>
      </w:r>
      <w:r w:rsidRPr="001A21E8">
        <w:rPr>
          <w:rFonts w:ascii="Tahoma" w:eastAsia="Tahoma" w:hAnsi="Tahoma" w:cs="Tahoma"/>
          <w:spacing w:val="10"/>
        </w:rPr>
        <w:t xml:space="preserve">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3"/>
        </w:rPr>
        <w:t xml:space="preserve"> </w:t>
      </w:r>
      <w:r w:rsidRPr="001A21E8">
        <w:rPr>
          <w:rFonts w:ascii="Tahoma" w:eastAsia="Tahoma" w:hAnsi="Tahoma" w:cs="Tahoma"/>
          <w:spacing w:val="-3"/>
        </w:rPr>
        <w:t>k</w:t>
      </w:r>
      <w:r w:rsidRPr="001A21E8">
        <w:rPr>
          <w:rFonts w:ascii="Tahoma" w:eastAsia="Tahoma" w:hAnsi="Tahoma" w:cs="Tahoma"/>
        </w:rPr>
        <w:t>om</w:t>
      </w:r>
      <w:r w:rsidRPr="001A21E8">
        <w:rPr>
          <w:rFonts w:ascii="Tahoma" w:eastAsia="Tahoma" w:hAnsi="Tahoma" w:cs="Tahoma"/>
          <w:spacing w:val="2"/>
        </w:rPr>
        <w:t>u</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tro</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spacing w:val="1"/>
        </w:rPr>
        <w:t>wy</w:t>
      </w:r>
      <w:r w:rsidRPr="001A21E8">
        <w:rPr>
          <w:rFonts w:ascii="Tahoma" w:eastAsia="Tahoma" w:hAnsi="Tahoma" w:cs="Tahoma"/>
          <w:spacing w:val="-3"/>
        </w:rPr>
        <w:t>k</w:t>
      </w:r>
      <w:r w:rsidRPr="001A21E8">
        <w:rPr>
          <w:rFonts w:ascii="Tahoma" w:eastAsia="Tahoma" w:hAnsi="Tahoma" w:cs="Tahoma"/>
        </w:rPr>
        <w:t>orz</w:t>
      </w:r>
      <w:r w:rsidRPr="001A21E8">
        <w:rPr>
          <w:rFonts w:ascii="Tahoma" w:eastAsia="Tahoma" w:hAnsi="Tahoma" w:cs="Tahoma"/>
          <w:spacing w:val="2"/>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m </w:t>
      </w:r>
      <w:r w:rsidRPr="001A21E8">
        <w:rPr>
          <w:rFonts w:ascii="Tahoma" w:eastAsia="Tahoma" w:hAnsi="Tahoma" w:cs="Tahoma"/>
          <w:spacing w:val="8"/>
        </w:rPr>
        <w:t>p</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f</w:t>
      </w:r>
      <w:r w:rsidRPr="001A21E8">
        <w:rPr>
          <w:rFonts w:ascii="Tahoma" w:eastAsia="Tahoma" w:hAnsi="Tahoma" w:cs="Tahoma"/>
        </w:rPr>
        <w:t>orm</w:t>
      </w:r>
      <w:r w:rsidRPr="001A21E8">
        <w:rPr>
          <w:rFonts w:ascii="Tahoma" w:eastAsia="Tahoma" w:hAnsi="Tahoma" w:cs="Tahoma"/>
          <w:spacing w:val="9"/>
        </w:rPr>
        <w:t xml:space="preserv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nyc</w:t>
      </w:r>
      <w:r w:rsidRPr="001A21E8">
        <w:rPr>
          <w:rFonts w:ascii="Tahoma" w:eastAsia="Tahoma" w:hAnsi="Tahoma" w:cs="Tahoma"/>
        </w:rPr>
        <w:t xml:space="preserve">h </w:t>
      </w:r>
      <w:proofErr w:type="spellStart"/>
      <w:r w:rsidRPr="001A21E8">
        <w:rPr>
          <w:rFonts w:ascii="Tahoma" w:eastAsia="Tahoma" w:hAnsi="Tahoma" w:cs="Tahoma"/>
          <w:spacing w:val="1"/>
        </w:rPr>
        <w:t>e</w:t>
      </w:r>
      <w:r w:rsidRPr="001A21E8">
        <w:rPr>
          <w:rFonts w:ascii="Tahoma" w:eastAsia="Tahoma" w:hAnsi="Tahoma" w:cs="Tahoma"/>
        </w:rPr>
        <w:t>P</w:t>
      </w:r>
      <w:r w:rsidRPr="001A21E8">
        <w:rPr>
          <w:rFonts w:ascii="Tahoma" w:eastAsia="Tahoma" w:hAnsi="Tahoma" w:cs="Tahoma"/>
          <w:spacing w:val="-1"/>
        </w:rPr>
        <w:t>U</w:t>
      </w:r>
      <w:r w:rsidRPr="001A21E8">
        <w:rPr>
          <w:rFonts w:ascii="Tahoma" w:eastAsia="Tahoma" w:hAnsi="Tahoma" w:cs="Tahoma"/>
        </w:rPr>
        <w:t>AP</w:t>
      </w:r>
      <w:proofErr w:type="spellEnd"/>
      <w:r w:rsidRPr="001A21E8">
        <w:rPr>
          <w:rFonts w:ascii="Tahoma" w:eastAsia="Tahoma" w:hAnsi="Tahoma" w:cs="Tahoma"/>
        </w:rPr>
        <w:t xml:space="preserve"> </w:t>
      </w:r>
      <w:r w:rsidRPr="001A21E8">
        <w:rPr>
          <w:rFonts w:ascii="Tahoma" w:eastAsia="Tahoma" w:hAnsi="Tahoma" w:cs="Tahoma"/>
          <w:spacing w:val="1"/>
        </w:rPr>
        <w:t>Be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4"/>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0"/>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spacing w:val="1"/>
        </w:rPr>
        <w:t>we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IZ</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8"/>
        </w:rPr>
        <w:t xml:space="preserve"> </w:t>
      </w:r>
      <w:r w:rsidRPr="001A21E8">
        <w:rPr>
          <w:rFonts w:ascii="Tahoma" w:eastAsia="Tahoma" w:hAnsi="Tahoma" w:cs="Tahoma"/>
        </w:rPr>
        <w:t>zgod</w:t>
      </w:r>
      <w:r w:rsidRPr="001A21E8">
        <w:rPr>
          <w:rFonts w:ascii="Tahoma" w:eastAsia="Tahoma" w:hAnsi="Tahoma" w:cs="Tahoma"/>
          <w:spacing w:val="2"/>
        </w:rPr>
        <w:t>n</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str</w:t>
      </w:r>
      <w:r w:rsidRPr="001A21E8">
        <w:rPr>
          <w:rFonts w:ascii="Tahoma" w:eastAsia="Tahoma" w:hAnsi="Tahoma" w:cs="Tahoma"/>
          <w:spacing w:val="2"/>
        </w:rPr>
        <w:t>u</w:t>
      </w:r>
      <w:r w:rsidRPr="001A21E8">
        <w:rPr>
          <w:rFonts w:ascii="Tahoma" w:eastAsia="Tahoma" w:hAnsi="Tahoma" w:cs="Tahoma"/>
          <w:spacing w:val="-1"/>
        </w:rPr>
        <w:t>k</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mi do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spacing w:val="-1"/>
        </w:rPr>
        <w:t>cy</w:t>
      </w:r>
      <w:r w:rsidRPr="001A21E8">
        <w:rPr>
          <w:rFonts w:ascii="Tahoma" w:eastAsia="Tahoma" w:hAnsi="Tahoma" w:cs="Tahoma"/>
        </w:rPr>
        <w:t>mi</w:t>
      </w:r>
      <w:r w:rsidR="005E4835" w:rsidRPr="001A21E8">
        <w:rPr>
          <w:rFonts w:ascii="Tahoma" w:eastAsia="Tahoma" w:hAnsi="Tahoma" w:cs="Tahoma"/>
        </w:rPr>
        <w:t xml:space="preserve"> </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005E4835" w:rsidRPr="001A21E8">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32"/>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2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0"/>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1"/>
        </w:rPr>
        <w:t xml:space="preserve"> </w:t>
      </w:r>
      <w:r w:rsidRPr="001A21E8">
        <w:rPr>
          <w:rFonts w:ascii="Tahoma" w:eastAsia="Tahoma" w:hAnsi="Tahoma" w:cs="Tahoma"/>
        </w:rPr>
        <w:t>do</w:t>
      </w:r>
      <w:r w:rsidRPr="001A21E8">
        <w:rPr>
          <w:rFonts w:ascii="Tahoma" w:eastAsia="Tahoma" w:hAnsi="Tahoma" w:cs="Tahoma"/>
          <w:spacing w:val="33"/>
        </w:rPr>
        <w:t xml:space="preserve"> </w:t>
      </w:r>
      <w:r w:rsidRPr="001A21E8">
        <w:rPr>
          <w:rFonts w:ascii="Tahoma" w:eastAsia="Tahoma" w:hAnsi="Tahoma" w:cs="Tahoma"/>
        </w:rPr>
        <w:t>dos</w:t>
      </w:r>
      <w:r w:rsidRPr="001A21E8">
        <w:rPr>
          <w:rFonts w:ascii="Tahoma" w:eastAsia="Tahoma" w:hAnsi="Tahoma" w:cs="Tahoma"/>
          <w:spacing w:val="1"/>
        </w:rPr>
        <w:t>ta</w:t>
      </w:r>
      <w:r w:rsidRPr="001A21E8">
        <w:rPr>
          <w:rFonts w:ascii="Tahoma" w:eastAsia="Tahoma" w:hAnsi="Tahoma" w:cs="Tahoma"/>
        </w:rPr>
        <w:t>rcz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3"/>
        </w:rPr>
        <w:t xml:space="preserve"> </w:t>
      </w:r>
      <w:r w:rsidRPr="001A21E8">
        <w:rPr>
          <w:rFonts w:ascii="Tahoma" w:eastAsia="Tahoma" w:hAnsi="Tahoma" w:cs="Tahoma"/>
        </w:rPr>
        <w:t>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tów</w:t>
      </w:r>
      <w:r w:rsidRPr="001A21E8">
        <w:rPr>
          <w:rFonts w:ascii="Tahoma" w:eastAsia="Tahoma" w:hAnsi="Tahoma" w:cs="Tahoma"/>
          <w:spacing w:val="25"/>
        </w:rPr>
        <w:t xml:space="preserve"> </w:t>
      </w:r>
      <w:r w:rsidRPr="001A21E8">
        <w:rPr>
          <w:rFonts w:ascii="Tahoma" w:eastAsia="Tahoma" w:hAnsi="Tahoma" w:cs="Tahoma"/>
        </w:rPr>
        <w:t>w</w:t>
      </w:r>
      <w:r w:rsidRPr="001A21E8">
        <w:rPr>
          <w:rFonts w:ascii="Tahoma" w:eastAsia="Tahoma" w:hAnsi="Tahoma" w:cs="Tahoma"/>
          <w:spacing w:val="33"/>
        </w:rPr>
        <w:t xml:space="preserve"> </w:t>
      </w:r>
      <w:r w:rsidRPr="001A21E8">
        <w:rPr>
          <w:rFonts w:ascii="Tahoma" w:eastAsia="Tahoma" w:hAnsi="Tahoma" w:cs="Tahoma"/>
        </w:rPr>
        <w:t>i</w:t>
      </w:r>
      <w:r w:rsidRPr="001A21E8">
        <w:rPr>
          <w:rFonts w:ascii="Tahoma" w:eastAsia="Tahoma" w:hAnsi="Tahoma" w:cs="Tahoma"/>
          <w:spacing w:val="-1"/>
        </w:rPr>
        <w:t>nn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39"/>
        </w:rPr>
        <w:t xml:space="preserve">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w 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w:t>
      </w:r>
    </w:p>
    <w:p w14:paraId="5565EF1C" w14:textId="77777777" w:rsidR="008E5DAD" w:rsidRDefault="00280ADA" w:rsidP="000E63B7">
      <w:pPr>
        <w:pStyle w:val="Akapitzlist"/>
        <w:numPr>
          <w:ilvl w:val="0"/>
          <w:numId w:val="59"/>
        </w:numPr>
        <w:spacing w:line="276" w:lineRule="auto"/>
        <w:ind w:left="851" w:right="14" w:hanging="425"/>
        <w:jc w:val="both"/>
        <w:rPr>
          <w:rFonts w:ascii="Tahoma" w:eastAsia="Tahoma" w:hAnsi="Tahoma" w:cs="Tahoma"/>
        </w:rPr>
      </w:pPr>
      <w:r w:rsidRPr="008E5DAD">
        <w:rPr>
          <w:rFonts w:ascii="Tahoma" w:eastAsia="Tahoma" w:hAnsi="Tahoma" w:cs="Tahoma"/>
        </w:rPr>
        <w:t>z</w:t>
      </w:r>
      <w:r w:rsidRPr="008E5DAD">
        <w:rPr>
          <w:rFonts w:ascii="Tahoma" w:eastAsia="Tahoma" w:hAnsi="Tahoma" w:cs="Tahoma"/>
          <w:spacing w:val="1"/>
        </w:rPr>
        <w:t>a</w:t>
      </w:r>
      <w:r w:rsidRPr="008E5DAD">
        <w:rPr>
          <w:rFonts w:ascii="Tahoma" w:eastAsia="Tahoma" w:hAnsi="Tahoma" w:cs="Tahoma"/>
        </w:rPr>
        <w:t>ł</w:t>
      </w:r>
      <w:r w:rsidRPr="008E5DAD">
        <w:rPr>
          <w:rFonts w:ascii="Tahoma" w:eastAsia="Tahoma" w:hAnsi="Tahoma" w:cs="Tahoma"/>
          <w:spacing w:val="1"/>
        </w:rPr>
        <w:t>ą</w:t>
      </w:r>
      <w:r w:rsidRPr="008E5DAD">
        <w:rPr>
          <w:rFonts w:ascii="Tahoma" w:eastAsia="Tahoma" w:hAnsi="Tahoma" w:cs="Tahoma"/>
          <w:spacing w:val="-1"/>
        </w:rPr>
        <w:t>c</w:t>
      </w:r>
      <w:r w:rsidRPr="008E5DAD">
        <w:rPr>
          <w:rFonts w:ascii="Tahoma" w:eastAsia="Tahoma" w:hAnsi="Tahoma" w:cs="Tahoma"/>
        </w:rPr>
        <w:t>zni</w:t>
      </w:r>
      <w:r w:rsidRPr="008E5DAD">
        <w:rPr>
          <w:rFonts w:ascii="Tahoma" w:eastAsia="Tahoma" w:hAnsi="Tahoma" w:cs="Tahoma"/>
          <w:spacing w:val="1"/>
        </w:rPr>
        <w:t>k</w:t>
      </w:r>
      <w:r w:rsidRPr="008E5DAD">
        <w:rPr>
          <w:rFonts w:ascii="Tahoma" w:eastAsia="Tahoma" w:hAnsi="Tahoma" w:cs="Tahoma"/>
        </w:rPr>
        <w:t>ów</w:t>
      </w:r>
      <w:r w:rsidRPr="008E5DAD">
        <w:rPr>
          <w:rFonts w:ascii="Tahoma" w:eastAsia="Tahoma" w:hAnsi="Tahoma" w:cs="Tahoma"/>
          <w:spacing w:val="31"/>
        </w:rPr>
        <w:t xml:space="preserve"> </w:t>
      </w:r>
      <w:r w:rsidRPr="008E5DAD">
        <w:rPr>
          <w:rFonts w:ascii="Tahoma" w:eastAsia="Tahoma" w:hAnsi="Tahoma" w:cs="Tahoma"/>
        </w:rPr>
        <w:t>do</w:t>
      </w:r>
      <w:r w:rsidRPr="008E5DAD">
        <w:rPr>
          <w:rFonts w:ascii="Tahoma" w:eastAsia="Tahoma" w:hAnsi="Tahoma" w:cs="Tahoma"/>
          <w:spacing w:val="40"/>
        </w:rPr>
        <w:t xml:space="preserve"> </w:t>
      </w:r>
      <w:r w:rsidRPr="008E5DAD">
        <w:rPr>
          <w:rFonts w:ascii="Tahoma" w:eastAsia="Tahoma" w:hAnsi="Tahoma" w:cs="Tahoma"/>
          <w:spacing w:val="1"/>
        </w:rPr>
        <w:t>w</w:t>
      </w:r>
      <w:r w:rsidRPr="008E5DAD">
        <w:rPr>
          <w:rFonts w:ascii="Tahoma" w:eastAsia="Tahoma" w:hAnsi="Tahoma" w:cs="Tahoma"/>
          <w:spacing w:val="-1"/>
        </w:rPr>
        <w:t>n</w:t>
      </w:r>
      <w:r w:rsidRPr="008E5DAD">
        <w:rPr>
          <w:rFonts w:ascii="Tahoma" w:eastAsia="Tahoma" w:hAnsi="Tahoma" w:cs="Tahoma"/>
        </w:rPr>
        <w:t>io</w:t>
      </w:r>
      <w:r w:rsidRPr="008E5DAD">
        <w:rPr>
          <w:rFonts w:ascii="Tahoma" w:eastAsia="Tahoma" w:hAnsi="Tahoma" w:cs="Tahoma"/>
          <w:spacing w:val="2"/>
        </w:rPr>
        <w:t>s</w:t>
      </w:r>
      <w:r w:rsidRPr="008E5DAD">
        <w:rPr>
          <w:rFonts w:ascii="Tahoma" w:eastAsia="Tahoma" w:hAnsi="Tahoma" w:cs="Tahoma"/>
          <w:spacing w:val="-1"/>
        </w:rPr>
        <w:t>k</w:t>
      </w:r>
      <w:r w:rsidRPr="008E5DAD">
        <w:rPr>
          <w:rFonts w:ascii="Tahoma" w:eastAsia="Tahoma" w:hAnsi="Tahoma" w:cs="Tahoma"/>
        </w:rPr>
        <w:t>u</w:t>
      </w:r>
      <w:r w:rsidRPr="008E5DAD">
        <w:rPr>
          <w:rFonts w:ascii="Tahoma" w:eastAsia="Tahoma" w:hAnsi="Tahoma" w:cs="Tahoma"/>
          <w:spacing w:val="35"/>
        </w:rPr>
        <w:t xml:space="preserve"> </w:t>
      </w:r>
      <w:r w:rsidRPr="008E5DAD">
        <w:rPr>
          <w:rFonts w:ascii="Tahoma" w:eastAsia="Tahoma" w:hAnsi="Tahoma" w:cs="Tahoma"/>
        </w:rPr>
        <w:t>o</w:t>
      </w:r>
      <w:r w:rsidRPr="008E5DAD">
        <w:rPr>
          <w:rFonts w:ascii="Tahoma" w:eastAsia="Tahoma" w:hAnsi="Tahoma" w:cs="Tahoma"/>
          <w:spacing w:val="39"/>
        </w:rPr>
        <w:t xml:space="preserve"> </w:t>
      </w:r>
      <w:r w:rsidRPr="008E5DAD">
        <w:rPr>
          <w:rFonts w:ascii="Tahoma" w:eastAsia="Tahoma" w:hAnsi="Tahoma" w:cs="Tahoma"/>
        </w:rPr>
        <w:t>p</w:t>
      </w:r>
      <w:r w:rsidRPr="008E5DAD">
        <w:rPr>
          <w:rFonts w:ascii="Tahoma" w:eastAsia="Tahoma" w:hAnsi="Tahoma" w:cs="Tahoma"/>
          <w:spacing w:val="1"/>
        </w:rPr>
        <w:t>ła</w:t>
      </w:r>
      <w:r w:rsidRPr="008E5DAD">
        <w:rPr>
          <w:rFonts w:ascii="Tahoma" w:eastAsia="Tahoma" w:hAnsi="Tahoma" w:cs="Tahoma"/>
        </w:rPr>
        <w:t>t</w:t>
      </w:r>
      <w:r w:rsidRPr="008E5DAD">
        <w:rPr>
          <w:rFonts w:ascii="Tahoma" w:eastAsia="Tahoma" w:hAnsi="Tahoma" w:cs="Tahoma"/>
          <w:spacing w:val="-1"/>
        </w:rPr>
        <w:t>n</w:t>
      </w:r>
      <w:r w:rsidRPr="008E5DAD">
        <w:rPr>
          <w:rFonts w:ascii="Tahoma" w:eastAsia="Tahoma" w:hAnsi="Tahoma" w:cs="Tahoma"/>
        </w:rPr>
        <w:t>o</w:t>
      </w:r>
      <w:r w:rsidRPr="008E5DAD">
        <w:rPr>
          <w:rFonts w:ascii="Tahoma" w:eastAsia="Tahoma" w:hAnsi="Tahoma" w:cs="Tahoma"/>
          <w:spacing w:val="2"/>
        </w:rPr>
        <w:t>ś</w:t>
      </w:r>
      <w:r w:rsidRPr="008E5DAD">
        <w:rPr>
          <w:rFonts w:ascii="Tahoma" w:eastAsia="Tahoma" w:hAnsi="Tahoma" w:cs="Tahoma"/>
        </w:rPr>
        <w:t>ć</w:t>
      </w:r>
      <w:r w:rsidRPr="008E5DAD">
        <w:rPr>
          <w:rFonts w:ascii="Tahoma" w:eastAsia="Tahoma" w:hAnsi="Tahoma" w:cs="Tahoma"/>
          <w:spacing w:val="33"/>
        </w:rPr>
        <w:t xml:space="preserve"> </w:t>
      </w:r>
      <w:r w:rsidRPr="008E5DAD">
        <w:rPr>
          <w:rFonts w:ascii="Tahoma" w:eastAsia="Tahoma" w:hAnsi="Tahoma" w:cs="Tahoma"/>
        </w:rPr>
        <w:t>pr</w:t>
      </w:r>
      <w:r w:rsidRPr="008E5DAD">
        <w:rPr>
          <w:rFonts w:ascii="Tahoma" w:eastAsia="Tahoma" w:hAnsi="Tahoma" w:cs="Tahoma"/>
          <w:spacing w:val="1"/>
        </w:rPr>
        <w:t>ze</w:t>
      </w:r>
      <w:r w:rsidRPr="008E5DAD">
        <w:rPr>
          <w:rFonts w:ascii="Tahoma" w:eastAsia="Tahoma" w:hAnsi="Tahoma" w:cs="Tahoma"/>
          <w:spacing w:val="-1"/>
        </w:rPr>
        <w:t>k</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spacing w:val="-1"/>
        </w:rPr>
        <w:t>c</w:t>
      </w:r>
      <w:r w:rsidRPr="008E5DAD">
        <w:rPr>
          <w:rFonts w:ascii="Tahoma" w:eastAsia="Tahoma" w:hAnsi="Tahoma" w:cs="Tahoma"/>
        </w:rPr>
        <w:t>z</w:t>
      </w:r>
      <w:r w:rsidRPr="008E5DAD">
        <w:rPr>
          <w:rFonts w:ascii="Tahoma" w:eastAsia="Tahoma" w:hAnsi="Tahoma" w:cs="Tahoma"/>
          <w:spacing w:val="1"/>
        </w:rPr>
        <w:t>ają</w:t>
      </w:r>
      <w:r w:rsidRPr="008E5DAD">
        <w:rPr>
          <w:rFonts w:ascii="Tahoma" w:eastAsia="Tahoma" w:hAnsi="Tahoma" w:cs="Tahoma"/>
          <w:spacing w:val="-1"/>
        </w:rPr>
        <w:t>cyc</w:t>
      </w:r>
      <w:r w:rsidRPr="008E5DAD">
        <w:rPr>
          <w:rFonts w:ascii="Tahoma" w:eastAsia="Tahoma" w:hAnsi="Tahoma" w:cs="Tahoma"/>
        </w:rPr>
        <w:t>h</w:t>
      </w:r>
      <w:r w:rsidRPr="008E5DAD">
        <w:rPr>
          <w:rFonts w:ascii="Tahoma" w:eastAsia="Tahoma" w:hAnsi="Tahoma" w:cs="Tahoma"/>
          <w:spacing w:val="27"/>
        </w:rPr>
        <w:t xml:space="preserve"> </w:t>
      </w:r>
      <w:r w:rsidRPr="008E5DAD">
        <w:rPr>
          <w:rFonts w:ascii="Tahoma" w:eastAsia="Tahoma" w:hAnsi="Tahoma" w:cs="Tahoma"/>
          <w:spacing w:val="-1"/>
        </w:rPr>
        <w:t>5</w:t>
      </w:r>
      <w:r w:rsidRPr="008E5DAD">
        <w:rPr>
          <w:rFonts w:ascii="Tahoma" w:eastAsia="Tahoma" w:hAnsi="Tahoma" w:cs="Tahoma"/>
        </w:rPr>
        <w:t>0</w:t>
      </w:r>
      <w:r w:rsidRPr="008E5DAD">
        <w:rPr>
          <w:rFonts w:ascii="Tahoma" w:eastAsia="Tahoma" w:hAnsi="Tahoma" w:cs="Tahoma"/>
          <w:spacing w:val="40"/>
        </w:rPr>
        <w:t xml:space="preserve"> </w:t>
      </w:r>
      <w:r w:rsidRPr="008E5DAD">
        <w:rPr>
          <w:rFonts w:ascii="Tahoma" w:eastAsia="Tahoma" w:hAnsi="Tahoma" w:cs="Tahoma"/>
        </w:rPr>
        <w:t>stron</w:t>
      </w:r>
      <w:r w:rsidRPr="008E5DAD">
        <w:rPr>
          <w:rFonts w:ascii="Tahoma" w:eastAsia="Tahoma" w:hAnsi="Tahoma" w:cs="Tahoma"/>
          <w:spacing w:val="36"/>
        </w:rPr>
        <w:t xml:space="preserve"> </w:t>
      </w:r>
      <w:r w:rsidRPr="008E5DAD">
        <w:rPr>
          <w:rFonts w:ascii="Tahoma" w:eastAsia="Tahoma" w:hAnsi="Tahoma" w:cs="Tahoma"/>
          <w:spacing w:val="3"/>
        </w:rPr>
        <w:t>A</w:t>
      </w:r>
      <w:r w:rsidRPr="008E5DAD">
        <w:rPr>
          <w:rFonts w:ascii="Tahoma" w:eastAsia="Tahoma" w:hAnsi="Tahoma" w:cs="Tahoma"/>
        </w:rPr>
        <w:t>4</w:t>
      </w:r>
      <w:r w:rsidRPr="008E5DAD">
        <w:rPr>
          <w:rFonts w:ascii="Tahoma" w:eastAsia="Tahoma" w:hAnsi="Tahoma" w:cs="Tahoma"/>
          <w:spacing w:val="37"/>
        </w:rPr>
        <w:t xml:space="preserve"> </w:t>
      </w:r>
      <w:r w:rsidRPr="008E5DAD">
        <w:rPr>
          <w:rFonts w:ascii="Tahoma" w:eastAsia="Tahoma" w:hAnsi="Tahoma" w:cs="Tahoma"/>
          <w:spacing w:val="2"/>
        </w:rPr>
        <w:t>l</w:t>
      </w:r>
      <w:r w:rsidRPr="008E5DAD">
        <w:rPr>
          <w:rFonts w:ascii="Tahoma" w:eastAsia="Tahoma" w:hAnsi="Tahoma" w:cs="Tahoma"/>
          <w:spacing w:val="-1"/>
        </w:rPr>
        <w:t>u</w:t>
      </w:r>
      <w:r w:rsidRPr="008E5DAD">
        <w:rPr>
          <w:rFonts w:ascii="Tahoma" w:eastAsia="Tahoma" w:hAnsi="Tahoma" w:cs="Tahoma"/>
        </w:rPr>
        <w:t>b</w:t>
      </w:r>
      <w:r w:rsidRPr="008E5DAD">
        <w:rPr>
          <w:rFonts w:ascii="Tahoma" w:eastAsia="Tahoma" w:hAnsi="Tahoma" w:cs="Tahoma"/>
          <w:spacing w:val="41"/>
        </w:rPr>
        <w:t xml:space="preserve"> </w:t>
      </w:r>
      <w:r w:rsidRPr="008E5DAD">
        <w:rPr>
          <w:rFonts w:ascii="Tahoma" w:eastAsia="Tahoma" w:hAnsi="Tahoma" w:cs="Tahoma"/>
          <w:spacing w:val="-1"/>
        </w:rPr>
        <w:t>k</w:t>
      </w:r>
      <w:r w:rsidRPr="008E5DAD">
        <w:rPr>
          <w:rFonts w:ascii="Tahoma" w:eastAsia="Tahoma" w:hAnsi="Tahoma" w:cs="Tahoma"/>
          <w:spacing w:val="3"/>
        </w:rPr>
        <w:t>t</w:t>
      </w:r>
      <w:r w:rsidRPr="008E5DAD">
        <w:rPr>
          <w:rFonts w:ascii="Tahoma" w:eastAsia="Tahoma" w:hAnsi="Tahoma" w:cs="Tahoma"/>
        </w:rPr>
        <w:t>ór</w:t>
      </w:r>
      <w:r w:rsidRPr="008E5DAD">
        <w:rPr>
          <w:rFonts w:ascii="Tahoma" w:eastAsia="Tahoma" w:hAnsi="Tahoma" w:cs="Tahoma"/>
          <w:spacing w:val="-1"/>
        </w:rPr>
        <w:t>yc</w:t>
      </w:r>
      <w:r w:rsidRPr="008E5DAD">
        <w:rPr>
          <w:rFonts w:ascii="Tahoma" w:eastAsia="Tahoma" w:hAnsi="Tahoma" w:cs="Tahoma"/>
        </w:rPr>
        <w:t>h</w:t>
      </w:r>
      <w:r w:rsidRPr="008E5DAD">
        <w:rPr>
          <w:rFonts w:ascii="Tahoma" w:eastAsia="Tahoma" w:hAnsi="Tahoma" w:cs="Tahoma"/>
          <w:spacing w:val="36"/>
        </w:rPr>
        <w:t xml:space="preserve"> </w:t>
      </w:r>
      <w:r w:rsidRPr="008E5DAD">
        <w:rPr>
          <w:rFonts w:ascii="Tahoma" w:eastAsia="Tahoma" w:hAnsi="Tahoma" w:cs="Tahoma"/>
        </w:rPr>
        <w:t>or</w:t>
      </w:r>
      <w:r w:rsidRPr="008E5DAD">
        <w:rPr>
          <w:rFonts w:ascii="Tahoma" w:eastAsia="Tahoma" w:hAnsi="Tahoma" w:cs="Tahoma"/>
          <w:spacing w:val="-1"/>
        </w:rPr>
        <w:t>y</w:t>
      </w:r>
      <w:r w:rsidRPr="008E5DAD">
        <w:rPr>
          <w:rFonts w:ascii="Tahoma" w:eastAsia="Tahoma" w:hAnsi="Tahoma" w:cs="Tahoma"/>
        </w:rPr>
        <w:t>ginał</w:t>
      </w:r>
      <w:r w:rsidRPr="008E5DAD">
        <w:rPr>
          <w:rFonts w:ascii="Tahoma" w:eastAsia="Tahoma" w:hAnsi="Tahoma" w:cs="Tahoma"/>
          <w:spacing w:val="37"/>
        </w:rPr>
        <w:t xml:space="preserve"> </w:t>
      </w:r>
      <w:r w:rsidR="00CA7347" w:rsidRPr="008E5DAD">
        <w:rPr>
          <w:rFonts w:ascii="Tahoma" w:eastAsia="Tahoma" w:hAnsi="Tahoma" w:cs="Tahoma"/>
          <w:spacing w:val="37"/>
        </w:rPr>
        <w:br/>
      </w:r>
      <w:r w:rsidRPr="008E5DAD">
        <w:rPr>
          <w:rFonts w:ascii="Tahoma" w:eastAsia="Tahoma" w:hAnsi="Tahoma" w:cs="Tahoma"/>
          <w:spacing w:val="-1"/>
        </w:rPr>
        <w:t>n</w:t>
      </w:r>
      <w:r w:rsidRPr="008E5DAD">
        <w:rPr>
          <w:rFonts w:ascii="Tahoma" w:eastAsia="Tahoma" w:hAnsi="Tahoma" w:cs="Tahoma"/>
        </w:rPr>
        <w:t>ie zos</w:t>
      </w:r>
      <w:r w:rsidRPr="008E5DAD">
        <w:rPr>
          <w:rFonts w:ascii="Tahoma" w:eastAsia="Tahoma" w:hAnsi="Tahoma" w:cs="Tahoma"/>
          <w:spacing w:val="1"/>
        </w:rPr>
        <w:t>ta</w:t>
      </w:r>
      <w:r w:rsidRPr="008E5DAD">
        <w:rPr>
          <w:rFonts w:ascii="Tahoma" w:eastAsia="Tahoma" w:hAnsi="Tahoma" w:cs="Tahoma"/>
        </w:rPr>
        <w:t>ł</w:t>
      </w:r>
      <w:r w:rsidRPr="008E5DAD">
        <w:rPr>
          <w:rFonts w:ascii="Tahoma" w:eastAsia="Tahoma" w:hAnsi="Tahoma" w:cs="Tahoma"/>
          <w:spacing w:val="9"/>
        </w:rPr>
        <w:t xml:space="preserve"> </w:t>
      </w:r>
      <w:r w:rsidRPr="008E5DAD">
        <w:rPr>
          <w:rFonts w:ascii="Tahoma" w:eastAsia="Tahoma" w:hAnsi="Tahoma" w:cs="Tahoma"/>
        </w:rPr>
        <w:t>op</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spacing w:val="-1"/>
        </w:rPr>
        <w:t>c</w:t>
      </w:r>
      <w:r w:rsidRPr="008E5DAD">
        <w:rPr>
          <w:rFonts w:ascii="Tahoma" w:eastAsia="Tahoma" w:hAnsi="Tahoma" w:cs="Tahoma"/>
        </w:rPr>
        <w:t>o</w:t>
      </w:r>
      <w:r w:rsidRPr="008E5DAD">
        <w:rPr>
          <w:rFonts w:ascii="Tahoma" w:eastAsia="Tahoma" w:hAnsi="Tahoma" w:cs="Tahoma"/>
          <w:spacing w:val="-2"/>
        </w:rPr>
        <w:t>w</w:t>
      </w:r>
      <w:r w:rsidRPr="008E5DAD">
        <w:rPr>
          <w:rFonts w:ascii="Tahoma" w:eastAsia="Tahoma" w:hAnsi="Tahoma" w:cs="Tahoma"/>
          <w:spacing w:val="1"/>
        </w:rPr>
        <w:t>a</w:t>
      </w:r>
      <w:r w:rsidRPr="008E5DAD">
        <w:rPr>
          <w:rFonts w:ascii="Tahoma" w:eastAsia="Tahoma" w:hAnsi="Tahoma" w:cs="Tahoma"/>
          <w:spacing w:val="-3"/>
        </w:rPr>
        <w:t>n</w:t>
      </w:r>
      <w:r w:rsidRPr="008E5DAD">
        <w:rPr>
          <w:rFonts w:ascii="Tahoma" w:eastAsia="Tahoma" w:hAnsi="Tahoma" w:cs="Tahoma"/>
        </w:rPr>
        <w:t>y</w:t>
      </w:r>
      <w:r w:rsidRPr="008E5DAD">
        <w:rPr>
          <w:rFonts w:ascii="Tahoma" w:eastAsia="Tahoma" w:hAnsi="Tahoma" w:cs="Tahoma"/>
          <w:spacing w:val="1"/>
        </w:rPr>
        <w:t xml:space="preserve"> </w:t>
      </w:r>
      <w:r w:rsidRPr="008E5DAD">
        <w:rPr>
          <w:rFonts w:ascii="Tahoma" w:eastAsia="Tahoma" w:hAnsi="Tahoma" w:cs="Tahoma"/>
        </w:rPr>
        <w:t>w</w:t>
      </w:r>
      <w:r w:rsidRPr="008E5DAD">
        <w:rPr>
          <w:rFonts w:ascii="Tahoma" w:eastAsia="Tahoma" w:hAnsi="Tahoma" w:cs="Tahoma"/>
          <w:spacing w:val="14"/>
        </w:rPr>
        <w:t xml:space="preserve"> </w:t>
      </w:r>
      <w:r w:rsidRPr="008E5DAD">
        <w:rPr>
          <w:rFonts w:ascii="Tahoma" w:eastAsia="Tahoma" w:hAnsi="Tahoma" w:cs="Tahoma"/>
          <w:spacing w:val="1"/>
        </w:rPr>
        <w:t>we</w:t>
      </w:r>
      <w:r w:rsidRPr="008E5DAD">
        <w:rPr>
          <w:rFonts w:ascii="Tahoma" w:eastAsia="Tahoma" w:hAnsi="Tahoma" w:cs="Tahoma"/>
        </w:rPr>
        <w:t>rs</w:t>
      </w:r>
      <w:r w:rsidRPr="008E5DAD">
        <w:rPr>
          <w:rFonts w:ascii="Tahoma" w:eastAsia="Tahoma" w:hAnsi="Tahoma" w:cs="Tahoma"/>
          <w:spacing w:val="-1"/>
        </w:rPr>
        <w:t>j</w:t>
      </w:r>
      <w:r w:rsidRPr="008E5DAD">
        <w:rPr>
          <w:rFonts w:ascii="Tahoma" w:eastAsia="Tahoma" w:hAnsi="Tahoma" w:cs="Tahoma"/>
        </w:rPr>
        <w:t>i</w:t>
      </w:r>
      <w:r w:rsidRPr="008E5DAD">
        <w:rPr>
          <w:rFonts w:ascii="Tahoma" w:eastAsia="Tahoma" w:hAnsi="Tahoma" w:cs="Tahoma"/>
          <w:spacing w:val="8"/>
        </w:rPr>
        <w:t xml:space="preserve"> </w:t>
      </w:r>
      <w:r w:rsidRPr="008E5DAD">
        <w:rPr>
          <w:rFonts w:ascii="Tahoma" w:eastAsia="Tahoma" w:hAnsi="Tahoma" w:cs="Tahoma"/>
          <w:spacing w:val="1"/>
        </w:rPr>
        <w:t>e</w:t>
      </w:r>
      <w:r w:rsidRPr="008E5DAD">
        <w:rPr>
          <w:rFonts w:ascii="Tahoma" w:eastAsia="Tahoma" w:hAnsi="Tahoma" w:cs="Tahoma"/>
        </w:rPr>
        <w:t>l</w:t>
      </w:r>
      <w:r w:rsidRPr="008E5DAD">
        <w:rPr>
          <w:rFonts w:ascii="Tahoma" w:eastAsia="Tahoma" w:hAnsi="Tahoma" w:cs="Tahoma"/>
          <w:spacing w:val="1"/>
        </w:rPr>
        <w:t>e</w:t>
      </w:r>
      <w:r w:rsidRPr="008E5DAD">
        <w:rPr>
          <w:rFonts w:ascii="Tahoma" w:eastAsia="Tahoma" w:hAnsi="Tahoma" w:cs="Tahoma"/>
          <w:spacing w:val="-1"/>
        </w:rPr>
        <w:t>k</w:t>
      </w:r>
      <w:r w:rsidRPr="008E5DAD">
        <w:rPr>
          <w:rFonts w:ascii="Tahoma" w:eastAsia="Tahoma" w:hAnsi="Tahoma" w:cs="Tahoma"/>
        </w:rPr>
        <w:t>tro</w:t>
      </w:r>
      <w:r w:rsidRPr="008E5DAD">
        <w:rPr>
          <w:rFonts w:ascii="Tahoma" w:eastAsia="Tahoma" w:hAnsi="Tahoma" w:cs="Tahoma"/>
          <w:spacing w:val="-1"/>
        </w:rPr>
        <w:t>n</w:t>
      </w:r>
      <w:r w:rsidRPr="008E5DAD">
        <w:rPr>
          <w:rFonts w:ascii="Tahoma" w:eastAsia="Tahoma" w:hAnsi="Tahoma" w:cs="Tahoma"/>
          <w:spacing w:val="2"/>
        </w:rPr>
        <w:t>i</w:t>
      </w:r>
      <w:r w:rsidRPr="008E5DAD">
        <w:rPr>
          <w:rFonts w:ascii="Tahoma" w:eastAsia="Tahoma" w:hAnsi="Tahoma" w:cs="Tahoma"/>
          <w:spacing w:val="-1"/>
        </w:rPr>
        <w:t>c</w:t>
      </w:r>
      <w:r w:rsidRPr="008E5DAD">
        <w:rPr>
          <w:rFonts w:ascii="Tahoma" w:eastAsia="Tahoma" w:hAnsi="Tahoma" w:cs="Tahoma"/>
        </w:rPr>
        <w:t>znej</w:t>
      </w:r>
      <w:r w:rsidRPr="008E5DAD">
        <w:rPr>
          <w:rFonts w:ascii="Tahoma" w:eastAsia="Tahoma" w:hAnsi="Tahoma" w:cs="Tahoma"/>
          <w:spacing w:val="3"/>
        </w:rPr>
        <w:t xml:space="preserve"> </w:t>
      </w:r>
      <w:r w:rsidRPr="008E5DAD">
        <w:rPr>
          <w:rFonts w:ascii="Tahoma" w:eastAsia="Tahoma" w:hAnsi="Tahoma" w:cs="Tahoma"/>
        </w:rPr>
        <w:t>w</w:t>
      </w:r>
      <w:r w:rsidRPr="008E5DAD">
        <w:rPr>
          <w:rFonts w:ascii="Tahoma" w:eastAsia="Tahoma" w:hAnsi="Tahoma" w:cs="Tahoma"/>
          <w:spacing w:val="12"/>
        </w:rPr>
        <w:t xml:space="preserve"> </w:t>
      </w:r>
      <w:r w:rsidRPr="008E5DAD">
        <w:rPr>
          <w:rFonts w:ascii="Tahoma" w:eastAsia="Tahoma" w:hAnsi="Tahoma" w:cs="Tahoma"/>
        </w:rPr>
        <w:t>s</w:t>
      </w:r>
      <w:r w:rsidRPr="008E5DAD">
        <w:rPr>
          <w:rFonts w:ascii="Tahoma" w:eastAsia="Tahoma" w:hAnsi="Tahoma" w:cs="Tahoma"/>
          <w:spacing w:val="-1"/>
        </w:rPr>
        <w:t>y</w:t>
      </w:r>
      <w:r w:rsidRPr="008E5DAD">
        <w:rPr>
          <w:rFonts w:ascii="Tahoma" w:eastAsia="Tahoma" w:hAnsi="Tahoma" w:cs="Tahoma"/>
        </w:rPr>
        <w:t>st</w:t>
      </w:r>
      <w:r w:rsidRPr="008E5DAD">
        <w:rPr>
          <w:rFonts w:ascii="Tahoma" w:eastAsia="Tahoma" w:hAnsi="Tahoma" w:cs="Tahoma"/>
          <w:spacing w:val="1"/>
        </w:rPr>
        <w:t>e</w:t>
      </w:r>
      <w:r w:rsidRPr="008E5DAD">
        <w:rPr>
          <w:rFonts w:ascii="Tahoma" w:eastAsia="Tahoma" w:hAnsi="Tahoma" w:cs="Tahoma"/>
        </w:rPr>
        <w:t>mie</w:t>
      </w:r>
      <w:r w:rsidRPr="008E5DAD">
        <w:rPr>
          <w:rFonts w:ascii="Tahoma" w:eastAsia="Tahoma" w:hAnsi="Tahoma" w:cs="Tahoma"/>
          <w:spacing w:val="6"/>
        </w:rPr>
        <w:t xml:space="preserve"> </w:t>
      </w:r>
      <w:r w:rsidRPr="008E5DAD">
        <w:rPr>
          <w:rFonts w:ascii="Tahoma" w:eastAsia="Tahoma" w:hAnsi="Tahoma" w:cs="Tahoma"/>
          <w:spacing w:val="-1"/>
        </w:rPr>
        <w:t>u</w:t>
      </w:r>
      <w:r w:rsidRPr="008E5DAD">
        <w:rPr>
          <w:rFonts w:ascii="Tahoma" w:eastAsia="Tahoma" w:hAnsi="Tahoma" w:cs="Tahoma"/>
        </w:rPr>
        <w:t>mo</w:t>
      </w:r>
      <w:r w:rsidRPr="008E5DAD">
        <w:rPr>
          <w:rFonts w:ascii="Tahoma" w:eastAsia="Tahoma" w:hAnsi="Tahoma" w:cs="Tahoma"/>
          <w:spacing w:val="2"/>
        </w:rPr>
        <w:t>ż</w:t>
      </w:r>
      <w:r w:rsidRPr="008E5DAD">
        <w:rPr>
          <w:rFonts w:ascii="Tahoma" w:eastAsia="Tahoma" w:hAnsi="Tahoma" w:cs="Tahoma"/>
        </w:rPr>
        <w:t>li</w:t>
      </w:r>
      <w:r w:rsidRPr="008E5DAD">
        <w:rPr>
          <w:rFonts w:ascii="Tahoma" w:eastAsia="Tahoma" w:hAnsi="Tahoma" w:cs="Tahoma"/>
          <w:spacing w:val="1"/>
        </w:rPr>
        <w:t>w</w:t>
      </w:r>
      <w:r w:rsidRPr="008E5DAD">
        <w:rPr>
          <w:rFonts w:ascii="Tahoma" w:eastAsia="Tahoma" w:hAnsi="Tahoma" w:cs="Tahoma"/>
        </w:rPr>
        <w:t>i</w:t>
      </w:r>
      <w:r w:rsidRPr="008E5DAD">
        <w:rPr>
          <w:rFonts w:ascii="Tahoma" w:eastAsia="Tahoma" w:hAnsi="Tahoma" w:cs="Tahoma"/>
          <w:spacing w:val="1"/>
        </w:rPr>
        <w:t>a</w:t>
      </w:r>
      <w:r w:rsidRPr="008E5DAD">
        <w:rPr>
          <w:rFonts w:ascii="Tahoma" w:eastAsia="Tahoma" w:hAnsi="Tahoma" w:cs="Tahoma"/>
          <w:spacing w:val="-1"/>
        </w:rPr>
        <w:t>j</w:t>
      </w:r>
      <w:r w:rsidRPr="008E5DAD">
        <w:rPr>
          <w:rFonts w:ascii="Tahoma" w:eastAsia="Tahoma" w:hAnsi="Tahoma" w:cs="Tahoma"/>
          <w:spacing w:val="1"/>
        </w:rPr>
        <w:t>ą</w:t>
      </w:r>
      <w:r w:rsidRPr="008E5DAD">
        <w:rPr>
          <w:rFonts w:ascii="Tahoma" w:eastAsia="Tahoma" w:hAnsi="Tahoma" w:cs="Tahoma"/>
          <w:spacing w:val="-1"/>
        </w:rPr>
        <w:t>c</w:t>
      </w:r>
      <w:r w:rsidRPr="008E5DAD">
        <w:rPr>
          <w:rFonts w:ascii="Tahoma" w:eastAsia="Tahoma" w:hAnsi="Tahoma" w:cs="Tahoma"/>
          <w:spacing w:val="1"/>
        </w:rPr>
        <w:t>y</w:t>
      </w:r>
      <w:r w:rsidRPr="008E5DAD">
        <w:rPr>
          <w:rFonts w:ascii="Tahoma" w:eastAsia="Tahoma" w:hAnsi="Tahoma" w:cs="Tahoma"/>
        </w:rPr>
        <w:t xml:space="preserve">m </w:t>
      </w:r>
      <w:r w:rsidRPr="008E5DAD">
        <w:rPr>
          <w:rFonts w:ascii="Tahoma" w:eastAsia="Tahoma" w:hAnsi="Tahoma" w:cs="Tahoma"/>
          <w:spacing w:val="1"/>
        </w:rPr>
        <w:t>we</w:t>
      </w:r>
      <w:r w:rsidRPr="008E5DAD">
        <w:rPr>
          <w:rFonts w:ascii="Tahoma" w:eastAsia="Tahoma" w:hAnsi="Tahoma" w:cs="Tahoma"/>
        </w:rPr>
        <w:t>ry</w:t>
      </w:r>
      <w:r w:rsidRPr="008E5DAD">
        <w:rPr>
          <w:rFonts w:ascii="Tahoma" w:eastAsia="Tahoma" w:hAnsi="Tahoma" w:cs="Tahoma"/>
          <w:spacing w:val="-1"/>
        </w:rPr>
        <w:t>f</w:t>
      </w:r>
      <w:r w:rsidRPr="008E5DAD">
        <w:rPr>
          <w:rFonts w:ascii="Tahoma" w:eastAsia="Tahoma" w:hAnsi="Tahoma" w:cs="Tahoma"/>
        </w:rPr>
        <w:t>i</w:t>
      </w:r>
      <w:r w:rsidRPr="008E5DAD">
        <w:rPr>
          <w:rFonts w:ascii="Tahoma" w:eastAsia="Tahoma" w:hAnsi="Tahoma" w:cs="Tahoma"/>
          <w:spacing w:val="-1"/>
        </w:rPr>
        <w:t>k</w:t>
      </w:r>
      <w:r w:rsidRPr="008E5DAD">
        <w:rPr>
          <w:rFonts w:ascii="Tahoma" w:eastAsia="Tahoma" w:hAnsi="Tahoma" w:cs="Tahoma"/>
          <w:spacing w:val="3"/>
        </w:rPr>
        <w:t>a</w:t>
      </w:r>
      <w:r w:rsidRPr="008E5DAD">
        <w:rPr>
          <w:rFonts w:ascii="Tahoma" w:eastAsia="Tahoma" w:hAnsi="Tahoma" w:cs="Tahoma"/>
          <w:spacing w:val="-1"/>
        </w:rPr>
        <w:t>c</w:t>
      </w:r>
      <w:r w:rsidRPr="008E5DAD">
        <w:rPr>
          <w:rFonts w:ascii="Tahoma" w:eastAsia="Tahoma" w:hAnsi="Tahoma" w:cs="Tahoma"/>
          <w:spacing w:val="1"/>
        </w:rPr>
        <w:t>j</w:t>
      </w:r>
      <w:r w:rsidRPr="008E5DAD">
        <w:rPr>
          <w:rFonts w:ascii="Tahoma" w:eastAsia="Tahoma" w:hAnsi="Tahoma" w:cs="Tahoma"/>
        </w:rPr>
        <w:t xml:space="preserve">ę </w:t>
      </w:r>
      <w:r w:rsidRPr="008E5DAD">
        <w:rPr>
          <w:rFonts w:ascii="Tahoma" w:eastAsia="Tahoma" w:hAnsi="Tahoma" w:cs="Tahoma"/>
          <w:spacing w:val="1"/>
        </w:rPr>
        <w:t>a</w:t>
      </w:r>
      <w:r w:rsidRPr="008E5DAD">
        <w:rPr>
          <w:rFonts w:ascii="Tahoma" w:eastAsia="Tahoma" w:hAnsi="Tahoma" w:cs="Tahoma"/>
          <w:spacing w:val="-1"/>
        </w:rPr>
        <w:t>u</w:t>
      </w:r>
      <w:r w:rsidRPr="008E5DAD">
        <w:rPr>
          <w:rFonts w:ascii="Tahoma" w:eastAsia="Tahoma" w:hAnsi="Tahoma" w:cs="Tahoma"/>
        </w:rPr>
        <w:t>t</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spacing w:val="-2"/>
        </w:rPr>
        <w:t>t</w:t>
      </w:r>
      <w:r w:rsidRPr="008E5DAD">
        <w:rPr>
          <w:rFonts w:ascii="Tahoma" w:eastAsia="Tahoma" w:hAnsi="Tahoma" w:cs="Tahoma"/>
          <w:spacing w:val="-1"/>
        </w:rPr>
        <w:t>yc</w:t>
      </w:r>
      <w:r w:rsidRPr="008E5DAD">
        <w:rPr>
          <w:rFonts w:ascii="Tahoma" w:eastAsia="Tahoma" w:hAnsi="Tahoma" w:cs="Tahoma"/>
        </w:rPr>
        <w:t>z</w:t>
      </w:r>
      <w:r w:rsidRPr="008E5DAD">
        <w:rPr>
          <w:rFonts w:ascii="Tahoma" w:eastAsia="Tahoma" w:hAnsi="Tahoma" w:cs="Tahoma"/>
          <w:spacing w:val="2"/>
        </w:rPr>
        <w:t>n</w:t>
      </w:r>
      <w:r w:rsidRPr="008E5DAD">
        <w:rPr>
          <w:rFonts w:ascii="Tahoma" w:eastAsia="Tahoma" w:hAnsi="Tahoma" w:cs="Tahoma"/>
        </w:rPr>
        <w:t>oś</w:t>
      </w:r>
      <w:r w:rsidRPr="008E5DAD">
        <w:rPr>
          <w:rFonts w:ascii="Tahoma" w:eastAsia="Tahoma" w:hAnsi="Tahoma" w:cs="Tahoma"/>
          <w:spacing w:val="-1"/>
        </w:rPr>
        <w:t>c</w:t>
      </w:r>
      <w:r w:rsidRPr="008E5DAD">
        <w:rPr>
          <w:rFonts w:ascii="Tahoma" w:eastAsia="Tahoma" w:hAnsi="Tahoma" w:cs="Tahoma"/>
        </w:rPr>
        <w:t>i</w:t>
      </w:r>
      <w:r w:rsidRPr="008E5DAD">
        <w:rPr>
          <w:rFonts w:ascii="Tahoma" w:eastAsia="Tahoma" w:hAnsi="Tahoma" w:cs="Tahoma"/>
          <w:spacing w:val="-12"/>
        </w:rPr>
        <w:t xml:space="preserve"> </w:t>
      </w:r>
      <w:r w:rsidRPr="008E5DAD">
        <w:rPr>
          <w:rFonts w:ascii="Tahoma" w:eastAsia="Tahoma" w:hAnsi="Tahoma" w:cs="Tahoma"/>
          <w:spacing w:val="2"/>
        </w:rPr>
        <w:t>p</w:t>
      </w:r>
      <w:r w:rsidRPr="008E5DAD">
        <w:rPr>
          <w:rFonts w:ascii="Tahoma" w:eastAsia="Tahoma" w:hAnsi="Tahoma" w:cs="Tahoma"/>
        </w:rPr>
        <w:t>o</w:t>
      </w:r>
      <w:r w:rsidRPr="008E5DAD">
        <w:rPr>
          <w:rFonts w:ascii="Tahoma" w:eastAsia="Tahoma" w:hAnsi="Tahoma" w:cs="Tahoma"/>
          <w:spacing w:val="1"/>
        </w:rPr>
        <w:t>c</w:t>
      </w:r>
      <w:r w:rsidRPr="008E5DAD">
        <w:rPr>
          <w:rFonts w:ascii="Tahoma" w:eastAsia="Tahoma" w:hAnsi="Tahoma" w:cs="Tahoma"/>
          <w:spacing w:val="-1"/>
        </w:rPr>
        <w:t>h</w:t>
      </w:r>
      <w:r w:rsidRPr="008E5DAD">
        <w:rPr>
          <w:rFonts w:ascii="Tahoma" w:eastAsia="Tahoma" w:hAnsi="Tahoma" w:cs="Tahoma"/>
        </w:rPr>
        <w:t>odz</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3"/>
        </w:rPr>
        <w:t>a</w:t>
      </w:r>
      <w:r w:rsidRPr="008E5DAD">
        <w:rPr>
          <w:rFonts w:ascii="Tahoma" w:eastAsia="Tahoma" w:hAnsi="Tahoma" w:cs="Tahoma"/>
        </w:rPr>
        <w:t>,</w:t>
      </w:r>
      <w:r w:rsidRPr="008E5DAD">
        <w:rPr>
          <w:rFonts w:ascii="Tahoma" w:eastAsia="Tahoma" w:hAnsi="Tahoma" w:cs="Tahoma"/>
          <w:spacing w:val="-12"/>
        </w:rPr>
        <w:t xml:space="preserve"> </w:t>
      </w:r>
      <w:r w:rsidRPr="008E5DAD">
        <w:rPr>
          <w:rFonts w:ascii="Tahoma" w:eastAsia="Tahoma" w:hAnsi="Tahoma" w:cs="Tahoma"/>
        </w:rPr>
        <w:t>i</w:t>
      </w:r>
      <w:r w:rsidRPr="008E5DAD">
        <w:rPr>
          <w:rFonts w:ascii="Tahoma" w:eastAsia="Tahoma" w:hAnsi="Tahoma" w:cs="Tahoma"/>
          <w:spacing w:val="-1"/>
        </w:rPr>
        <w:t>n</w:t>
      </w:r>
      <w:r w:rsidRPr="008E5DAD">
        <w:rPr>
          <w:rFonts w:ascii="Tahoma" w:eastAsia="Tahoma" w:hAnsi="Tahoma" w:cs="Tahoma"/>
          <w:spacing w:val="3"/>
        </w:rPr>
        <w:t>t</w:t>
      </w:r>
      <w:r w:rsidRPr="008E5DAD">
        <w:rPr>
          <w:rFonts w:ascii="Tahoma" w:eastAsia="Tahoma" w:hAnsi="Tahoma" w:cs="Tahoma"/>
          <w:spacing w:val="1"/>
        </w:rPr>
        <w:t>e</w:t>
      </w:r>
      <w:r w:rsidRPr="008E5DAD">
        <w:rPr>
          <w:rFonts w:ascii="Tahoma" w:eastAsia="Tahoma" w:hAnsi="Tahoma" w:cs="Tahoma"/>
        </w:rPr>
        <w:t>g</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rPr>
        <w:t>l</w:t>
      </w:r>
      <w:r w:rsidRPr="008E5DAD">
        <w:rPr>
          <w:rFonts w:ascii="Tahoma" w:eastAsia="Tahoma" w:hAnsi="Tahoma" w:cs="Tahoma"/>
          <w:spacing w:val="-1"/>
        </w:rPr>
        <w:t>n</w:t>
      </w:r>
      <w:r w:rsidRPr="008E5DAD">
        <w:rPr>
          <w:rFonts w:ascii="Tahoma" w:eastAsia="Tahoma" w:hAnsi="Tahoma" w:cs="Tahoma"/>
        </w:rPr>
        <w:t>oś</w:t>
      </w:r>
      <w:r w:rsidRPr="008E5DAD">
        <w:rPr>
          <w:rFonts w:ascii="Tahoma" w:eastAsia="Tahoma" w:hAnsi="Tahoma" w:cs="Tahoma"/>
          <w:spacing w:val="-1"/>
        </w:rPr>
        <w:t>c</w:t>
      </w:r>
      <w:r w:rsidRPr="008E5DAD">
        <w:rPr>
          <w:rFonts w:ascii="Tahoma" w:eastAsia="Tahoma" w:hAnsi="Tahoma" w:cs="Tahoma"/>
        </w:rPr>
        <w:t>i</w:t>
      </w:r>
      <w:r w:rsidRPr="008E5DAD">
        <w:rPr>
          <w:rFonts w:ascii="Tahoma" w:eastAsia="Tahoma" w:hAnsi="Tahoma" w:cs="Tahoma"/>
          <w:spacing w:val="-11"/>
        </w:rPr>
        <w:t xml:space="preserve"> </w:t>
      </w:r>
      <w:r w:rsidRPr="008E5DAD">
        <w:rPr>
          <w:rFonts w:ascii="Tahoma" w:eastAsia="Tahoma" w:hAnsi="Tahoma" w:cs="Tahoma"/>
          <w:spacing w:val="1"/>
        </w:rPr>
        <w:t>t</w:t>
      </w:r>
      <w:r w:rsidRPr="008E5DAD">
        <w:rPr>
          <w:rFonts w:ascii="Tahoma" w:eastAsia="Tahoma" w:hAnsi="Tahoma" w:cs="Tahoma"/>
        </w:rPr>
        <w:t>r</w:t>
      </w:r>
      <w:r w:rsidRPr="008E5DAD">
        <w:rPr>
          <w:rFonts w:ascii="Tahoma" w:eastAsia="Tahoma" w:hAnsi="Tahoma" w:cs="Tahoma"/>
          <w:spacing w:val="1"/>
        </w:rPr>
        <w:t>e</w:t>
      </w:r>
      <w:r w:rsidRPr="008E5DAD">
        <w:rPr>
          <w:rFonts w:ascii="Tahoma" w:eastAsia="Tahoma" w:hAnsi="Tahoma" w:cs="Tahoma"/>
        </w:rPr>
        <w:t>ś</w:t>
      </w:r>
      <w:r w:rsidRPr="008E5DAD">
        <w:rPr>
          <w:rFonts w:ascii="Tahoma" w:eastAsia="Tahoma" w:hAnsi="Tahoma" w:cs="Tahoma"/>
          <w:spacing w:val="2"/>
        </w:rPr>
        <w:t>c</w:t>
      </w:r>
      <w:r w:rsidRPr="008E5DAD">
        <w:rPr>
          <w:rFonts w:ascii="Tahoma" w:eastAsia="Tahoma" w:hAnsi="Tahoma" w:cs="Tahoma"/>
        </w:rPr>
        <w:t>i</w:t>
      </w:r>
      <w:r w:rsidRPr="008E5DAD">
        <w:rPr>
          <w:rFonts w:ascii="Tahoma" w:eastAsia="Tahoma" w:hAnsi="Tahoma" w:cs="Tahoma"/>
          <w:spacing w:val="-4"/>
        </w:rPr>
        <w:t xml:space="preserve"> </w:t>
      </w:r>
      <w:r w:rsidRPr="008E5DAD">
        <w:rPr>
          <w:rFonts w:ascii="Tahoma" w:eastAsia="Tahoma" w:hAnsi="Tahoma" w:cs="Tahoma"/>
        </w:rPr>
        <w:t>i c</w:t>
      </w:r>
      <w:r w:rsidRPr="008E5DAD">
        <w:rPr>
          <w:rFonts w:ascii="Tahoma" w:eastAsia="Tahoma" w:hAnsi="Tahoma" w:cs="Tahoma"/>
          <w:spacing w:val="2"/>
        </w:rPr>
        <w:t>z</w:t>
      </w:r>
      <w:r w:rsidRPr="008E5DAD">
        <w:rPr>
          <w:rFonts w:ascii="Tahoma" w:eastAsia="Tahoma" w:hAnsi="Tahoma" w:cs="Tahoma"/>
          <w:spacing w:val="-1"/>
        </w:rPr>
        <w:t>y</w:t>
      </w:r>
      <w:r w:rsidRPr="008E5DAD">
        <w:rPr>
          <w:rFonts w:ascii="Tahoma" w:eastAsia="Tahoma" w:hAnsi="Tahoma" w:cs="Tahoma"/>
          <w:spacing w:val="2"/>
        </w:rPr>
        <w:t>t</w:t>
      </w:r>
      <w:r w:rsidRPr="008E5DAD">
        <w:rPr>
          <w:rFonts w:ascii="Tahoma" w:eastAsia="Tahoma" w:hAnsi="Tahoma" w:cs="Tahoma"/>
          <w:spacing w:val="1"/>
        </w:rPr>
        <w:t>e</w:t>
      </w:r>
      <w:r w:rsidRPr="008E5DAD">
        <w:rPr>
          <w:rFonts w:ascii="Tahoma" w:eastAsia="Tahoma" w:hAnsi="Tahoma" w:cs="Tahoma"/>
        </w:rPr>
        <w:t>l</w:t>
      </w:r>
      <w:r w:rsidRPr="008E5DAD">
        <w:rPr>
          <w:rFonts w:ascii="Tahoma" w:eastAsia="Tahoma" w:hAnsi="Tahoma" w:cs="Tahoma"/>
          <w:spacing w:val="-1"/>
        </w:rPr>
        <w:t>n</w:t>
      </w:r>
      <w:r w:rsidRPr="008E5DAD">
        <w:rPr>
          <w:rFonts w:ascii="Tahoma" w:eastAsia="Tahoma" w:hAnsi="Tahoma" w:cs="Tahoma"/>
        </w:rPr>
        <w:t>oś</w:t>
      </w:r>
      <w:r w:rsidRPr="008E5DAD">
        <w:rPr>
          <w:rFonts w:ascii="Tahoma" w:eastAsia="Tahoma" w:hAnsi="Tahoma" w:cs="Tahoma"/>
          <w:spacing w:val="-1"/>
        </w:rPr>
        <w:t>c</w:t>
      </w:r>
      <w:r w:rsidRPr="008E5DAD">
        <w:rPr>
          <w:rFonts w:ascii="Tahoma" w:eastAsia="Tahoma" w:hAnsi="Tahoma" w:cs="Tahoma"/>
          <w:spacing w:val="2"/>
        </w:rPr>
        <w:t>i</w:t>
      </w:r>
      <w:r w:rsidR="00FB6CAA" w:rsidRPr="008E5DAD">
        <w:rPr>
          <w:rFonts w:ascii="Tahoma" w:eastAsia="Tahoma" w:hAnsi="Tahoma" w:cs="Tahoma"/>
        </w:rPr>
        <w:t>;</w:t>
      </w:r>
    </w:p>
    <w:p w14:paraId="3479F2F5" w14:textId="77777777" w:rsidR="008E5DAD" w:rsidRPr="008E5DAD" w:rsidRDefault="00280ADA" w:rsidP="000E63B7">
      <w:pPr>
        <w:pStyle w:val="Akapitzlist"/>
        <w:numPr>
          <w:ilvl w:val="0"/>
          <w:numId w:val="59"/>
        </w:numPr>
        <w:spacing w:line="276" w:lineRule="auto"/>
        <w:ind w:left="851" w:right="14" w:hanging="425"/>
        <w:jc w:val="both"/>
        <w:rPr>
          <w:rFonts w:ascii="Tahoma" w:eastAsia="Tahoma" w:hAnsi="Tahoma" w:cs="Tahoma"/>
        </w:rPr>
      </w:pPr>
      <w:r w:rsidRPr="008E5DAD">
        <w:rPr>
          <w:rFonts w:ascii="Tahoma" w:eastAsia="Tahoma" w:hAnsi="Tahoma" w:cs="Tahoma"/>
        </w:rPr>
        <w:t>do</w:t>
      </w:r>
      <w:r w:rsidRPr="008E5DAD">
        <w:rPr>
          <w:rFonts w:ascii="Tahoma" w:eastAsia="Tahoma" w:hAnsi="Tahoma" w:cs="Tahoma"/>
          <w:spacing w:val="1"/>
        </w:rPr>
        <w:t>k</w:t>
      </w:r>
      <w:r w:rsidRPr="008E5DAD">
        <w:rPr>
          <w:rFonts w:ascii="Tahoma" w:eastAsia="Tahoma" w:hAnsi="Tahoma" w:cs="Tahoma"/>
          <w:spacing w:val="-1"/>
        </w:rPr>
        <w:t>u</w:t>
      </w:r>
      <w:r w:rsidRPr="008E5DAD">
        <w:rPr>
          <w:rFonts w:ascii="Tahoma" w:eastAsia="Tahoma" w:hAnsi="Tahoma" w:cs="Tahoma"/>
        </w:rPr>
        <w:t>m</w:t>
      </w:r>
      <w:r w:rsidRPr="008E5DAD">
        <w:rPr>
          <w:rFonts w:ascii="Tahoma" w:eastAsia="Tahoma" w:hAnsi="Tahoma" w:cs="Tahoma"/>
          <w:spacing w:val="1"/>
        </w:rPr>
        <w:t>e</w:t>
      </w:r>
      <w:r w:rsidRPr="008E5DAD">
        <w:rPr>
          <w:rFonts w:ascii="Tahoma" w:eastAsia="Tahoma" w:hAnsi="Tahoma" w:cs="Tahoma"/>
          <w:spacing w:val="-1"/>
        </w:rPr>
        <w:t>n</w:t>
      </w:r>
      <w:r w:rsidRPr="008E5DAD">
        <w:rPr>
          <w:rFonts w:ascii="Tahoma" w:eastAsia="Tahoma" w:hAnsi="Tahoma" w:cs="Tahoma"/>
        </w:rPr>
        <w:t>tó</w:t>
      </w:r>
      <w:r w:rsidRPr="008E5DAD">
        <w:rPr>
          <w:rFonts w:ascii="Tahoma" w:eastAsia="Tahoma" w:hAnsi="Tahoma" w:cs="Tahoma"/>
          <w:spacing w:val="-4"/>
        </w:rPr>
        <w:t>w</w:t>
      </w:r>
      <w:r w:rsidRPr="008E5DAD">
        <w:rPr>
          <w:rFonts w:ascii="Tahoma" w:eastAsia="Tahoma" w:hAnsi="Tahoma" w:cs="Tahoma"/>
        </w:rPr>
        <w:t>,</w:t>
      </w:r>
      <w:r w:rsidRPr="008E5DAD">
        <w:rPr>
          <w:rFonts w:ascii="Tahoma" w:eastAsia="Tahoma" w:hAnsi="Tahoma" w:cs="Tahoma"/>
          <w:spacing w:val="47"/>
        </w:rPr>
        <w:t xml:space="preserve"> </w:t>
      </w:r>
      <w:r w:rsidRPr="008E5DAD">
        <w:rPr>
          <w:rFonts w:ascii="Tahoma" w:eastAsia="Tahoma" w:hAnsi="Tahoma" w:cs="Tahoma"/>
          <w:spacing w:val="-1"/>
        </w:rPr>
        <w:t>k</w:t>
      </w:r>
      <w:r w:rsidRPr="008E5DAD">
        <w:rPr>
          <w:rFonts w:ascii="Tahoma" w:eastAsia="Tahoma" w:hAnsi="Tahoma" w:cs="Tahoma"/>
        </w:rPr>
        <w:t>tóre</w:t>
      </w:r>
      <w:r w:rsidRPr="008E5DAD">
        <w:rPr>
          <w:rFonts w:ascii="Tahoma" w:eastAsia="Tahoma" w:hAnsi="Tahoma" w:cs="Tahoma"/>
          <w:spacing w:val="56"/>
        </w:rPr>
        <w:t xml:space="preserve"> </w:t>
      </w:r>
      <w:r w:rsidRPr="008E5DAD">
        <w:rPr>
          <w:rFonts w:ascii="Tahoma" w:eastAsia="Tahoma" w:hAnsi="Tahoma" w:cs="Tahoma"/>
          <w:spacing w:val="1"/>
        </w:rPr>
        <w:t>n</w:t>
      </w:r>
      <w:r w:rsidRPr="008E5DAD">
        <w:rPr>
          <w:rFonts w:ascii="Tahoma" w:eastAsia="Tahoma" w:hAnsi="Tahoma" w:cs="Tahoma"/>
        </w:rPr>
        <w:t>ie</w:t>
      </w:r>
      <w:r w:rsidRPr="008E5DAD">
        <w:rPr>
          <w:rFonts w:ascii="Tahoma" w:eastAsia="Tahoma" w:hAnsi="Tahoma" w:cs="Tahoma"/>
          <w:spacing w:val="58"/>
        </w:rPr>
        <w:t xml:space="preserve"> </w:t>
      </w:r>
      <w:r w:rsidRPr="008E5DAD">
        <w:rPr>
          <w:rFonts w:ascii="Tahoma" w:eastAsia="Tahoma" w:hAnsi="Tahoma" w:cs="Tahoma"/>
        </w:rPr>
        <w:t>zos</w:t>
      </w:r>
      <w:r w:rsidRPr="008E5DAD">
        <w:rPr>
          <w:rFonts w:ascii="Tahoma" w:eastAsia="Tahoma" w:hAnsi="Tahoma" w:cs="Tahoma"/>
          <w:spacing w:val="1"/>
        </w:rPr>
        <w:t>ta</w:t>
      </w:r>
      <w:r w:rsidRPr="008E5DAD">
        <w:rPr>
          <w:rFonts w:ascii="Tahoma" w:eastAsia="Tahoma" w:hAnsi="Tahoma" w:cs="Tahoma"/>
        </w:rPr>
        <w:t>ły</w:t>
      </w:r>
      <w:r w:rsidRPr="008E5DAD">
        <w:rPr>
          <w:rFonts w:ascii="Tahoma" w:eastAsia="Tahoma" w:hAnsi="Tahoma" w:cs="Tahoma"/>
          <w:spacing w:val="53"/>
        </w:rPr>
        <w:t xml:space="preserve"> </w:t>
      </w:r>
      <w:r w:rsidRPr="008E5DAD">
        <w:rPr>
          <w:rFonts w:ascii="Tahoma" w:eastAsia="Tahoma" w:hAnsi="Tahoma" w:cs="Tahoma"/>
        </w:rPr>
        <w:t>z</w:t>
      </w:r>
      <w:r w:rsidRPr="008E5DAD">
        <w:rPr>
          <w:rFonts w:ascii="Tahoma" w:eastAsia="Tahoma" w:hAnsi="Tahoma" w:cs="Tahoma"/>
          <w:spacing w:val="1"/>
        </w:rPr>
        <w:t>a</w:t>
      </w:r>
      <w:r w:rsidRPr="008E5DAD">
        <w:rPr>
          <w:rFonts w:ascii="Tahoma" w:eastAsia="Tahoma" w:hAnsi="Tahoma" w:cs="Tahoma"/>
        </w:rPr>
        <w:t>pis</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e</w:t>
      </w:r>
      <w:r w:rsidRPr="008E5DAD">
        <w:rPr>
          <w:rFonts w:ascii="Tahoma" w:eastAsia="Tahoma" w:hAnsi="Tahoma" w:cs="Tahoma"/>
          <w:spacing w:val="53"/>
        </w:rPr>
        <w:t xml:space="preserve"> </w:t>
      </w:r>
      <w:r w:rsidRPr="008E5DAD">
        <w:rPr>
          <w:rFonts w:ascii="Tahoma" w:eastAsia="Tahoma" w:hAnsi="Tahoma" w:cs="Tahoma"/>
        </w:rPr>
        <w:t>w</w:t>
      </w:r>
      <w:r w:rsidRPr="008E5DAD">
        <w:rPr>
          <w:rFonts w:ascii="Tahoma" w:eastAsia="Tahoma" w:hAnsi="Tahoma" w:cs="Tahoma"/>
          <w:spacing w:val="59"/>
        </w:rPr>
        <w:t xml:space="preserve"> </w:t>
      </w:r>
      <w:r w:rsidRPr="008E5DAD">
        <w:rPr>
          <w:rFonts w:ascii="Tahoma" w:eastAsia="Tahoma" w:hAnsi="Tahoma" w:cs="Tahoma"/>
        </w:rPr>
        <w:t>ogól</w:t>
      </w:r>
      <w:r w:rsidRPr="008E5DAD">
        <w:rPr>
          <w:rFonts w:ascii="Tahoma" w:eastAsia="Tahoma" w:hAnsi="Tahoma" w:cs="Tahoma"/>
          <w:spacing w:val="-1"/>
        </w:rPr>
        <w:t>n</w:t>
      </w:r>
      <w:r w:rsidRPr="008E5DAD">
        <w:rPr>
          <w:rFonts w:ascii="Tahoma" w:eastAsia="Tahoma" w:hAnsi="Tahoma" w:cs="Tahoma"/>
        </w:rPr>
        <w:t>od</w:t>
      </w:r>
      <w:r w:rsidRPr="008E5DAD">
        <w:rPr>
          <w:rFonts w:ascii="Tahoma" w:eastAsia="Tahoma" w:hAnsi="Tahoma" w:cs="Tahoma"/>
          <w:spacing w:val="2"/>
        </w:rPr>
        <w:t>o</w:t>
      </w:r>
      <w:r w:rsidRPr="008E5DAD">
        <w:rPr>
          <w:rFonts w:ascii="Tahoma" w:eastAsia="Tahoma" w:hAnsi="Tahoma" w:cs="Tahoma"/>
        </w:rPr>
        <w:t>st</w:t>
      </w:r>
      <w:r w:rsidRPr="008E5DAD">
        <w:rPr>
          <w:rFonts w:ascii="Tahoma" w:eastAsia="Tahoma" w:hAnsi="Tahoma" w:cs="Tahoma"/>
          <w:spacing w:val="1"/>
        </w:rPr>
        <w:t>ę</w:t>
      </w:r>
      <w:r w:rsidRPr="008E5DAD">
        <w:rPr>
          <w:rFonts w:ascii="Tahoma" w:eastAsia="Tahoma" w:hAnsi="Tahoma" w:cs="Tahoma"/>
        </w:rPr>
        <w:t>pn</w:t>
      </w:r>
      <w:r w:rsidRPr="008E5DAD">
        <w:rPr>
          <w:rFonts w:ascii="Tahoma" w:eastAsia="Tahoma" w:hAnsi="Tahoma" w:cs="Tahoma"/>
          <w:spacing w:val="-1"/>
        </w:rPr>
        <w:t>y</w:t>
      </w:r>
      <w:r w:rsidRPr="008E5DAD">
        <w:rPr>
          <w:rFonts w:ascii="Tahoma" w:eastAsia="Tahoma" w:hAnsi="Tahoma" w:cs="Tahoma"/>
        </w:rPr>
        <w:t>m</w:t>
      </w:r>
      <w:r w:rsidRPr="008E5DAD">
        <w:rPr>
          <w:rFonts w:ascii="Tahoma" w:eastAsia="Tahoma" w:hAnsi="Tahoma" w:cs="Tahoma"/>
          <w:spacing w:val="45"/>
        </w:rPr>
        <w:t xml:space="preserve"> </w:t>
      </w:r>
      <w:r w:rsidRPr="008E5DAD">
        <w:rPr>
          <w:rFonts w:ascii="Tahoma" w:eastAsia="Tahoma" w:hAnsi="Tahoma" w:cs="Tahoma"/>
          <w:spacing w:val="-3"/>
        </w:rPr>
        <w:t>f</w:t>
      </w:r>
      <w:r w:rsidRPr="008E5DAD">
        <w:rPr>
          <w:rFonts w:ascii="Tahoma" w:eastAsia="Tahoma" w:hAnsi="Tahoma" w:cs="Tahoma"/>
        </w:rPr>
        <w:t>or</w:t>
      </w:r>
      <w:r w:rsidRPr="008E5DAD">
        <w:rPr>
          <w:rFonts w:ascii="Tahoma" w:eastAsia="Tahoma" w:hAnsi="Tahoma" w:cs="Tahoma"/>
          <w:spacing w:val="1"/>
        </w:rPr>
        <w:t>m</w:t>
      </w:r>
      <w:r w:rsidRPr="008E5DAD">
        <w:rPr>
          <w:rFonts w:ascii="Tahoma" w:eastAsia="Tahoma" w:hAnsi="Tahoma" w:cs="Tahoma"/>
          <w:spacing w:val="3"/>
        </w:rPr>
        <w:t>a</w:t>
      </w:r>
      <w:r w:rsidRPr="008E5DAD">
        <w:rPr>
          <w:rFonts w:ascii="Tahoma" w:eastAsia="Tahoma" w:hAnsi="Tahoma" w:cs="Tahoma"/>
          <w:spacing w:val="-1"/>
        </w:rPr>
        <w:t>c</w:t>
      </w:r>
      <w:r w:rsidRPr="008E5DAD">
        <w:rPr>
          <w:rFonts w:ascii="Tahoma" w:eastAsia="Tahoma" w:hAnsi="Tahoma" w:cs="Tahoma"/>
        </w:rPr>
        <w:t>ie</w:t>
      </w:r>
      <w:r w:rsidRPr="008E5DAD">
        <w:rPr>
          <w:rFonts w:ascii="Tahoma" w:eastAsia="Tahoma" w:hAnsi="Tahoma" w:cs="Tahoma"/>
          <w:spacing w:val="53"/>
        </w:rPr>
        <w:t xml:space="preserve"> </w:t>
      </w:r>
      <w:r w:rsidRPr="008E5DAD">
        <w:rPr>
          <w:rFonts w:ascii="Tahoma" w:eastAsia="Tahoma" w:hAnsi="Tahoma" w:cs="Tahoma"/>
        </w:rPr>
        <w:t>d</w:t>
      </w:r>
      <w:r w:rsidRPr="008E5DAD">
        <w:rPr>
          <w:rFonts w:ascii="Tahoma" w:eastAsia="Tahoma" w:hAnsi="Tahoma" w:cs="Tahoma"/>
          <w:spacing w:val="1"/>
        </w:rPr>
        <w:t>a</w:t>
      </w:r>
      <w:r w:rsidRPr="008E5DAD">
        <w:rPr>
          <w:rFonts w:ascii="Tahoma" w:eastAsia="Tahoma" w:hAnsi="Tahoma" w:cs="Tahoma"/>
          <w:spacing w:val="-3"/>
        </w:rPr>
        <w:t>n</w:t>
      </w:r>
      <w:r w:rsidRPr="008E5DAD">
        <w:rPr>
          <w:rFonts w:ascii="Tahoma" w:eastAsia="Tahoma" w:hAnsi="Tahoma" w:cs="Tahoma"/>
          <w:spacing w:val="-1"/>
        </w:rPr>
        <w:t>yc</w:t>
      </w:r>
      <w:r w:rsidRPr="008E5DAD">
        <w:rPr>
          <w:rFonts w:ascii="Tahoma" w:eastAsia="Tahoma" w:hAnsi="Tahoma" w:cs="Tahoma"/>
        </w:rPr>
        <w:t>h</w:t>
      </w:r>
      <w:r w:rsidRPr="008E5DAD">
        <w:rPr>
          <w:rFonts w:ascii="Tahoma" w:eastAsia="Tahoma" w:hAnsi="Tahoma" w:cs="Tahoma"/>
          <w:spacing w:val="62"/>
        </w:rPr>
        <w:t xml:space="preserve"> </w:t>
      </w:r>
      <w:r w:rsidR="005101A1" w:rsidRPr="008E5DAD">
        <w:rPr>
          <w:rFonts w:ascii="Tahoma" w:eastAsia="Tahoma" w:hAnsi="Tahoma" w:cs="Tahoma"/>
        </w:rPr>
        <w:t>–</w:t>
      </w:r>
      <w:r w:rsidRPr="008E5DAD">
        <w:rPr>
          <w:rFonts w:ascii="Tahoma" w:eastAsia="Tahoma" w:hAnsi="Tahoma" w:cs="Tahoma"/>
          <w:spacing w:val="59"/>
        </w:rPr>
        <w:t xml:space="preserve"> </w:t>
      </w:r>
      <w:r w:rsidRPr="008E5DAD">
        <w:rPr>
          <w:rFonts w:ascii="Tahoma" w:eastAsia="Tahoma" w:hAnsi="Tahoma" w:cs="Tahoma"/>
        </w:rPr>
        <w:t>zgo</w:t>
      </w:r>
      <w:r w:rsidRPr="008E5DAD">
        <w:rPr>
          <w:rFonts w:ascii="Tahoma" w:eastAsia="Tahoma" w:hAnsi="Tahoma" w:cs="Tahoma"/>
          <w:spacing w:val="2"/>
        </w:rPr>
        <w:t>d</w:t>
      </w:r>
      <w:r w:rsidRPr="008E5DAD">
        <w:rPr>
          <w:rFonts w:ascii="Tahoma" w:eastAsia="Tahoma" w:hAnsi="Tahoma" w:cs="Tahoma"/>
          <w:spacing w:val="-1"/>
        </w:rPr>
        <w:t>n</w:t>
      </w:r>
      <w:r w:rsidRPr="008E5DAD">
        <w:rPr>
          <w:rFonts w:ascii="Tahoma" w:eastAsia="Tahoma" w:hAnsi="Tahoma" w:cs="Tahoma"/>
        </w:rPr>
        <w:t>ie</w:t>
      </w:r>
      <w:r w:rsidR="005101A1" w:rsidRPr="008E5DAD">
        <w:rPr>
          <w:rFonts w:ascii="Tahoma" w:eastAsia="Tahoma" w:hAnsi="Tahoma" w:cs="Tahoma"/>
        </w:rPr>
        <w:t xml:space="preserve"> </w:t>
      </w:r>
      <w:r w:rsidRPr="008E5DAD">
        <w:rPr>
          <w:rFonts w:ascii="Tahoma" w:eastAsia="Tahoma" w:hAnsi="Tahoma" w:cs="Tahoma"/>
          <w:position w:val="-1"/>
        </w:rPr>
        <w:t>z</w:t>
      </w:r>
      <w:r w:rsidRPr="008E5DAD">
        <w:rPr>
          <w:rFonts w:ascii="Tahoma" w:eastAsia="Tahoma" w:hAnsi="Tahoma" w:cs="Tahoma"/>
          <w:spacing w:val="-1"/>
          <w:position w:val="-1"/>
        </w:rPr>
        <w:t xml:space="preserve"> </w:t>
      </w:r>
      <w:r w:rsidRPr="008E5DAD">
        <w:rPr>
          <w:rFonts w:ascii="Tahoma" w:eastAsia="Tahoma" w:hAnsi="Tahoma" w:cs="Tahoma"/>
          <w:position w:val="-1"/>
        </w:rPr>
        <w:t>k</w:t>
      </w:r>
      <w:r w:rsidRPr="008E5DAD">
        <w:rPr>
          <w:rFonts w:ascii="Tahoma" w:eastAsia="Tahoma" w:hAnsi="Tahoma" w:cs="Tahoma"/>
          <w:spacing w:val="-3"/>
          <w:position w:val="-1"/>
        </w:rPr>
        <w:t>r</w:t>
      </w:r>
      <w:r w:rsidRPr="008E5DAD">
        <w:rPr>
          <w:rFonts w:ascii="Tahoma" w:eastAsia="Tahoma" w:hAnsi="Tahoma" w:cs="Tahoma"/>
          <w:spacing w:val="1"/>
          <w:position w:val="-1"/>
        </w:rPr>
        <w:t>a</w:t>
      </w:r>
      <w:r w:rsidRPr="008E5DAD">
        <w:rPr>
          <w:rFonts w:ascii="Tahoma" w:eastAsia="Tahoma" w:hAnsi="Tahoma" w:cs="Tahoma"/>
          <w:spacing w:val="-1"/>
          <w:position w:val="-1"/>
        </w:rPr>
        <w:t>j</w:t>
      </w:r>
      <w:r w:rsidRPr="008E5DAD">
        <w:rPr>
          <w:rFonts w:ascii="Tahoma" w:eastAsia="Tahoma" w:hAnsi="Tahoma" w:cs="Tahoma"/>
          <w:position w:val="-1"/>
        </w:rPr>
        <w:t>o</w:t>
      </w:r>
      <w:r w:rsidRPr="008E5DAD">
        <w:rPr>
          <w:rFonts w:ascii="Tahoma" w:eastAsia="Tahoma" w:hAnsi="Tahoma" w:cs="Tahoma"/>
          <w:spacing w:val="1"/>
          <w:position w:val="-1"/>
        </w:rPr>
        <w:t>w</w:t>
      </w:r>
      <w:r w:rsidRPr="008E5DAD">
        <w:rPr>
          <w:rFonts w:ascii="Tahoma" w:eastAsia="Tahoma" w:hAnsi="Tahoma" w:cs="Tahoma"/>
          <w:spacing w:val="-1"/>
          <w:position w:val="-1"/>
        </w:rPr>
        <w:t>y</w:t>
      </w:r>
      <w:r w:rsidRPr="008E5DAD">
        <w:rPr>
          <w:rFonts w:ascii="Tahoma" w:eastAsia="Tahoma" w:hAnsi="Tahoma" w:cs="Tahoma"/>
          <w:position w:val="-1"/>
        </w:rPr>
        <w:t>mi</w:t>
      </w:r>
      <w:r w:rsidRPr="008E5DAD">
        <w:rPr>
          <w:rFonts w:ascii="Tahoma" w:eastAsia="Tahoma" w:hAnsi="Tahoma" w:cs="Tahoma"/>
          <w:spacing w:val="-9"/>
          <w:position w:val="-1"/>
        </w:rPr>
        <w:t xml:space="preserve"> </w:t>
      </w:r>
      <w:r w:rsidRPr="008E5DAD">
        <w:rPr>
          <w:rFonts w:ascii="Tahoma" w:eastAsia="Tahoma" w:hAnsi="Tahoma" w:cs="Tahoma"/>
          <w:spacing w:val="-2"/>
          <w:position w:val="-1"/>
        </w:rPr>
        <w:t>r</w:t>
      </w:r>
      <w:r w:rsidRPr="008E5DAD">
        <w:rPr>
          <w:rFonts w:ascii="Tahoma" w:eastAsia="Tahoma" w:hAnsi="Tahoma" w:cs="Tahoma"/>
          <w:spacing w:val="1"/>
          <w:position w:val="-1"/>
        </w:rPr>
        <w:t>a</w:t>
      </w:r>
      <w:r w:rsidRPr="008E5DAD">
        <w:rPr>
          <w:rFonts w:ascii="Tahoma" w:eastAsia="Tahoma" w:hAnsi="Tahoma" w:cs="Tahoma"/>
          <w:position w:val="-1"/>
        </w:rPr>
        <w:t>m</w:t>
      </w:r>
      <w:r w:rsidRPr="008E5DAD">
        <w:rPr>
          <w:rFonts w:ascii="Tahoma" w:eastAsia="Tahoma" w:hAnsi="Tahoma" w:cs="Tahoma"/>
          <w:spacing w:val="1"/>
          <w:position w:val="-1"/>
        </w:rPr>
        <w:t>a</w:t>
      </w:r>
      <w:r w:rsidRPr="008E5DAD">
        <w:rPr>
          <w:rFonts w:ascii="Tahoma" w:eastAsia="Tahoma" w:hAnsi="Tahoma" w:cs="Tahoma"/>
          <w:position w:val="-1"/>
        </w:rPr>
        <w:t>mi</w:t>
      </w:r>
      <w:r w:rsidRPr="008E5DAD">
        <w:rPr>
          <w:rFonts w:ascii="Tahoma" w:eastAsia="Tahoma" w:hAnsi="Tahoma" w:cs="Tahoma"/>
          <w:spacing w:val="-6"/>
          <w:position w:val="-1"/>
        </w:rPr>
        <w:t xml:space="preserve"> </w:t>
      </w:r>
      <w:r w:rsidRPr="008E5DAD">
        <w:rPr>
          <w:rFonts w:ascii="Tahoma" w:eastAsia="Tahoma" w:hAnsi="Tahoma" w:cs="Tahoma"/>
          <w:position w:val="-1"/>
        </w:rPr>
        <w:t>i</w:t>
      </w:r>
      <w:r w:rsidRPr="008E5DAD">
        <w:rPr>
          <w:rFonts w:ascii="Tahoma" w:eastAsia="Tahoma" w:hAnsi="Tahoma" w:cs="Tahoma"/>
          <w:spacing w:val="-1"/>
          <w:position w:val="-1"/>
        </w:rPr>
        <w:t>n</w:t>
      </w:r>
      <w:r w:rsidRPr="008E5DAD">
        <w:rPr>
          <w:rFonts w:ascii="Tahoma" w:eastAsia="Tahoma" w:hAnsi="Tahoma" w:cs="Tahoma"/>
          <w:position w:val="-1"/>
        </w:rPr>
        <w:t>t</w:t>
      </w:r>
      <w:r w:rsidRPr="008E5DAD">
        <w:rPr>
          <w:rFonts w:ascii="Tahoma" w:eastAsia="Tahoma" w:hAnsi="Tahoma" w:cs="Tahoma"/>
          <w:spacing w:val="1"/>
          <w:position w:val="-1"/>
        </w:rPr>
        <w:t>e</w:t>
      </w:r>
      <w:r w:rsidRPr="008E5DAD">
        <w:rPr>
          <w:rFonts w:ascii="Tahoma" w:eastAsia="Tahoma" w:hAnsi="Tahoma" w:cs="Tahoma"/>
          <w:position w:val="-1"/>
        </w:rPr>
        <w:t>rop</w:t>
      </w:r>
      <w:r w:rsidRPr="008E5DAD">
        <w:rPr>
          <w:rFonts w:ascii="Tahoma" w:eastAsia="Tahoma" w:hAnsi="Tahoma" w:cs="Tahoma"/>
          <w:spacing w:val="1"/>
          <w:position w:val="-1"/>
        </w:rPr>
        <w:t>e</w:t>
      </w:r>
      <w:r w:rsidRPr="008E5DAD">
        <w:rPr>
          <w:rFonts w:ascii="Tahoma" w:eastAsia="Tahoma" w:hAnsi="Tahoma" w:cs="Tahoma"/>
          <w:spacing w:val="-2"/>
          <w:position w:val="-1"/>
        </w:rPr>
        <w:t>r</w:t>
      </w:r>
      <w:r w:rsidRPr="008E5DAD">
        <w:rPr>
          <w:rFonts w:ascii="Tahoma" w:eastAsia="Tahoma" w:hAnsi="Tahoma" w:cs="Tahoma"/>
          <w:spacing w:val="1"/>
          <w:position w:val="-1"/>
        </w:rPr>
        <w:t>a</w:t>
      </w:r>
      <w:r w:rsidRPr="008E5DAD">
        <w:rPr>
          <w:rFonts w:ascii="Tahoma" w:eastAsia="Tahoma" w:hAnsi="Tahoma" w:cs="Tahoma"/>
          <w:spacing w:val="-1"/>
          <w:position w:val="-1"/>
        </w:rPr>
        <w:t>cyjn</w:t>
      </w:r>
      <w:r w:rsidRPr="008E5DAD">
        <w:rPr>
          <w:rFonts w:ascii="Tahoma" w:eastAsia="Tahoma" w:hAnsi="Tahoma" w:cs="Tahoma"/>
          <w:spacing w:val="2"/>
          <w:position w:val="-1"/>
        </w:rPr>
        <w:t>o</w:t>
      </w:r>
      <w:r w:rsidRPr="008E5DAD">
        <w:rPr>
          <w:rFonts w:ascii="Tahoma" w:eastAsia="Tahoma" w:hAnsi="Tahoma" w:cs="Tahoma"/>
          <w:position w:val="-1"/>
        </w:rPr>
        <w:t>ś</w:t>
      </w:r>
      <w:r w:rsidRPr="008E5DAD">
        <w:rPr>
          <w:rFonts w:ascii="Tahoma" w:eastAsia="Tahoma" w:hAnsi="Tahoma" w:cs="Tahoma"/>
          <w:spacing w:val="-1"/>
          <w:position w:val="-1"/>
        </w:rPr>
        <w:t>c</w:t>
      </w:r>
      <w:r w:rsidRPr="008E5DAD">
        <w:rPr>
          <w:rFonts w:ascii="Tahoma" w:eastAsia="Tahoma" w:hAnsi="Tahoma" w:cs="Tahoma"/>
          <w:spacing w:val="6"/>
          <w:position w:val="-1"/>
        </w:rPr>
        <w:t>i</w:t>
      </w:r>
      <w:r w:rsidR="00FB6CAA" w:rsidRPr="008E5DAD">
        <w:rPr>
          <w:rFonts w:ascii="Tahoma" w:eastAsia="Tahoma" w:hAnsi="Tahoma" w:cs="Tahoma"/>
          <w:position w:val="-1"/>
        </w:rPr>
        <w:t>;</w:t>
      </w:r>
      <w:r w:rsidR="00BB32D5" w:rsidRPr="001A21E8">
        <w:rPr>
          <w:rStyle w:val="Odwoanieprzypisudolnego"/>
          <w:rFonts w:ascii="Tahoma" w:eastAsia="Tahoma" w:hAnsi="Tahoma" w:cs="Tahoma"/>
          <w:position w:val="-1"/>
        </w:rPr>
        <w:footnoteReference w:id="74"/>
      </w:r>
    </w:p>
    <w:p w14:paraId="3340D02F" w14:textId="456A71B4" w:rsidR="00942F4E" w:rsidRPr="008E5DAD" w:rsidRDefault="00280ADA" w:rsidP="000E63B7">
      <w:pPr>
        <w:pStyle w:val="Akapitzlist"/>
        <w:numPr>
          <w:ilvl w:val="0"/>
          <w:numId w:val="59"/>
        </w:numPr>
        <w:spacing w:line="276" w:lineRule="auto"/>
        <w:ind w:left="851" w:right="14" w:hanging="425"/>
        <w:jc w:val="both"/>
        <w:rPr>
          <w:rFonts w:ascii="Tahoma" w:eastAsia="Tahoma" w:hAnsi="Tahoma" w:cs="Tahoma"/>
        </w:rPr>
      </w:pPr>
      <w:r w:rsidRPr="008E5DAD">
        <w:rPr>
          <w:rFonts w:ascii="Tahoma" w:eastAsia="Tahoma" w:hAnsi="Tahoma" w:cs="Tahoma"/>
        </w:rPr>
        <w:t>dla</w:t>
      </w:r>
      <w:r w:rsidRPr="008E5DAD">
        <w:rPr>
          <w:rFonts w:ascii="Tahoma" w:eastAsia="Tahoma" w:hAnsi="Tahoma" w:cs="Tahoma"/>
          <w:spacing w:val="59"/>
        </w:rPr>
        <w:t xml:space="preserve"> </w:t>
      </w:r>
      <w:r w:rsidRPr="008E5DAD">
        <w:rPr>
          <w:rFonts w:ascii="Tahoma" w:eastAsia="Tahoma" w:hAnsi="Tahoma" w:cs="Tahoma"/>
        </w:rPr>
        <w:t>pl</w:t>
      </w:r>
      <w:r w:rsidRPr="008E5DAD">
        <w:rPr>
          <w:rFonts w:ascii="Tahoma" w:eastAsia="Tahoma" w:hAnsi="Tahoma" w:cs="Tahoma"/>
          <w:spacing w:val="1"/>
        </w:rPr>
        <w:t>a</w:t>
      </w:r>
      <w:r w:rsidRPr="008E5DAD">
        <w:rPr>
          <w:rFonts w:ascii="Tahoma" w:eastAsia="Tahoma" w:hAnsi="Tahoma" w:cs="Tahoma"/>
        </w:rPr>
        <w:t>t</w:t>
      </w:r>
      <w:r w:rsidRPr="008E5DAD">
        <w:rPr>
          <w:rFonts w:ascii="Tahoma" w:eastAsia="Tahoma" w:hAnsi="Tahoma" w:cs="Tahoma"/>
          <w:spacing w:val="-3"/>
        </w:rPr>
        <w:t>f</w:t>
      </w:r>
      <w:r w:rsidRPr="008E5DAD">
        <w:rPr>
          <w:rFonts w:ascii="Tahoma" w:eastAsia="Tahoma" w:hAnsi="Tahoma" w:cs="Tahoma"/>
        </w:rPr>
        <w:t>orm</w:t>
      </w:r>
      <w:r w:rsidRPr="008E5DAD">
        <w:rPr>
          <w:rFonts w:ascii="Tahoma" w:eastAsia="Tahoma" w:hAnsi="Tahoma" w:cs="Tahoma"/>
          <w:spacing w:val="53"/>
        </w:rPr>
        <w:t xml:space="preserve"> </w:t>
      </w:r>
      <w:r w:rsidRPr="008E5DAD">
        <w:rPr>
          <w:rFonts w:ascii="Tahoma" w:eastAsia="Tahoma" w:hAnsi="Tahoma" w:cs="Tahoma"/>
          <w:spacing w:val="1"/>
        </w:rPr>
        <w:t>e</w:t>
      </w:r>
      <w:r w:rsidRPr="008E5DAD">
        <w:rPr>
          <w:rFonts w:ascii="Tahoma" w:eastAsia="Tahoma" w:hAnsi="Tahoma" w:cs="Tahoma"/>
        </w:rPr>
        <w:t>l</w:t>
      </w:r>
      <w:r w:rsidRPr="008E5DAD">
        <w:rPr>
          <w:rFonts w:ascii="Tahoma" w:eastAsia="Tahoma" w:hAnsi="Tahoma" w:cs="Tahoma"/>
          <w:spacing w:val="1"/>
        </w:rPr>
        <w:t>e</w:t>
      </w:r>
      <w:r w:rsidRPr="008E5DAD">
        <w:rPr>
          <w:rFonts w:ascii="Tahoma" w:eastAsia="Tahoma" w:hAnsi="Tahoma" w:cs="Tahoma"/>
          <w:spacing w:val="-1"/>
        </w:rPr>
        <w:t>k</w:t>
      </w:r>
      <w:r w:rsidRPr="008E5DAD">
        <w:rPr>
          <w:rFonts w:ascii="Tahoma" w:eastAsia="Tahoma" w:hAnsi="Tahoma" w:cs="Tahoma"/>
        </w:rPr>
        <w:t>tro</w:t>
      </w:r>
      <w:r w:rsidRPr="008E5DAD">
        <w:rPr>
          <w:rFonts w:ascii="Tahoma" w:eastAsia="Tahoma" w:hAnsi="Tahoma" w:cs="Tahoma"/>
          <w:spacing w:val="-1"/>
        </w:rPr>
        <w:t>n</w:t>
      </w:r>
      <w:r w:rsidRPr="008E5DAD">
        <w:rPr>
          <w:rFonts w:ascii="Tahoma" w:eastAsia="Tahoma" w:hAnsi="Tahoma" w:cs="Tahoma"/>
          <w:spacing w:val="2"/>
        </w:rPr>
        <w:t>i</w:t>
      </w:r>
      <w:r w:rsidRPr="008E5DAD">
        <w:rPr>
          <w:rFonts w:ascii="Tahoma" w:eastAsia="Tahoma" w:hAnsi="Tahoma" w:cs="Tahoma"/>
          <w:spacing w:val="-1"/>
        </w:rPr>
        <w:t>c</w:t>
      </w:r>
      <w:r w:rsidRPr="008E5DAD">
        <w:rPr>
          <w:rFonts w:ascii="Tahoma" w:eastAsia="Tahoma" w:hAnsi="Tahoma" w:cs="Tahoma"/>
        </w:rPr>
        <w:t>zn</w:t>
      </w:r>
      <w:r w:rsidRPr="008E5DAD">
        <w:rPr>
          <w:rFonts w:ascii="Tahoma" w:eastAsia="Tahoma" w:hAnsi="Tahoma" w:cs="Tahoma"/>
          <w:spacing w:val="-1"/>
        </w:rPr>
        <w:t>yc</w:t>
      </w:r>
      <w:r w:rsidRPr="008E5DAD">
        <w:rPr>
          <w:rFonts w:ascii="Tahoma" w:eastAsia="Tahoma" w:hAnsi="Tahoma" w:cs="Tahoma"/>
        </w:rPr>
        <w:t>h</w:t>
      </w:r>
      <w:r w:rsidRPr="008E5DAD">
        <w:rPr>
          <w:rFonts w:ascii="Tahoma" w:eastAsia="Tahoma" w:hAnsi="Tahoma" w:cs="Tahoma"/>
          <w:spacing w:val="46"/>
        </w:rPr>
        <w:t xml:space="preserve"> </w:t>
      </w:r>
      <w:proofErr w:type="spellStart"/>
      <w:r w:rsidRPr="008E5DAD">
        <w:rPr>
          <w:rFonts w:ascii="Tahoma" w:eastAsia="Tahoma" w:hAnsi="Tahoma" w:cs="Tahoma"/>
          <w:spacing w:val="1"/>
        </w:rPr>
        <w:t>e</w:t>
      </w:r>
      <w:r w:rsidRPr="008E5DAD">
        <w:rPr>
          <w:rFonts w:ascii="Tahoma" w:eastAsia="Tahoma" w:hAnsi="Tahoma" w:cs="Tahoma"/>
        </w:rPr>
        <w:t>P</w:t>
      </w:r>
      <w:r w:rsidRPr="008E5DAD">
        <w:rPr>
          <w:rFonts w:ascii="Tahoma" w:eastAsia="Tahoma" w:hAnsi="Tahoma" w:cs="Tahoma"/>
          <w:spacing w:val="-1"/>
        </w:rPr>
        <w:t>U</w:t>
      </w:r>
      <w:r w:rsidRPr="008E5DAD">
        <w:rPr>
          <w:rFonts w:ascii="Tahoma" w:eastAsia="Tahoma" w:hAnsi="Tahoma" w:cs="Tahoma"/>
        </w:rPr>
        <w:t>AP</w:t>
      </w:r>
      <w:proofErr w:type="spellEnd"/>
      <w:r w:rsidRPr="008E5DAD">
        <w:rPr>
          <w:rFonts w:ascii="Tahoma" w:eastAsia="Tahoma" w:hAnsi="Tahoma" w:cs="Tahoma"/>
          <w:spacing w:val="49"/>
        </w:rPr>
        <w:t xml:space="preserve"> </w:t>
      </w:r>
      <w:r w:rsidRPr="008E5DAD">
        <w:rPr>
          <w:rFonts w:ascii="Tahoma" w:eastAsia="Tahoma" w:hAnsi="Tahoma" w:cs="Tahoma"/>
        </w:rPr>
        <w:t>-</w:t>
      </w:r>
      <w:r w:rsidRPr="008E5DAD">
        <w:rPr>
          <w:rFonts w:ascii="Tahoma" w:eastAsia="Tahoma" w:hAnsi="Tahoma" w:cs="Tahoma"/>
          <w:spacing w:val="60"/>
        </w:rPr>
        <w:t xml:space="preserve"> </w:t>
      </w:r>
      <w:r w:rsidRPr="008E5DAD">
        <w:rPr>
          <w:rFonts w:ascii="Tahoma" w:eastAsia="Tahoma" w:hAnsi="Tahoma" w:cs="Tahoma"/>
        </w:rPr>
        <w:t>plik</w:t>
      </w:r>
      <w:r w:rsidRPr="008E5DAD">
        <w:rPr>
          <w:rFonts w:ascii="Tahoma" w:eastAsia="Tahoma" w:hAnsi="Tahoma" w:cs="Tahoma"/>
          <w:spacing w:val="-1"/>
        </w:rPr>
        <w:t>ó</w:t>
      </w:r>
      <w:r w:rsidRPr="008E5DAD">
        <w:rPr>
          <w:rFonts w:ascii="Tahoma" w:eastAsia="Tahoma" w:hAnsi="Tahoma" w:cs="Tahoma"/>
        </w:rPr>
        <w:t>w</w:t>
      </w:r>
      <w:r w:rsidRPr="008E5DAD">
        <w:rPr>
          <w:rFonts w:ascii="Tahoma" w:eastAsia="Tahoma" w:hAnsi="Tahoma" w:cs="Tahoma"/>
          <w:spacing w:val="55"/>
        </w:rPr>
        <w:t xml:space="preserve"> </w:t>
      </w:r>
      <w:r w:rsidRPr="008E5DAD">
        <w:rPr>
          <w:rFonts w:ascii="Tahoma" w:eastAsia="Tahoma" w:hAnsi="Tahoma" w:cs="Tahoma"/>
        </w:rPr>
        <w:t>i</w:t>
      </w:r>
      <w:r w:rsidRPr="008E5DAD">
        <w:rPr>
          <w:rFonts w:ascii="Tahoma" w:eastAsia="Tahoma" w:hAnsi="Tahoma" w:cs="Tahoma"/>
          <w:spacing w:val="59"/>
        </w:rPr>
        <w:t xml:space="preserve"> </w:t>
      </w:r>
      <w:r w:rsidRPr="008E5DAD">
        <w:rPr>
          <w:rFonts w:ascii="Tahoma" w:eastAsia="Tahoma" w:hAnsi="Tahoma" w:cs="Tahoma"/>
        </w:rPr>
        <w:t>do</w:t>
      </w:r>
      <w:r w:rsidRPr="008E5DAD">
        <w:rPr>
          <w:rFonts w:ascii="Tahoma" w:eastAsia="Tahoma" w:hAnsi="Tahoma" w:cs="Tahoma"/>
          <w:spacing w:val="-1"/>
        </w:rPr>
        <w:t>ku</w:t>
      </w:r>
      <w:r w:rsidRPr="008E5DAD">
        <w:rPr>
          <w:rFonts w:ascii="Tahoma" w:eastAsia="Tahoma" w:hAnsi="Tahoma" w:cs="Tahoma"/>
        </w:rPr>
        <w:t>m</w:t>
      </w:r>
      <w:r w:rsidRPr="008E5DAD">
        <w:rPr>
          <w:rFonts w:ascii="Tahoma" w:eastAsia="Tahoma" w:hAnsi="Tahoma" w:cs="Tahoma"/>
          <w:spacing w:val="3"/>
        </w:rPr>
        <w:t>e</w:t>
      </w:r>
      <w:r w:rsidRPr="008E5DAD">
        <w:rPr>
          <w:rFonts w:ascii="Tahoma" w:eastAsia="Tahoma" w:hAnsi="Tahoma" w:cs="Tahoma"/>
          <w:spacing w:val="-1"/>
        </w:rPr>
        <w:t>n</w:t>
      </w:r>
      <w:r w:rsidRPr="008E5DAD">
        <w:rPr>
          <w:rFonts w:ascii="Tahoma" w:eastAsia="Tahoma" w:hAnsi="Tahoma" w:cs="Tahoma"/>
        </w:rPr>
        <w:t>tów</w:t>
      </w:r>
      <w:r w:rsidRPr="008E5DAD">
        <w:rPr>
          <w:rFonts w:ascii="Tahoma" w:eastAsia="Tahoma" w:hAnsi="Tahoma" w:cs="Tahoma"/>
          <w:spacing w:val="49"/>
        </w:rPr>
        <w:t xml:space="preserve"> </w:t>
      </w:r>
      <w:r w:rsidRPr="008E5DAD">
        <w:rPr>
          <w:rFonts w:ascii="Tahoma" w:eastAsia="Tahoma" w:hAnsi="Tahoma" w:cs="Tahoma"/>
          <w:spacing w:val="1"/>
        </w:rPr>
        <w:t>e</w:t>
      </w:r>
      <w:r w:rsidRPr="008E5DAD">
        <w:rPr>
          <w:rFonts w:ascii="Tahoma" w:eastAsia="Tahoma" w:hAnsi="Tahoma" w:cs="Tahoma"/>
        </w:rPr>
        <w:t>l</w:t>
      </w:r>
      <w:r w:rsidRPr="008E5DAD">
        <w:rPr>
          <w:rFonts w:ascii="Tahoma" w:eastAsia="Tahoma" w:hAnsi="Tahoma" w:cs="Tahoma"/>
          <w:spacing w:val="1"/>
        </w:rPr>
        <w:t>e</w:t>
      </w:r>
      <w:r w:rsidRPr="008E5DAD">
        <w:rPr>
          <w:rFonts w:ascii="Tahoma" w:eastAsia="Tahoma" w:hAnsi="Tahoma" w:cs="Tahoma"/>
          <w:spacing w:val="-1"/>
        </w:rPr>
        <w:t>k</w:t>
      </w:r>
      <w:r w:rsidRPr="008E5DAD">
        <w:rPr>
          <w:rFonts w:ascii="Tahoma" w:eastAsia="Tahoma" w:hAnsi="Tahoma" w:cs="Tahoma"/>
        </w:rPr>
        <w:t>tro</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c</w:t>
      </w:r>
      <w:r w:rsidRPr="008E5DAD">
        <w:rPr>
          <w:rFonts w:ascii="Tahoma" w:eastAsia="Tahoma" w:hAnsi="Tahoma" w:cs="Tahoma"/>
          <w:spacing w:val="3"/>
        </w:rPr>
        <w:t>z</w:t>
      </w:r>
      <w:r w:rsidRPr="008E5DAD">
        <w:rPr>
          <w:rFonts w:ascii="Tahoma" w:eastAsia="Tahoma" w:hAnsi="Tahoma" w:cs="Tahoma"/>
          <w:spacing w:val="-1"/>
        </w:rPr>
        <w:t>n</w:t>
      </w:r>
      <w:r w:rsidRPr="008E5DAD">
        <w:rPr>
          <w:rFonts w:ascii="Tahoma" w:eastAsia="Tahoma" w:hAnsi="Tahoma" w:cs="Tahoma"/>
          <w:spacing w:val="-3"/>
        </w:rPr>
        <w:t>y</w:t>
      </w:r>
      <w:r w:rsidRPr="008E5DAD">
        <w:rPr>
          <w:rFonts w:ascii="Tahoma" w:eastAsia="Tahoma" w:hAnsi="Tahoma" w:cs="Tahoma"/>
          <w:spacing w:val="2"/>
        </w:rPr>
        <w:t>c</w:t>
      </w:r>
      <w:r w:rsidRPr="008E5DAD">
        <w:rPr>
          <w:rFonts w:ascii="Tahoma" w:eastAsia="Tahoma" w:hAnsi="Tahoma" w:cs="Tahoma"/>
          <w:spacing w:val="-1"/>
        </w:rPr>
        <w:t>h</w:t>
      </w:r>
      <w:r w:rsidRPr="008E5DAD">
        <w:rPr>
          <w:rFonts w:ascii="Tahoma" w:eastAsia="Tahoma" w:hAnsi="Tahoma" w:cs="Tahoma"/>
        </w:rPr>
        <w:t>,</w:t>
      </w:r>
      <w:r w:rsidRPr="008E5DAD">
        <w:rPr>
          <w:rFonts w:ascii="Tahoma" w:eastAsia="Tahoma" w:hAnsi="Tahoma" w:cs="Tahoma"/>
          <w:spacing w:val="45"/>
        </w:rPr>
        <w:t xml:space="preserve"> </w:t>
      </w:r>
      <w:r w:rsidRPr="008E5DAD">
        <w:rPr>
          <w:rFonts w:ascii="Tahoma" w:eastAsia="Tahoma" w:hAnsi="Tahoma" w:cs="Tahoma"/>
          <w:spacing w:val="-1"/>
        </w:rPr>
        <w:t>k</w:t>
      </w:r>
      <w:r w:rsidRPr="008E5DAD">
        <w:rPr>
          <w:rFonts w:ascii="Tahoma" w:eastAsia="Tahoma" w:hAnsi="Tahoma" w:cs="Tahoma"/>
        </w:rPr>
        <w:t>tóre ł</w:t>
      </w:r>
      <w:r w:rsidRPr="008E5DAD">
        <w:rPr>
          <w:rFonts w:ascii="Tahoma" w:eastAsia="Tahoma" w:hAnsi="Tahoma" w:cs="Tahoma"/>
          <w:spacing w:val="1"/>
        </w:rPr>
        <w:t>ą</w:t>
      </w:r>
      <w:r w:rsidRPr="008E5DAD">
        <w:rPr>
          <w:rFonts w:ascii="Tahoma" w:eastAsia="Tahoma" w:hAnsi="Tahoma" w:cs="Tahoma"/>
          <w:spacing w:val="-1"/>
        </w:rPr>
        <w:t>c</w:t>
      </w:r>
      <w:r w:rsidRPr="008E5DAD">
        <w:rPr>
          <w:rFonts w:ascii="Tahoma" w:eastAsia="Tahoma" w:hAnsi="Tahoma" w:cs="Tahoma"/>
        </w:rPr>
        <w:t>znie</w:t>
      </w:r>
      <w:r w:rsidRPr="008E5DAD">
        <w:rPr>
          <w:rFonts w:ascii="Tahoma" w:eastAsia="Tahoma" w:hAnsi="Tahoma" w:cs="Tahoma"/>
          <w:spacing w:val="-3"/>
        </w:rPr>
        <w:t xml:space="preserve"> </w:t>
      </w:r>
      <w:r w:rsidRPr="008E5DAD">
        <w:rPr>
          <w:rFonts w:ascii="Tahoma" w:eastAsia="Tahoma" w:hAnsi="Tahoma" w:cs="Tahoma"/>
        </w:rPr>
        <w:t>pr</w:t>
      </w:r>
      <w:r w:rsidRPr="008E5DAD">
        <w:rPr>
          <w:rFonts w:ascii="Tahoma" w:eastAsia="Tahoma" w:hAnsi="Tahoma" w:cs="Tahoma"/>
          <w:spacing w:val="1"/>
        </w:rPr>
        <w:t>ze</w:t>
      </w:r>
      <w:r w:rsidRPr="008E5DAD">
        <w:rPr>
          <w:rFonts w:ascii="Tahoma" w:eastAsia="Tahoma" w:hAnsi="Tahoma" w:cs="Tahoma"/>
          <w:spacing w:val="-1"/>
        </w:rPr>
        <w:t>k</w:t>
      </w:r>
      <w:r w:rsidRPr="008E5DAD">
        <w:rPr>
          <w:rFonts w:ascii="Tahoma" w:eastAsia="Tahoma" w:hAnsi="Tahoma" w:cs="Tahoma"/>
          <w:spacing w:val="-2"/>
        </w:rPr>
        <w:t>r</w:t>
      </w:r>
      <w:r w:rsidRPr="008E5DAD">
        <w:rPr>
          <w:rFonts w:ascii="Tahoma" w:eastAsia="Tahoma" w:hAnsi="Tahoma" w:cs="Tahoma"/>
          <w:spacing w:val="1"/>
        </w:rPr>
        <w:t>a</w:t>
      </w:r>
      <w:r w:rsidRPr="008E5DAD">
        <w:rPr>
          <w:rFonts w:ascii="Tahoma" w:eastAsia="Tahoma" w:hAnsi="Tahoma" w:cs="Tahoma"/>
          <w:spacing w:val="-1"/>
        </w:rPr>
        <w:t>c</w:t>
      </w:r>
      <w:r w:rsidRPr="008E5DAD">
        <w:rPr>
          <w:rFonts w:ascii="Tahoma" w:eastAsia="Tahoma" w:hAnsi="Tahoma" w:cs="Tahoma"/>
        </w:rPr>
        <w:t>z</w:t>
      </w:r>
      <w:r w:rsidRPr="008E5DAD">
        <w:rPr>
          <w:rFonts w:ascii="Tahoma" w:eastAsia="Tahoma" w:hAnsi="Tahoma" w:cs="Tahoma"/>
          <w:spacing w:val="1"/>
        </w:rPr>
        <w:t>a</w:t>
      </w:r>
      <w:r w:rsidRPr="008E5DAD">
        <w:rPr>
          <w:rFonts w:ascii="Tahoma" w:eastAsia="Tahoma" w:hAnsi="Tahoma" w:cs="Tahoma"/>
          <w:spacing w:val="-1"/>
        </w:rPr>
        <w:t>j</w:t>
      </w:r>
      <w:r w:rsidRPr="008E5DAD">
        <w:rPr>
          <w:rFonts w:ascii="Tahoma" w:eastAsia="Tahoma" w:hAnsi="Tahoma" w:cs="Tahoma"/>
        </w:rPr>
        <w:t>ą</w:t>
      </w:r>
      <w:r w:rsidRPr="008E5DAD">
        <w:rPr>
          <w:rFonts w:ascii="Tahoma" w:eastAsia="Tahoma" w:hAnsi="Tahoma" w:cs="Tahoma"/>
          <w:spacing w:val="-6"/>
        </w:rPr>
        <w:t xml:space="preserve"> </w:t>
      </w:r>
      <w:r w:rsidRPr="008E5DAD">
        <w:rPr>
          <w:rFonts w:ascii="Tahoma" w:eastAsia="Tahoma" w:hAnsi="Tahoma" w:cs="Tahoma"/>
        </w:rPr>
        <w:t>dop</w:t>
      </w:r>
      <w:r w:rsidRPr="008E5DAD">
        <w:rPr>
          <w:rFonts w:ascii="Tahoma" w:eastAsia="Tahoma" w:hAnsi="Tahoma" w:cs="Tahoma"/>
          <w:spacing w:val="2"/>
        </w:rPr>
        <w:t>u</w:t>
      </w:r>
      <w:r w:rsidRPr="008E5DAD">
        <w:rPr>
          <w:rFonts w:ascii="Tahoma" w:eastAsia="Tahoma" w:hAnsi="Tahoma" w:cs="Tahoma"/>
        </w:rPr>
        <w:t>szcz</w:t>
      </w:r>
      <w:r w:rsidRPr="008E5DAD">
        <w:rPr>
          <w:rFonts w:ascii="Tahoma" w:eastAsia="Tahoma" w:hAnsi="Tahoma" w:cs="Tahoma"/>
          <w:spacing w:val="1"/>
        </w:rPr>
        <w:t>a</w:t>
      </w:r>
      <w:r w:rsidRPr="008E5DAD">
        <w:rPr>
          <w:rFonts w:ascii="Tahoma" w:eastAsia="Tahoma" w:hAnsi="Tahoma" w:cs="Tahoma"/>
        </w:rPr>
        <w:t>l</w:t>
      </w:r>
      <w:r w:rsidRPr="008E5DAD">
        <w:rPr>
          <w:rFonts w:ascii="Tahoma" w:eastAsia="Tahoma" w:hAnsi="Tahoma" w:cs="Tahoma"/>
          <w:spacing w:val="-1"/>
        </w:rPr>
        <w:t>n</w:t>
      </w:r>
      <w:r w:rsidRPr="008E5DAD">
        <w:rPr>
          <w:rFonts w:ascii="Tahoma" w:eastAsia="Tahoma" w:hAnsi="Tahoma" w:cs="Tahoma"/>
        </w:rPr>
        <w:t>y</w:t>
      </w:r>
      <w:r w:rsidRPr="008E5DAD">
        <w:rPr>
          <w:rFonts w:ascii="Tahoma" w:eastAsia="Tahoma" w:hAnsi="Tahoma" w:cs="Tahoma"/>
          <w:spacing w:val="-11"/>
        </w:rPr>
        <w:t xml:space="preserve"> </w:t>
      </w:r>
      <w:r w:rsidRPr="008E5DAD">
        <w:rPr>
          <w:rFonts w:ascii="Tahoma" w:eastAsia="Tahoma" w:hAnsi="Tahoma" w:cs="Tahoma"/>
        </w:rPr>
        <w:t>poz</w:t>
      </w:r>
      <w:r w:rsidRPr="008E5DAD">
        <w:rPr>
          <w:rFonts w:ascii="Tahoma" w:eastAsia="Tahoma" w:hAnsi="Tahoma" w:cs="Tahoma"/>
          <w:spacing w:val="3"/>
        </w:rPr>
        <w:t>i</w:t>
      </w:r>
      <w:r w:rsidRPr="008E5DAD">
        <w:rPr>
          <w:rFonts w:ascii="Tahoma" w:eastAsia="Tahoma" w:hAnsi="Tahoma" w:cs="Tahoma"/>
        </w:rPr>
        <w:t>om</w:t>
      </w:r>
      <w:r w:rsidRPr="008E5DAD">
        <w:rPr>
          <w:rFonts w:ascii="Tahoma" w:eastAsia="Tahoma" w:hAnsi="Tahoma" w:cs="Tahoma"/>
          <w:spacing w:val="-1"/>
        </w:rPr>
        <w:t xml:space="preserve"> u</w:t>
      </w:r>
      <w:r w:rsidRPr="008E5DAD">
        <w:rPr>
          <w:rFonts w:ascii="Tahoma" w:eastAsia="Tahoma" w:hAnsi="Tahoma" w:cs="Tahoma"/>
        </w:rPr>
        <w:t>możli</w:t>
      </w:r>
      <w:r w:rsidRPr="008E5DAD">
        <w:rPr>
          <w:rFonts w:ascii="Tahoma" w:eastAsia="Tahoma" w:hAnsi="Tahoma" w:cs="Tahoma"/>
          <w:spacing w:val="1"/>
        </w:rPr>
        <w:t>w</w:t>
      </w:r>
      <w:r w:rsidRPr="008E5DAD">
        <w:rPr>
          <w:rFonts w:ascii="Tahoma" w:eastAsia="Tahoma" w:hAnsi="Tahoma" w:cs="Tahoma"/>
        </w:rPr>
        <w:t>i</w:t>
      </w:r>
      <w:r w:rsidRPr="008E5DAD">
        <w:rPr>
          <w:rFonts w:ascii="Tahoma" w:eastAsia="Tahoma" w:hAnsi="Tahoma" w:cs="Tahoma"/>
          <w:spacing w:val="1"/>
        </w:rPr>
        <w:t>a</w:t>
      </w:r>
      <w:r w:rsidRPr="008E5DAD">
        <w:rPr>
          <w:rFonts w:ascii="Tahoma" w:eastAsia="Tahoma" w:hAnsi="Tahoma" w:cs="Tahoma"/>
          <w:spacing w:val="-1"/>
        </w:rPr>
        <w:t>j</w:t>
      </w:r>
      <w:r w:rsidRPr="008E5DAD">
        <w:rPr>
          <w:rFonts w:ascii="Tahoma" w:eastAsia="Tahoma" w:hAnsi="Tahoma" w:cs="Tahoma"/>
          <w:spacing w:val="1"/>
        </w:rPr>
        <w:t>ą</w:t>
      </w:r>
      <w:r w:rsidRPr="008E5DAD">
        <w:rPr>
          <w:rFonts w:ascii="Tahoma" w:eastAsia="Tahoma" w:hAnsi="Tahoma" w:cs="Tahoma"/>
          <w:spacing w:val="2"/>
        </w:rPr>
        <w:t>c</w:t>
      </w:r>
      <w:r w:rsidRPr="008E5DAD">
        <w:rPr>
          <w:rFonts w:ascii="Tahoma" w:eastAsia="Tahoma" w:hAnsi="Tahoma" w:cs="Tahoma"/>
        </w:rPr>
        <w:t>y</w:t>
      </w:r>
      <w:r w:rsidRPr="008E5DAD">
        <w:rPr>
          <w:rFonts w:ascii="Tahoma" w:eastAsia="Tahoma" w:hAnsi="Tahoma" w:cs="Tahoma"/>
          <w:spacing w:val="-11"/>
        </w:rPr>
        <w:t xml:space="preserve"> </w:t>
      </w:r>
      <w:r w:rsidRPr="008E5DAD">
        <w:rPr>
          <w:rFonts w:ascii="Tahoma" w:eastAsia="Tahoma" w:hAnsi="Tahoma" w:cs="Tahoma"/>
          <w:spacing w:val="1"/>
        </w:rPr>
        <w:t>wy</w:t>
      </w:r>
      <w:r w:rsidRPr="008E5DAD">
        <w:rPr>
          <w:rFonts w:ascii="Tahoma" w:eastAsia="Tahoma" w:hAnsi="Tahoma" w:cs="Tahoma"/>
        </w:rPr>
        <w:t>sł</w:t>
      </w:r>
      <w:r w:rsidRPr="008E5DAD">
        <w:rPr>
          <w:rFonts w:ascii="Tahoma" w:eastAsia="Tahoma" w:hAnsi="Tahoma" w:cs="Tahoma"/>
          <w:spacing w:val="1"/>
        </w:rPr>
        <w:t>a</w:t>
      </w:r>
      <w:r w:rsidRPr="008E5DAD">
        <w:rPr>
          <w:rFonts w:ascii="Tahoma" w:eastAsia="Tahoma" w:hAnsi="Tahoma" w:cs="Tahoma"/>
          <w:spacing w:val="-1"/>
        </w:rPr>
        <w:t>n</w:t>
      </w:r>
      <w:r w:rsidRPr="008E5DAD">
        <w:rPr>
          <w:rFonts w:ascii="Tahoma" w:eastAsia="Tahoma" w:hAnsi="Tahoma" w:cs="Tahoma"/>
        </w:rPr>
        <w:t>ie</w:t>
      </w:r>
      <w:r w:rsidRPr="008E5DAD">
        <w:rPr>
          <w:rFonts w:ascii="Tahoma" w:eastAsia="Tahoma" w:hAnsi="Tahoma" w:cs="Tahoma"/>
          <w:spacing w:val="-5"/>
        </w:rPr>
        <w:t xml:space="preserve"> </w:t>
      </w:r>
      <w:r w:rsidRPr="008E5DAD">
        <w:rPr>
          <w:rFonts w:ascii="Tahoma" w:eastAsia="Tahoma" w:hAnsi="Tahoma" w:cs="Tahoma"/>
        </w:rPr>
        <w:t>d</w:t>
      </w:r>
      <w:r w:rsidRPr="008E5DAD">
        <w:rPr>
          <w:rFonts w:ascii="Tahoma" w:eastAsia="Tahoma" w:hAnsi="Tahoma" w:cs="Tahoma"/>
          <w:spacing w:val="2"/>
        </w:rPr>
        <w:t>o</w:t>
      </w:r>
      <w:r w:rsidRPr="008E5DAD">
        <w:rPr>
          <w:rFonts w:ascii="Tahoma" w:eastAsia="Tahoma" w:hAnsi="Tahoma" w:cs="Tahoma"/>
          <w:spacing w:val="-1"/>
        </w:rPr>
        <w:t>ku</w:t>
      </w:r>
      <w:r w:rsidRPr="008E5DAD">
        <w:rPr>
          <w:rFonts w:ascii="Tahoma" w:eastAsia="Tahoma" w:hAnsi="Tahoma" w:cs="Tahoma"/>
        </w:rPr>
        <w:t>m</w:t>
      </w:r>
      <w:r w:rsidRPr="008E5DAD">
        <w:rPr>
          <w:rFonts w:ascii="Tahoma" w:eastAsia="Tahoma" w:hAnsi="Tahoma" w:cs="Tahoma"/>
          <w:spacing w:val="3"/>
        </w:rPr>
        <w:t>e</w:t>
      </w:r>
      <w:r w:rsidRPr="008E5DAD">
        <w:rPr>
          <w:rFonts w:ascii="Tahoma" w:eastAsia="Tahoma" w:hAnsi="Tahoma" w:cs="Tahoma"/>
          <w:spacing w:val="-1"/>
        </w:rPr>
        <w:t>n</w:t>
      </w:r>
      <w:r w:rsidRPr="008E5DAD">
        <w:rPr>
          <w:rFonts w:ascii="Tahoma" w:eastAsia="Tahoma" w:hAnsi="Tahoma" w:cs="Tahoma"/>
        </w:rPr>
        <w:t>tu</w:t>
      </w:r>
      <w:r w:rsidRPr="008E5DAD">
        <w:rPr>
          <w:rFonts w:ascii="Tahoma" w:eastAsia="Tahoma" w:hAnsi="Tahoma" w:cs="Tahoma"/>
          <w:spacing w:val="-6"/>
        </w:rPr>
        <w:t xml:space="preserve"> </w:t>
      </w:r>
      <w:r w:rsidRPr="008E5DAD">
        <w:rPr>
          <w:rFonts w:ascii="Tahoma" w:eastAsia="Tahoma" w:hAnsi="Tahoma" w:cs="Tahoma"/>
          <w:spacing w:val="1"/>
        </w:rPr>
        <w:t>e</w:t>
      </w:r>
      <w:r w:rsidRPr="008E5DAD">
        <w:rPr>
          <w:rFonts w:ascii="Tahoma" w:eastAsia="Tahoma" w:hAnsi="Tahoma" w:cs="Tahoma"/>
        </w:rPr>
        <w:t>l</w:t>
      </w:r>
      <w:r w:rsidRPr="008E5DAD">
        <w:rPr>
          <w:rFonts w:ascii="Tahoma" w:eastAsia="Tahoma" w:hAnsi="Tahoma" w:cs="Tahoma"/>
          <w:spacing w:val="1"/>
        </w:rPr>
        <w:t>ek</w:t>
      </w:r>
      <w:r w:rsidRPr="008E5DAD">
        <w:rPr>
          <w:rFonts w:ascii="Tahoma" w:eastAsia="Tahoma" w:hAnsi="Tahoma" w:cs="Tahoma"/>
        </w:rPr>
        <w:t>tro</w:t>
      </w:r>
      <w:r w:rsidRPr="008E5DAD">
        <w:rPr>
          <w:rFonts w:ascii="Tahoma" w:eastAsia="Tahoma" w:hAnsi="Tahoma" w:cs="Tahoma"/>
          <w:spacing w:val="-1"/>
        </w:rPr>
        <w:t>n</w:t>
      </w:r>
      <w:r w:rsidRPr="008E5DAD">
        <w:rPr>
          <w:rFonts w:ascii="Tahoma" w:eastAsia="Tahoma" w:hAnsi="Tahoma" w:cs="Tahoma"/>
        </w:rPr>
        <w:t>i</w:t>
      </w:r>
      <w:r w:rsidRPr="008E5DAD">
        <w:rPr>
          <w:rFonts w:ascii="Tahoma" w:eastAsia="Tahoma" w:hAnsi="Tahoma" w:cs="Tahoma"/>
          <w:spacing w:val="-1"/>
        </w:rPr>
        <w:t>c</w:t>
      </w:r>
      <w:r w:rsidRPr="008E5DAD">
        <w:rPr>
          <w:rFonts w:ascii="Tahoma" w:eastAsia="Tahoma" w:hAnsi="Tahoma" w:cs="Tahoma"/>
        </w:rPr>
        <w:t>zneg</w:t>
      </w:r>
      <w:r w:rsidRPr="008E5DAD">
        <w:rPr>
          <w:rFonts w:ascii="Tahoma" w:eastAsia="Tahoma" w:hAnsi="Tahoma" w:cs="Tahoma"/>
          <w:spacing w:val="-3"/>
        </w:rPr>
        <w:t>o</w:t>
      </w:r>
      <w:r w:rsidRPr="008E5DAD">
        <w:rPr>
          <w:rFonts w:ascii="Tahoma" w:eastAsia="Tahoma" w:hAnsi="Tahoma" w:cs="Tahoma"/>
        </w:rPr>
        <w:t>, t</w:t>
      </w:r>
      <w:r w:rsidRPr="008E5DAD">
        <w:rPr>
          <w:rFonts w:ascii="Tahoma" w:eastAsia="Tahoma" w:hAnsi="Tahoma" w:cs="Tahoma"/>
          <w:spacing w:val="-1"/>
        </w:rPr>
        <w:t>j</w:t>
      </w:r>
      <w:r w:rsidRPr="008E5DAD">
        <w:rPr>
          <w:rFonts w:ascii="Tahoma" w:eastAsia="Tahoma" w:hAnsi="Tahoma" w:cs="Tahoma"/>
        </w:rPr>
        <w:t>.</w:t>
      </w:r>
      <w:r w:rsidRPr="008E5DAD">
        <w:rPr>
          <w:rFonts w:ascii="Tahoma" w:eastAsia="Tahoma" w:hAnsi="Tahoma" w:cs="Tahoma"/>
          <w:spacing w:val="-2"/>
        </w:rPr>
        <w:t xml:space="preserve"> </w:t>
      </w:r>
      <w:r w:rsidRPr="008E5DAD">
        <w:rPr>
          <w:rFonts w:ascii="Tahoma" w:eastAsia="Tahoma" w:hAnsi="Tahoma" w:cs="Tahoma"/>
          <w:spacing w:val="1"/>
        </w:rPr>
        <w:t>2</w:t>
      </w:r>
      <w:r w:rsidRPr="008E5DAD">
        <w:rPr>
          <w:rFonts w:ascii="Tahoma" w:eastAsia="Tahoma" w:hAnsi="Tahoma" w:cs="Tahoma"/>
        </w:rPr>
        <w:t>0</w:t>
      </w:r>
      <w:r w:rsidRPr="008E5DAD">
        <w:rPr>
          <w:rFonts w:ascii="Tahoma" w:eastAsia="Tahoma" w:hAnsi="Tahoma" w:cs="Tahoma"/>
          <w:spacing w:val="-3"/>
        </w:rPr>
        <w:t xml:space="preserve"> </w:t>
      </w:r>
      <w:r w:rsidRPr="008E5DAD">
        <w:rPr>
          <w:rFonts w:ascii="Tahoma" w:eastAsia="Tahoma" w:hAnsi="Tahoma" w:cs="Tahoma"/>
        </w:rPr>
        <w:t>M</w:t>
      </w:r>
      <w:r w:rsidRPr="008E5DAD">
        <w:rPr>
          <w:rFonts w:ascii="Tahoma" w:eastAsia="Tahoma" w:hAnsi="Tahoma" w:cs="Tahoma"/>
          <w:spacing w:val="-2"/>
        </w:rPr>
        <w:t>B</w:t>
      </w:r>
      <w:r w:rsidRPr="008E5DAD">
        <w:rPr>
          <w:rFonts w:ascii="Tahoma" w:eastAsia="Tahoma" w:hAnsi="Tahoma" w:cs="Tahoma"/>
        </w:rPr>
        <w:t>.</w:t>
      </w:r>
    </w:p>
    <w:p w14:paraId="587F6CBF" w14:textId="77777777" w:rsidR="00942F4E" w:rsidRPr="001A21E8" w:rsidRDefault="00280ADA" w:rsidP="005100BA">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spacing w:val="1"/>
        </w:rPr>
        <w:t>Je</w:t>
      </w:r>
      <w:r w:rsidRPr="001A21E8">
        <w:rPr>
          <w:rFonts w:ascii="Tahoma" w:eastAsia="Tahoma" w:hAnsi="Tahoma" w:cs="Tahoma"/>
        </w:rPr>
        <w:t xml:space="preserve">śli </w:t>
      </w:r>
      <w:r w:rsidRPr="001A21E8">
        <w:rPr>
          <w:rFonts w:ascii="Tahoma" w:eastAsia="Tahoma" w:hAnsi="Tahoma" w:cs="Tahoma"/>
          <w:spacing w:val="1"/>
        </w:rPr>
        <w:t>we</w:t>
      </w:r>
      <w:r w:rsidRPr="001A21E8">
        <w:rPr>
          <w:rFonts w:ascii="Tahoma" w:eastAsia="Tahoma" w:hAnsi="Tahoma" w:cs="Tahoma"/>
        </w:rPr>
        <w:t>r</w:t>
      </w:r>
      <w:r w:rsidRPr="001A21E8">
        <w:rPr>
          <w:rFonts w:ascii="Tahoma" w:eastAsia="Tahoma" w:hAnsi="Tahoma" w:cs="Tahoma"/>
          <w:spacing w:val="2"/>
        </w:rPr>
        <w:t>y</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 xml:space="preserve">a </w:t>
      </w:r>
      <w:r w:rsidRPr="001A21E8">
        <w:rPr>
          <w:rFonts w:ascii="Tahoma" w:eastAsia="Tahoma" w:hAnsi="Tahoma" w:cs="Tahoma"/>
          <w:spacing w:val="1"/>
        </w:rPr>
        <w:t>a</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sidRPr="001A21E8">
        <w:rPr>
          <w:rFonts w:ascii="Tahoma" w:eastAsia="Tahoma" w:hAnsi="Tahoma" w:cs="Tahoma"/>
          <w:spacing w:val="2"/>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 po</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odz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 xml:space="preserve">, </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 tr</w:t>
      </w:r>
      <w:r w:rsidRPr="001A21E8">
        <w:rPr>
          <w:rFonts w:ascii="Tahoma" w:eastAsia="Tahoma" w:hAnsi="Tahoma" w:cs="Tahoma"/>
          <w:spacing w:val="1"/>
        </w:rPr>
        <w:t>e</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 xml:space="preserve">i i </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spacing w:val="3"/>
        </w:rPr>
        <w:t>t</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 do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 dos</w:t>
      </w:r>
      <w:r w:rsidRPr="001A21E8">
        <w:rPr>
          <w:rFonts w:ascii="Tahoma" w:eastAsia="Tahoma" w:hAnsi="Tahoma" w:cs="Tahoma"/>
          <w:spacing w:val="1"/>
        </w:rPr>
        <w:t>ta</w:t>
      </w:r>
      <w:r w:rsidRPr="001A21E8">
        <w:rPr>
          <w:rFonts w:ascii="Tahoma" w:eastAsia="Tahoma" w:hAnsi="Tahoma" w:cs="Tahoma"/>
        </w:rPr>
        <w:t>rczo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9"/>
        </w:rPr>
        <w:t xml:space="preserve"> </w:t>
      </w:r>
      <w:r w:rsidRPr="001A21E8">
        <w:rPr>
          <w:rFonts w:ascii="Tahoma" w:eastAsia="Tahoma" w:hAnsi="Tahoma" w:cs="Tahoma"/>
        </w:rPr>
        <w:t xml:space="preserve">drogą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rPr>
        <w:t>o</w:t>
      </w:r>
      <w:r w:rsidRPr="001A21E8">
        <w:rPr>
          <w:rFonts w:ascii="Tahoma" w:eastAsia="Tahoma" w:hAnsi="Tahoma" w:cs="Tahoma"/>
          <w:spacing w:val="2"/>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rPr>
        <w:t>ą</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2"/>
        </w:rPr>
        <w:t xml:space="preserve"> </w:t>
      </w:r>
      <w:r w:rsidRPr="001A21E8">
        <w:rPr>
          <w:rFonts w:ascii="Tahoma" w:eastAsia="Tahoma" w:hAnsi="Tahoma" w:cs="Tahoma"/>
          <w:spacing w:val="3"/>
        </w:rPr>
        <w:t>m</w:t>
      </w:r>
      <w:r w:rsidRPr="001A21E8">
        <w:rPr>
          <w:rFonts w:ascii="Tahoma" w:eastAsia="Tahoma" w:hAnsi="Tahoma" w:cs="Tahoma"/>
        </w:rPr>
        <w:t>ożli</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2"/>
        </w:rPr>
        <w:t xml:space="preserve"> </w:t>
      </w:r>
      <w:r w:rsidRPr="001A21E8">
        <w:rPr>
          <w:rFonts w:ascii="Tahoma" w:eastAsia="Tahoma" w:hAnsi="Tahoma" w:cs="Tahoma"/>
          <w:spacing w:val="3"/>
        </w:rPr>
        <w:t>w</w:t>
      </w:r>
      <w:r w:rsidRPr="001A21E8">
        <w:rPr>
          <w:rFonts w:ascii="Tahoma" w:eastAsia="Tahoma" w:hAnsi="Tahoma" w:cs="Tahoma"/>
        </w:rPr>
        <w:t>ó</w:t>
      </w:r>
      <w:r w:rsidRPr="001A21E8">
        <w:rPr>
          <w:rFonts w:ascii="Tahoma" w:eastAsia="Tahoma" w:hAnsi="Tahoma" w:cs="Tahoma"/>
          <w:spacing w:val="1"/>
        </w:rPr>
        <w:t>w</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3"/>
        </w:rPr>
        <w:t xml:space="preserve"> </w:t>
      </w:r>
      <w:r w:rsidRPr="001A21E8">
        <w:rPr>
          <w:rFonts w:ascii="Tahoma" w:eastAsia="Tahoma" w:hAnsi="Tahoma" w:cs="Tahoma"/>
          <w:spacing w:val="4"/>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2"/>
        </w:rPr>
        <w:t xml:space="preserve"> </w:t>
      </w:r>
      <w:r w:rsidRPr="001A21E8">
        <w:rPr>
          <w:rFonts w:ascii="Tahoma" w:eastAsia="Tahoma" w:hAnsi="Tahoma" w:cs="Tahoma"/>
        </w:rPr>
        <w:t xml:space="preserve">może </w:t>
      </w:r>
      <w:r w:rsidRPr="001A21E8">
        <w:rPr>
          <w:rFonts w:ascii="Tahoma" w:eastAsia="Tahoma" w:hAnsi="Tahoma" w:cs="Tahoma"/>
          <w:spacing w:val="3"/>
        </w:rPr>
        <w:t>z</w:t>
      </w:r>
      <w:r w:rsidRPr="001A21E8">
        <w:rPr>
          <w:rFonts w:ascii="Tahoma" w:eastAsia="Tahoma" w:hAnsi="Tahoma" w:cs="Tahoma"/>
        </w:rPr>
        <w:t>ost</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2"/>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 do</w:t>
      </w:r>
      <w:r w:rsidRPr="001A21E8">
        <w:rPr>
          <w:rFonts w:ascii="Tahoma" w:eastAsia="Tahoma" w:hAnsi="Tahoma" w:cs="Tahoma"/>
          <w:spacing w:val="-2"/>
        </w:rPr>
        <w:t xml:space="preserve"> </w:t>
      </w:r>
      <w:r w:rsidRPr="001A21E8">
        <w:rPr>
          <w:rFonts w:ascii="Tahoma" w:eastAsia="Tahoma" w:hAnsi="Tahoma" w:cs="Tahoma"/>
        </w:rPr>
        <w:t>ich</w:t>
      </w:r>
      <w:r w:rsidRPr="001A21E8">
        <w:rPr>
          <w:rFonts w:ascii="Tahoma" w:eastAsia="Tahoma" w:hAnsi="Tahoma" w:cs="Tahoma"/>
          <w:spacing w:val="-3"/>
        </w:rPr>
        <w:t xml:space="preserve"> </w:t>
      </w:r>
      <w:r w:rsidRPr="001A21E8">
        <w:rPr>
          <w:rFonts w:ascii="Tahoma" w:eastAsia="Tahoma" w:hAnsi="Tahoma" w:cs="Tahoma"/>
          <w:spacing w:val="3"/>
        </w:rPr>
        <w:t>p</w:t>
      </w:r>
      <w:r w:rsidRPr="001A21E8">
        <w:rPr>
          <w:rFonts w:ascii="Tahoma" w:eastAsia="Tahoma" w:hAnsi="Tahoma" w:cs="Tahoma"/>
        </w:rPr>
        <w:t>op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9"/>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3"/>
        </w:rPr>
        <w:t xml:space="preserve"> </w:t>
      </w:r>
      <w:r w:rsidRPr="001A21E8">
        <w:rPr>
          <w:rFonts w:ascii="Tahoma" w:eastAsia="Tahoma" w:hAnsi="Tahoma" w:cs="Tahoma"/>
        </w:rPr>
        <w:t>u</w:t>
      </w:r>
      <w:r w:rsidRPr="001A21E8">
        <w:rPr>
          <w:rFonts w:ascii="Tahoma" w:eastAsia="Tahoma" w:hAnsi="Tahoma" w:cs="Tahoma"/>
          <w:spacing w:val="2"/>
        </w:rPr>
        <w:t>z</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0"/>
        </w:rPr>
        <w:t xml:space="preserve"> </w:t>
      </w:r>
      <w:r w:rsidRPr="001A21E8">
        <w:rPr>
          <w:rFonts w:ascii="Tahoma" w:eastAsia="Tahoma" w:hAnsi="Tahoma" w:cs="Tahoma"/>
        </w:rPr>
        <w:t xml:space="preserve">w </w:t>
      </w:r>
      <w:r w:rsidRPr="001A21E8">
        <w:rPr>
          <w:rFonts w:ascii="Tahoma" w:eastAsia="Tahoma" w:hAnsi="Tahoma" w:cs="Tahoma"/>
          <w:spacing w:val="1"/>
        </w:rPr>
        <w:t>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zna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2"/>
        </w:rPr>
        <w:t>o</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5"/>
        </w:rPr>
        <w:t xml:space="preserve"> </w:t>
      </w:r>
      <w:r w:rsidRPr="001A21E8">
        <w:rPr>
          <w:rFonts w:ascii="Tahoma" w:eastAsia="Tahoma" w:hAnsi="Tahoma" w:cs="Tahoma"/>
        </w:rPr>
        <w:t>IZ.</w:t>
      </w:r>
    </w:p>
    <w:p w14:paraId="2B7BB4C7" w14:textId="58F3DAE7" w:rsidR="00942F4E" w:rsidRPr="001A21E8" w:rsidRDefault="00280ADA" w:rsidP="005100BA">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5"/>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9"/>
        </w:rPr>
        <w:t xml:space="preserve">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11"/>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6"/>
        </w:rPr>
        <w:t xml:space="preserve"> </w:t>
      </w:r>
      <w:r w:rsidRPr="001A21E8">
        <w:rPr>
          <w:rFonts w:ascii="Tahoma" w:eastAsia="Tahoma" w:hAnsi="Tahoma" w:cs="Tahoma"/>
        </w:rPr>
        <w:t>pod</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0"/>
        </w:rPr>
        <w:t xml:space="preserve">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troli</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6"/>
        </w:rPr>
        <w:t xml:space="preserve"> </w:t>
      </w:r>
      <w:r w:rsidRPr="001A21E8">
        <w:rPr>
          <w:rFonts w:ascii="Tahoma" w:eastAsia="Tahoma" w:hAnsi="Tahoma" w:cs="Tahoma"/>
          <w:spacing w:val="1"/>
        </w:rPr>
        <w:t>w</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mi</w:t>
      </w:r>
      <w:r w:rsidRPr="001A21E8">
        <w:rPr>
          <w:rFonts w:ascii="Tahoma" w:eastAsia="Tahoma" w:hAnsi="Tahoma" w:cs="Tahoma"/>
          <w:spacing w:val="3"/>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7"/>
        </w:rPr>
        <w:t xml:space="preserve"> </w:t>
      </w:r>
      <w:r w:rsidR="00BE11F7" w:rsidRPr="001A21E8">
        <w:rPr>
          <w:rFonts w:ascii="Tahoma" w:eastAsia="Tahoma" w:hAnsi="Tahoma" w:cs="Tahoma"/>
          <w:spacing w:val="-1"/>
        </w:rPr>
        <w:t>SL2014</w:t>
      </w:r>
      <w:r w:rsidRPr="001A21E8">
        <w:rPr>
          <w:rFonts w:ascii="Tahoma" w:eastAsia="Tahoma" w:hAnsi="Tahoma" w:cs="Tahoma"/>
          <w:spacing w:val="13"/>
        </w:rPr>
        <w:t xml:space="preserve"> </w:t>
      </w:r>
      <w:r w:rsidRPr="001A21E8">
        <w:rPr>
          <w:rFonts w:ascii="Tahoma" w:eastAsia="Tahoma" w:hAnsi="Tahoma" w:cs="Tahoma"/>
        </w:rPr>
        <w:t>d</w:t>
      </w:r>
      <w:r w:rsidRPr="001A21E8">
        <w:rPr>
          <w:rFonts w:ascii="Tahoma" w:eastAsia="Tahoma" w:hAnsi="Tahoma" w:cs="Tahoma"/>
          <w:spacing w:val="3"/>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mi 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3"/>
        </w:rPr>
        <w:t xml:space="preserve"> </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5"/>
        </w:rPr>
        <w:t xml:space="preserve"> </w:t>
      </w:r>
      <w:r w:rsidRPr="001A21E8">
        <w:rPr>
          <w:rFonts w:ascii="Tahoma" w:eastAsia="Tahoma" w:hAnsi="Tahoma" w:cs="Tahoma"/>
          <w:spacing w:val="-1"/>
        </w:rPr>
        <w:t>k</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9"/>
        </w:rPr>
        <w:t xml:space="preserve"> </w:t>
      </w:r>
      <w:r w:rsidRPr="001A21E8">
        <w:rPr>
          <w:rFonts w:ascii="Tahoma" w:eastAsia="Tahoma" w:hAnsi="Tahoma" w:cs="Tahoma"/>
          <w:spacing w:val="1"/>
        </w:rPr>
        <w:t>a</w:t>
      </w:r>
      <w:r w:rsidRPr="001A21E8">
        <w:rPr>
          <w:rFonts w:ascii="Tahoma" w:eastAsia="Tahoma" w:hAnsi="Tahoma" w:cs="Tahoma"/>
        </w:rPr>
        <w:t>lbo</w:t>
      </w:r>
      <w:r w:rsidRPr="001A21E8">
        <w:rPr>
          <w:rFonts w:ascii="Tahoma" w:eastAsia="Tahoma" w:hAnsi="Tahoma" w:cs="Tahoma"/>
          <w:spacing w:val="11"/>
        </w:rPr>
        <w:t xml:space="preserve"> </w:t>
      </w:r>
      <w:r w:rsidRPr="001A21E8">
        <w:rPr>
          <w:rFonts w:ascii="Tahoma" w:eastAsia="Tahoma" w:hAnsi="Tahoma" w:cs="Tahoma"/>
        </w:rPr>
        <w:t>w</w:t>
      </w:r>
      <w:r w:rsidRPr="001A21E8">
        <w:rPr>
          <w:rFonts w:ascii="Tahoma" w:eastAsia="Tahoma" w:hAnsi="Tahoma" w:cs="Tahoma"/>
          <w:spacing w:val="18"/>
        </w:rPr>
        <w:t xml:space="preserve"> </w:t>
      </w:r>
      <w:r w:rsidRPr="001A21E8">
        <w:rPr>
          <w:rFonts w:ascii="Tahoma" w:eastAsia="Tahoma" w:hAnsi="Tahoma" w:cs="Tahoma"/>
          <w:spacing w:val="2"/>
        </w:rPr>
        <w:t>p</w:t>
      </w:r>
      <w:r w:rsidRPr="001A21E8">
        <w:rPr>
          <w:rFonts w:ascii="Tahoma" w:eastAsia="Tahoma" w:hAnsi="Tahoma" w:cs="Tahoma"/>
        </w:rPr>
        <w:t>rz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w:t>
      </w:r>
      <w:r w:rsidRPr="001A21E8">
        <w:rPr>
          <w:rFonts w:ascii="Tahoma" w:eastAsia="Tahoma" w:hAnsi="Tahoma" w:cs="Tahoma"/>
          <w:spacing w:val="7"/>
        </w:rPr>
        <w:t xml:space="preserve"> </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5"/>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ne</w:t>
      </w:r>
      <w:r w:rsidRPr="001A21E8">
        <w:rPr>
          <w:rFonts w:ascii="Tahoma" w:eastAsia="Tahoma" w:hAnsi="Tahoma" w:cs="Tahoma"/>
        </w:rPr>
        <w:t xml:space="preserve">go </w:t>
      </w:r>
      <w:r w:rsidRPr="001A21E8">
        <w:rPr>
          <w:rFonts w:ascii="Tahoma" w:eastAsia="Tahoma" w:hAnsi="Tahoma" w:cs="Tahoma"/>
          <w:spacing w:val="-1"/>
        </w:rPr>
        <w:t>u</w:t>
      </w:r>
      <w:r w:rsidRPr="001A21E8">
        <w:rPr>
          <w:rFonts w:ascii="Tahoma" w:eastAsia="Tahoma" w:hAnsi="Tahoma" w:cs="Tahoma"/>
          <w:spacing w:val="3"/>
        </w:rPr>
        <w:t>ż</w:t>
      </w:r>
      <w:r w:rsidRPr="001A21E8">
        <w:rPr>
          <w:rFonts w:ascii="Tahoma" w:eastAsia="Tahoma" w:hAnsi="Tahoma" w:cs="Tahoma"/>
          <w:spacing w:val="-1"/>
        </w:rPr>
        <w:t>yc</w:t>
      </w:r>
      <w:r w:rsidRPr="001A21E8">
        <w:rPr>
          <w:rFonts w:ascii="Tahoma" w:eastAsia="Tahoma" w:hAnsi="Tahoma" w:cs="Tahoma"/>
        </w:rPr>
        <w:t>ia</w:t>
      </w:r>
      <w:r w:rsidRPr="001A21E8">
        <w:rPr>
          <w:rFonts w:ascii="Tahoma" w:eastAsia="Tahoma" w:hAnsi="Tahoma" w:cs="Tahoma"/>
          <w:spacing w:val="11"/>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5"/>
        </w:rPr>
        <w:t xml:space="preserve"> </w:t>
      </w:r>
      <w:r w:rsidRPr="001A21E8">
        <w:rPr>
          <w:rFonts w:ascii="Tahoma" w:eastAsia="Tahoma" w:hAnsi="Tahoma" w:cs="Tahoma"/>
        </w:rPr>
        <w:t>pod</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 xml:space="preserve">o </w:t>
      </w:r>
      <w:r w:rsidRPr="001A21E8">
        <w:rPr>
          <w:rFonts w:ascii="Tahoma" w:eastAsia="Tahoma" w:hAnsi="Tahoma" w:cs="Tahoma"/>
          <w:spacing w:val="-1"/>
        </w:rPr>
        <w:t>u</w:t>
      </w:r>
      <w:r w:rsidRPr="001A21E8">
        <w:rPr>
          <w:rFonts w:ascii="Tahoma" w:eastAsia="Tahoma" w:hAnsi="Tahoma" w:cs="Tahoma"/>
        </w:rPr>
        <w:t>ży</w:t>
      </w:r>
      <w:r w:rsidRPr="001A21E8">
        <w:rPr>
          <w:rFonts w:ascii="Tahoma" w:eastAsia="Tahoma" w:hAnsi="Tahoma" w:cs="Tahoma"/>
          <w:spacing w:val="-1"/>
        </w:rPr>
        <w:t>c</w:t>
      </w:r>
      <w:r w:rsidRPr="001A21E8">
        <w:rPr>
          <w:rFonts w:ascii="Tahoma" w:eastAsia="Tahoma" w:hAnsi="Tahoma" w:cs="Tahoma"/>
        </w:rPr>
        <w:t>ia</w:t>
      </w:r>
      <w:r w:rsidRPr="001A21E8">
        <w:rPr>
          <w:rFonts w:ascii="Tahoma" w:eastAsia="Tahoma" w:hAnsi="Tahoma" w:cs="Tahoma"/>
          <w:spacing w:val="12"/>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4"/>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ea</w:t>
      </w:r>
      <w:r w:rsidRPr="001A21E8">
        <w:rPr>
          <w:rFonts w:ascii="Tahoma" w:eastAsia="Tahoma" w:hAnsi="Tahoma" w:cs="Tahoma"/>
          <w:spacing w:val="-1"/>
        </w:rPr>
        <w:t>u</w:t>
      </w:r>
      <w:r w:rsidRPr="001A21E8">
        <w:rPr>
          <w:rFonts w:ascii="Tahoma" w:eastAsia="Tahoma" w:hAnsi="Tahoma" w:cs="Tahoma"/>
          <w:spacing w:val="4"/>
        </w:rPr>
        <w:t>t</w:t>
      </w:r>
      <w:r w:rsidRPr="001A21E8">
        <w:rPr>
          <w:rFonts w:ascii="Tahoma" w:eastAsia="Tahoma" w:hAnsi="Tahoma" w:cs="Tahoma"/>
        </w:rPr>
        <w:t>or</w:t>
      </w:r>
      <w:r w:rsidRPr="001A21E8">
        <w:rPr>
          <w:rFonts w:ascii="Tahoma" w:eastAsia="Tahoma" w:hAnsi="Tahoma" w:cs="Tahoma"/>
          <w:spacing w:val="-1"/>
        </w:rPr>
        <w:t>y</w:t>
      </w:r>
      <w:r w:rsidRPr="001A21E8">
        <w:rPr>
          <w:rFonts w:ascii="Tahoma" w:eastAsia="Tahoma" w:hAnsi="Tahoma" w:cs="Tahoma"/>
        </w:rPr>
        <w:t>zo</w:t>
      </w:r>
      <w:r w:rsidRPr="001A21E8">
        <w:rPr>
          <w:rFonts w:ascii="Tahoma" w:eastAsia="Tahoma" w:hAnsi="Tahoma" w:cs="Tahoma"/>
          <w:spacing w:val="-1"/>
        </w:rPr>
        <w:t>w</w:t>
      </w:r>
      <w:r w:rsidRPr="001A21E8">
        <w:rPr>
          <w:rFonts w:ascii="Tahoma" w:eastAsia="Tahoma" w:hAnsi="Tahoma" w:cs="Tahoma"/>
          <w:spacing w:val="1"/>
        </w:rPr>
        <w:t>ane</w:t>
      </w:r>
      <w:r w:rsidRPr="001A21E8">
        <w:rPr>
          <w:rFonts w:ascii="Tahoma" w:eastAsia="Tahoma" w:hAnsi="Tahoma" w:cs="Tahoma"/>
        </w:rPr>
        <w:t>go dos</w:t>
      </w:r>
      <w:r w:rsidRPr="001A21E8">
        <w:rPr>
          <w:rFonts w:ascii="Tahoma" w:eastAsia="Tahoma" w:hAnsi="Tahoma" w:cs="Tahoma"/>
          <w:spacing w:val="1"/>
        </w:rPr>
        <w:t>tę</w:t>
      </w:r>
      <w:r w:rsidRPr="001A21E8">
        <w:rPr>
          <w:rFonts w:ascii="Tahoma" w:eastAsia="Tahoma" w:hAnsi="Tahoma" w:cs="Tahoma"/>
        </w:rPr>
        <w:t>pu</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15"/>
        </w:rPr>
        <w:t xml:space="preserve"> </w:t>
      </w:r>
      <w:r w:rsidRPr="001A21E8">
        <w:rPr>
          <w:rFonts w:ascii="Tahoma" w:eastAsia="Tahoma" w:hAnsi="Tahoma" w:cs="Tahoma"/>
        </w:rPr>
        <w:t>d</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spacing w:val="6"/>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9"/>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4"/>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2"/>
        </w:rPr>
        <w:lastRenderedPageBreak/>
        <w:t>s</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ć</w:t>
      </w:r>
      <w:r w:rsidR="008E1A68" w:rsidRPr="001A21E8">
        <w:rPr>
          <w:rFonts w:ascii="Tahoma" w:eastAsia="Tahoma" w:hAnsi="Tahoma" w:cs="Tahoma"/>
        </w:rPr>
        <w:t xml:space="preserve"> </w:t>
      </w:r>
      <w:r w:rsidRPr="001A21E8">
        <w:rPr>
          <w:rFonts w:ascii="Tahoma" w:eastAsia="Tahoma" w:hAnsi="Tahoma" w:cs="Tahoma"/>
          <w:w w:val="99"/>
        </w:rPr>
        <w:t>się</w:t>
      </w:r>
      <w:r w:rsidR="008E1A68" w:rsidRPr="001A21E8">
        <w:rPr>
          <w:rFonts w:ascii="Tahoma" w:eastAsia="Tahoma" w:hAnsi="Tahoma" w:cs="Tahoma"/>
          <w:w w:val="99"/>
        </w:rPr>
        <w:t xml:space="preserve"> </w:t>
      </w:r>
      <w:r w:rsidRPr="001A21E8">
        <w:rPr>
          <w:rFonts w:ascii="Tahoma" w:eastAsia="Tahoma" w:hAnsi="Tahoma" w:cs="Tahoma"/>
        </w:rPr>
        <w:t>z</w:t>
      </w:r>
      <w:r w:rsidRPr="001A21E8">
        <w:rPr>
          <w:rFonts w:ascii="Tahoma" w:eastAsia="Tahoma" w:hAnsi="Tahoma" w:cs="Tahoma"/>
          <w:spacing w:val="13"/>
          <w:w w:val="99"/>
        </w:rPr>
        <w:t xml:space="preserve"> </w:t>
      </w:r>
      <w:r w:rsidRPr="001A21E8">
        <w:rPr>
          <w:rFonts w:ascii="Tahoma" w:eastAsia="Tahoma" w:hAnsi="Tahoma" w:cs="Tahoma"/>
        </w:rPr>
        <w:t>IZ</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5"/>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lu</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rPr>
        <w:t>blo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dos</w:t>
      </w:r>
      <w:r w:rsidRPr="001A21E8">
        <w:rPr>
          <w:rFonts w:ascii="Tahoma" w:eastAsia="Tahoma" w:hAnsi="Tahoma" w:cs="Tahoma"/>
          <w:spacing w:val="1"/>
        </w:rPr>
        <w:t>tę</w:t>
      </w:r>
      <w:r w:rsidRPr="001A21E8">
        <w:rPr>
          <w:rFonts w:ascii="Tahoma" w:eastAsia="Tahoma" w:hAnsi="Tahoma" w:cs="Tahoma"/>
          <w:spacing w:val="2"/>
        </w:rPr>
        <w:t>p</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0"/>
        </w:rPr>
        <w:t xml:space="preserve"> </w:t>
      </w:r>
      <w:r w:rsidRPr="001A21E8">
        <w:rPr>
          <w:rFonts w:ascii="Tahoma" w:eastAsia="Tahoma" w:hAnsi="Tahoma" w:cs="Tahoma"/>
          <w:spacing w:val="1"/>
        </w:rPr>
        <w:t>u</w:t>
      </w:r>
      <w:r w:rsidRPr="001A21E8">
        <w:rPr>
          <w:rFonts w:ascii="Tahoma" w:eastAsia="Tahoma" w:hAnsi="Tahoma" w:cs="Tahoma"/>
          <w:spacing w:val="2"/>
        </w:rPr>
        <w:t>s</w:t>
      </w:r>
      <w:r w:rsidRPr="001A21E8">
        <w:rPr>
          <w:rFonts w:ascii="Tahoma" w:eastAsia="Tahoma" w:hAnsi="Tahoma" w:cs="Tahoma"/>
        </w:rPr>
        <w:t>ł</w:t>
      </w:r>
      <w:r w:rsidRPr="001A21E8">
        <w:rPr>
          <w:rFonts w:ascii="Tahoma" w:eastAsia="Tahoma" w:hAnsi="Tahoma" w:cs="Tahoma"/>
          <w:spacing w:val="-1"/>
        </w:rPr>
        <w:t>u</w:t>
      </w:r>
      <w:r w:rsidRPr="001A21E8">
        <w:rPr>
          <w:rFonts w:ascii="Tahoma" w:eastAsia="Tahoma" w:hAnsi="Tahoma" w:cs="Tahoma"/>
        </w:rPr>
        <w:t>g</w:t>
      </w:r>
      <w:r w:rsidRPr="001A21E8">
        <w:rPr>
          <w:rFonts w:ascii="Tahoma" w:eastAsia="Tahoma" w:hAnsi="Tahoma" w:cs="Tahoma"/>
          <w:spacing w:val="8"/>
        </w:rPr>
        <w:t xml:space="preserve"> </w:t>
      </w:r>
      <w:r w:rsidRPr="001A21E8">
        <w:rPr>
          <w:rFonts w:ascii="Tahoma" w:eastAsia="Tahoma" w:hAnsi="Tahoma" w:cs="Tahoma"/>
        </w:rPr>
        <w:t>ś</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dcz</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w</w:t>
      </w:r>
      <w:r w:rsidRPr="001A21E8">
        <w:rPr>
          <w:rFonts w:ascii="Tahoma" w:eastAsia="Tahoma" w:hAnsi="Tahoma" w:cs="Tahoma"/>
          <w:spacing w:val="12"/>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00BE11F7" w:rsidRPr="001A21E8">
        <w:rPr>
          <w:rFonts w:ascii="Tahoma" w:eastAsia="Tahoma" w:hAnsi="Tahoma" w:cs="Tahoma"/>
          <w:spacing w:val="-1"/>
        </w:rPr>
        <w:t>SL2014</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13"/>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 xml:space="preserve">su </w:t>
      </w:r>
      <w:r w:rsidRPr="001A21E8">
        <w:rPr>
          <w:rFonts w:ascii="Tahoma" w:eastAsia="Tahoma" w:hAnsi="Tahoma" w:cs="Tahoma"/>
          <w:spacing w:val="1"/>
        </w:rPr>
        <w:t>w</w:t>
      </w:r>
      <w:r w:rsidRPr="001A21E8">
        <w:rPr>
          <w:rFonts w:ascii="Tahoma" w:eastAsia="Tahoma" w:hAnsi="Tahoma" w:cs="Tahoma"/>
          <w:spacing w:val="-1"/>
        </w:rPr>
        <w:t>yj</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9"/>
        </w:rPr>
        <w:t xml:space="preserve"> </w:t>
      </w:r>
      <w:r w:rsidRPr="001A21E8">
        <w:rPr>
          <w:rFonts w:ascii="Tahoma" w:eastAsia="Tahoma" w:hAnsi="Tahoma" w:cs="Tahoma"/>
        </w:rPr>
        <w:t>sp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8"/>
        </w:rPr>
        <w:t>y</w:t>
      </w:r>
      <w:r w:rsidRPr="001A21E8">
        <w:rPr>
          <w:rFonts w:ascii="Tahoma" w:eastAsia="Tahoma" w:hAnsi="Tahoma" w:cs="Tahoma"/>
        </w:rPr>
        <w:t>.</w:t>
      </w:r>
    </w:p>
    <w:p w14:paraId="43D30485" w14:textId="630DF802" w:rsidR="00942F4E" w:rsidRPr="001A21E8" w:rsidRDefault="00280ADA" w:rsidP="005100BA">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zob</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 do</w:t>
      </w:r>
      <w:r w:rsidRPr="001A21E8">
        <w:rPr>
          <w:rFonts w:ascii="Tahoma" w:eastAsia="Tahoma" w:hAnsi="Tahoma" w:cs="Tahoma"/>
          <w:spacing w:val="13"/>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żyt</w:t>
      </w:r>
      <w:r w:rsidRPr="001A21E8">
        <w:rPr>
          <w:rFonts w:ascii="Tahoma" w:eastAsia="Tahoma" w:hAnsi="Tahoma" w:cs="Tahoma"/>
          <w:spacing w:val="1"/>
        </w:rPr>
        <w:t>e</w:t>
      </w:r>
      <w:r w:rsidRPr="001A21E8">
        <w:rPr>
          <w:rFonts w:ascii="Tahoma" w:eastAsia="Tahoma" w:hAnsi="Tahoma" w:cs="Tahoma"/>
        </w:rPr>
        <w:t>go z</w:t>
      </w:r>
      <w:r w:rsidRPr="001A21E8">
        <w:rPr>
          <w:rFonts w:ascii="Tahoma" w:eastAsia="Tahoma" w:hAnsi="Tahoma" w:cs="Tahoma"/>
          <w:spacing w:val="1"/>
        </w:rPr>
        <w:t>a</w:t>
      </w:r>
      <w:r w:rsidRPr="001A21E8">
        <w:rPr>
          <w:rFonts w:ascii="Tahoma" w:eastAsia="Tahoma" w:hAnsi="Tahoma" w:cs="Tahoma"/>
        </w:rPr>
        <w:t>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 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mi dos</w:t>
      </w:r>
      <w:r w:rsidRPr="001A21E8">
        <w:rPr>
          <w:rFonts w:ascii="Tahoma" w:eastAsia="Tahoma" w:hAnsi="Tahoma" w:cs="Tahoma"/>
          <w:spacing w:val="1"/>
        </w:rPr>
        <w:t>tę</w:t>
      </w:r>
      <w:r w:rsidRPr="001A21E8">
        <w:rPr>
          <w:rFonts w:ascii="Tahoma" w:eastAsia="Tahoma" w:hAnsi="Tahoma" w:cs="Tahoma"/>
        </w:rPr>
        <w:t>pu w</w:t>
      </w:r>
      <w:r w:rsidRPr="001A21E8">
        <w:rPr>
          <w:rFonts w:ascii="Tahoma" w:eastAsia="Tahoma" w:hAnsi="Tahoma" w:cs="Tahoma"/>
          <w:spacing w:val="12"/>
        </w:rPr>
        <w:t xml:space="preserve"> </w:t>
      </w:r>
      <w:r w:rsidR="00BE11F7" w:rsidRPr="001A21E8">
        <w:rPr>
          <w:rFonts w:ascii="Tahoma" w:eastAsia="Tahoma" w:hAnsi="Tahoma" w:cs="Tahoma"/>
          <w:spacing w:val="1"/>
        </w:rPr>
        <w:t>SL2014</w:t>
      </w:r>
      <w:r w:rsidRPr="001A21E8">
        <w:rPr>
          <w:rFonts w:ascii="Tahoma" w:eastAsia="Tahoma" w:hAnsi="Tahoma" w:cs="Tahoma"/>
        </w:rPr>
        <w:t xml:space="preserve"> dla osób</w:t>
      </w:r>
      <w:r w:rsidRPr="001A21E8">
        <w:rPr>
          <w:rFonts w:ascii="Tahoma" w:eastAsia="Tahoma" w:hAnsi="Tahoma" w:cs="Tahoma"/>
          <w:spacing w:val="12"/>
        </w:rPr>
        <w:t xml:space="preserve"> </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do</w:t>
      </w:r>
      <w:r w:rsidRPr="001A21E8">
        <w:rPr>
          <w:rFonts w:ascii="Tahoma" w:eastAsia="Tahoma" w:hAnsi="Tahoma" w:cs="Tahoma"/>
          <w:spacing w:val="16"/>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1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9"/>
        </w:rPr>
        <w:t xml:space="preserve"> </w:t>
      </w:r>
      <w:r w:rsidRPr="001A21E8">
        <w:rPr>
          <w:rFonts w:ascii="Tahoma" w:eastAsia="Tahoma" w:hAnsi="Tahoma" w:cs="Tahoma"/>
        </w:rPr>
        <w:t>i</w:t>
      </w:r>
      <w:r w:rsidRPr="001A21E8">
        <w:rPr>
          <w:rFonts w:ascii="Tahoma" w:eastAsia="Tahoma" w:hAnsi="Tahoma" w:cs="Tahoma"/>
          <w:spacing w:val="3"/>
        </w:rPr>
        <w:t>m</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9"/>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2"/>
        </w:rPr>
        <w:t>y</w:t>
      </w:r>
      <w:r w:rsidRPr="001A21E8">
        <w:rPr>
          <w:rFonts w:ascii="Tahoma" w:eastAsia="Tahoma" w:hAnsi="Tahoma" w:cs="Tahoma"/>
          <w:spacing w:val="-1"/>
        </w:rPr>
        <w:t>nn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5"/>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40"/>
        </w:rPr>
        <w:t xml:space="preserve"> </w:t>
      </w:r>
      <w:r w:rsidRPr="001A21E8">
        <w:rPr>
          <w:rFonts w:ascii="Tahoma" w:eastAsia="Tahoma" w:hAnsi="Tahoma" w:cs="Tahoma"/>
        </w:rPr>
        <w:t>zgo</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e</w:t>
      </w:r>
      <w:r w:rsidRPr="001A21E8">
        <w:rPr>
          <w:rFonts w:ascii="Tahoma" w:eastAsia="Tahoma" w:hAnsi="Tahoma" w:cs="Tahoma"/>
          <w:spacing w:val="52"/>
        </w:rPr>
        <w:t xml:space="preserve"> </w:t>
      </w:r>
      <w:r w:rsidRPr="001A21E8">
        <w:rPr>
          <w:rFonts w:ascii="Tahoma" w:eastAsia="Tahoma" w:hAnsi="Tahoma" w:cs="Tahoma"/>
        </w:rPr>
        <w:t>z</w:t>
      </w:r>
      <w:r w:rsidRPr="001A21E8">
        <w:rPr>
          <w:rFonts w:ascii="Tahoma" w:eastAsia="Tahoma" w:hAnsi="Tahoma" w:cs="Tahoma"/>
          <w:spacing w:val="57"/>
        </w:rPr>
        <w:t xml:space="preserve"> </w:t>
      </w:r>
      <w:r w:rsidR="006744B0" w:rsidRPr="006744B0">
        <w:rPr>
          <w:rFonts w:ascii="Tahoma" w:eastAsia="Tahoma" w:hAnsi="Tahoma" w:cs="Tahoma"/>
          <w:i/>
        </w:rPr>
        <w:t>R</w:t>
      </w:r>
      <w:r w:rsidRPr="006744B0">
        <w:rPr>
          <w:rFonts w:ascii="Tahoma" w:eastAsia="Tahoma" w:hAnsi="Tahoma" w:cs="Tahoma"/>
          <w:i/>
          <w:spacing w:val="1"/>
        </w:rPr>
        <w:t>e</w:t>
      </w:r>
      <w:r w:rsidRPr="006744B0">
        <w:rPr>
          <w:rFonts w:ascii="Tahoma" w:eastAsia="Tahoma" w:hAnsi="Tahoma" w:cs="Tahoma"/>
          <w:i/>
        </w:rPr>
        <w:t>gula</w:t>
      </w:r>
      <w:r w:rsidRPr="006744B0">
        <w:rPr>
          <w:rFonts w:ascii="Tahoma" w:eastAsia="Tahoma" w:hAnsi="Tahoma" w:cs="Tahoma"/>
          <w:i/>
          <w:spacing w:val="1"/>
        </w:rPr>
        <w:t>m</w:t>
      </w:r>
      <w:r w:rsidRPr="006744B0">
        <w:rPr>
          <w:rFonts w:ascii="Tahoma" w:eastAsia="Tahoma" w:hAnsi="Tahoma" w:cs="Tahoma"/>
          <w:i/>
        </w:rPr>
        <w:t>i</w:t>
      </w:r>
      <w:r w:rsidRPr="006744B0">
        <w:rPr>
          <w:rFonts w:ascii="Tahoma" w:eastAsia="Tahoma" w:hAnsi="Tahoma" w:cs="Tahoma"/>
          <w:i/>
          <w:spacing w:val="-1"/>
        </w:rPr>
        <w:t>n</w:t>
      </w:r>
      <w:r w:rsidRPr="006744B0">
        <w:rPr>
          <w:rFonts w:ascii="Tahoma" w:eastAsia="Tahoma" w:hAnsi="Tahoma" w:cs="Tahoma"/>
          <w:i/>
          <w:spacing w:val="1"/>
        </w:rPr>
        <w:t>e</w:t>
      </w:r>
      <w:r w:rsidRPr="006744B0">
        <w:rPr>
          <w:rFonts w:ascii="Tahoma" w:eastAsia="Tahoma" w:hAnsi="Tahoma" w:cs="Tahoma"/>
          <w:i/>
        </w:rPr>
        <w:t>m</w:t>
      </w:r>
      <w:r w:rsidRPr="006744B0">
        <w:rPr>
          <w:rFonts w:ascii="Tahoma" w:eastAsia="Tahoma" w:hAnsi="Tahoma" w:cs="Tahoma"/>
          <w:i/>
          <w:spacing w:val="49"/>
        </w:rPr>
        <w:t xml:space="preserve"> </w:t>
      </w:r>
      <w:r w:rsidR="006744B0" w:rsidRPr="006744B0">
        <w:rPr>
          <w:rFonts w:ascii="Tahoma" w:eastAsia="Tahoma" w:hAnsi="Tahoma" w:cs="Tahoma"/>
          <w:i/>
          <w:spacing w:val="-3"/>
        </w:rPr>
        <w:t>bezpieczeństwa informacji przetwarzanych w aplikacji głównej centralnego systemu teleinformatycznego</w:t>
      </w:r>
      <w:r w:rsidRPr="001A21E8">
        <w:rPr>
          <w:rFonts w:ascii="Tahoma" w:eastAsia="Tahoma" w:hAnsi="Tahoma" w:cs="Tahoma"/>
        </w:rPr>
        <w:t>.</w:t>
      </w:r>
      <w:r w:rsidRPr="001A21E8">
        <w:rPr>
          <w:rFonts w:ascii="Tahoma" w:eastAsia="Tahoma" w:hAnsi="Tahoma" w:cs="Tahoma"/>
          <w:spacing w:val="53"/>
        </w:rPr>
        <w:t xml:space="preserve"> </w:t>
      </w:r>
      <w:r w:rsidRPr="001A21E8">
        <w:rPr>
          <w:rFonts w:ascii="Tahoma" w:eastAsia="Tahoma" w:hAnsi="Tahoma" w:cs="Tahoma"/>
          <w:spacing w:val="3"/>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51"/>
        </w:rPr>
        <w:t xml:space="preserve"> </w:t>
      </w:r>
      <w:r w:rsidRPr="001A21E8">
        <w:rPr>
          <w:rFonts w:ascii="Tahoma" w:eastAsia="Tahoma" w:hAnsi="Tahoma" w:cs="Tahoma"/>
        </w:rPr>
        <w:t>dzi</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00060C14">
        <w:rPr>
          <w:rFonts w:ascii="Tahoma" w:eastAsia="Tahoma" w:hAnsi="Tahoma" w:cs="Tahoma"/>
        </w:rPr>
        <w:t xml:space="preserve"> </w:t>
      </w:r>
      <w:r w:rsidRPr="001A21E8">
        <w:rPr>
          <w:rFonts w:ascii="Tahoma" w:eastAsia="Tahoma" w:hAnsi="Tahoma" w:cs="Tahoma"/>
        </w:rPr>
        <w:t>w</w:t>
      </w:r>
      <w:r w:rsidRPr="001A21E8">
        <w:rPr>
          <w:rFonts w:ascii="Tahoma" w:eastAsia="Tahoma" w:hAnsi="Tahoma" w:cs="Tahoma"/>
          <w:spacing w:val="57"/>
        </w:rPr>
        <w:t xml:space="preserve"> </w:t>
      </w:r>
      <w:r w:rsidR="00BE11F7" w:rsidRPr="001A21E8">
        <w:rPr>
          <w:rFonts w:ascii="Tahoma" w:eastAsia="Tahoma" w:hAnsi="Tahoma" w:cs="Tahoma"/>
          <w:spacing w:val="1"/>
        </w:rPr>
        <w:t>SL2014</w:t>
      </w:r>
      <w:r w:rsidRPr="001A21E8">
        <w:rPr>
          <w:rFonts w:ascii="Tahoma" w:eastAsia="Tahoma" w:hAnsi="Tahoma" w:cs="Tahoma"/>
          <w:spacing w:val="55"/>
        </w:rPr>
        <w:t xml:space="preserve"> </w:t>
      </w:r>
      <w:r w:rsidRPr="001A21E8">
        <w:rPr>
          <w:rFonts w:ascii="Tahoma" w:eastAsia="Tahoma" w:hAnsi="Tahoma" w:cs="Tahoma"/>
        </w:rPr>
        <w:t>o</w:t>
      </w:r>
      <w:r w:rsidRPr="001A21E8">
        <w:rPr>
          <w:rFonts w:ascii="Tahoma" w:eastAsia="Tahoma" w:hAnsi="Tahoma" w:cs="Tahoma"/>
          <w:spacing w:val="2"/>
        </w:rPr>
        <w:t>s</w:t>
      </w:r>
      <w:r w:rsidRPr="001A21E8">
        <w:rPr>
          <w:rFonts w:ascii="Tahoma" w:eastAsia="Tahoma" w:hAnsi="Tahoma" w:cs="Tahoma"/>
        </w:rPr>
        <w:t>ób</w:t>
      </w:r>
      <w:r w:rsidR="00511CF3"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3"/>
        </w:rPr>
        <w:t xml:space="preserve"> </w:t>
      </w:r>
      <w:r w:rsidRPr="001A21E8">
        <w:rPr>
          <w:rFonts w:ascii="Tahoma" w:eastAsia="Tahoma" w:hAnsi="Tahoma" w:cs="Tahoma"/>
        </w:rPr>
        <w:t>są</w:t>
      </w:r>
      <w:r w:rsidRPr="001A21E8">
        <w:rPr>
          <w:rFonts w:ascii="Tahoma" w:eastAsia="Tahoma" w:hAnsi="Tahoma" w:cs="Tahoma"/>
          <w:spacing w:val="-1"/>
        </w:rPr>
        <w:t xml:space="preserve"> </w:t>
      </w:r>
      <w:r w:rsidRPr="001A21E8">
        <w:rPr>
          <w:rFonts w:ascii="Tahoma" w:eastAsia="Tahoma" w:hAnsi="Tahoma" w:cs="Tahoma"/>
          <w:spacing w:val="1"/>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to</w:t>
      </w:r>
      <w:r w:rsidRPr="001A21E8">
        <w:rPr>
          <w:rFonts w:ascii="Tahoma" w:eastAsia="Tahoma" w:hAnsi="Tahoma" w:cs="Tahoma"/>
          <w:spacing w:val="-2"/>
        </w:rPr>
        <w:t>w</w:t>
      </w:r>
      <w:r w:rsidRPr="001A21E8">
        <w:rPr>
          <w:rFonts w:ascii="Tahoma" w:eastAsia="Tahoma" w:hAnsi="Tahoma" w:cs="Tahoma"/>
          <w:spacing w:val="1"/>
        </w:rPr>
        <w:t>an</w:t>
      </w:r>
      <w:r w:rsidRPr="001A21E8">
        <w:rPr>
          <w:rFonts w:ascii="Tahoma" w:eastAsia="Tahoma" w:hAnsi="Tahoma" w:cs="Tahoma"/>
        </w:rPr>
        <w:t>e</w:t>
      </w:r>
      <w:r w:rsidRPr="001A21E8">
        <w:rPr>
          <w:rFonts w:ascii="Tahoma" w:eastAsia="Tahoma" w:hAnsi="Tahoma" w:cs="Tahoma"/>
          <w:spacing w:val="-10"/>
        </w:rPr>
        <w:t xml:space="preserve"> </w:t>
      </w:r>
      <w:r w:rsidRPr="001A21E8">
        <w:rPr>
          <w:rFonts w:ascii="Tahoma" w:eastAsia="Tahoma" w:hAnsi="Tahoma" w:cs="Tahoma"/>
        </w:rPr>
        <w:t>w</w:t>
      </w:r>
      <w:r w:rsidRPr="001A21E8">
        <w:rPr>
          <w:rFonts w:ascii="Tahoma" w:eastAsia="Tahoma" w:hAnsi="Tahoma" w:cs="Tahoma"/>
          <w:spacing w:val="3"/>
        </w:rPr>
        <w:t xml:space="preserve"> </w:t>
      </w:r>
      <w:r w:rsidRPr="001A21E8">
        <w:rPr>
          <w:rFonts w:ascii="Tahoma" w:eastAsia="Tahoma" w:hAnsi="Tahoma" w:cs="Tahoma"/>
        </w:rPr>
        <w:t>s</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sie</w:t>
      </w:r>
      <w:r w:rsidRPr="001A21E8">
        <w:rPr>
          <w:rFonts w:ascii="Tahoma" w:eastAsia="Tahoma" w:hAnsi="Tahoma" w:cs="Tahoma"/>
          <w:spacing w:val="-5"/>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3"/>
        </w:rPr>
        <w:t>a</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4"/>
        </w:rPr>
        <w:t xml:space="preserve"> </w:t>
      </w:r>
      <w:r w:rsidRPr="001A21E8">
        <w:rPr>
          <w:rFonts w:ascii="Tahoma" w:eastAsia="Tahoma" w:hAnsi="Tahoma" w:cs="Tahoma"/>
          <w:spacing w:val="2"/>
        </w:rPr>
        <w:t>d</w:t>
      </w:r>
      <w:r w:rsidRPr="001A21E8">
        <w:rPr>
          <w:rFonts w:ascii="Tahoma" w:eastAsia="Tahoma" w:hAnsi="Tahoma" w:cs="Tahoma"/>
        </w:rPr>
        <w:t>zi</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spacing w:val="3"/>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w:t>
      </w:r>
      <w:r w:rsidR="001B7CF3" w:rsidRPr="001A21E8">
        <w:rPr>
          <w:rFonts w:ascii="Tahoma" w:eastAsia="Tahoma" w:hAnsi="Tahoma" w:cs="Tahoma"/>
        </w:rPr>
        <w:t xml:space="preserve"> </w:t>
      </w:r>
      <w:r w:rsidR="001B7CF3" w:rsidRPr="001A21E8">
        <w:rPr>
          <w:rFonts w:ascii="Tahoma" w:hAnsi="Tahoma" w:cs="Tahoma"/>
        </w:rPr>
        <w:t xml:space="preserve">Beneficjent </w:t>
      </w:r>
      <w:r w:rsidR="005101A1">
        <w:rPr>
          <w:rFonts w:ascii="Tahoma" w:hAnsi="Tahoma" w:cs="Tahoma"/>
        </w:rPr>
        <w:br/>
      </w:r>
      <w:r w:rsidR="001B7CF3" w:rsidRPr="001A21E8">
        <w:rPr>
          <w:rFonts w:ascii="Tahoma" w:hAnsi="Tahoma" w:cs="Tahoma"/>
        </w:rPr>
        <w:t>i Partnerzy wyznacza/ją osoby uprawnione do wykonywania w jego/ich imieniu czynności związanych z realizacją Projektu</w:t>
      </w:r>
      <w:r w:rsidR="005101A1">
        <w:rPr>
          <w:rFonts w:ascii="Tahoma" w:hAnsi="Tahoma" w:cs="Tahoma"/>
        </w:rPr>
        <w:t xml:space="preserve"> </w:t>
      </w:r>
      <w:r w:rsidR="001B7CF3" w:rsidRPr="001A21E8">
        <w:rPr>
          <w:rFonts w:ascii="Tahoma" w:hAnsi="Tahoma" w:cs="Tahoma"/>
        </w:rPr>
        <w:t>i zgłasza/ją</w:t>
      </w:r>
      <w:r w:rsidR="001B7CF3" w:rsidRPr="001A21E8">
        <w:rPr>
          <w:rStyle w:val="Odwoanieprzypisudolnego"/>
          <w:rFonts w:ascii="Tahoma" w:hAnsi="Tahoma" w:cs="Tahoma"/>
        </w:rPr>
        <w:footnoteReference w:id="75"/>
      </w:r>
      <w:r w:rsidR="001B7CF3" w:rsidRPr="001A21E8">
        <w:rPr>
          <w:rFonts w:ascii="Tahoma" w:hAnsi="Tahoma" w:cs="Tahoma"/>
        </w:rPr>
        <w:t xml:space="preserve"> je IZ do pracy</w:t>
      </w:r>
      <w:r w:rsidR="00060C14">
        <w:rPr>
          <w:rFonts w:ascii="Tahoma" w:hAnsi="Tahoma" w:cs="Tahoma"/>
        </w:rPr>
        <w:t xml:space="preserve"> </w:t>
      </w:r>
      <w:r w:rsidR="001B7CF3" w:rsidRPr="001A21E8">
        <w:rPr>
          <w:rFonts w:ascii="Tahoma" w:hAnsi="Tahoma" w:cs="Tahoma"/>
        </w:rPr>
        <w:t xml:space="preserve">w SL2014. Zgłoszenie ww. osób, zmiana ich uprawnień lub wycofanie dostępu jest dokonywane na podstawie załącznika nr </w:t>
      </w:r>
      <w:r w:rsidR="00540133">
        <w:rPr>
          <w:rFonts w:ascii="Tahoma" w:hAnsi="Tahoma" w:cs="Tahoma"/>
        </w:rPr>
        <w:t>12</w:t>
      </w:r>
      <w:r w:rsidR="001B7CF3" w:rsidRPr="001A21E8">
        <w:rPr>
          <w:rFonts w:ascii="Tahoma" w:hAnsi="Tahoma" w:cs="Tahoma"/>
        </w:rPr>
        <w:t xml:space="preserve"> do przedmiotowej </w:t>
      </w:r>
      <w:r w:rsidR="00774874" w:rsidRPr="001A21E8">
        <w:rPr>
          <w:rFonts w:ascii="Tahoma" w:hAnsi="Tahoma" w:cs="Tahoma"/>
        </w:rPr>
        <w:t>D</w:t>
      </w:r>
      <w:r w:rsidR="003E4377" w:rsidRPr="001A21E8">
        <w:rPr>
          <w:rFonts w:ascii="Tahoma" w:hAnsi="Tahoma" w:cs="Tahoma"/>
        </w:rPr>
        <w:t>ecyzji</w:t>
      </w:r>
      <w:r w:rsidR="001B7CF3" w:rsidRPr="001A21E8">
        <w:rPr>
          <w:rFonts w:ascii="Tahoma" w:hAnsi="Tahoma" w:cs="Tahoma"/>
        </w:rPr>
        <w:t xml:space="preserve">. Zmiana załącznika nie wymaga </w:t>
      </w:r>
      <w:r w:rsidR="00A06B88">
        <w:rPr>
          <w:rFonts w:ascii="Tahoma" w:hAnsi="Tahoma" w:cs="Tahoma"/>
        </w:rPr>
        <w:t>zmiany</w:t>
      </w:r>
      <w:r w:rsidR="00A06B88" w:rsidRPr="001A21E8">
        <w:rPr>
          <w:rFonts w:ascii="Tahoma" w:hAnsi="Tahoma" w:cs="Tahoma"/>
        </w:rPr>
        <w:t xml:space="preserve"> </w:t>
      </w:r>
      <w:r w:rsidR="00774874" w:rsidRPr="001A21E8">
        <w:rPr>
          <w:rFonts w:ascii="Tahoma" w:hAnsi="Tahoma" w:cs="Tahoma"/>
        </w:rPr>
        <w:t>D</w:t>
      </w:r>
      <w:r w:rsidR="003E4377" w:rsidRPr="001A21E8">
        <w:rPr>
          <w:rFonts w:ascii="Tahoma" w:hAnsi="Tahoma" w:cs="Tahoma"/>
        </w:rPr>
        <w:t>ecyzji</w:t>
      </w:r>
      <w:r w:rsidR="001B7CF3" w:rsidRPr="001A21E8">
        <w:rPr>
          <w:rFonts w:ascii="Tahoma" w:hAnsi="Tahoma" w:cs="Tahoma"/>
        </w:rPr>
        <w:t>.</w:t>
      </w:r>
    </w:p>
    <w:p w14:paraId="11612E12" w14:textId="77777777" w:rsidR="00942F4E" w:rsidRDefault="00280ADA" w:rsidP="005100BA">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ef</w:t>
      </w:r>
      <w:r w:rsidRPr="001A21E8">
        <w:rPr>
          <w:rFonts w:ascii="Tahoma" w:eastAsia="Tahoma" w:hAnsi="Tahoma" w:cs="Tahoma"/>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55"/>
        </w:rPr>
        <w:t xml:space="preserve"> </w:t>
      </w:r>
      <w:r w:rsidRPr="001A21E8">
        <w:rPr>
          <w:rFonts w:ascii="Tahoma" w:eastAsia="Tahoma" w:hAnsi="Tahoma" w:cs="Tahoma"/>
          <w:spacing w:val="-1"/>
        </w:rPr>
        <w:t>n</w:t>
      </w:r>
      <w:r w:rsidRPr="001A21E8">
        <w:rPr>
          <w:rFonts w:ascii="Tahoma" w:eastAsia="Tahoma" w:hAnsi="Tahoma" w:cs="Tahoma"/>
        </w:rPr>
        <w:t>ie może 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zy</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55"/>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60"/>
        </w:rPr>
        <w:t xml:space="preserve"> </w:t>
      </w:r>
      <w:r w:rsidRPr="001A21E8">
        <w:rPr>
          <w:rFonts w:ascii="Tahoma" w:eastAsia="Tahoma" w:hAnsi="Tahoma" w:cs="Tahoma"/>
        </w:rPr>
        <w:t xml:space="preserve">o </w:t>
      </w:r>
      <w:r w:rsidRPr="001A21E8">
        <w:rPr>
          <w:rFonts w:ascii="Tahoma" w:eastAsia="Tahoma" w:hAnsi="Tahoma" w:cs="Tahoma"/>
          <w:spacing w:val="-1"/>
        </w:rPr>
        <w:t>c</w:t>
      </w:r>
      <w:r w:rsidRPr="001A21E8">
        <w:rPr>
          <w:rFonts w:ascii="Tahoma" w:eastAsia="Tahoma" w:hAnsi="Tahoma" w:cs="Tahoma"/>
          <w:spacing w:val="1"/>
        </w:rPr>
        <w:t>ha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rze</w:t>
      </w:r>
      <w:r w:rsidRPr="001A21E8">
        <w:rPr>
          <w:rFonts w:ascii="Tahoma" w:eastAsia="Tahoma" w:hAnsi="Tahoma" w:cs="Tahoma"/>
          <w:spacing w:val="55"/>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zp</w:t>
      </w:r>
      <w:r w:rsidRPr="001A21E8">
        <w:rPr>
          <w:rFonts w:ascii="Tahoma" w:eastAsia="Tahoma" w:hAnsi="Tahoma" w:cs="Tahoma"/>
          <w:spacing w:val="-5"/>
        </w:rPr>
        <w:t>r</w:t>
      </w:r>
      <w:r w:rsidRPr="001A21E8">
        <w:rPr>
          <w:rFonts w:ascii="Tahoma" w:eastAsia="Tahoma" w:hAnsi="Tahoma" w:cs="Tahoma"/>
          <w:spacing w:val="1"/>
        </w:rPr>
        <w:t>aw</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56"/>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5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stoso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58"/>
        </w:rPr>
        <w:t xml:space="preserve"> </w:t>
      </w:r>
      <w:r w:rsidRPr="001A21E8">
        <w:rPr>
          <w:rFonts w:ascii="Tahoma" w:eastAsia="Tahoma" w:hAnsi="Tahoma" w:cs="Tahoma"/>
          <w:spacing w:val="2"/>
        </w:rPr>
        <w:t>s</w:t>
      </w:r>
      <w:r w:rsidRPr="001A21E8">
        <w:rPr>
          <w:rFonts w:ascii="Tahoma" w:eastAsia="Tahoma" w:hAnsi="Tahoma" w:cs="Tahoma"/>
        </w:rPr>
        <w:t>ię do 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rPr>
        <w:t xml:space="preserve">d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56"/>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zpi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ń</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57"/>
        </w:rPr>
        <w:t xml:space="preserve"> </w:t>
      </w:r>
      <w:r w:rsidRPr="001A21E8">
        <w:rPr>
          <w:rFonts w:ascii="Tahoma" w:eastAsia="Tahoma" w:hAnsi="Tahoma" w:cs="Tahoma"/>
        </w:rPr>
        <w:t>podcz</w:t>
      </w:r>
      <w:r w:rsidRPr="001A21E8">
        <w:rPr>
          <w:rFonts w:ascii="Tahoma" w:eastAsia="Tahoma" w:hAnsi="Tahoma" w:cs="Tahoma"/>
          <w:spacing w:val="1"/>
        </w:rPr>
        <w:t>a</w:t>
      </w:r>
      <w:r w:rsidRPr="001A21E8">
        <w:rPr>
          <w:rFonts w:ascii="Tahoma" w:eastAsia="Tahoma" w:hAnsi="Tahoma" w:cs="Tahoma"/>
        </w:rPr>
        <w:t xml:space="preserve">s </w:t>
      </w:r>
      <w:r w:rsidRPr="001A21E8">
        <w:rPr>
          <w:rFonts w:ascii="Tahoma" w:eastAsia="Tahoma" w:hAnsi="Tahoma" w:cs="Tahoma"/>
          <w:spacing w:val="-3"/>
        </w:rPr>
        <w:t>k</w:t>
      </w:r>
      <w:r w:rsidRPr="001A21E8">
        <w:rPr>
          <w:rFonts w:ascii="Tahoma" w:eastAsia="Tahoma" w:hAnsi="Tahoma" w:cs="Tahoma"/>
        </w:rPr>
        <w:t>or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9"/>
        </w:rPr>
        <w:t xml:space="preserve"> </w:t>
      </w:r>
      <w:r w:rsidRPr="001A21E8">
        <w:rPr>
          <w:rFonts w:ascii="Tahoma" w:eastAsia="Tahoma" w:hAnsi="Tahoma" w:cs="Tahoma"/>
        </w:rPr>
        <w:t xml:space="preserve">z </w:t>
      </w:r>
      <w:r w:rsidR="00511CF3" w:rsidRPr="001A21E8">
        <w:rPr>
          <w:rFonts w:ascii="Tahoma" w:eastAsia="Tahoma" w:hAnsi="Tahoma" w:cs="Tahoma"/>
          <w:spacing w:val="1"/>
        </w:rPr>
        <w:t>SL2014</w:t>
      </w:r>
      <w:r w:rsidRPr="001A21E8">
        <w:rPr>
          <w:rFonts w:ascii="Tahoma" w:eastAsia="Tahoma" w:hAnsi="Tahoma" w:cs="Tahoma"/>
        </w:rPr>
        <w:t>. W t</w:t>
      </w:r>
      <w:r w:rsidRPr="001A21E8">
        <w:rPr>
          <w:rFonts w:ascii="Tahoma" w:eastAsia="Tahoma" w:hAnsi="Tahoma" w:cs="Tahoma"/>
          <w:spacing w:val="-1"/>
        </w:rPr>
        <w:t>y</w:t>
      </w:r>
      <w:r w:rsidRPr="001A21E8">
        <w:rPr>
          <w:rFonts w:ascii="Tahoma" w:eastAsia="Tahoma" w:hAnsi="Tahoma" w:cs="Tahoma"/>
        </w:rPr>
        <w:t xml:space="preserve">m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lu 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n</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żytą</w:t>
      </w:r>
      <w:r w:rsidRPr="001A21E8">
        <w:rPr>
          <w:rFonts w:ascii="Tahoma" w:eastAsia="Tahoma" w:hAnsi="Tahoma" w:cs="Tahoma"/>
          <w:spacing w:val="-6"/>
        </w:rPr>
        <w:t xml:space="preserve"> </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ią</w:t>
      </w:r>
      <w:r w:rsidRPr="001A21E8">
        <w:rPr>
          <w:rFonts w:ascii="Tahoma" w:eastAsia="Tahoma" w:hAnsi="Tahoma" w:cs="Tahoma"/>
          <w:spacing w:val="-10"/>
        </w:rPr>
        <w:t xml:space="preserve"> </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ro</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ć</w:t>
      </w:r>
      <w:r w:rsidRPr="001A21E8">
        <w:rPr>
          <w:rFonts w:ascii="Tahoma" w:eastAsia="Tahoma" w:hAnsi="Tahoma" w:cs="Tahoma"/>
          <w:spacing w:val="-7"/>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4"/>
        </w:rPr>
        <w:t xml:space="preserve"> </w:t>
      </w:r>
      <w:r w:rsidRPr="001A21E8">
        <w:rPr>
          <w:rFonts w:ascii="Tahoma" w:eastAsia="Tahoma" w:hAnsi="Tahoma" w:cs="Tahoma"/>
          <w:spacing w:val="1"/>
        </w:rPr>
        <w:t>wy</w:t>
      </w:r>
      <w:r w:rsidRPr="001A21E8">
        <w:rPr>
          <w:rFonts w:ascii="Tahoma" w:eastAsia="Tahoma" w:hAnsi="Tahoma" w:cs="Tahoma"/>
          <w:spacing w:val="-3"/>
        </w:rPr>
        <w:t>k</w:t>
      </w:r>
      <w:r w:rsidRPr="001A21E8">
        <w:rPr>
          <w:rFonts w:ascii="Tahoma" w:eastAsia="Tahoma" w:hAnsi="Tahoma" w:cs="Tahoma"/>
        </w:rPr>
        <w:t>or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s</w:t>
      </w:r>
      <w:r w:rsidRPr="001A21E8">
        <w:rPr>
          <w:rFonts w:ascii="Tahoma" w:eastAsia="Tahoma" w:hAnsi="Tahoma" w:cs="Tahoma"/>
          <w:spacing w:val="-2"/>
        </w:rPr>
        <w:t>t</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4"/>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spacing w:val="3"/>
        </w:rPr>
        <w:t>p</w:t>
      </w:r>
      <w:r w:rsidRPr="001A21E8">
        <w:rPr>
          <w:rFonts w:ascii="Tahoma" w:eastAsia="Tahoma" w:hAnsi="Tahoma" w:cs="Tahoma"/>
        </w:rPr>
        <w:t>ot</w:t>
      </w:r>
      <w:r w:rsidRPr="001A21E8">
        <w:rPr>
          <w:rFonts w:ascii="Tahoma" w:eastAsia="Tahoma" w:hAnsi="Tahoma" w:cs="Tahoma"/>
          <w:spacing w:val="1"/>
        </w:rPr>
        <w:t>r</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by</w:t>
      </w:r>
      <w:r w:rsidRPr="001A21E8">
        <w:rPr>
          <w:rFonts w:ascii="Tahoma" w:eastAsia="Tahoma" w:hAnsi="Tahoma" w:cs="Tahoma"/>
          <w:spacing w:val="-8"/>
        </w:rPr>
        <w:t xml:space="preserve"> </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3"/>
        </w:rPr>
        <w:t>e</w:t>
      </w:r>
      <w:r w:rsidRPr="001A21E8">
        <w:rPr>
          <w:rFonts w:ascii="Tahoma" w:eastAsia="Tahoma" w:hAnsi="Tahoma" w:cs="Tahoma"/>
        </w:rPr>
        <w:t>m</w:t>
      </w:r>
      <w:r w:rsidRPr="001A21E8">
        <w:rPr>
          <w:rFonts w:ascii="Tahoma" w:eastAsia="Tahoma" w:hAnsi="Tahoma" w:cs="Tahoma"/>
          <w:spacing w:val="-1"/>
        </w:rPr>
        <w:t>u</w:t>
      </w:r>
      <w:r w:rsidRPr="001A21E8">
        <w:rPr>
          <w:rFonts w:ascii="Tahoma" w:eastAsia="Tahoma" w:hAnsi="Tahoma" w:cs="Tahoma"/>
        </w:rPr>
        <w:t>.</w:t>
      </w:r>
    </w:p>
    <w:p w14:paraId="1647E408" w14:textId="77777777" w:rsidR="009A30A1" w:rsidRPr="009A30A1" w:rsidRDefault="009A30A1" w:rsidP="005100BA">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9A30A1">
        <w:rPr>
          <w:rFonts w:ascii="Tahoma" w:eastAsia="Tahoma" w:hAnsi="Tahoma" w:cs="Tahoma"/>
        </w:rPr>
        <w:t>Przedmiotem komunikacji wyłącznie przy wykorzystaniu SL2014 nie mogą być:</w:t>
      </w:r>
    </w:p>
    <w:p w14:paraId="5F03D1E8" w14:textId="3153CAA8" w:rsidR="009A30A1" w:rsidRPr="009A30A1" w:rsidRDefault="009A30A1" w:rsidP="005100BA">
      <w:pPr>
        <w:pStyle w:val="Akapitzlist"/>
        <w:numPr>
          <w:ilvl w:val="1"/>
          <w:numId w:val="28"/>
        </w:numPr>
        <w:tabs>
          <w:tab w:val="clear" w:pos="680"/>
          <w:tab w:val="num" w:pos="851"/>
        </w:tabs>
        <w:spacing w:line="276" w:lineRule="auto"/>
        <w:ind w:left="851" w:right="14" w:hanging="426"/>
        <w:jc w:val="both"/>
        <w:rPr>
          <w:rFonts w:ascii="Tahoma" w:eastAsia="Tahoma" w:hAnsi="Tahoma" w:cs="Tahoma"/>
        </w:rPr>
      </w:pPr>
      <w:r w:rsidRPr="009A30A1">
        <w:rPr>
          <w:rFonts w:ascii="Tahoma" w:eastAsia="Tahoma" w:hAnsi="Tahoma" w:cs="Tahoma"/>
        </w:rPr>
        <w:t xml:space="preserve">Zmiany treści </w:t>
      </w:r>
      <w:r>
        <w:rPr>
          <w:rFonts w:ascii="Tahoma" w:eastAsia="Tahoma" w:hAnsi="Tahoma" w:cs="Tahoma"/>
        </w:rPr>
        <w:t>Decyzji</w:t>
      </w:r>
      <w:r w:rsidR="00B148B9">
        <w:rPr>
          <w:rFonts w:ascii="Tahoma" w:eastAsia="Tahoma" w:hAnsi="Tahoma" w:cs="Tahoma"/>
        </w:rPr>
        <w:t>;</w:t>
      </w:r>
    </w:p>
    <w:p w14:paraId="3098AAAB" w14:textId="77777777" w:rsidR="009A30A1" w:rsidRPr="009A30A1" w:rsidRDefault="009A30A1" w:rsidP="005100BA">
      <w:pPr>
        <w:pStyle w:val="Akapitzlist"/>
        <w:numPr>
          <w:ilvl w:val="1"/>
          <w:numId w:val="28"/>
        </w:numPr>
        <w:tabs>
          <w:tab w:val="clear" w:pos="680"/>
          <w:tab w:val="num" w:pos="851"/>
        </w:tabs>
        <w:spacing w:line="276" w:lineRule="auto"/>
        <w:ind w:left="851" w:right="14" w:hanging="426"/>
        <w:jc w:val="both"/>
        <w:rPr>
          <w:rFonts w:ascii="Tahoma" w:eastAsia="Tahoma" w:hAnsi="Tahoma" w:cs="Tahoma"/>
        </w:rPr>
      </w:pPr>
      <w:r w:rsidRPr="009A30A1">
        <w:rPr>
          <w:rFonts w:ascii="Tahoma" w:eastAsia="Tahoma" w:hAnsi="Tahoma" w:cs="Tahoma"/>
        </w:rPr>
        <w:t>Kontrole na miejscu przeprowadzane w ramach Projektu;</w:t>
      </w:r>
    </w:p>
    <w:p w14:paraId="6BD81F7C" w14:textId="77777777" w:rsidR="009A30A1" w:rsidRPr="009A30A1" w:rsidRDefault="009A30A1" w:rsidP="005100BA">
      <w:pPr>
        <w:pStyle w:val="Akapitzlist"/>
        <w:numPr>
          <w:ilvl w:val="1"/>
          <w:numId w:val="28"/>
        </w:numPr>
        <w:tabs>
          <w:tab w:val="clear" w:pos="680"/>
          <w:tab w:val="num" w:pos="851"/>
        </w:tabs>
        <w:spacing w:line="276" w:lineRule="auto"/>
        <w:ind w:left="851" w:right="14" w:hanging="426"/>
        <w:jc w:val="both"/>
        <w:rPr>
          <w:rFonts w:ascii="Tahoma" w:eastAsia="Tahoma" w:hAnsi="Tahoma" w:cs="Tahoma"/>
        </w:rPr>
      </w:pPr>
      <w:r w:rsidRPr="009A30A1">
        <w:rPr>
          <w:rFonts w:ascii="Tahoma" w:eastAsia="Tahoma" w:hAnsi="Tahoma" w:cs="Tahoma"/>
        </w:rPr>
        <w:t>Dochodzenie zwrotu środków od Beneficjenta, w tym prowadzenie postępowania administracyjnego w celu wydania decyzji o zwrocie środków.</w:t>
      </w:r>
    </w:p>
    <w:p w14:paraId="7DD4045D" w14:textId="77777777" w:rsidR="00485114" w:rsidRDefault="00485114" w:rsidP="00FF6EE1">
      <w:pPr>
        <w:jc w:val="center"/>
        <w:rPr>
          <w:rFonts w:ascii="Tahoma" w:eastAsia="Tahoma" w:hAnsi="Tahoma" w:cs="Tahoma"/>
          <w:b/>
        </w:rPr>
      </w:pPr>
    </w:p>
    <w:p w14:paraId="3D4F370C" w14:textId="0AF9D26C" w:rsidR="00FF6EE1" w:rsidRPr="00FF6EE1" w:rsidRDefault="00280ADA" w:rsidP="00485114">
      <w:pPr>
        <w:jc w:val="center"/>
        <w:rPr>
          <w:rFonts w:ascii="Tahoma" w:eastAsia="Tahoma" w:hAnsi="Tahoma" w:cs="Tahoma"/>
          <w:b/>
        </w:rPr>
      </w:pPr>
      <w:r w:rsidRPr="001A21E8">
        <w:rPr>
          <w:rFonts w:ascii="Tahoma" w:eastAsia="Tahoma" w:hAnsi="Tahoma" w:cs="Tahoma"/>
          <w:b/>
        </w:rPr>
        <w:t>O</w:t>
      </w:r>
      <w:r w:rsidRPr="001A21E8">
        <w:rPr>
          <w:rFonts w:ascii="Tahoma" w:eastAsia="Tahoma" w:hAnsi="Tahoma" w:cs="Tahoma"/>
          <w:b/>
          <w:spacing w:val="1"/>
        </w:rPr>
        <w:t>c</w:t>
      </w:r>
      <w:r w:rsidRPr="001A21E8">
        <w:rPr>
          <w:rFonts w:ascii="Tahoma" w:eastAsia="Tahoma" w:hAnsi="Tahoma" w:cs="Tahoma"/>
          <w:b/>
        </w:rPr>
        <w:t>hr</w:t>
      </w:r>
      <w:r w:rsidRPr="001A21E8">
        <w:rPr>
          <w:rFonts w:ascii="Tahoma" w:eastAsia="Tahoma" w:hAnsi="Tahoma" w:cs="Tahoma"/>
          <w:b/>
          <w:spacing w:val="-1"/>
        </w:rPr>
        <w:t>o</w:t>
      </w:r>
      <w:r w:rsidRPr="001A21E8">
        <w:rPr>
          <w:rFonts w:ascii="Tahoma" w:eastAsia="Tahoma" w:hAnsi="Tahoma" w:cs="Tahoma"/>
          <w:b/>
        </w:rPr>
        <w:t>na</w:t>
      </w:r>
      <w:r w:rsidRPr="001A21E8">
        <w:rPr>
          <w:rFonts w:ascii="Tahoma" w:eastAsia="Tahoma" w:hAnsi="Tahoma" w:cs="Tahoma"/>
          <w:b/>
          <w:spacing w:val="-6"/>
        </w:rPr>
        <w:t xml:space="preserve"> </w:t>
      </w:r>
      <w:r w:rsidRPr="001A21E8">
        <w:rPr>
          <w:rFonts w:ascii="Tahoma" w:eastAsia="Tahoma" w:hAnsi="Tahoma" w:cs="Tahoma"/>
          <w:b/>
        </w:rPr>
        <w:t>dany</w:t>
      </w:r>
      <w:r w:rsidRPr="001A21E8">
        <w:rPr>
          <w:rFonts w:ascii="Tahoma" w:eastAsia="Tahoma" w:hAnsi="Tahoma" w:cs="Tahoma"/>
          <w:b/>
          <w:spacing w:val="3"/>
        </w:rPr>
        <w:t>c</w:t>
      </w:r>
      <w:r w:rsidRPr="001A21E8">
        <w:rPr>
          <w:rFonts w:ascii="Tahoma" w:eastAsia="Tahoma" w:hAnsi="Tahoma" w:cs="Tahoma"/>
          <w:b/>
        </w:rPr>
        <w:t>h</w:t>
      </w:r>
      <w:r w:rsidRPr="001A21E8">
        <w:rPr>
          <w:rFonts w:ascii="Tahoma" w:eastAsia="Tahoma" w:hAnsi="Tahoma" w:cs="Tahoma"/>
          <w:b/>
          <w:spacing w:val="-6"/>
        </w:rPr>
        <w:t xml:space="preserve"> </w:t>
      </w:r>
      <w:r w:rsidRPr="00B148B9">
        <w:rPr>
          <w:rFonts w:ascii="Tahoma" w:eastAsia="Tahoma" w:hAnsi="Tahoma" w:cs="Tahoma"/>
          <w:b/>
        </w:rPr>
        <w:t>osobowych</w:t>
      </w:r>
    </w:p>
    <w:p w14:paraId="6ACC59FB" w14:textId="071D0156" w:rsidR="00942F4E" w:rsidRPr="001A21E8" w:rsidRDefault="00280ADA" w:rsidP="005101A1">
      <w:pPr>
        <w:spacing w:line="276" w:lineRule="auto"/>
        <w:ind w:left="426" w:right="14" w:hanging="426"/>
        <w:jc w:val="center"/>
        <w:rPr>
          <w:rFonts w:ascii="Tahoma" w:eastAsia="Tahoma" w:hAnsi="Tahoma" w:cs="Tahoma"/>
          <w:w w:val="99"/>
        </w:rPr>
      </w:pPr>
      <w:r w:rsidRPr="00031201">
        <w:rPr>
          <w:rFonts w:ascii="Tahoma" w:eastAsia="Tahoma" w:hAnsi="Tahoma" w:cs="Tahoma"/>
          <w:position w:val="-1"/>
        </w:rPr>
        <w:t xml:space="preserve">§ </w:t>
      </w:r>
      <w:r w:rsidR="00A06B88">
        <w:rPr>
          <w:rFonts w:ascii="Tahoma" w:eastAsia="Tahoma" w:hAnsi="Tahoma" w:cs="Tahoma"/>
          <w:position w:val="-1"/>
        </w:rPr>
        <w:t>29</w:t>
      </w:r>
      <w:r w:rsidRPr="001A21E8">
        <w:rPr>
          <w:rFonts w:ascii="Tahoma" w:eastAsia="Tahoma" w:hAnsi="Tahoma" w:cs="Tahoma"/>
          <w:w w:val="99"/>
        </w:rPr>
        <w:t>.</w:t>
      </w:r>
    </w:p>
    <w:p w14:paraId="13E26850" w14:textId="662F1835" w:rsidR="00A667D4"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Administratorem danych osobowych</w:t>
      </w:r>
      <w:r w:rsidR="00A667D4">
        <w:rPr>
          <w:rFonts w:ascii="Tahoma" w:eastAsia="Tahoma" w:hAnsi="Tahoma" w:cs="Tahoma"/>
        </w:rPr>
        <w:t xml:space="preserve"> </w:t>
      </w:r>
      <w:r w:rsidR="00A667D4" w:rsidRPr="00A667D4">
        <w:rPr>
          <w:rFonts w:ascii="Tahoma" w:eastAsia="Tahoma" w:hAnsi="Tahoma" w:cs="Tahoma"/>
        </w:rPr>
        <w:t xml:space="preserve">gromadzonych w ramach zbioru Regionalny Program Operacyjny Województwa Świętokrzyskiego na lata 2014-2020  </w:t>
      </w:r>
      <w:r w:rsidRPr="0079345F">
        <w:rPr>
          <w:rFonts w:ascii="Tahoma" w:eastAsia="Tahoma" w:hAnsi="Tahoma" w:cs="Tahoma"/>
        </w:rPr>
        <w:t xml:space="preserve"> jest Zarząd Województwa Świętokrzyskiego pełniący rolę Instytucji Zarządzającej dla Regionalnego Programu Operacyjnego Województwa Świętokrzyskiego na lata 2014 – 2020, mający siedzibę przy Al. IX Wieków Kielc 3, 25 – 516, Kielce.</w:t>
      </w:r>
    </w:p>
    <w:p w14:paraId="37C0A6C2" w14:textId="4083DAFE" w:rsidR="00A667D4" w:rsidRPr="00A667D4" w:rsidRDefault="00A667D4" w:rsidP="00470F03">
      <w:pPr>
        <w:pStyle w:val="Akapitzlist"/>
        <w:numPr>
          <w:ilvl w:val="0"/>
          <w:numId w:val="29"/>
        </w:numPr>
        <w:tabs>
          <w:tab w:val="clear" w:pos="360"/>
        </w:tabs>
        <w:ind w:left="426" w:hanging="426"/>
        <w:rPr>
          <w:rFonts w:ascii="Tahoma" w:eastAsia="Tahoma" w:hAnsi="Tahoma" w:cs="Tahoma"/>
        </w:rPr>
      </w:pPr>
      <w:r w:rsidRPr="00A667D4">
        <w:rPr>
          <w:rFonts w:ascii="Tahoma" w:eastAsia="Tahoma" w:hAnsi="Tahoma" w:cs="Tahoma"/>
        </w:rPr>
        <w:t>Administratorem danych os</w:t>
      </w:r>
      <w:r>
        <w:rPr>
          <w:rFonts w:ascii="Tahoma" w:eastAsia="Tahoma" w:hAnsi="Tahoma" w:cs="Tahoma"/>
        </w:rPr>
        <w:t xml:space="preserve">obowych gromadzonych w ramach </w:t>
      </w:r>
      <w:r w:rsidRPr="00A667D4">
        <w:rPr>
          <w:rFonts w:ascii="Tahoma" w:eastAsia="Tahoma" w:hAnsi="Tahoma" w:cs="Tahoma"/>
        </w:rPr>
        <w:t xml:space="preserve"> zbioru Centralny system teleinformatyczny wpierający realizację programów operacyjnych, jest Minister właściwy do spraw rozwoju regionalnego  z siedzibą w Warszawie, przy Pl. Trzech Krzyży 3/5, 00-507 Warszawa.</w:t>
      </w:r>
    </w:p>
    <w:p w14:paraId="774C23CE" w14:textId="06CEDAB6" w:rsidR="0079345F" w:rsidRP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 xml:space="preserve">Administrator danych osobowych dalej IZ powierza przetwarzanie danych osobowych uczestników projektu Beneficjentowi w celu prawidłowej realizacji projektu na okres realizacji projektu oraz trwałości wskazany we wniosku o dofinansowanie.  Zakres danych osobowych powierzonych do przetwarzania stanowi załącznik nr </w:t>
      </w:r>
      <w:r w:rsidR="00540133">
        <w:rPr>
          <w:rFonts w:ascii="Tahoma" w:eastAsia="Tahoma" w:hAnsi="Tahoma" w:cs="Tahoma"/>
        </w:rPr>
        <w:t>1</w:t>
      </w:r>
      <w:r w:rsidR="00CC550B">
        <w:rPr>
          <w:rFonts w:ascii="Tahoma" w:eastAsia="Tahoma" w:hAnsi="Tahoma" w:cs="Tahoma"/>
        </w:rPr>
        <w:t>3</w:t>
      </w:r>
      <w:r w:rsidRPr="0079345F">
        <w:rPr>
          <w:rFonts w:ascii="Tahoma" w:eastAsia="Tahoma" w:hAnsi="Tahoma" w:cs="Tahoma"/>
        </w:rPr>
        <w:t xml:space="preserve"> do niniejszej</w:t>
      </w:r>
      <w:r w:rsidR="001142E6">
        <w:rPr>
          <w:rFonts w:ascii="Tahoma" w:eastAsia="Tahoma" w:hAnsi="Tahoma" w:cs="Tahoma"/>
        </w:rPr>
        <w:t xml:space="preserve"> Decyzji</w:t>
      </w:r>
      <w:r w:rsidRPr="0079345F">
        <w:rPr>
          <w:rFonts w:ascii="Tahoma" w:eastAsia="Tahoma" w:hAnsi="Tahoma" w:cs="Tahoma"/>
        </w:rPr>
        <w:t>.</w:t>
      </w:r>
    </w:p>
    <w:p w14:paraId="3F06851B" w14:textId="77777777" w:rsidR="0079345F" w:rsidRP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Powierzenie przetwarzania danych osobowych, następuje wyłącznie w celu umożliwienia realizacji projektu i zbierania wymaganych niezbędnych danych do ewaluacji i monitoringu na temat uczestników projektu podmiotom badawczym realizującym ewaluację/analizy/ekspertyzy na zlecenie Instytucji Koordynującej, Instytucji Zarządzającej, Instytucji Pośredniczącej lub Beneficjenta.</w:t>
      </w:r>
    </w:p>
    <w:p w14:paraId="7815214E" w14:textId="68098196" w:rsidR="0079345F" w:rsidRP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 xml:space="preserve">IZ umocowuje Beneficjenta do wydawania i odwoływania jego pracownikom imiennych upoważnień do przetwarzania danych osobowych. Upoważnienia przechowuje Beneficjent </w:t>
      </w:r>
      <w:r>
        <w:rPr>
          <w:rFonts w:ascii="Tahoma" w:eastAsia="Tahoma" w:hAnsi="Tahoma" w:cs="Tahoma"/>
        </w:rPr>
        <w:br/>
      </w:r>
      <w:r w:rsidRPr="0079345F">
        <w:rPr>
          <w:rFonts w:ascii="Tahoma" w:eastAsia="Tahoma" w:hAnsi="Tahoma" w:cs="Tahoma"/>
        </w:rPr>
        <w:t>w swojej siedzibie. Wzór upoważnienia do przetwarzania danych osobowych</w:t>
      </w:r>
      <w:r w:rsidR="00CA2FA4">
        <w:rPr>
          <w:rFonts w:ascii="Tahoma" w:eastAsia="Tahoma" w:hAnsi="Tahoma" w:cs="Tahoma"/>
        </w:rPr>
        <w:t xml:space="preserve"> – Załącznik </w:t>
      </w:r>
      <w:r w:rsidR="00540133">
        <w:rPr>
          <w:rFonts w:ascii="Tahoma" w:eastAsia="Tahoma" w:hAnsi="Tahoma" w:cs="Tahoma"/>
        </w:rPr>
        <w:t>9</w:t>
      </w:r>
      <w:r w:rsidR="00CA2FA4">
        <w:rPr>
          <w:rFonts w:ascii="Tahoma" w:eastAsia="Tahoma" w:hAnsi="Tahoma" w:cs="Tahoma"/>
        </w:rPr>
        <w:t xml:space="preserve"> do niniejszej</w:t>
      </w:r>
      <w:r w:rsidR="001142E6">
        <w:rPr>
          <w:rFonts w:ascii="Tahoma" w:eastAsia="Tahoma" w:hAnsi="Tahoma" w:cs="Tahoma"/>
        </w:rPr>
        <w:t xml:space="preserve"> Decyzji</w:t>
      </w:r>
      <w:r w:rsidR="00CA2FA4">
        <w:rPr>
          <w:rFonts w:ascii="Tahoma" w:eastAsia="Tahoma" w:hAnsi="Tahoma" w:cs="Tahoma"/>
        </w:rPr>
        <w:t xml:space="preserve"> o dofinansowanie</w:t>
      </w:r>
      <w:r w:rsidRPr="0079345F">
        <w:rPr>
          <w:rFonts w:ascii="Tahoma" w:eastAsia="Tahoma" w:hAnsi="Tahoma" w:cs="Tahoma"/>
        </w:rPr>
        <w:t xml:space="preserve"> oraz wzór odwołania upoważnienia do przetwarzania danych osobowych</w:t>
      </w:r>
      <w:r w:rsidR="00CA2FA4">
        <w:rPr>
          <w:rFonts w:ascii="Tahoma" w:eastAsia="Tahoma" w:hAnsi="Tahoma" w:cs="Tahoma"/>
        </w:rPr>
        <w:t xml:space="preserve"> – Załącznik </w:t>
      </w:r>
      <w:r w:rsidR="00540133">
        <w:rPr>
          <w:rFonts w:ascii="Tahoma" w:eastAsia="Tahoma" w:hAnsi="Tahoma" w:cs="Tahoma"/>
        </w:rPr>
        <w:t>10</w:t>
      </w:r>
      <w:r w:rsidRPr="0079345F">
        <w:rPr>
          <w:rFonts w:ascii="Tahoma" w:eastAsia="Tahoma" w:hAnsi="Tahoma" w:cs="Tahoma"/>
        </w:rPr>
        <w:t xml:space="preserve"> są określane przez IZ.</w:t>
      </w:r>
    </w:p>
    <w:p w14:paraId="1AA101C0" w14:textId="286DB7CD" w:rsidR="0079345F" w:rsidRPr="00470F03"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IZ umocowuje Beneficjenta do dalszego powierzania przetwarzania danych osobowych, w imieniu</w:t>
      </w:r>
      <w:r w:rsidR="00470F03">
        <w:rPr>
          <w:rFonts w:ascii="Tahoma" w:eastAsia="Tahoma" w:hAnsi="Tahoma" w:cs="Tahoma"/>
        </w:rPr>
        <w:t xml:space="preserve"> i</w:t>
      </w:r>
      <w:r w:rsidRPr="00470F03">
        <w:rPr>
          <w:rFonts w:ascii="Tahoma" w:eastAsia="Tahoma" w:hAnsi="Tahoma" w:cs="Tahoma"/>
        </w:rPr>
        <w:t xml:space="preserve"> na rzecz IZ</w:t>
      </w:r>
      <w:r w:rsidR="00A667D4" w:rsidRPr="00470F03">
        <w:rPr>
          <w:rFonts w:ascii="Tahoma" w:eastAsia="Tahoma" w:hAnsi="Tahoma" w:cs="Tahoma"/>
        </w:rPr>
        <w:t xml:space="preserve"> Partnerom oraz</w:t>
      </w:r>
      <w:r w:rsidRPr="00470F03">
        <w:rPr>
          <w:rFonts w:ascii="Tahoma" w:eastAsia="Tahoma" w:hAnsi="Tahoma" w:cs="Tahoma"/>
        </w:rPr>
        <w:t xml:space="preserve"> podmiotom świadczącym usługi na rzecz Beneficjenta, w związku z realizacją niniejszego projektu. Powierzenie przetwarzania danych osobowych opisanym powyżej </w:t>
      </w:r>
      <w:r w:rsidRPr="00470F03">
        <w:rPr>
          <w:rFonts w:ascii="Tahoma" w:eastAsia="Tahoma" w:hAnsi="Tahoma" w:cs="Tahoma"/>
        </w:rPr>
        <w:lastRenderedPageBreak/>
        <w:t>podmiotom odbywa się na podstawie umów zawieranych na piśmie.</w:t>
      </w:r>
      <w:r w:rsidR="00A667D4" w:rsidRPr="00A667D4">
        <w:t xml:space="preserve"> </w:t>
      </w:r>
      <w:r w:rsidR="00A667D4" w:rsidRPr="00470F03">
        <w:rPr>
          <w:rFonts w:ascii="Tahoma" w:eastAsia="Tahoma" w:hAnsi="Tahoma" w:cs="Tahoma"/>
        </w:rPr>
        <w:t xml:space="preserve">Zakres, cel oraz sposób przetwarzania dalej powierzonych danych nie może być określony szerzej niż w niniejszej </w:t>
      </w:r>
      <w:r w:rsidR="001142E6">
        <w:rPr>
          <w:rFonts w:ascii="Tahoma" w:eastAsia="Tahoma" w:hAnsi="Tahoma" w:cs="Tahoma"/>
        </w:rPr>
        <w:t>Decyzji</w:t>
      </w:r>
      <w:r w:rsidR="00A667D4" w:rsidRPr="00470F03">
        <w:rPr>
          <w:rFonts w:ascii="Tahoma" w:eastAsia="Tahoma" w:hAnsi="Tahoma" w:cs="Tahoma"/>
        </w:rPr>
        <w:t>.</w:t>
      </w:r>
      <w:r w:rsidRPr="00470F03">
        <w:rPr>
          <w:rFonts w:ascii="Tahoma" w:eastAsia="Tahoma" w:hAnsi="Tahoma" w:cs="Tahoma"/>
        </w:rPr>
        <w:t xml:space="preserve"> </w:t>
      </w:r>
    </w:p>
    <w:p w14:paraId="2DCCDAA6" w14:textId="65FB2DCB" w:rsidR="0079345F" w:rsidRP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Umowy, o których mowa w ust.</w:t>
      </w:r>
      <w:r w:rsidR="00CA2FA4">
        <w:rPr>
          <w:rFonts w:ascii="Tahoma" w:eastAsia="Tahoma" w:hAnsi="Tahoma" w:cs="Tahoma"/>
        </w:rPr>
        <w:t>5</w:t>
      </w:r>
      <w:r w:rsidRPr="0079345F">
        <w:rPr>
          <w:rFonts w:ascii="Tahoma" w:eastAsia="Tahoma" w:hAnsi="Tahoma" w:cs="Tahoma"/>
        </w:rPr>
        <w:t xml:space="preserve"> zawierają zapisy analogiczne do niniejszego paragrafu i mogą być zawierane pod warunkiem niewyrażenia sprzeciwu przez IZ w terminie 7 dni roboczych od dnia wpłynięcia informacji o zamiarze powierzenia przetwarzania danych osobowych do IZ. Beneficjent jest zobowiązany do każdorazowego dostosowania zakresu danych osobowych powierzanych do przetwarzania, przy czym zakres nie może być szerszy niż zakres określony </w:t>
      </w:r>
      <w:r w:rsidR="006270C0">
        <w:rPr>
          <w:rFonts w:ascii="Tahoma" w:eastAsia="Tahoma" w:hAnsi="Tahoma" w:cs="Tahoma"/>
        </w:rPr>
        <w:br/>
      </w:r>
      <w:r w:rsidRPr="0079345F">
        <w:rPr>
          <w:rFonts w:ascii="Tahoma" w:eastAsia="Tahoma" w:hAnsi="Tahoma" w:cs="Tahoma"/>
        </w:rPr>
        <w:t xml:space="preserve">w Załączniku nr </w:t>
      </w:r>
      <w:r w:rsidR="00540133">
        <w:rPr>
          <w:rFonts w:ascii="Tahoma" w:eastAsia="Tahoma" w:hAnsi="Tahoma" w:cs="Tahoma"/>
        </w:rPr>
        <w:t>1</w:t>
      </w:r>
      <w:r w:rsidR="00CC550B">
        <w:rPr>
          <w:rFonts w:ascii="Tahoma" w:eastAsia="Tahoma" w:hAnsi="Tahoma" w:cs="Tahoma"/>
        </w:rPr>
        <w:t>3</w:t>
      </w:r>
      <w:r w:rsidRPr="0079345F">
        <w:rPr>
          <w:rFonts w:ascii="Tahoma" w:eastAsia="Tahoma" w:hAnsi="Tahoma" w:cs="Tahoma"/>
        </w:rPr>
        <w:t xml:space="preserve"> do niniejszej</w:t>
      </w:r>
      <w:r w:rsidR="001142E6">
        <w:rPr>
          <w:rFonts w:ascii="Tahoma" w:eastAsia="Tahoma" w:hAnsi="Tahoma" w:cs="Tahoma"/>
        </w:rPr>
        <w:t xml:space="preserve"> Decyzji</w:t>
      </w:r>
      <w:r w:rsidRPr="0079345F">
        <w:rPr>
          <w:rFonts w:ascii="Tahoma" w:eastAsia="Tahoma" w:hAnsi="Tahoma" w:cs="Tahoma"/>
        </w:rPr>
        <w:t>.</w:t>
      </w:r>
    </w:p>
    <w:p w14:paraId="26ECD91D" w14:textId="77777777" w:rsidR="0079345F" w:rsidRP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IZ zobowiązuje Beneficjenta do wykonywania wobec osób, których dane dotyczą, obowiązków informacyjnych wynikających z art. 13 i art. 14 RODO z dnia 27 kwietnia 2016 r.</w:t>
      </w:r>
    </w:p>
    <w:p w14:paraId="6751F9F6" w14:textId="6C2778D3" w:rsidR="0079345F" w:rsidRP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 xml:space="preserve">IZ zobowiązuje Beneficjenta do takiego formułowania umów, o których mowa w ust. </w:t>
      </w:r>
      <w:r w:rsidR="006270C0">
        <w:rPr>
          <w:rFonts w:ascii="Tahoma" w:eastAsia="Tahoma" w:hAnsi="Tahoma" w:cs="Tahoma"/>
        </w:rPr>
        <w:t>6</w:t>
      </w:r>
      <w:r w:rsidRPr="0079345F">
        <w:rPr>
          <w:rFonts w:ascii="Tahoma" w:eastAsia="Tahoma" w:hAnsi="Tahoma" w:cs="Tahoma"/>
        </w:rPr>
        <w:t xml:space="preserve">, </w:t>
      </w:r>
      <w:r w:rsidR="006270C0">
        <w:rPr>
          <w:rFonts w:ascii="Tahoma" w:eastAsia="Tahoma" w:hAnsi="Tahoma" w:cs="Tahoma"/>
        </w:rPr>
        <w:br/>
      </w:r>
      <w:r w:rsidRPr="0079345F">
        <w:rPr>
          <w:rFonts w:ascii="Tahoma" w:eastAsia="Tahoma" w:hAnsi="Tahoma" w:cs="Tahoma"/>
        </w:rPr>
        <w:t>by podmioty te były zobowiązane do wykonywania wobec osób, których dane dotyczą, obowiązków informacyjnych wynikających z art. 13 i art. 14 RODO z dnia 27 kwietnia 2016 r.</w:t>
      </w:r>
    </w:p>
    <w:p w14:paraId="4EEF36B2" w14:textId="77777777" w:rsid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IZ umocowuje Beneficjenta do dalszego umocowywania podmiotów do wydawania oraz odwoływania ich pracownikom upoważnień do przetwarzania danych osobowych. W takim wypadku stosuje się odpowiednie postanowienia dotyczące Beneficjentów w tym zakresie.</w:t>
      </w:r>
    </w:p>
    <w:p w14:paraId="4DE9A5F1" w14:textId="77777777" w:rsidR="0079345F" w:rsidRP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IZ uprawniona jest do żądania od Beneficjenta pisemnych wyjaśnień dotyczących:</w:t>
      </w:r>
    </w:p>
    <w:p w14:paraId="71A06A84" w14:textId="77777777" w:rsidR="0079345F" w:rsidRPr="00470F03" w:rsidRDefault="0079345F" w:rsidP="00470F03">
      <w:pPr>
        <w:pStyle w:val="Akapitzlist"/>
        <w:numPr>
          <w:ilvl w:val="1"/>
          <w:numId w:val="29"/>
        </w:numPr>
        <w:tabs>
          <w:tab w:val="clear" w:pos="680"/>
        </w:tabs>
        <w:spacing w:line="276" w:lineRule="auto"/>
        <w:ind w:left="851" w:right="14" w:hanging="425"/>
        <w:jc w:val="both"/>
        <w:rPr>
          <w:rFonts w:ascii="Tahoma" w:eastAsia="Tahoma" w:hAnsi="Tahoma" w:cs="Tahoma"/>
        </w:rPr>
      </w:pPr>
      <w:r w:rsidRPr="00470F03">
        <w:rPr>
          <w:rFonts w:ascii="Tahoma" w:eastAsia="Tahoma" w:hAnsi="Tahoma" w:cs="Tahoma"/>
        </w:rPr>
        <w:t>Stosowanych przez niego środków technicznych i organizacyjnych zapewniających ochronę przetwarzanych danych osobowych odpowiednią do zagrożeń oraz kategorii danych objętych ochroną, w tym stosowanych środków sprzętowych i programowych,</w:t>
      </w:r>
    </w:p>
    <w:p w14:paraId="09233B5D" w14:textId="32233ADF" w:rsidR="0079345F" w:rsidRPr="00470F03" w:rsidRDefault="0079345F" w:rsidP="00470F03">
      <w:pPr>
        <w:pStyle w:val="Akapitzlist"/>
        <w:numPr>
          <w:ilvl w:val="1"/>
          <w:numId w:val="29"/>
        </w:numPr>
        <w:tabs>
          <w:tab w:val="clear" w:pos="680"/>
        </w:tabs>
        <w:spacing w:line="276" w:lineRule="auto"/>
        <w:ind w:left="851" w:right="14" w:hanging="425"/>
        <w:jc w:val="both"/>
        <w:rPr>
          <w:rFonts w:ascii="Tahoma" w:eastAsia="Tahoma" w:hAnsi="Tahoma" w:cs="Tahoma"/>
        </w:rPr>
      </w:pPr>
      <w:r w:rsidRPr="00470F03">
        <w:rPr>
          <w:rFonts w:ascii="Tahoma" w:eastAsia="Tahoma" w:hAnsi="Tahoma" w:cs="Tahoma"/>
        </w:rPr>
        <w:t>Przetwarzania powierzonych danych osobowych.</w:t>
      </w:r>
    </w:p>
    <w:p w14:paraId="27A90CDE" w14:textId="77777777" w:rsidR="0079345F" w:rsidRP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Kontrolerzy IZ lub podmiotów przez nią upoważnionych oraz inne instytucje upoważnione, mają w szczególności prawo:</w:t>
      </w:r>
    </w:p>
    <w:p w14:paraId="48AB99C9" w14:textId="7BE4AE06" w:rsidR="0079345F" w:rsidRPr="00470F03" w:rsidRDefault="0079345F" w:rsidP="000E63B7">
      <w:pPr>
        <w:pStyle w:val="Akapitzlist"/>
        <w:numPr>
          <w:ilvl w:val="0"/>
          <w:numId w:val="61"/>
        </w:numPr>
        <w:spacing w:line="276" w:lineRule="auto"/>
        <w:ind w:left="851" w:right="14" w:hanging="425"/>
        <w:jc w:val="both"/>
        <w:rPr>
          <w:rFonts w:ascii="Tahoma" w:eastAsia="Tahoma" w:hAnsi="Tahoma" w:cs="Tahoma"/>
        </w:rPr>
      </w:pPr>
      <w:r w:rsidRPr="00470F03">
        <w:rPr>
          <w:rFonts w:ascii="Tahoma" w:eastAsia="Tahoma" w:hAnsi="Tahoma" w:cs="Tahoma"/>
        </w:rPr>
        <w:t xml:space="preserve">wstępu, w godzinach pracy Beneficjenta,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kontrolnych w celu oceny zgodności przetwarzania danych osobowych z ustawą, rozporządzeniem oraz niniejszą </w:t>
      </w:r>
      <w:r w:rsidR="001142E6">
        <w:rPr>
          <w:rFonts w:ascii="Tahoma" w:eastAsia="Tahoma" w:hAnsi="Tahoma" w:cs="Tahoma"/>
        </w:rPr>
        <w:t>Decyzją</w:t>
      </w:r>
      <w:r w:rsidRPr="00470F03">
        <w:rPr>
          <w:rFonts w:ascii="Tahoma" w:eastAsia="Tahoma" w:hAnsi="Tahoma" w:cs="Tahoma"/>
        </w:rPr>
        <w:t>;</w:t>
      </w:r>
    </w:p>
    <w:p w14:paraId="4CE79EA9" w14:textId="77777777" w:rsidR="0079345F" w:rsidRPr="00470F03" w:rsidRDefault="0079345F" w:rsidP="000E63B7">
      <w:pPr>
        <w:pStyle w:val="Akapitzlist"/>
        <w:numPr>
          <w:ilvl w:val="0"/>
          <w:numId w:val="61"/>
        </w:numPr>
        <w:spacing w:line="276" w:lineRule="auto"/>
        <w:ind w:left="851" w:right="14" w:hanging="425"/>
        <w:jc w:val="both"/>
        <w:rPr>
          <w:rFonts w:ascii="Tahoma" w:eastAsia="Tahoma" w:hAnsi="Tahoma" w:cs="Tahoma"/>
        </w:rPr>
      </w:pPr>
      <w:r w:rsidRPr="00470F03">
        <w:rPr>
          <w:rFonts w:ascii="Tahoma" w:eastAsia="Tahoma" w:hAnsi="Tahoma" w:cs="Tahoma"/>
        </w:rPr>
        <w:t xml:space="preserve">żądać złożenia pisemnych lub ustnych wyjaśnień oraz wzywać i przeprowadzać rozmowy </w:t>
      </w:r>
      <w:r w:rsidRPr="00470F03">
        <w:rPr>
          <w:rFonts w:ascii="Tahoma" w:eastAsia="Tahoma" w:hAnsi="Tahoma" w:cs="Tahoma"/>
        </w:rPr>
        <w:br/>
        <w:t>z pracownikami w zakresie niezbędnym do ustalenia stanu faktycznego,</w:t>
      </w:r>
    </w:p>
    <w:p w14:paraId="4413C9BF" w14:textId="77777777" w:rsidR="0079345F" w:rsidRPr="00470F03" w:rsidRDefault="0079345F" w:rsidP="000E63B7">
      <w:pPr>
        <w:pStyle w:val="Akapitzlist"/>
        <w:numPr>
          <w:ilvl w:val="0"/>
          <w:numId w:val="61"/>
        </w:numPr>
        <w:spacing w:line="276" w:lineRule="auto"/>
        <w:ind w:left="851" w:right="14" w:hanging="425"/>
        <w:jc w:val="both"/>
        <w:rPr>
          <w:rFonts w:ascii="Tahoma" w:eastAsia="Tahoma" w:hAnsi="Tahoma" w:cs="Tahoma"/>
        </w:rPr>
      </w:pPr>
      <w:r w:rsidRPr="00470F03">
        <w:rPr>
          <w:rFonts w:ascii="Tahoma" w:eastAsia="Tahoma" w:hAnsi="Tahoma" w:cs="Tahoma"/>
        </w:rPr>
        <w:t xml:space="preserve">wglądu do wszelkich dokumentów i wszelkich danych mających bezpośredni związek </w:t>
      </w:r>
      <w:r w:rsidRPr="00470F03">
        <w:rPr>
          <w:rFonts w:ascii="Tahoma" w:eastAsia="Tahoma" w:hAnsi="Tahoma" w:cs="Tahoma"/>
        </w:rPr>
        <w:br/>
        <w:t>z przedmiotem kontroli oraz sporządzania ich kopii;</w:t>
      </w:r>
    </w:p>
    <w:p w14:paraId="4E123FD8" w14:textId="462F7C21" w:rsidR="0079345F" w:rsidRPr="00470F03" w:rsidRDefault="0079345F" w:rsidP="000E63B7">
      <w:pPr>
        <w:pStyle w:val="Akapitzlist"/>
        <w:numPr>
          <w:ilvl w:val="0"/>
          <w:numId w:val="61"/>
        </w:numPr>
        <w:spacing w:line="276" w:lineRule="auto"/>
        <w:ind w:left="851" w:right="14" w:hanging="425"/>
        <w:jc w:val="both"/>
        <w:rPr>
          <w:rFonts w:ascii="Tahoma" w:eastAsia="Tahoma" w:hAnsi="Tahoma" w:cs="Tahoma"/>
        </w:rPr>
      </w:pPr>
      <w:r w:rsidRPr="00470F03">
        <w:rPr>
          <w:rFonts w:ascii="Tahoma" w:eastAsia="Tahoma" w:hAnsi="Tahoma" w:cs="Tahoma"/>
        </w:rPr>
        <w:t>przeprowadzania oględzin urządzeń, nośników oraz systemu informatycznego służącego do przetwarzania danych osobowych.</w:t>
      </w:r>
    </w:p>
    <w:p w14:paraId="69D0F4DF" w14:textId="5665C3CB" w:rsid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Przy przetwarzaniu danych osobowych Beneficjent przestrzega zasad wskazanych w art. 28 R</w:t>
      </w:r>
      <w:r w:rsidR="002878F1" w:rsidRPr="0079345F">
        <w:rPr>
          <w:rFonts w:ascii="Tahoma" w:eastAsia="Tahoma" w:hAnsi="Tahoma" w:cs="Tahoma"/>
        </w:rPr>
        <w:t>ozporządzenia</w:t>
      </w:r>
      <w:r w:rsidRPr="0079345F">
        <w:rPr>
          <w:rFonts w:ascii="Tahoma" w:eastAsia="Tahoma" w:hAnsi="Tahoma" w:cs="Tahoma"/>
        </w:rPr>
        <w:t xml:space="preserve"> P</w:t>
      </w:r>
      <w:r w:rsidR="002878F1" w:rsidRPr="0079345F">
        <w:rPr>
          <w:rFonts w:ascii="Tahoma" w:eastAsia="Tahoma" w:hAnsi="Tahoma" w:cs="Tahoma"/>
        </w:rPr>
        <w:t>arlamentu</w:t>
      </w:r>
      <w:r w:rsidRPr="0079345F">
        <w:rPr>
          <w:rFonts w:ascii="Tahoma" w:eastAsia="Tahoma" w:hAnsi="Tahoma" w:cs="Tahoma"/>
        </w:rPr>
        <w:t xml:space="preserve"> E</w:t>
      </w:r>
      <w:r w:rsidR="002878F1" w:rsidRPr="0079345F">
        <w:rPr>
          <w:rFonts w:ascii="Tahoma" w:eastAsia="Tahoma" w:hAnsi="Tahoma" w:cs="Tahoma"/>
        </w:rPr>
        <w:t>uropejskiego</w:t>
      </w:r>
      <w:r w:rsidRPr="0079345F">
        <w:rPr>
          <w:rFonts w:ascii="Tahoma" w:eastAsia="Tahoma" w:hAnsi="Tahoma" w:cs="Tahoma"/>
        </w:rPr>
        <w:t xml:space="preserve"> </w:t>
      </w:r>
      <w:r w:rsidR="002878F1" w:rsidRPr="0079345F">
        <w:rPr>
          <w:rFonts w:ascii="Tahoma" w:eastAsia="Tahoma" w:hAnsi="Tahoma" w:cs="Tahoma"/>
        </w:rPr>
        <w:t>i</w:t>
      </w:r>
      <w:r w:rsidRPr="0079345F">
        <w:rPr>
          <w:rFonts w:ascii="Tahoma" w:eastAsia="Tahoma" w:hAnsi="Tahoma" w:cs="Tahoma"/>
        </w:rPr>
        <w:t xml:space="preserve"> R</w:t>
      </w:r>
      <w:r w:rsidR="002878F1" w:rsidRPr="0079345F">
        <w:rPr>
          <w:rFonts w:ascii="Tahoma" w:eastAsia="Tahoma" w:hAnsi="Tahoma" w:cs="Tahoma"/>
        </w:rPr>
        <w:t>ady</w:t>
      </w:r>
      <w:r w:rsidRPr="0079345F">
        <w:rPr>
          <w:rFonts w:ascii="Tahoma" w:eastAsia="Tahoma" w:hAnsi="Tahoma" w:cs="Tahoma"/>
        </w:rPr>
        <w:t xml:space="preserve"> (UE) 2016/679 z dnia 27 kwietnia 2016 r. </w:t>
      </w:r>
      <w:r w:rsidR="002878F1">
        <w:rPr>
          <w:rFonts w:ascii="Tahoma" w:eastAsia="Tahoma" w:hAnsi="Tahoma" w:cs="Tahoma"/>
        </w:rPr>
        <w:br/>
      </w:r>
      <w:r w:rsidRPr="0079345F">
        <w:rPr>
          <w:rFonts w:ascii="Tahoma" w:eastAsia="Tahoma" w:hAnsi="Tahoma" w:cs="Tahoma"/>
        </w:rPr>
        <w:t xml:space="preserve">w sprawie ochrony osób fizycznych w związku z przetwarzaniem danych osobowych </w:t>
      </w:r>
      <w:r w:rsidR="00786A45">
        <w:rPr>
          <w:rFonts w:ascii="Tahoma" w:eastAsia="Tahoma" w:hAnsi="Tahoma" w:cs="Tahoma"/>
        </w:rPr>
        <w:br/>
      </w:r>
      <w:r w:rsidRPr="0079345F">
        <w:rPr>
          <w:rFonts w:ascii="Tahoma" w:eastAsia="Tahoma" w:hAnsi="Tahoma" w:cs="Tahoma"/>
        </w:rPr>
        <w:t>i w sprawie swobodnego przepływu takich danych oraz uchylenia dyrektywy 95/46/WE (ogólne r</w:t>
      </w:r>
      <w:r>
        <w:rPr>
          <w:rFonts w:ascii="Tahoma" w:eastAsia="Tahoma" w:hAnsi="Tahoma" w:cs="Tahoma"/>
        </w:rPr>
        <w:t>ozporządzenie o ochronie danych</w:t>
      </w:r>
      <w:r w:rsidRPr="0079345F">
        <w:rPr>
          <w:rFonts w:ascii="Tahoma" w:eastAsia="Tahoma" w:hAnsi="Tahoma" w:cs="Tahoma"/>
        </w:rPr>
        <w:t>)</w:t>
      </w:r>
      <w:r>
        <w:rPr>
          <w:rFonts w:ascii="Tahoma" w:eastAsia="Tahoma" w:hAnsi="Tahoma" w:cs="Tahoma"/>
        </w:rPr>
        <w:t>.</w:t>
      </w:r>
    </w:p>
    <w:p w14:paraId="271FBAFB" w14:textId="4FC87235" w:rsidR="00786A45" w:rsidRPr="00786A45" w:rsidRDefault="00786A45" w:rsidP="00470F03">
      <w:pPr>
        <w:pStyle w:val="Akapitzlist"/>
        <w:numPr>
          <w:ilvl w:val="0"/>
          <w:numId w:val="29"/>
        </w:numPr>
        <w:tabs>
          <w:tab w:val="clear" w:pos="360"/>
        </w:tabs>
        <w:ind w:left="426" w:hanging="426"/>
        <w:jc w:val="both"/>
        <w:rPr>
          <w:rFonts w:ascii="Tahoma" w:eastAsia="Tahoma" w:hAnsi="Tahoma" w:cs="Tahoma"/>
        </w:rPr>
      </w:pPr>
      <w:r w:rsidRPr="00786A45">
        <w:rPr>
          <w:rFonts w:ascii="Tahoma" w:eastAsia="Tahoma" w:hAnsi="Tahoma" w:cs="Tahoma"/>
        </w:rPr>
        <w:t>Biorąc pod uwagę charakter przetwarzania, Beneficjent pomaga IZ poprzez odpowiednie środki techniczne i organizacyjne wywiązać się z obowiązku odpowiadania na żądania osoby, której dane dotyczą, w zakresie wykonywania jej praw i obowiązków wynikających z RODO.</w:t>
      </w:r>
    </w:p>
    <w:p w14:paraId="24972197" w14:textId="69BF4AD5" w:rsid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 xml:space="preserve">Beneficjent zobowiązany jest do odbierania od każdego uczestnika projektu  wypełnionego Oświadczenia uczestnika projektu, który stanowi załącznik nr </w:t>
      </w:r>
      <w:r w:rsidR="00540133">
        <w:rPr>
          <w:rFonts w:ascii="Tahoma" w:eastAsia="Tahoma" w:hAnsi="Tahoma" w:cs="Tahoma"/>
        </w:rPr>
        <w:t>8</w:t>
      </w:r>
      <w:r w:rsidRPr="0079345F">
        <w:rPr>
          <w:rFonts w:ascii="Tahoma" w:eastAsia="Tahoma" w:hAnsi="Tahoma" w:cs="Tahoma"/>
        </w:rPr>
        <w:t xml:space="preserve"> do niniejszej </w:t>
      </w:r>
      <w:r w:rsidR="001142E6">
        <w:rPr>
          <w:rFonts w:ascii="Tahoma" w:eastAsia="Tahoma" w:hAnsi="Tahoma" w:cs="Tahoma"/>
        </w:rPr>
        <w:t>Decyzji</w:t>
      </w:r>
      <w:r w:rsidRPr="0079345F">
        <w:rPr>
          <w:rFonts w:ascii="Tahoma" w:eastAsia="Tahoma" w:hAnsi="Tahoma" w:cs="Tahoma"/>
        </w:rPr>
        <w:t>.</w:t>
      </w:r>
    </w:p>
    <w:p w14:paraId="5D88F49C" w14:textId="39C1038F" w:rsidR="0079345F" w:rsidRP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 xml:space="preserve">Beneficjent przed rozpoczęciem przetwarzania danych osobowych zobowiązany jest podjąć  środki zabezpieczające, o których mowa w art. 32 – 39 RODO z dnia 27 kwietnia 2016 r.,  </w:t>
      </w:r>
      <w:r w:rsidR="00786A45">
        <w:rPr>
          <w:rFonts w:ascii="Tahoma" w:eastAsia="Tahoma" w:hAnsi="Tahoma" w:cs="Tahoma"/>
        </w:rPr>
        <w:br/>
      </w:r>
      <w:r w:rsidRPr="0079345F">
        <w:rPr>
          <w:rFonts w:ascii="Tahoma" w:eastAsia="Tahoma" w:hAnsi="Tahoma" w:cs="Tahoma"/>
        </w:rPr>
        <w:t>w szczególności zobowiązany jest do:</w:t>
      </w:r>
    </w:p>
    <w:p w14:paraId="2C38FCFC" w14:textId="77777777" w:rsidR="0079345F" w:rsidRPr="00470F03" w:rsidRDefault="0079345F" w:rsidP="000E63B7">
      <w:pPr>
        <w:pStyle w:val="Akapitzlist"/>
        <w:numPr>
          <w:ilvl w:val="0"/>
          <w:numId w:val="62"/>
        </w:numPr>
        <w:tabs>
          <w:tab w:val="clear" w:pos="360"/>
        </w:tabs>
        <w:spacing w:line="276" w:lineRule="auto"/>
        <w:ind w:left="851" w:right="14" w:hanging="425"/>
        <w:jc w:val="both"/>
        <w:rPr>
          <w:rFonts w:ascii="Tahoma" w:eastAsia="Tahoma" w:hAnsi="Tahoma" w:cs="Tahoma"/>
        </w:rPr>
      </w:pPr>
      <w:r w:rsidRPr="00470F03">
        <w:rPr>
          <w:rFonts w:ascii="Tahoma" w:eastAsia="Tahoma" w:hAnsi="Tahoma" w:cs="Tahoma"/>
        </w:rPr>
        <w:lastRenderedPageBreak/>
        <w:t>Zastosowania środków technicznych i organizacyjnych zapewniających ochronę przetwarzanych danych osobowych, a w szczególności do zabezpieczenia danych przed ich udostępnieniem osobom nieupoważnionym, zabraniem przez osobę nieuprawnioną, uszkodzeniem lub zniszczeniem,</w:t>
      </w:r>
    </w:p>
    <w:p w14:paraId="04C4DA24" w14:textId="77777777" w:rsidR="0079345F" w:rsidRPr="00470F03" w:rsidRDefault="0079345F" w:rsidP="000E63B7">
      <w:pPr>
        <w:pStyle w:val="Akapitzlist"/>
        <w:numPr>
          <w:ilvl w:val="0"/>
          <w:numId w:val="62"/>
        </w:numPr>
        <w:tabs>
          <w:tab w:val="clear" w:pos="360"/>
        </w:tabs>
        <w:spacing w:line="276" w:lineRule="auto"/>
        <w:ind w:left="851" w:right="14" w:hanging="425"/>
        <w:jc w:val="both"/>
        <w:rPr>
          <w:rFonts w:ascii="Tahoma" w:eastAsia="Tahoma" w:hAnsi="Tahoma" w:cs="Tahoma"/>
        </w:rPr>
      </w:pPr>
      <w:r w:rsidRPr="00470F03">
        <w:rPr>
          <w:rFonts w:ascii="Tahoma" w:eastAsia="Tahoma" w:hAnsi="Tahoma" w:cs="Tahoma"/>
        </w:rPr>
        <w:t>Zapewnienia, aby dane były udostępniane wyłącznie podmiotom upoważnionym do żądania informacji na podstawie przepisów prawa,</w:t>
      </w:r>
    </w:p>
    <w:p w14:paraId="46501556" w14:textId="77777777" w:rsidR="0079345F" w:rsidRPr="00470F03" w:rsidRDefault="0079345F" w:rsidP="000E63B7">
      <w:pPr>
        <w:pStyle w:val="Akapitzlist"/>
        <w:numPr>
          <w:ilvl w:val="0"/>
          <w:numId w:val="62"/>
        </w:numPr>
        <w:tabs>
          <w:tab w:val="clear" w:pos="360"/>
        </w:tabs>
        <w:spacing w:line="276" w:lineRule="auto"/>
        <w:ind w:left="851" w:right="14" w:hanging="425"/>
        <w:jc w:val="both"/>
        <w:rPr>
          <w:rFonts w:ascii="Tahoma" w:eastAsia="Tahoma" w:hAnsi="Tahoma" w:cs="Tahoma"/>
        </w:rPr>
      </w:pPr>
      <w:r w:rsidRPr="00470F03">
        <w:rPr>
          <w:rFonts w:ascii="Tahoma" w:eastAsia="Tahoma" w:hAnsi="Tahoma" w:cs="Tahoma"/>
        </w:rPr>
        <w:t>Ograniczenia dostępu do danych wyłącznie dla osób posiadających upoważnienie do przetwarzania danych,</w:t>
      </w:r>
    </w:p>
    <w:p w14:paraId="6F95ED6B" w14:textId="77777777" w:rsidR="0079345F" w:rsidRPr="00470F03" w:rsidRDefault="0079345F" w:rsidP="000E63B7">
      <w:pPr>
        <w:pStyle w:val="Akapitzlist"/>
        <w:numPr>
          <w:ilvl w:val="0"/>
          <w:numId w:val="62"/>
        </w:numPr>
        <w:tabs>
          <w:tab w:val="clear" w:pos="360"/>
        </w:tabs>
        <w:spacing w:line="276" w:lineRule="auto"/>
        <w:ind w:left="851" w:right="14" w:hanging="425"/>
        <w:jc w:val="both"/>
        <w:rPr>
          <w:rFonts w:ascii="Tahoma" w:eastAsia="Tahoma" w:hAnsi="Tahoma" w:cs="Tahoma"/>
        </w:rPr>
      </w:pPr>
      <w:r w:rsidRPr="00470F03">
        <w:rPr>
          <w:rFonts w:ascii="Tahoma" w:eastAsia="Tahoma" w:hAnsi="Tahoma" w:cs="Tahoma"/>
        </w:rPr>
        <w:t>Prowadzenia ewidencji osób upoważnionych do dostępu do danych osobowych,</w:t>
      </w:r>
    </w:p>
    <w:p w14:paraId="69F56BDB" w14:textId="77777777" w:rsidR="0079345F" w:rsidRPr="00470F03" w:rsidRDefault="0079345F" w:rsidP="000E63B7">
      <w:pPr>
        <w:pStyle w:val="Akapitzlist"/>
        <w:numPr>
          <w:ilvl w:val="0"/>
          <w:numId w:val="62"/>
        </w:numPr>
        <w:tabs>
          <w:tab w:val="clear" w:pos="360"/>
        </w:tabs>
        <w:spacing w:line="276" w:lineRule="auto"/>
        <w:ind w:left="851" w:right="14" w:hanging="425"/>
        <w:jc w:val="both"/>
        <w:rPr>
          <w:rFonts w:ascii="Tahoma" w:eastAsia="Tahoma" w:hAnsi="Tahoma" w:cs="Tahoma"/>
        </w:rPr>
      </w:pPr>
      <w:r w:rsidRPr="00470F03">
        <w:rPr>
          <w:rFonts w:ascii="Tahoma" w:eastAsia="Tahoma" w:hAnsi="Tahoma" w:cs="Tahoma"/>
        </w:rPr>
        <w:t>Prowadzenia dokumentacji opisującej sposób przetwarzania danych osobowych, w której skład wchodzą Polityka bezpieczeństwa oraz Instrukcja zarządzania systemem informatycznym służącym do przetwarzania danych osobowych,</w:t>
      </w:r>
    </w:p>
    <w:p w14:paraId="144B46E6" w14:textId="289EA131" w:rsidR="0079345F" w:rsidRPr="00470F03" w:rsidRDefault="0079345F" w:rsidP="000E63B7">
      <w:pPr>
        <w:pStyle w:val="Akapitzlist"/>
        <w:numPr>
          <w:ilvl w:val="0"/>
          <w:numId w:val="62"/>
        </w:numPr>
        <w:tabs>
          <w:tab w:val="clear" w:pos="360"/>
        </w:tabs>
        <w:spacing w:line="276" w:lineRule="auto"/>
        <w:ind w:left="851" w:right="14" w:hanging="425"/>
        <w:jc w:val="both"/>
        <w:rPr>
          <w:rFonts w:ascii="Tahoma" w:eastAsia="Tahoma" w:hAnsi="Tahoma" w:cs="Tahoma"/>
        </w:rPr>
      </w:pPr>
      <w:r w:rsidRPr="00470F03">
        <w:rPr>
          <w:rFonts w:ascii="Tahoma" w:eastAsia="Tahoma" w:hAnsi="Tahoma" w:cs="Tahoma"/>
        </w:rPr>
        <w:t xml:space="preserve">Zapewnienia, aby osoby mające dostęp do danych osobowych zachowywały je </w:t>
      </w:r>
      <w:r w:rsidRPr="00470F03">
        <w:rPr>
          <w:rFonts w:ascii="Tahoma" w:eastAsia="Tahoma" w:hAnsi="Tahoma" w:cs="Tahoma"/>
        </w:rPr>
        <w:br/>
        <w:t>w tajemnicy, przy czym obowiązek ten istnieje również po ustaniu zatrudnienia tych osób.</w:t>
      </w:r>
    </w:p>
    <w:p w14:paraId="3A5D6072" w14:textId="2DDDA873" w:rsidR="0079345F" w:rsidRDefault="0079345F" w:rsidP="008C2934">
      <w:pPr>
        <w:pStyle w:val="Akapitzlist"/>
        <w:spacing w:line="276" w:lineRule="auto"/>
        <w:ind w:left="426" w:right="14"/>
        <w:jc w:val="both"/>
        <w:rPr>
          <w:rFonts w:ascii="Tahoma" w:eastAsia="Tahoma" w:hAnsi="Tahoma" w:cs="Tahoma"/>
        </w:rPr>
      </w:pPr>
      <w:r w:rsidRPr="0079345F">
        <w:rPr>
          <w:rFonts w:ascii="Tahoma" w:eastAsia="Tahoma" w:hAnsi="Tahoma" w:cs="Tahoma"/>
        </w:rPr>
        <w:t xml:space="preserve">Jeżeli dokumenty zawierające dane osobowe istnieją wyłącznie w formie elektronicznej, systemy komputerowe Beneficjenta, w których przechowywane są wersje elektroniczne, muszą spełniać normy bezpieczeństwa zapewniające, że dokumenty te są zgodne z wymogami prawa krajowego </w:t>
      </w:r>
      <w:r w:rsidR="00952101">
        <w:rPr>
          <w:rFonts w:ascii="Tahoma" w:eastAsia="Tahoma" w:hAnsi="Tahoma" w:cs="Tahoma"/>
        </w:rPr>
        <w:br/>
      </w:r>
      <w:r w:rsidRPr="0079345F">
        <w:rPr>
          <w:rFonts w:ascii="Tahoma" w:eastAsia="Tahoma" w:hAnsi="Tahoma" w:cs="Tahoma"/>
        </w:rPr>
        <w:t>i można się na nich oprzeć do celów kontroli i audytu.</w:t>
      </w:r>
    </w:p>
    <w:p w14:paraId="22BBDE70" w14:textId="1BC12A2B" w:rsid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Do przetwarzania danych osobowych mogą być dopuszczeni jedynie pracownicy Beneficjenta oraz pracownicy pod</w:t>
      </w:r>
      <w:r>
        <w:rPr>
          <w:rFonts w:ascii="Tahoma" w:eastAsia="Tahoma" w:hAnsi="Tahoma" w:cs="Tahoma"/>
        </w:rPr>
        <w:t>miotów, o których mowa w ust. 5</w:t>
      </w:r>
      <w:r w:rsidRPr="0079345F">
        <w:rPr>
          <w:rFonts w:ascii="Tahoma" w:eastAsia="Tahoma" w:hAnsi="Tahoma" w:cs="Tahoma"/>
        </w:rPr>
        <w:t xml:space="preserve"> niniejszego paragrafu, posiadający imienne upoważnienie do przetwarzania danych osobowych.</w:t>
      </w:r>
    </w:p>
    <w:p w14:paraId="6BF8E61B" w14:textId="77777777" w:rsidR="0079345F" w:rsidRP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Beneficjent jest zobowiązany do podjęcia wszelkich kroków służących zachowaniu w poufności danych osobowych przez pracowników mających do nich dostęp.</w:t>
      </w:r>
    </w:p>
    <w:p w14:paraId="46A08076" w14:textId="77777777" w:rsidR="0079345F" w:rsidRPr="0079345F"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Beneficjent zobowiązuje się do:</w:t>
      </w:r>
    </w:p>
    <w:p w14:paraId="6FF0F21F" w14:textId="2B941813" w:rsidR="0079345F" w:rsidRPr="00470F03" w:rsidRDefault="0079345F" w:rsidP="00470F03">
      <w:pPr>
        <w:pStyle w:val="Akapitzlist"/>
        <w:numPr>
          <w:ilvl w:val="1"/>
          <w:numId w:val="29"/>
        </w:numPr>
        <w:tabs>
          <w:tab w:val="clear" w:pos="680"/>
        </w:tabs>
        <w:spacing w:line="276" w:lineRule="auto"/>
        <w:ind w:left="851" w:right="14" w:hanging="425"/>
        <w:jc w:val="both"/>
        <w:rPr>
          <w:rFonts w:ascii="Tahoma" w:eastAsia="Tahoma" w:hAnsi="Tahoma" w:cs="Tahoma"/>
        </w:rPr>
      </w:pPr>
      <w:r w:rsidRPr="00470F03">
        <w:rPr>
          <w:rFonts w:ascii="Tahoma" w:eastAsia="Tahoma" w:hAnsi="Tahoma" w:cs="Tahoma"/>
        </w:rPr>
        <w:t xml:space="preserve">Niezwłocznego, nie później niż w ciągu 24 godzin, informowania IZ o wszelkich przypadkach naruszenia bezpieczeństwa oraz tajemnicy danych osobowych lub ich niewłaściwym użyciu, </w:t>
      </w:r>
      <w:r w:rsidR="00952101">
        <w:rPr>
          <w:rFonts w:ascii="Tahoma" w:eastAsia="Tahoma" w:hAnsi="Tahoma" w:cs="Tahoma"/>
        </w:rPr>
        <w:br/>
      </w:r>
      <w:r w:rsidRPr="00470F03">
        <w:rPr>
          <w:rFonts w:ascii="Tahoma" w:eastAsia="Tahoma" w:hAnsi="Tahoma" w:cs="Tahoma"/>
        </w:rPr>
        <w:t xml:space="preserve">a także o wszelkich czynnościach związanych z niniejszą </w:t>
      </w:r>
      <w:r w:rsidR="001142E6">
        <w:rPr>
          <w:rFonts w:ascii="Tahoma" w:eastAsia="Tahoma" w:hAnsi="Tahoma" w:cs="Tahoma"/>
        </w:rPr>
        <w:t>Decyzją</w:t>
      </w:r>
      <w:r w:rsidRPr="00470F03">
        <w:rPr>
          <w:rFonts w:ascii="Tahoma" w:eastAsia="Tahoma" w:hAnsi="Tahoma" w:cs="Tahoma"/>
        </w:rPr>
        <w:t>, prowadzonych przed Prezesem Urzędu Ochrony Danych Osobowych, urzędami państwowymi, policją lub sądami,</w:t>
      </w:r>
    </w:p>
    <w:p w14:paraId="7288FBAE" w14:textId="6B6C51A3" w:rsidR="0079345F" w:rsidRPr="00470F03" w:rsidRDefault="0079345F" w:rsidP="00470F03">
      <w:pPr>
        <w:pStyle w:val="Akapitzlist"/>
        <w:numPr>
          <w:ilvl w:val="1"/>
          <w:numId w:val="29"/>
        </w:numPr>
        <w:tabs>
          <w:tab w:val="clear" w:pos="680"/>
        </w:tabs>
        <w:spacing w:line="276" w:lineRule="auto"/>
        <w:ind w:left="851" w:right="14" w:hanging="425"/>
        <w:jc w:val="both"/>
        <w:rPr>
          <w:rFonts w:ascii="Tahoma" w:eastAsia="Tahoma" w:hAnsi="Tahoma" w:cs="Tahoma"/>
        </w:rPr>
      </w:pPr>
      <w:r w:rsidRPr="00470F03">
        <w:rPr>
          <w:rFonts w:ascii="Tahoma" w:eastAsia="Tahoma" w:hAnsi="Tahoma" w:cs="Tahoma"/>
        </w:rPr>
        <w:t xml:space="preserve">Umożliwienia IZ dokonania kontroli w miejscach, w których są przetwarzane powierzone dane osobowe, w zakresie stosowania niniejszej </w:t>
      </w:r>
      <w:r w:rsidR="001142E6">
        <w:rPr>
          <w:rFonts w:ascii="Tahoma" w:eastAsia="Tahoma" w:hAnsi="Tahoma" w:cs="Tahoma"/>
        </w:rPr>
        <w:t>Decyzji</w:t>
      </w:r>
      <w:r w:rsidRPr="00470F03">
        <w:rPr>
          <w:rFonts w:ascii="Tahoma" w:eastAsia="Tahoma" w:hAnsi="Tahoma" w:cs="Tahoma"/>
        </w:rPr>
        <w:t xml:space="preserve"> w terminie ustalonym przez strony, nie później jednak niż 5 dni kalendarzowych od dnia powiadomienia Beneficjenta przez IZ </w:t>
      </w:r>
      <w:r w:rsidR="00952101">
        <w:rPr>
          <w:rFonts w:ascii="Tahoma" w:eastAsia="Tahoma" w:hAnsi="Tahoma" w:cs="Tahoma"/>
        </w:rPr>
        <w:br/>
      </w:r>
      <w:r w:rsidRPr="00470F03">
        <w:rPr>
          <w:rFonts w:ascii="Tahoma" w:eastAsia="Tahoma" w:hAnsi="Tahoma" w:cs="Tahoma"/>
        </w:rPr>
        <w:t>o zamiarze przeprowadzenia kontroli, w celu sprawdzenia prawidłowości przetwarzania oraz zabezpieczenia danych osobowych.</w:t>
      </w:r>
    </w:p>
    <w:p w14:paraId="0C2C26D8" w14:textId="11B744ED" w:rsidR="0079345F" w:rsidRPr="00B92C5E"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B92C5E">
        <w:rPr>
          <w:rFonts w:ascii="Tahoma" w:eastAsia="Tahoma" w:hAnsi="Tahoma" w:cs="Tahoma"/>
        </w:rPr>
        <w:t>Beneficjent jest zobowiązany do zastosowania zaleceń dotyczących poprawy jakości zabezpieczenia danych osobowych oraz sposobu ich przetwarzania.</w:t>
      </w:r>
    </w:p>
    <w:p w14:paraId="74CC37FE" w14:textId="4C0FAB83" w:rsidR="00786A45" w:rsidRPr="00786A45" w:rsidRDefault="00786A45"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86A45">
        <w:rPr>
          <w:rFonts w:ascii="Tahoma" w:eastAsia="Tahoma" w:hAnsi="Tahoma" w:cs="Tahoma"/>
        </w:rPr>
        <w:t>Beneficjent po zakończeniu świadczenia usług związanych z przetwarzaniem zależnie od decyzji IZ usuwa lub zwraca jej wszelkie dane osobowe oraz usuwa wszelkie ich istniejące kopie, chyba że prawo Unii lub prawo państwa członkowskiego nakazują przechowywanie danych osobowych.</w:t>
      </w:r>
    </w:p>
    <w:p w14:paraId="5C7B7688" w14:textId="501B469A" w:rsidR="0079345F" w:rsidRPr="00B92C5E" w:rsidRDefault="0079345F" w:rsidP="00470F03">
      <w:pPr>
        <w:pStyle w:val="Akapitzlist"/>
        <w:numPr>
          <w:ilvl w:val="0"/>
          <w:numId w:val="29"/>
        </w:numPr>
        <w:tabs>
          <w:tab w:val="clear" w:pos="360"/>
        </w:tabs>
        <w:spacing w:line="276" w:lineRule="auto"/>
        <w:ind w:left="426" w:right="14" w:hanging="426"/>
        <w:jc w:val="both"/>
        <w:rPr>
          <w:rFonts w:ascii="Tahoma" w:eastAsia="Tahoma" w:hAnsi="Tahoma" w:cs="Tahoma"/>
        </w:rPr>
      </w:pPr>
      <w:r w:rsidRPr="0079345F">
        <w:rPr>
          <w:rFonts w:ascii="Tahoma" w:eastAsia="Tahoma" w:hAnsi="Tahoma" w:cs="Tahoma"/>
        </w:rPr>
        <w:t xml:space="preserve">W sprawach nieuregulowanych niniejszym paragrafem mają zastosowanie przepisy  RODO </w:t>
      </w:r>
      <w:r w:rsidR="00B92C5E">
        <w:rPr>
          <w:rFonts w:ascii="Tahoma" w:eastAsia="Tahoma" w:hAnsi="Tahoma" w:cs="Tahoma"/>
        </w:rPr>
        <w:br/>
      </w:r>
      <w:r w:rsidRPr="00B92C5E">
        <w:rPr>
          <w:rFonts w:ascii="Tahoma" w:eastAsia="Tahoma" w:hAnsi="Tahoma" w:cs="Tahoma"/>
        </w:rPr>
        <w:t>z 27 kwietnia 2016 roku.</w:t>
      </w:r>
    </w:p>
    <w:p w14:paraId="6F73F4B2" w14:textId="77777777" w:rsidR="00BC1E79" w:rsidRDefault="00BC1E79" w:rsidP="005101A1">
      <w:pPr>
        <w:spacing w:line="276" w:lineRule="auto"/>
        <w:ind w:left="426" w:right="14" w:hanging="426"/>
        <w:jc w:val="center"/>
        <w:rPr>
          <w:rFonts w:ascii="Tahoma" w:eastAsia="Tahoma" w:hAnsi="Tahoma" w:cs="Tahoma"/>
          <w:b/>
        </w:rPr>
      </w:pPr>
    </w:p>
    <w:p w14:paraId="0F13E968" w14:textId="77777777" w:rsidR="00942F4E" w:rsidRPr="001A21E8" w:rsidRDefault="00280ADA" w:rsidP="005101A1">
      <w:pPr>
        <w:spacing w:line="276" w:lineRule="auto"/>
        <w:ind w:left="426" w:right="14" w:hanging="426"/>
        <w:jc w:val="center"/>
        <w:rPr>
          <w:rFonts w:ascii="Tahoma" w:eastAsia="Tahoma" w:hAnsi="Tahoma" w:cs="Tahoma"/>
        </w:rPr>
      </w:pPr>
      <w:r w:rsidRPr="001A21E8">
        <w:rPr>
          <w:rFonts w:ascii="Tahoma" w:eastAsia="Tahoma" w:hAnsi="Tahoma" w:cs="Tahoma"/>
          <w:b/>
        </w:rPr>
        <w:t>O</w:t>
      </w:r>
      <w:r w:rsidRPr="001A21E8">
        <w:rPr>
          <w:rFonts w:ascii="Tahoma" w:eastAsia="Tahoma" w:hAnsi="Tahoma" w:cs="Tahoma"/>
          <w:b/>
          <w:spacing w:val="-1"/>
        </w:rPr>
        <w:t>b</w:t>
      </w:r>
      <w:r w:rsidRPr="001A21E8">
        <w:rPr>
          <w:rFonts w:ascii="Tahoma" w:eastAsia="Tahoma" w:hAnsi="Tahoma" w:cs="Tahoma"/>
          <w:b/>
        </w:rPr>
        <w:t>o</w:t>
      </w:r>
      <w:r w:rsidRPr="001A21E8">
        <w:rPr>
          <w:rFonts w:ascii="Tahoma" w:eastAsia="Tahoma" w:hAnsi="Tahoma" w:cs="Tahoma"/>
          <w:b/>
          <w:spacing w:val="2"/>
        </w:rPr>
        <w:t>w</w:t>
      </w:r>
      <w:r w:rsidRPr="001A21E8">
        <w:rPr>
          <w:rFonts w:ascii="Tahoma" w:eastAsia="Tahoma" w:hAnsi="Tahoma" w:cs="Tahoma"/>
          <w:b/>
        </w:rPr>
        <w:t>ią</w:t>
      </w:r>
      <w:r w:rsidRPr="001A21E8">
        <w:rPr>
          <w:rFonts w:ascii="Tahoma" w:eastAsia="Tahoma" w:hAnsi="Tahoma" w:cs="Tahoma"/>
          <w:b/>
          <w:spacing w:val="1"/>
        </w:rPr>
        <w:t>z</w:t>
      </w:r>
      <w:r w:rsidRPr="001A21E8">
        <w:rPr>
          <w:rFonts w:ascii="Tahoma" w:eastAsia="Tahoma" w:hAnsi="Tahoma" w:cs="Tahoma"/>
          <w:b/>
        </w:rPr>
        <w:t>ki</w:t>
      </w:r>
      <w:r w:rsidRPr="001A21E8">
        <w:rPr>
          <w:rFonts w:ascii="Tahoma" w:eastAsia="Tahoma" w:hAnsi="Tahoma" w:cs="Tahoma"/>
          <w:b/>
          <w:spacing w:val="-11"/>
        </w:rPr>
        <w:t xml:space="preserve"> </w:t>
      </w:r>
      <w:r w:rsidRPr="005101A1">
        <w:rPr>
          <w:rFonts w:ascii="Tahoma" w:eastAsia="Tahoma" w:hAnsi="Tahoma" w:cs="Tahoma"/>
          <w:b/>
        </w:rPr>
        <w:t>informacyjne</w:t>
      </w:r>
    </w:p>
    <w:p w14:paraId="09EDFE25" w14:textId="78F5ECD4" w:rsidR="00942F4E" w:rsidRPr="001A21E8" w:rsidRDefault="00280ADA" w:rsidP="005101A1">
      <w:pPr>
        <w:tabs>
          <w:tab w:val="left" w:pos="4820"/>
        </w:tabs>
        <w:spacing w:line="276" w:lineRule="auto"/>
        <w:ind w:left="426" w:right="14" w:hanging="426"/>
        <w:jc w:val="center"/>
        <w:rPr>
          <w:rFonts w:ascii="Tahoma" w:eastAsia="Tahoma" w:hAnsi="Tahoma" w:cs="Tahoma"/>
          <w:w w:val="99"/>
        </w:rPr>
      </w:pPr>
      <w:r w:rsidRPr="00031201">
        <w:rPr>
          <w:rFonts w:ascii="Tahoma" w:eastAsia="Tahoma" w:hAnsi="Tahoma" w:cs="Tahoma"/>
          <w:position w:val="-1"/>
        </w:rPr>
        <w:t>§ 3</w:t>
      </w:r>
      <w:r w:rsidR="00A06B88">
        <w:rPr>
          <w:rFonts w:ascii="Tahoma" w:eastAsia="Tahoma" w:hAnsi="Tahoma" w:cs="Tahoma"/>
          <w:position w:val="-1"/>
        </w:rPr>
        <w:t>0</w:t>
      </w:r>
      <w:r w:rsidRPr="001A21E8">
        <w:rPr>
          <w:rFonts w:ascii="Tahoma" w:eastAsia="Tahoma" w:hAnsi="Tahoma" w:cs="Tahoma"/>
          <w:w w:val="99"/>
        </w:rPr>
        <w:t>.</w:t>
      </w:r>
    </w:p>
    <w:p w14:paraId="2A190984" w14:textId="0DF77D78" w:rsidR="002C046D" w:rsidRPr="001A21E8" w:rsidRDefault="002C046D" w:rsidP="005100BA">
      <w:pPr>
        <w:pStyle w:val="Akapitzlist"/>
        <w:numPr>
          <w:ilvl w:val="0"/>
          <w:numId w:val="30"/>
        </w:numPr>
        <w:tabs>
          <w:tab w:val="clear" w:pos="360"/>
          <w:tab w:val="num" w:pos="426"/>
        </w:tabs>
        <w:spacing w:line="276" w:lineRule="auto"/>
        <w:ind w:left="426" w:right="14" w:hanging="426"/>
        <w:jc w:val="both"/>
        <w:rPr>
          <w:rFonts w:ascii="Tahoma" w:eastAsia="Tahoma" w:hAnsi="Tahoma" w:cs="Tahoma"/>
        </w:rPr>
      </w:pPr>
      <w:r w:rsidRPr="001A21E8">
        <w:rPr>
          <w:rFonts w:ascii="Tahoma" w:hAnsi="Tahoma" w:cs="Tahoma"/>
        </w:rPr>
        <w:t xml:space="preserve">Beneficjent jest zobowiązany do wypełniania obowiązków informacyjnych i promocyjnych zgodnie </w:t>
      </w:r>
      <w:r w:rsidR="00E85B65" w:rsidRPr="001A21E8">
        <w:rPr>
          <w:rFonts w:ascii="Tahoma" w:hAnsi="Tahoma" w:cs="Tahoma"/>
        </w:rPr>
        <w:br/>
      </w:r>
      <w:r w:rsidRPr="001A21E8">
        <w:rPr>
          <w:rFonts w:ascii="Tahoma" w:hAnsi="Tahoma" w:cs="Tahoma"/>
        </w:rPr>
        <w:t>z zapisami Rozporządzenia Parlamentu Europejskiego i Rady (UE) nr 1303/2013 z dnia 17 grudnia 2013r., Rozporządzenia Wykonawczego Komisji (UE) nr 821/2014 z dnia 28 lipca 2014r., Rozporządzenia Delegowanego Komisji (UE) nr 480/2014</w:t>
      </w:r>
      <w:r w:rsidR="00344631" w:rsidRPr="001A21E8">
        <w:rPr>
          <w:rFonts w:ascii="Tahoma" w:hAnsi="Tahoma" w:cs="Tahoma"/>
        </w:rPr>
        <w:t>,</w:t>
      </w:r>
      <w:r w:rsidR="00FF52D0">
        <w:rPr>
          <w:rFonts w:ascii="Tahoma" w:hAnsi="Tahoma" w:cs="Tahoma"/>
        </w:rPr>
        <w:t xml:space="preserve"> (Dz. U. EL 2014 Nr 138 poz. 5)</w:t>
      </w:r>
      <w:r w:rsidRPr="001A21E8">
        <w:rPr>
          <w:rFonts w:ascii="Tahoma" w:hAnsi="Tahoma" w:cs="Tahoma"/>
        </w:rPr>
        <w:t xml:space="preserve"> Rozporządzenia Parlamentu Europejskiego i Rady (UE) nr 1304/2013</w:t>
      </w:r>
      <w:r w:rsidR="00344631" w:rsidRPr="001A21E8">
        <w:rPr>
          <w:rFonts w:ascii="Tahoma" w:hAnsi="Tahoma" w:cs="Tahoma"/>
        </w:rPr>
        <w:t>.</w:t>
      </w:r>
    </w:p>
    <w:p w14:paraId="1D8EDDE1" w14:textId="77777777" w:rsidR="002C046D" w:rsidRPr="001A21E8" w:rsidRDefault="002C046D" w:rsidP="005100BA">
      <w:pPr>
        <w:pStyle w:val="Akapitzlist"/>
        <w:numPr>
          <w:ilvl w:val="0"/>
          <w:numId w:val="30"/>
        </w:numPr>
        <w:tabs>
          <w:tab w:val="clear" w:pos="360"/>
          <w:tab w:val="num" w:pos="426"/>
        </w:tabs>
        <w:spacing w:line="276" w:lineRule="auto"/>
        <w:ind w:left="426" w:right="14" w:hanging="426"/>
        <w:jc w:val="both"/>
        <w:rPr>
          <w:rFonts w:ascii="Tahoma" w:eastAsia="Tahoma" w:hAnsi="Tahoma" w:cs="Tahoma"/>
        </w:rPr>
      </w:pPr>
      <w:r w:rsidRPr="001A21E8">
        <w:rPr>
          <w:rFonts w:ascii="Tahoma" w:hAnsi="Tahoma" w:cs="Tahoma"/>
        </w:rPr>
        <w:lastRenderedPageBreak/>
        <w:t>Beneficjent jest zobowiązany w szczególności do:</w:t>
      </w:r>
    </w:p>
    <w:p w14:paraId="0CE2BAD0" w14:textId="3AFB7031" w:rsidR="002C046D" w:rsidRPr="001A21E8" w:rsidRDefault="002C046D"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rPr>
      </w:pPr>
      <w:r w:rsidRPr="001A21E8">
        <w:rPr>
          <w:rFonts w:ascii="Tahoma" w:eastAsia="Tahoma" w:hAnsi="Tahoma" w:cs="Tahoma"/>
        </w:rPr>
        <w:t xml:space="preserve">Oznaczania znakiem Unii Europejskiej, </w:t>
      </w:r>
      <w:r w:rsidR="00557447">
        <w:rPr>
          <w:rFonts w:ascii="Tahoma" w:eastAsia="Tahoma" w:hAnsi="Tahoma" w:cs="Tahoma"/>
        </w:rPr>
        <w:t xml:space="preserve">barwami RP, </w:t>
      </w:r>
      <w:r w:rsidRPr="001A21E8">
        <w:rPr>
          <w:rFonts w:ascii="Tahoma" w:eastAsia="Tahoma" w:hAnsi="Tahoma" w:cs="Tahoma"/>
        </w:rPr>
        <w:t>znakiem Funduszy Europejskich i herbem województwa:</w:t>
      </w:r>
    </w:p>
    <w:p w14:paraId="71256845" w14:textId="77777777" w:rsidR="002C046D" w:rsidRPr="001A21E8" w:rsidRDefault="002C046D" w:rsidP="005100BA">
      <w:pPr>
        <w:pStyle w:val="Akapitzlist"/>
        <w:numPr>
          <w:ilvl w:val="2"/>
          <w:numId w:val="30"/>
        </w:numPr>
        <w:tabs>
          <w:tab w:val="clear" w:pos="680"/>
          <w:tab w:val="num" w:pos="567"/>
          <w:tab w:val="num" w:pos="1276"/>
        </w:tabs>
        <w:spacing w:line="276" w:lineRule="auto"/>
        <w:ind w:left="1276" w:right="14" w:hanging="426"/>
        <w:jc w:val="both"/>
        <w:rPr>
          <w:rFonts w:ascii="Tahoma" w:eastAsia="Tahoma" w:hAnsi="Tahoma" w:cs="Tahoma"/>
        </w:rPr>
      </w:pPr>
      <w:r w:rsidRPr="001A21E8">
        <w:rPr>
          <w:rFonts w:ascii="Tahoma" w:eastAsia="Tahoma" w:hAnsi="Tahoma" w:cs="Tahoma"/>
        </w:rPr>
        <w:t>Wszystkich prowadzonych działań informacyjnych i promocyjnych dotyczących projektu,</w:t>
      </w:r>
    </w:p>
    <w:p w14:paraId="431E0D70" w14:textId="77777777" w:rsidR="002C046D" w:rsidRPr="001A21E8" w:rsidRDefault="002C046D" w:rsidP="005100BA">
      <w:pPr>
        <w:pStyle w:val="Akapitzlist"/>
        <w:numPr>
          <w:ilvl w:val="2"/>
          <w:numId w:val="30"/>
        </w:numPr>
        <w:tabs>
          <w:tab w:val="clear" w:pos="680"/>
          <w:tab w:val="num" w:pos="567"/>
          <w:tab w:val="num" w:pos="1276"/>
        </w:tabs>
        <w:spacing w:line="276" w:lineRule="auto"/>
        <w:ind w:left="1276" w:right="14" w:hanging="426"/>
        <w:jc w:val="both"/>
        <w:rPr>
          <w:rFonts w:ascii="Tahoma" w:eastAsia="Tahoma" w:hAnsi="Tahoma" w:cs="Tahoma"/>
        </w:rPr>
      </w:pPr>
      <w:r w:rsidRPr="001A21E8">
        <w:rPr>
          <w:rFonts w:ascii="Tahoma" w:eastAsia="Tahoma" w:hAnsi="Tahoma" w:cs="Tahoma"/>
        </w:rPr>
        <w:t>Wszystkich dokumentów związanych z realizacją projektu podawanych do wiadomości publicznej,</w:t>
      </w:r>
    </w:p>
    <w:p w14:paraId="72F64A97" w14:textId="417064DA" w:rsidR="002C046D" w:rsidRPr="001A21E8" w:rsidRDefault="002C046D" w:rsidP="005100BA">
      <w:pPr>
        <w:pStyle w:val="Akapitzlist"/>
        <w:numPr>
          <w:ilvl w:val="2"/>
          <w:numId w:val="30"/>
        </w:numPr>
        <w:tabs>
          <w:tab w:val="clear" w:pos="680"/>
          <w:tab w:val="num" w:pos="567"/>
          <w:tab w:val="num" w:pos="1276"/>
        </w:tabs>
        <w:spacing w:line="276" w:lineRule="auto"/>
        <w:ind w:left="1276" w:right="14" w:hanging="426"/>
        <w:jc w:val="both"/>
        <w:rPr>
          <w:rFonts w:ascii="Tahoma" w:eastAsia="Tahoma" w:hAnsi="Tahoma" w:cs="Tahoma"/>
        </w:rPr>
      </w:pPr>
      <w:r w:rsidRPr="001A21E8">
        <w:rPr>
          <w:rFonts w:ascii="Tahoma" w:eastAsia="Tahoma" w:hAnsi="Tahoma" w:cs="Tahoma"/>
        </w:rPr>
        <w:t>Wszystkich dokumentów i materiałów dla osób i podmio</w:t>
      </w:r>
      <w:r w:rsidR="00FB6CAA">
        <w:rPr>
          <w:rFonts w:ascii="Tahoma" w:eastAsia="Tahoma" w:hAnsi="Tahoma" w:cs="Tahoma"/>
        </w:rPr>
        <w:t xml:space="preserve">tów uczestniczących </w:t>
      </w:r>
      <w:r w:rsidR="00B92C5E">
        <w:rPr>
          <w:rFonts w:ascii="Tahoma" w:eastAsia="Tahoma" w:hAnsi="Tahoma" w:cs="Tahoma"/>
        </w:rPr>
        <w:br/>
      </w:r>
      <w:r w:rsidR="00FB6CAA">
        <w:rPr>
          <w:rFonts w:ascii="Tahoma" w:eastAsia="Tahoma" w:hAnsi="Tahoma" w:cs="Tahoma"/>
        </w:rPr>
        <w:t>w projekcie;</w:t>
      </w:r>
    </w:p>
    <w:p w14:paraId="6D9878F1" w14:textId="5A1272E4" w:rsidR="00344631" w:rsidRPr="001A21E8" w:rsidRDefault="002C046D"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rPr>
      </w:pPr>
      <w:r w:rsidRPr="001A21E8">
        <w:rPr>
          <w:rFonts w:ascii="Tahoma" w:eastAsia="Tahoma" w:hAnsi="Tahoma" w:cs="Tahoma"/>
        </w:rPr>
        <w:t>Umieszczania przynajmniej jednego plakatu o minimalnym formacie A3 lub odpowiednio tablicy informacyjnej i</w:t>
      </w:r>
      <w:r w:rsidR="00344631" w:rsidRPr="001A21E8">
        <w:rPr>
          <w:rFonts w:ascii="Tahoma" w:eastAsia="Tahoma" w:hAnsi="Tahoma" w:cs="Tahoma"/>
        </w:rPr>
        <w:t>/lub pamiątkowe</w:t>
      </w:r>
      <w:r w:rsidR="00FB6CAA">
        <w:rPr>
          <w:rFonts w:ascii="Tahoma" w:eastAsia="Tahoma" w:hAnsi="Tahoma" w:cs="Tahoma"/>
        </w:rPr>
        <w:t>j w miejscu realizacji projektu;</w:t>
      </w:r>
    </w:p>
    <w:p w14:paraId="0D649995" w14:textId="5B026195" w:rsidR="00344631" w:rsidRPr="001A21E8" w:rsidRDefault="00344631"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rPr>
      </w:pPr>
      <w:r w:rsidRPr="001A21E8">
        <w:rPr>
          <w:rFonts w:ascii="Tahoma" w:eastAsia="Tahoma" w:hAnsi="Tahoma" w:cs="Tahoma"/>
        </w:rPr>
        <w:t>Umieszczania opisu projektu na stronie internetowej, w przypadku</w:t>
      </w:r>
      <w:r w:rsidR="00FB6CAA">
        <w:rPr>
          <w:rFonts w:ascii="Tahoma" w:eastAsia="Tahoma" w:hAnsi="Tahoma" w:cs="Tahoma"/>
        </w:rPr>
        <w:t xml:space="preserve"> posiadania strony internetowej;</w:t>
      </w:r>
    </w:p>
    <w:p w14:paraId="6764AF7C" w14:textId="49EB06AC" w:rsidR="00344631" w:rsidRPr="001A21E8" w:rsidRDefault="00344631"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rPr>
      </w:pPr>
      <w:r w:rsidRPr="001A21E8">
        <w:rPr>
          <w:rFonts w:ascii="Tahoma" w:eastAsia="Tahoma" w:hAnsi="Tahoma" w:cs="Tahoma"/>
        </w:rPr>
        <w:t>Przekazywania osobom i podmiotom uczestniczącym w projekcie informacji, że projekt uzyskał dofinansowanie przynajmniej w f</w:t>
      </w:r>
      <w:r w:rsidR="00FB6CAA">
        <w:rPr>
          <w:rFonts w:ascii="Tahoma" w:eastAsia="Tahoma" w:hAnsi="Tahoma" w:cs="Tahoma"/>
        </w:rPr>
        <w:t>ormie odpowiedniego oznakowania;</w:t>
      </w:r>
    </w:p>
    <w:p w14:paraId="1CAD1765" w14:textId="77777777" w:rsidR="002C046D" w:rsidRPr="001A21E8" w:rsidRDefault="00344631"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rPr>
      </w:pPr>
      <w:r w:rsidRPr="001A21E8">
        <w:rPr>
          <w:rFonts w:ascii="Tahoma" w:eastAsia="Tahoma" w:hAnsi="Tahoma" w:cs="Tahoma"/>
        </w:rPr>
        <w:t>Dokumentowania działań informacyjnych i promocyjnych prowadzonych w ramach projektu.</w:t>
      </w:r>
    </w:p>
    <w:p w14:paraId="37672E05" w14:textId="77777777" w:rsidR="00942F4E" w:rsidRPr="001A21E8" w:rsidRDefault="00280ADA" w:rsidP="005100BA">
      <w:pPr>
        <w:pStyle w:val="Akapitzlist"/>
        <w:numPr>
          <w:ilvl w:val="0"/>
          <w:numId w:val="30"/>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spacing w:val="2"/>
        </w:rPr>
        <w:t>d</w:t>
      </w:r>
      <w:r w:rsidRPr="001A21E8">
        <w:rPr>
          <w:rFonts w:ascii="Tahoma" w:eastAsia="Tahoma" w:hAnsi="Tahoma" w:cs="Tahoma"/>
        </w:rPr>
        <w:t>ost</w:t>
      </w:r>
      <w:r w:rsidRPr="001A21E8">
        <w:rPr>
          <w:rFonts w:ascii="Tahoma" w:eastAsia="Tahoma" w:hAnsi="Tahoma" w:cs="Tahoma"/>
          <w:spacing w:val="1"/>
        </w:rPr>
        <w:t>ę</w:t>
      </w:r>
      <w:r w:rsidRPr="001A21E8">
        <w:rPr>
          <w:rFonts w:ascii="Tahoma" w:eastAsia="Tahoma" w:hAnsi="Tahoma" w:cs="Tahoma"/>
        </w:rPr>
        <w:t>pnia</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t</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3"/>
        </w:rPr>
        <w:t xml:space="preserve"> </w:t>
      </w:r>
      <w:r w:rsidRPr="001A21E8">
        <w:rPr>
          <w:rFonts w:ascii="Tahoma" w:eastAsia="Tahoma" w:hAnsi="Tahoma" w:cs="Tahoma"/>
        </w:rPr>
        <w:t>obo</w:t>
      </w:r>
      <w:r w:rsidRPr="001A21E8">
        <w:rPr>
          <w:rFonts w:ascii="Tahoma" w:eastAsia="Tahoma" w:hAnsi="Tahoma" w:cs="Tahoma"/>
          <w:spacing w:val="1"/>
        </w:rPr>
        <w:t>w</w:t>
      </w:r>
      <w:r w:rsidRPr="001A21E8">
        <w:rPr>
          <w:rFonts w:ascii="Tahoma" w:eastAsia="Tahoma" w:hAnsi="Tahoma" w:cs="Tahoma"/>
          <w:spacing w:val="2"/>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e</w:t>
      </w:r>
      <w:r w:rsidRPr="001A21E8">
        <w:rPr>
          <w:rFonts w:ascii="Tahoma" w:eastAsia="Tahoma" w:hAnsi="Tahoma" w:cs="Tahoma"/>
          <w:spacing w:val="-12"/>
        </w:rPr>
        <w:t xml:space="preserve"> </w:t>
      </w:r>
      <w:r w:rsidRPr="001A21E8">
        <w:rPr>
          <w:rFonts w:ascii="Tahoma" w:eastAsia="Tahoma" w:hAnsi="Tahoma" w:cs="Tahoma"/>
          <w:spacing w:val="2"/>
        </w:rPr>
        <w:t>l</w:t>
      </w:r>
      <w:r w:rsidRPr="001A21E8">
        <w:rPr>
          <w:rFonts w:ascii="Tahoma" w:eastAsia="Tahoma" w:hAnsi="Tahoma" w:cs="Tahoma"/>
        </w:rPr>
        <w:t>ogo</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spacing w:val="2"/>
        </w:rPr>
        <w:t>p</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spacing w:val="3"/>
        </w:rPr>
        <w:t>d</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oz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an</w:t>
      </w:r>
      <w:r w:rsidRPr="001A21E8">
        <w:rPr>
          <w:rFonts w:ascii="Tahoma" w:eastAsia="Tahoma" w:hAnsi="Tahoma" w:cs="Tahoma"/>
        </w:rPr>
        <w:t>ia</w:t>
      </w:r>
      <w:r w:rsidRPr="001A21E8">
        <w:rPr>
          <w:rFonts w:ascii="Tahoma" w:eastAsia="Tahoma" w:hAnsi="Tahoma" w:cs="Tahoma"/>
          <w:spacing w:val="-9"/>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0C5D55BA" w14:textId="0FD9D00C" w:rsidR="00176B4A" w:rsidRPr="001A21E8" w:rsidRDefault="00280ADA" w:rsidP="005100BA">
      <w:pPr>
        <w:pStyle w:val="Akapitzlist"/>
        <w:numPr>
          <w:ilvl w:val="0"/>
          <w:numId w:val="30"/>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1"/>
        </w:rPr>
        <w:t>u</w:t>
      </w:r>
      <w:r w:rsidRPr="001A21E8">
        <w:rPr>
          <w:rFonts w:ascii="Tahoma" w:eastAsia="Tahoma" w:hAnsi="Tahoma" w:cs="Tahoma"/>
        </w:rPr>
        <w:t>dos</w:t>
      </w:r>
      <w:r w:rsidRPr="001A21E8">
        <w:rPr>
          <w:rFonts w:ascii="Tahoma" w:eastAsia="Tahoma" w:hAnsi="Tahoma" w:cs="Tahoma"/>
          <w:spacing w:val="1"/>
        </w:rPr>
        <w:t>tę</w:t>
      </w:r>
      <w:r w:rsidRPr="001A21E8">
        <w:rPr>
          <w:rFonts w:ascii="Tahoma" w:eastAsia="Tahoma" w:hAnsi="Tahoma" w:cs="Tahoma"/>
          <w:spacing w:val="4"/>
        </w:rPr>
        <w:t>p</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I</w:t>
      </w:r>
      <w:r w:rsidRPr="001A21E8">
        <w:rPr>
          <w:rFonts w:ascii="Tahoma" w:eastAsia="Tahoma" w:hAnsi="Tahoma" w:cs="Tahoma"/>
          <w:spacing w:val="-1"/>
        </w:rPr>
        <w:t>Z</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pie</w:t>
      </w:r>
      <w:r w:rsidRPr="001A21E8">
        <w:rPr>
          <w:rFonts w:ascii="Tahoma" w:eastAsia="Tahoma" w:hAnsi="Tahoma" w:cs="Tahoma"/>
          <w:spacing w:val="4"/>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po</w:t>
      </w:r>
      <w:r w:rsidRPr="001A21E8">
        <w:rPr>
          <w:rFonts w:ascii="Tahoma" w:eastAsia="Tahoma" w:hAnsi="Tahoma" w:cs="Tahoma"/>
          <w:spacing w:val="1"/>
        </w:rPr>
        <w:t>t</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by</w:t>
      </w:r>
      <w:r w:rsidRPr="001A21E8">
        <w:rPr>
          <w:rFonts w:ascii="Tahoma" w:eastAsia="Tahoma" w:hAnsi="Tahoma" w:cs="Tahoma"/>
          <w:spacing w:val="1"/>
        </w:rPr>
        <w:t xml:space="preserve"> </w:t>
      </w:r>
      <w:r w:rsidRPr="001A21E8">
        <w:rPr>
          <w:rFonts w:ascii="Tahoma" w:eastAsia="Tahoma" w:hAnsi="Tahoma" w:cs="Tahoma"/>
        </w:rPr>
        <w:t>i</w:t>
      </w:r>
      <w:r w:rsidRPr="001A21E8">
        <w:rPr>
          <w:rFonts w:ascii="Tahoma" w:eastAsia="Tahoma" w:hAnsi="Tahoma" w:cs="Tahoma"/>
          <w:spacing w:val="2"/>
        </w:rPr>
        <w:t>n</w:t>
      </w:r>
      <w:r w:rsidRPr="001A21E8">
        <w:rPr>
          <w:rFonts w:ascii="Tahoma" w:eastAsia="Tahoma" w:hAnsi="Tahoma" w:cs="Tahoma"/>
          <w:spacing w:val="-1"/>
        </w:rPr>
        <w:t>f</w:t>
      </w:r>
      <w:r w:rsidRPr="001A21E8">
        <w:rPr>
          <w:rFonts w:ascii="Tahoma" w:eastAsia="Tahoma" w:hAnsi="Tahoma" w:cs="Tahoma"/>
        </w:rPr>
        <w:t>or</w:t>
      </w:r>
      <w:r w:rsidRPr="001A21E8">
        <w:rPr>
          <w:rFonts w:ascii="Tahoma" w:eastAsia="Tahoma" w:hAnsi="Tahoma" w:cs="Tahoma"/>
          <w:spacing w:val="1"/>
        </w:rPr>
        <w:t>ma</w:t>
      </w:r>
      <w:r w:rsidRPr="001A21E8">
        <w:rPr>
          <w:rFonts w:ascii="Tahoma" w:eastAsia="Tahoma" w:hAnsi="Tahoma" w:cs="Tahoma"/>
          <w:spacing w:val="-1"/>
        </w:rPr>
        <w:t>cj</w:t>
      </w:r>
      <w:r w:rsidRPr="001A21E8">
        <w:rPr>
          <w:rFonts w:ascii="Tahoma" w:eastAsia="Tahoma" w:hAnsi="Tahoma" w:cs="Tahoma"/>
        </w:rPr>
        <w:t>i i</w:t>
      </w:r>
      <w:r w:rsidRPr="001A21E8">
        <w:rPr>
          <w:rFonts w:ascii="Tahoma" w:eastAsia="Tahoma" w:hAnsi="Tahoma" w:cs="Tahoma"/>
          <w:spacing w:val="8"/>
        </w:rPr>
        <w:t xml:space="preserve"> </w:t>
      </w:r>
      <w:r w:rsidRPr="001A21E8">
        <w:rPr>
          <w:rFonts w:ascii="Tahoma" w:eastAsia="Tahoma" w:hAnsi="Tahoma" w:cs="Tahoma"/>
        </w:rPr>
        <w:t>pro</w:t>
      </w:r>
      <w:r w:rsidRPr="001A21E8">
        <w:rPr>
          <w:rFonts w:ascii="Tahoma" w:eastAsia="Tahoma" w:hAnsi="Tahoma" w:cs="Tahoma"/>
          <w:spacing w:val="1"/>
        </w:rPr>
        <w:t>m</w:t>
      </w:r>
      <w:r w:rsidRPr="001A21E8">
        <w:rPr>
          <w:rFonts w:ascii="Tahoma" w:eastAsia="Tahoma" w:hAnsi="Tahoma" w:cs="Tahoma"/>
          <w:spacing w:val="3"/>
        </w:rPr>
        <w:t>o</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 xml:space="preserve">i </w:t>
      </w:r>
      <w:r w:rsidRPr="001A21E8">
        <w:rPr>
          <w:rFonts w:ascii="Tahoma" w:eastAsia="Tahoma" w:hAnsi="Tahoma" w:cs="Tahoma"/>
          <w:spacing w:val="-4"/>
        </w:rPr>
        <w:t>R</w:t>
      </w:r>
      <w:r w:rsidRPr="001A21E8">
        <w:rPr>
          <w:rFonts w:ascii="Tahoma" w:eastAsia="Tahoma" w:hAnsi="Tahoma" w:cs="Tahoma"/>
          <w:spacing w:val="1"/>
        </w:rPr>
        <w:t>e</w:t>
      </w:r>
      <w:r w:rsidRPr="001A21E8">
        <w:rPr>
          <w:rFonts w:ascii="Tahoma" w:eastAsia="Tahoma" w:hAnsi="Tahoma" w:cs="Tahoma"/>
        </w:rPr>
        <w:t>gio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9"/>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 xml:space="preserve">mu </w:t>
      </w:r>
      <w:r w:rsidRPr="001A21E8">
        <w:rPr>
          <w:rFonts w:ascii="Tahoma" w:eastAsia="Tahoma" w:hAnsi="Tahoma" w:cs="Tahoma"/>
          <w:spacing w:val="3"/>
        </w:rPr>
        <w:t>O</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cyjn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9"/>
        </w:rPr>
        <w:t xml:space="preserve"> </w:t>
      </w:r>
      <w:r w:rsidRPr="001A21E8">
        <w:rPr>
          <w:rFonts w:ascii="Tahoma" w:eastAsia="Tahoma" w:hAnsi="Tahoma" w:cs="Tahoma"/>
          <w:spacing w:val="-4"/>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1"/>
        </w:rPr>
        <w:t>ew</w:t>
      </w:r>
      <w:r w:rsidRPr="001A21E8">
        <w:rPr>
          <w:rFonts w:ascii="Tahoma" w:eastAsia="Tahoma" w:hAnsi="Tahoma" w:cs="Tahoma"/>
        </w:rPr>
        <w:t>ódz</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 xml:space="preserve">a </w:t>
      </w:r>
      <w:r w:rsidR="00B31A8D" w:rsidRPr="001A21E8">
        <w:rPr>
          <w:rFonts w:ascii="Tahoma" w:eastAsia="Tahoma" w:hAnsi="Tahoma" w:cs="Tahoma"/>
        </w:rPr>
        <w:t>Świętokrzyskiego na lata</w:t>
      </w:r>
      <w:r w:rsidRPr="001A21E8">
        <w:rPr>
          <w:rFonts w:ascii="Tahoma" w:eastAsia="Tahoma" w:hAnsi="Tahoma" w:cs="Tahoma"/>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spacing w:val="5"/>
        </w:rPr>
        <w:t>4</w:t>
      </w:r>
      <w:r w:rsidRPr="001A21E8">
        <w:rPr>
          <w:rFonts w:ascii="Tahoma" w:eastAsia="Tahoma" w:hAnsi="Tahoma" w:cs="Tahoma"/>
          <w:spacing w:val="2"/>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Pr="001A21E8">
        <w:rPr>
          <w:rFonts w:ascii="Tahoma" w:eastAsia="Tahoma" w:hAnsi="Tahoma" w:cs="Tahoma"/>
        </w:rPr>
        <w:t>0</w:t>
      </w:r>
      <w:r w:rsidRPr="001A21E8">
        <w:rPr>
          <w:rFonts w:ascii="Tahoma" w:eastAsia="Tahoma" w:hAnsi="Tahoma" w:cs="Tahoma"/>
          <w:spacing w:val="62"/>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 xml:space="preserve">z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 F</w:t>
      </w:r>
      <w:r w:rsidRPr="001A21E8">
        <w:rPr>
          <w:rFonts w:ascii="Tahoma" w:eastAsia="Tahoma" w:hAnsi="Tahoma" w:cs="Tahoma"/>
          <w:spacing w:val="-1"/>
        </w:rPr>
        <w:t>un</w:t>
      </w:r>
      <w:r w:rsidRPr="001A21E8">
        <w:rPr>
          <w:rFonts w:ascii="Tahoma" w:eastAsia="Tahoma" w:hAnsi="Tahoma" w:cs="Tahoma"/>
          <w:spacing w:val="2"/>
        </w:rPr>
        <w:t>d</w:t>
      </w:r>
      <w:r w:rsidRPr="001A21E8">
        <w:rPr>
          <w:rFonts w:ascii="Tahoma" w:eastAsia="Tahoma" w:hAnsi="Tahoma" w:cs="Tahoma"/>
          <w:spacing w:val="-1"/>
        </w:rPr>
        <w:t>u</w:t>
      </w:r>
      <w:r w:rsidRPr="001A21E8">
        <w:rPr>
          <w:rFonts w:ascii="Tahoma" w:eastAsia="Tahoma" w:hAnsi="Tahoma" w:cs="Tahoma"/>
        </w:rPr>
        <w:t>s</w:t>
      </w:r>
      <w:r w:rsidRPr="001A21E8">
        <w:rPr>
          <w:rFonts w:ascii="Tahoma" w:eastAsia="Tahoma" w:hAnsi="Tahoma" w:cs="Tahoma"/>
          <w:spacing w:val="3"/>
        </w:rPr>
        <w:t>z</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Społ</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00176B4A" w:rsidRPr="001A21E8">
        <w:rPr>
          <w:rFonts w:ascii="Tahoma" w:eastAsia="Tahoma" w:hAnsi="Tahoma" w:cs="Tahoma"/>
        </w:rPr>
        <w:t xml:space="preserve"> wszystkie utwory informacyjno-promocyjne powstałe </w:t>
      </w:r>
      <w:r w:rsidR="00E03F00" w:rsidRPr="001A21E8">
        <w:rPr>
          <w:rFonts w:ascii="Tahoma" w:eastAsia="Tahoma" w:hAnsi="Tahoma" w:cs="Tahoma"/>
        </w:rPr>
        <w:br/>
      </w:r>
      <w:r w:rsidR="00176B4A" w:rsidRPr="001A21E8">
        <w:rPr>
          <w:rFonts w:ascii="Tahoma" w:eastAsia="Tahoma" w:hAnsi="Tahoma" w:cs="Tahoma"/>
        </w:rPr>
        <w:t>w trakcie realizacji projektu, w postaci między innymi: materiałów zdjęciowy</w:t>
      </w:r>
      <w:r w:rsidR="007D1F27" w:rsidRPr="001A21E8">
        <w:rPr>
          <w:rFonts w:ascii="Tahoma" w:eastAsia="Tahoma" w:hAnsi="Tahoma" w:cs="Tahoma"/>
        </w:rPr>
        <w:t xml:space="preserve">ch, materiałów audio wizualnych </w:t>
      </w:r>
      <w:r w:rsidR="00176B4A" w:rsidRPr="001A21E8">
        <w:rPr>
          <w:rFonts w:ascii="Tahoma" w:eastAsia="Tahoma" w:hAnsi="Tahoma" w:cs="Tahoma"/>
        </w:rPr>
        <w:t xml:space="preserve">i prezentacji dotyczących projektu oraz udziela nieodpłatnie licencji niewyłącznej, obejmującej prawo do korzystania z nich bezterminowo na terytorium Unii Europejskiej </w:t>
      </w:r>
      <w:r w:rsidR="00B92C5E">
        <w:rPr>
          <w:rFonts w:ascii="Tahoma" w:eastAsia="Tahoma" w:hAnsi="Tahoma" w:cs="Tahoma"/>
        </w:rPr>
        <w:br/>
      </w:r>
      <w:r w:rsidR="00176B4A" w:rsidRPr="001A21E8">
        <w:rPr>
          <w:rFonts w:ascii="Tahoma" w:eastAsia="Tahoma" w:hAnsi="Tahoma" w:cs="Tahoma"/>
        </w:rPr>
        <w:t>w zakresie następujących pól eksploatacji:</w:t>
      </w:r>
    </w:p>
    <w:p w14:paraId="73AE873A" w14:textId="77777777" w:rsidR="001D036A" w:rsidRPr="001A21E8" w:rsidRDefault="00176B4A" w:rsidP="005100BA">
      <w:pPr>
        <w:pStyle w:val="Akapitzlist"/>
        <w:numPr>
          <w:ilvl w:val="0"/>
          <w:numId w:val="12"/>
        </w:numPr>
        <w:tabs>
          <w:tab w:val="num" w:pos="851"/>
        </w:tabs>
        <w:spacing w:line="276" w:lineRule="auto"/>
        <w:ind w:left="851" w:right="14" w:hanging="426"/>
        <w:jc w:val="both"/>
        <w:rPr>
          <w:rFonts w:ascii="Tahoma" w:eastAsia="Tahoma" w:hAnsi="Tahoma" w:cs="Tahoma"/>
        </w:rPr>
      </w:pPr>
      <w:r w:rsidRPr="001A21E8">
        <w:rPr>
          <w:rFonts w:ascii="Tahoma" w:eastAsia="Tahoma" w:hAnsi="Tahoma" w:cs="Tahoma"/>
        </w:rPr>
        <w:t>W zakresie utrwalania i zwielokrotniania utworu – wytwarzanie określoną techniką egzemplarzy utworu</w:t>
      </w:r>
      <w:r w:rsidR="001D036A" w:rsidRPr="001A21E8">
        <w:rPr>
          <w:rFonts w:ascii="Tahoma" w:eastAsia="Tahoma" w:hAnsi="Tahoma" w:cs="Tahoma"/>
        </w:rPr>
        <w:t>, w tym techniką drukarską, reprograficzną, zapisu magn</w:t>
      </w:r>
      <w:r w:rsidR="003168C3" w:rsidRPr="001A21E8">
        <w:rPr>
          <w:rFonts w:ascii="Tahoma" w:eastAsia="Tahoma" w:hAnsi="Tahoma" w:cs="Tahoma"/>
        </w:rPr>
        <w:t>etycznego oraz techniką cyfrową;</w:t>
      </w:r>
    </w:p>
    <w:p w14:paraId="0986A0ED" w14:textId="77777777" w:rsidR="001D036A" w:rsidRPr="001A21E8" w:rsidRDefault="001D036A" w:rsidP="005100BA">
      <w:pPr>
        <w:pStyle w:val="Akapitzlist"/>
        <w:numPr>
          <w:ilvl w:val="0"/>
          <w:numId w:val="12"/>
        </w:numPr>
        <w:tabs>
          <w:tab w:val="num" w:pos="851"/>
        </w:tabs>
        <w:spacing w:line="276" w:lineRule="auto"/>
        <w:ind w:left="851" w:right="14" w:hanging="426"/>
        <w:jc w:val="both"/>
        <w:rPr>
          <w:rFonts w:ascii="Tahoma" w:eastAsia="Tahoma" w:hAnsi="Tahoma" w:cs="Tahoma"/>
        </w:rPr>
      </w:pPr>
      <w:r w:rsidRPr="001A21E8">
        <w:rPr>
          <w:rFonts w:ascii="Tahoma" w:eastAsia="Tahoma" w:hAnsi="Tahoma" w:cs="Tahoma"/>
        </w:rPr>
        <w:t>W zakresie obrotu oryginałem albo egzemplarzami, na których utwór utrwalono – wprowadzanie do obrotu, użyczenie lub n</w:t>
      </w:r>
      <w:r w:rsidR="003168C3" w:rsidRPr="001A21E8">
        <w:rPr>
          <w:rFonts w:ascii="Tahoma" w:eastAsia="Tahoma" w:hAnsi="Tahoma" w:cs="Tahoma"/>
        </w:rPr>
        <w:t>ajem oryginału albo egzemplarzy;</w:t>
      </w:r>
    </w:p>
    <w:p w14:paraId="0CD86A75" w14:textId="77777777" w:rsidR="003151BC" w:rsidRPr="001A21E8" w:rsidRDefault="001D036A" w:rsidP="005100BA">
      <w:pPr>
        <w:pStyle w:val="Akapitzlist"/>
        <w:numPr>
          <w:ilvl w:val="0"/>
          <w:numId w:val="12"/>
        </w:numPr>
        <w:tabs>
          <w:tab w:val="num" w:pos="851"/>
        </w:tabs>
        <w:spacing w:line="276" w:lineRule="auto"/>
        <w:ind w:left="851" w:right="14" w:hanging="426"/>
        <w:jc w:val="both"/>
        <w:rPr>
          <w:rFonts w:ascii="Tahoma" w:eastAsia="Tahoma" w:hAnsi="Tahoma" w:cs="Tahoma"/>
        </w:rPr>
      </w:pPr>
      <w:r w:rsidRPr="001A21E8">
        <w:rPr>
          <w:rFonts w:ascii="Tahoma" w:eastAsia="Tahoma" w:hAnsi="Tahoma" w:cs="Tahoma"/>
        </w:rPr>
        <w:t>W zakresie rozpowszechniania utworu w sposób inny niż określony w pkt. 2 – publiczne wykonanie, wystawienie, wyświetlenie, odtworzenie oraz nadawanie i reemitowanie, a także publiczne udostępnianie utworu w taki sposób aby każdy mógł mieć do niego dostęp.</w:t>
      </w:r>
    </w:p>
    <w:p w14:paraId="6578D37B" w14:textId="77777777" w:rsidR="00942F4E" w:rsidRPr="001A21E8" w:rsidRDefault="003151BC" w:rsidP="005101A1">
      <w:pPr>
        <w:tabs>
          <w:tab w:val="num" w:pos="426"/>
        </w:tabs>
        <w:spacing w:line="276" w:lineRule="auto"/>
        <w:ind w:left="426" w:right="14"/>
        <w:jc w:val="both"/>
        <w:rPr>
          <w:rFonts w:ascii="Tahoma" w:eastAsia="Tahoma" w:hAnsi="Tahoma" w:cs="Tahoma"/>
        </w:rPr>
      </w:pPr>
      <w:r w:rsidRPr="001A21E8">
        <w:rPr>
          <w:rFonts w:ascii="Tahoma" w:eastAsia="Tahoma" w:hAnsi="Tahoma" w:cs="Tahoma"/>
        </w:rPr>
        <w:t>Działania informacyjne i promocyjne Beneficjenta zawierają dodatkowo informację: Projekt</w:t>
      </w:r>
      <w:r w:rsidR="00344631" w:rsidRPr="001A21E8">
        <w:rPr>
          <w:rFonts w:ascii="Tahoma" w:eastAsia="Tahoma" w:hAnsi="Tahoma" w:cs="Tahoma"/>
        </w:rPr>
        <w:t xml:space="preserve"> </w:t>
      </w:r>
      <w:r w:rsidRPr="001A21E8">
        <w:rPr>
          <w:rFonts w:ascii="Tahoma" w:eastAsia="Tahoma" w:hAnsi="Tahoma" w:cs="Tahoma"/>
        </w:rPr>
        <w:t>realizowany w ramach Inicjatywy na rzecz zatrudnienia ludzi młodych.</w:t>
      </w:r>
      <w:r w:rsidRPr="001A21E8">
        <w:rPr>
          <w:rFonts w:eastAsia="Tahoma"/>
          <w:vertAlign w:val="superscript"/>
        </w:rPr>
        <w:footnoteReference w:id="76"/>
      </w:r>
    </w:p>
    <w:p w14:paraId="675612BD" w14:textId="094EACCA" w:rsidR="00942F4E" w:rsidRPr="001A21E8" w:rsidRDefault="00280ADA" w:rsidP="005100BA">
      <w:pPr>
        <w:pStyle w:val="Akapitzlist"/>
        <w:numPr>
          <w:ilvl w:val="0"/>
          <w:numId w:val="44"/>
        </w:numPr>
        <w:tabs>
          <w:tab w:val="clear" w:pos="839"/>
          <w:tab w:val="num" w:pos="426"/>
        </w:tabs>
        <w:spacing w:line="276" w:lineRule="auto"/>
        <w:ind w:left="426" w:right="14" w:hanging="426"/>
        <w:jc w:val="both"/>
        <w:rPr>
          <w:rFonts w:ascii="Tahoma" w:eastAsia="Tahoma" w:hAnsi="Tahoma" w:cs="Tahoma"/>
        </w:rPr>
      </w:pPr>
      <w:r w:rsidRPr="001A21E8">
        <w:rPr>
          <w:rFonts w:ascii="Tahoma" w:eastAsia="Tahoma" w:hAnsi="Tahoma" w:cs="Tahoma"/>
        </w:rPr>
        <w:t>Wszystkie działania informacyjne i promocyjne związane z realizowanym Projektem powinny zostać</w:t>
      </w:r>
      <w:r w:rsidR="00344631" w:rsidRPr="001A21E8">
        <w:rPr>
          <w:rFonts w:ascii="Tahoma" w:eastAsia="Tahoma" w:hAnsi="Tahoma" w:cs="Tahoma"/>
        </w:rPr>
        <w:t xml:space="preserve"> </w:t>
      </w:r>
      <w:r w:rsidRPr="001A21E8">
        <w:rPr>
          <w:rFonts w:ascii="Tahoma" w:eastAsia="Tahoma" w:hAnsi="Tahoma" w:cs="Tahoma"/>
        </w:rPr>
        <w:t>udokumentowane (obligatoryjnie dokumentacja  fotograficzna). Dokumentacja ta powinna być</w:t>
      </w:r>
      <w:r w:rsidR="00344631" w:rsidRPr="001A21E8">
        <w:rPr>
          <w:rFonts w:ascii="Tahoma" w:eastAsia="Tahoma" w:hAnsi="Tahoma" w:cs="Tahoma"/>
        </w:rPr>
        <w:t xml:space="preserve"> </w:t>
      </w:r>
      <w:r w:rsidRPr="001A21E8">
        <w:rPr>
          <w:rFonts w:ascii="Tahoma" w:eastAsia="Tahoma" w:hAnsi="Tahoma" w:cs="Tahoma"/>
        </w:rPr>
        <w:t>przechowywana razem z pozostałymi dokumentami projektowymi przez cały okres trwałości</w:t>
      </w:r>
      <w:r w:rsidR="00344631" w:rsidRPr="001A21E8">
        <w:rPr>
          <w:rFonts w:ascii="Tahoma" w:eastAsia="Tahoma" w:hAnsi="Tahoma" w:cs="Tahoma"/>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0"/>
        </w:rPr>
        <w:t xml:space="preserve"> </w:t>
      </w:r>
      <w:r w:rsidRPr="001A21E8">
        <w:rPr>
          <w:rFonts w:ascii="Tahoma" w:eastAsia="Tahoma" w:hAnsi="Tahoma" w:cs="Tahoma"/>
          <w:spacing w:val="1"/>
        </w:rPr>
        <w:t>m</w:t>
      </w:r>
      <w:r w:rsidRPr="001A21E8">
        <w:rPr>
          <w:rFonts w:ascii="Tahoma" w:eastAsia="Tahoma" w:hAnsi="Tahoma" w:cs="Tahoma"/>
        </w:rPr>
        <w:t>oże</w:t>
      </w:r>
      <w:r w:rsidRPr="001A21E8">
        <w:rPr>
          <w:rFonts w:ascii="Tahoma" w:eastAsia="Tahoma" w:hAnsi="Tahoma" w:cs="Tahoma"/>
          <w:spacing w:val="10"/>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rPr>
        <w:t>ć</w:t>
      </w:r>
      <w:r w:rsidRPr="001A21E8">
        <w:rPr>
          <w:rFonts w:ascii="Tahoma" w:eastAsia="Tahoma" w:hAnsi="Tahoma" w:cs="Tahoma"/>
          <w:spacing w:val="12"/>
        </w:rPr>
        <w:t xml:space="preserve"> </w:t>
      </w:r>
      <w:r w:rsidRPr="001A21E8">
        <w:rPr>
          <w:rFonts w:ascii="Tahoma" w:eastAsia="Tahoma" w:hAnsi="Tahoma" w:cs="Tahoma"/>
        </w:rPr>
        <w:t>podd</w:t>
      </w:r>
      <w:r w:rsidRPr="001A21E8">
        <w:rPr>
          <w:rFonts w:ascii="Tahoma" w:eastAsia="Tahoma" w:hAnsi="Tahoma" w:cs="Tahoma"/>
          <w:spacing w:val="2"/>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troli.</w:t>
      </w:r>
      <w:r w:rsidRPr="001A21E8">
        <w:rPr>
          <w:rFonts w:ascii="Tahoma" w:eastAsia="Tahoma" w:hAnsi="Tahoma" w:cs="Tahoma"/>
          <w:spacing w:val="9"/>
        </w:rPr>
        <w:t xml:space="preserve"> </w:t>
      </w:r>
      <w:r w:rsidRPr="001A21E8">
        <w:rPr>
          <w:rFonts w:ascii="Tahoma" w:eastAsia="Tahoma" w:hAnsi="Tahoma" w:cs="Tahoma"/>
          <w:spacing w:val="-1"/>
        </w:rPr>
        <w:t>D</w:t>
      </w:r>
      <w:r w:rsidRPr="001A21E8">
        <w:rPr>
          <w:rFonts w:ascii="Tahoma" w:eastAsia="Tahoma" w:hAnsi="Tahoma" w:cs="Tahoma"/>
          <w:spacing w:val="2"/>
        </w:rPr>
        <w:t>o</w:t>
      </w:r>
      <w:r w:rsidRPr="001A21E8">
        <w:rPr>
          <w:rFonts w:ascii="Tahoma" w:eastAsia="Tahoma" w:hAnsi="Tahoma" w:cs="Tahoma"/>
          <w:spacing w:val="-1"/>
        </w:rPr>
        <w:t>ku</w:t>
      </w:r>
      <w:r w:rsidRPr="001A21E8">
        <w:rPr>
          <w:rFonts w:ascii="Tahoma" w:eastAsia="Tahoma" w:hAnsi="Tahoma" w:cs="Tahoma"/>
          <w:spacing w:val="3"/>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spacing w:val="4"/>
        </w:rPr>
        <w:t>m</w:t>
      </w:r>
      <w:r w:rsidRPr="001A21E8">
        <w:rPr>
          <w:rFonts w:ascii="Tahoma" w:eastAsia="Tahoma" w:hAnsi="Tahoma" w:cs="Tahoma"/>
        </w:rPr>
        <w:t>oże</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2"/>
        </w:rPr>
        <w:t>y</w:t>
      </w:r>
      <w:r w:rsidRPr="001A21E8">
        <w:rPr>
          <w:rFonts w:ascii="Tahoma" w:eastAsia="Tahoma" w:hAnsi="Tahoma" w:cs="Tahoma"/>
        </w:rPr>
        <w:t>ć</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 w</w:t>
      </w:r>
      <w:r w:rsidRPr="001A21E8">
        <w:rPr>
          <w:rFonts w:ascii="Tahoma" w:eastAsia="Tahoma" w:hAnsi="Tahoma" w:cs="Tahoma"/>
          <w:spacing w:val="13"/>
        </w:rPr>
        <w:t xml:space="preserve"> </w:t>
      </w:r>
      <w:r w:rsidRPr="001A21E8">
        <w:rPr>
          <w:rFonts w:ascii="Tahoma" w:eastAsia="Tahoma" w:hAnsi="Tahoma" w:cs="Tahoma"/>
          <w:spacing w:val="-1"/>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00344631" w:rsidRPr="001A21E8">
        <w:rPr>
          <w:rFonts w:ascii="Tahoma" w:eastAsia="Tahoma" w:hAnsi="Tahoma" w:cs="Tahoma"/>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rPr>
        <w:t>ro</w:t>
      </w:r>
      <w:r w:rsidRPr="001A21E8">
        <w:rPr>
          <w:rFonts w:ascii="Tahoma" w:eastAsia="Tahoma" w:hAnsi="Tahoma" w:cs="Tahoma"/>
          <w:spacing w:val="1"/>
        </w:rPr>
        <w:t>we</w:t>
      </w:r>
      <w:r w:rsidRPr="001A21E8">
        <w:rPr>
          <w:rFonts w:ascii="Tahoma" w:eastAsia="Tahoma" w:hAnsi="Tahoma" w:cs="Tahoma"/>
        </w:rPr>
        <w:t>j</w:t>
      </w:r>
      <w:r w:rsidRPr="001A21E8">
        <w:rPr>
          <w:rFonts w:ascii="Tahoma" w:eastAsia="Tahoma" w:hAnsi="Tahoma" w:cs="Tahoma"/>
          <w:spacing w:val="-11"/>
        </w:rPr>
        <w:t xml:space="preserve"> </w:t>
      </w:r>
      <w:r w:rsidRPr="001A21E8">
        <w:rPr>
          <w:rFonts w:ascii="Tahoma" w:eastAsia="Tahoma" w:hAnsi="Tahoma" w:cs="Tahoma"/>
          <w:spacing w:val="1"/>
        </w:rPr>
        <w:t>a</w:t>
      </w:r>
      <w:r w:rsidRPr="001A21E8">
        <w:rPr>
          <w:rFonts w:ascii="Tahoma" w:eastAsia="Tahoma" w:hAnsi="Tahoma" w:cs="Tahoma"/>
        </w:rPr>
        <w:t>lbo</w:t>
      </w:r>
      <w:r w:rsidRPr="001A21E8">
        <w:rPr>
          <w:rFonts w:ascii="Tahoma" w:eastAsia="Tahoma" w:hAnsi="Tahoma" w:cs="Tahoma"/>
          <w:spacing w:val="-4"/>
        </w:rPr>
        <w:t xml:space="preserv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p>
    <w:p w14:paraId="6C19BC91" w14:textId="5BCCD5A3" w:rsidR="008E3C45" w:rsidRPr="001A21E8" w:rsidRDefault="00B5172B" w:rsidP="005100BA">
      <w:pPr>
        <w:pStyle w:val="Akapitzlist"/>
        <w:numPr>
          <w:ilvl w:val="0"/>
          <w:numId w:val="43"/>
        </w:numPr>
        <w:tabs>
          <w:tab w:val="num" w:pos="426"/>
        </w:tabs>
        <w:spacing w:line="276" w:lineRule="auto"/>
        <w:ind w:left="426" w:right="14" w:hanging="426"/>
        <w:jc w:val="both"/>
        <w:rPr>
          <w:rFonts w:ascii="Tahoma" w:eastAsia="Tahoma" w:hAnsi="Tahoma" w:cs="Tahoma"/>
        </w:rPr>
      </w:pPr>
      <w:r w:rsidRPr="001A21E8">
        <w:rPr>
          <w:rFonts w:ascii="Tahoma" w:eastAsia="Tahoma" w:hAnsi="Tahoma" w:cs="Tahoma"/>
        </w:rPr>
        <w:t>Beneficjent zobowiązuje się do przedstawiania na wezwanie I</w:t>
      </w:r>
      <w:r w:rsidR="00653989" w:rsidRPr="001A21E8">
        <w:rPr>
          <w:rFonts w:ascii="Tahoma" w:eastAsia="Tahoma" w:hAnsi="Tahoma" w:cs="Tahoma"/>
        </w:rPr>
        <w:t>Z</w:t>
      </w:r>
      <w:r w:rsidRPr="001A21E8">
        <w:rPr>
          <w:rFonts w:ascii="Tahoma" w:eastAsia="Tahoma" w:hAnsi="Tahoma" w:cs="Tahoma"/>
        </w:rPr>
        <w:t xml:space="preserve"> wszelkich informacji i wyjaśnień związanych z realizacją </w:t>
      </w:r>
      <w:r w:rsidR="008F29F6" w:rsidRPr="001A21E8">
        <w:rPr>
          <w:rFonts w:ascii="Tahoma" w:eastAsia="Tahoma" w:hAnsi="Tahoma" w:cs="Tahoma"/>
        </w:rPr>
        <w:t>p</w:t>
      </w:r>
      <w:r w:rsidRPr="001A21E8">
        <w:rPr>
          <w:rFonts w:ascii="Tahoma" w:eastAsia="Tahoma" w:hAnsi="Tahoma" w:cs="Tahoma"/>
        </w:rPr>
        <w:t>rojektu, w terminie określonym w wezwaniu</w:t>
      </w:r>
      <w:r w:rsidR="00653989" w:rsidRPr="001A21E8">
        <w:rPr>
          <w:rFonts w:ascii="Tahoma" w:eastAsia="Tahoma" w:hAnsi="Tahoma" w:cs="Tahoma"/>
        </w:rPr>
        <w:t>.</w:t>
      </w:r>
    </w:p>
    <w:p w14:paraId="3263F3B3" w14:textId="13ABA39E" w:rsidR="00B5172B" w:rsidRPr="001A21E8" w:rsidRDefault="008E3C45" w:rsidP="005100BA">
      <w:pPr>
        <w:pStyle w:val="Akapitzlist"/>
        <w:numPr>
          <w:ilvl w:val="0"/>
          <w:numId w:val="43"/>
        </w:numPr>
        <w:tabs>
          <w:tab w:val="num" w:pos="426"/>
        </w:tabs>
        <w:spacing w:line="276" w:lineRule="auto"/>
        <w:ind w:left="426" w:right="14" w:hanging="426"/>
        <w:jc w:val="both"/>
        <w:rPr>
          <w:rFonts w:ascii="Tahoma" w:eastAsia="Tahoma" w:hAnsi="Tahoma" w:cs="Tahoma"/>
        </w:rPr>
      </w:pPr>
      <w:r w:rsidRPr="001A21E8">
        <w:rPr>
          <w:rFonts w:ascii="Tahoma" w:eastAsia="Tahoma" w:hAnsi="Tahoma" w:cs="Tahoma"/>
        </w:rPr>
        <w:t>Postanowienia ust.</w:t>
      </w:r>
      <w:r w:rsidR="00C22053">
        <w:rPr>
          <w:rFonts w:ascii="Tahoma" w:eastAsia="Tahoma" w:hAnsi="Tahoma" w:cs="Tahoma"/>
        </w:rPr>
        <w:t xml:space="preserve"> </w:t>
      </w:r>
      <w:r w:rsidRPr="001A21E8">
        <w:rPr>
          <w:rFonts w:ascii="Tahoma" w:eastAsia="Tahoma" w:hAnsi="Tahoma" w:cs="Tahoma"/>
        </w:rPr>
        <w:t>1-</w:t>
      </w:r>
      <w:r w:rsidR="009F15B4" w:rsidRPr="001A21E8">
        <w:rPr>
          <w:rFonts w:ascii="Tahoma" w:eastAsia="Tahoma" w:hAnsi="Tahoma" w:cs="Tahoma"/>
        </w:rPr>
        <w:t>6</w:t>
      </w:r>
      <w:r w:rsidRPr="001A21E8">
        <w:rPr>
          <w:rFonts w:ascii="Tahoma" w:eastAsia="Tahoma" w:hAnsi="Tahoma" w:cs="Tahoma"/>
        </w:rPr>
        <w:t xml:space="preserve"> stosuje się również do </w:t>
      </w:r>
      <w:r w:rsidR="005C440A" w:rsidRPr="001A21E8">
        <w:rPr>
          <w:rFonts w:ascii="Tahoma" w:eastAsia="Tahoma" w:hAnsi="Tahoma" w:cs="Tahoma"/>
        </w:rPr>
        <w:t>P</w:t>
      </w:r>
      <w:r w:rsidRPr="001A21E8">
        <w:rPr>
          <w:rFonts w:ascii="Tahoma" w:eastAsia="Tahoma" w:hAnsi="Tahoma" w:cs="Tahoma"/>
        </w:rPr>
        <w:t>artnerów.</w:t>
      </w:r>
      <w:r w:rsidRPr="001A21E8">
        <w:rPr>
          <w:rStyle w:val="Odwoanieprzypisudolnego"/>
          <w:rFonts w:ascii="Tahoma" w:eastAsia="Tahoma" w:hAnsi="Tahoma" w:cs="Tahoma"/>
        </w:rPr>
        <w:footnoteReference w:id="77"/>
      </w:r>
    </w:p>
    <w:p w14:paraId="4E7F3EE2" w14:textId="77777777" w:rsidR="00BC1E79" w:rsidRDefault="00BC1E79" w:rsidP="00F10027">
      <w:pPr>
        <w:spacing w:line="276" w:lineRule="auto"/>
        <w:ind w:left="426" w:right="14" w:hanging="426"/>
        <w:jc w:val="both"/>
        <w:rPr>
          <w:rFonts w:ascii="Tahoma" w:eastAsia="Tahoma" w:hAnsi="Tahoma" w:cs="Tahoma"/>
          <w:b/>
          <w:spacing w:val="1"/>
        </w:rPr>
      </w:pPr>
    </w:p>
    <w:p w14:paraId="49B84E09" w14:textId="77777777" w:rsidR="00485114" w:rsidRDefault="00485114" w:rsidP="00F10027">
      <w:pPr>
        <w:spacing w:line="276" w:lineRule="auto"/>
        <w:ind w:left="426" w:right="14" w:hanging="426"/>
        <w:jc w:val="both"/>
        <w:rPr>
          <w:rFonts w:ascii="Tahoma" w:eastAsia="Tahoma" w:hAnsi="Tahoma" w:cs="Tahoma"/>
          <w:b/>
          <w:spacing w:val="1"/>
        </w:rPr>
      </w:pPr>
    </w:p>
    <w:p w14:paraId="3E9678A0" w14:textId="77777777" w:rsidR="00485114" w:rsidRDefault="00485114" w:rsidP="00F10027">
      <w:pPr>
        <w:spacing w:line="276" w:lineRule="auto"/>
        <w:ind w:left="426" w:right="14" w:hanging="426"/>
        <w:jc w:val="both"/>
        <w:rPr>
          <w:rFonts w:ascii="Tahoma" w:eastAsia="Tahoma" w:hAnsi="Tahoma" w:cs="Tahoma"/>
          <w:b/>
          <w:spacing w:val="1"/>
        </w:rPr>
      </w:pPr>
    </w:p>
    <w:p w14:paraId="2D9E654C" w14:textId="77777777" w:rsidR="00485114" w:rsidRDefault="00485114" w:rsidP="00F10027">
      <w:pPr>
        <w:spacing w:line="276" w:lineRule="auto"/>
        <w:ind w:left="426" w:right="14" w:hanging="426"/>
        <w:jc w:val="both"/>
        <w:rPr>
          <w:rFonts w:ascii="Tahoma" w:eastAsia="Tahoma" w:hAnsi="Tahoma" w:cs="Tahoma"/>
          <w:b/>
          <w:spacing w:val="1"/>
        </w:rPr>
      </w:pPr>
    </w:p>
    <w:p w14:paraId="67525E7F" w14:textId="77777777" w:rsidR="00942F4E" w:rsidRPr="001A21E8" w:rsidRDefault="00280ADA" w:rsidP="005101A1">
      <w:pPr>
        <w:spacing w:line="276" w:lineRule="auto"/>
        <w:ind w:left="426" w:right="14" w:hanging="426"/>
        <w:jc w:val="center"/>
        <w:rPr>
          <w:rFonts w:ascii="Tahoma" w:eastAsia="Tahoma" w:hAnsi="Tahoma" w:cs="Tahoma"/>
        </w:rPr>
      </w:pPr>
      <w:r w:rsidRPr="001A21E8">
        <w:rPr>
          <w:rFonts w:ascii="Tahoma" w:eastAsia="Tahoma" w:hAnsi="Tahoma" w:cs="Tahoma"/>
          <w:b/>
          <w:spacing w:val="1"/>
        </w:rPr>
        <w:lastRenderedPageBreak/>
        <w:t>P</w:t>
      </w:r>
      <w:r w:rsidRPr="001A21E8">
        <w:rPr>
          <w:rFonts w:ascii="Tahoma" w:eastAsia="Tahoma" w:hAnsi="Tahoma" w:cs="Tahoma"/>
          <w:b/>
        </w:rPr>
        <w:t>r</w:t>
      </w:r>
      <w:r w:rsidRPr="001A21E8">
        <w:rPr>
          <w:rFonts w:ascii="Tahoma" w:eastAsia="Tahoma" w:hAnsi="Tahoma" w:cs="Tahoma"/>
          <w:b/>
          <w:spacing w:val="1"/>
        </w:rPr>
        <w:t>a</w:t>
      </w:r>
      <w:r w:rsidRPr="001A21E8">
        <w:rPr>
          <w:rFonts w:ascii="Tahoma" w:eastAsia="Tahoma" w:hAnsi="Tahoma" w:cs="Tahoma"/>
          <w:b/>
        </w:rPr>
        <w:t>wa</w:t>
      </w:r>
      <w:r w:rsidRPr="001A21E8">
        <w:rPr>
          <w:rFonts w:ascii="Tahoma" w:eastAsia="Tahoma" w:hAnsi="Tahoma" w:cs="Tahoma"/>
          <w:b/>
          <w:spacing w:val="-6"/>
        </w:rPr>
        <w:t xml:space="preserve"> </w:t>
      </w:r>
      <w:r w:rsidRPr="00AA5CE5">
        <w:rPr>
          <w:rFonts w:ascii="Tahoma" w:eastAsia="Tahoma" w:hAnsi="Tahoma" w:cs="Tahoma"/>
          <w:b/>
        </w:rPr>
        <w:t>autorskie</w:t>
      </w:r>
    </w:p>
    <w:p w14:paraId="5E000979" w14:textId="0D8B7BE7" w:rsidR="00942F4E" w:rsidRPr="001A21E8" w:rsidRDefault="00280ADA" w:rsidP="005101A1">
      <w:pPr>
        <w:spacing w:line="276" w:lineRule="auto"/>
        <w:ind w:left="426" w:right="14" w:hanging="426"/>
        <w:jc w:val="center"/>
        <w:rPr>
          <w:rFonts w:ascii="Tahoma" w:eastAsia="Tahoma" w:hAnsi="Tahoma" w:cs="Tahoma"/>
          <w:w w:val="99"/>
        </w:rPr>
      </w:pPr>
      <w:r w:rsidRPr="00031201">
        <w:rPr>
          <w:rFonts w:ascii="Tahoma" w:eastAsia="Tahoma" w:hAnsi="Tahoma" w:cs="Tahoma"/>
          <w:position w:val="-1"/>
        </w:rPr>
        <w:t>§ 3</w:t>
      </w:r>
      <w:r w:rsidR="00A06B88">
        <w:rPr>
          <w:rFonts w:ascii="Tahoma" w:eastAsia="Tahoma" w:hAnsi="Tahoma" w:cs="Tahoma"/>
          <w:position w:val="-1"/>
        </w:rPr>
        <w:t>1</w:t>
      </w:r>
      <w:r w:rsidRPr="001A21E8">
        <w:rPr>
          <w:rFonts w:ascii="Tahoma" w:eastAsia="Tahoma" w:hAnsi="Tahoma" w:cs="Tahoma"/>
          <w:w w:val="99"/>
        </w:rPr>
        <w:t>.</w:t>
      </w:r>
    </w:p>
    <w:p w14:paraId="1CC4A7FB" w14:textId="320F0F76" w:rsidR="00942F4E" w:rsidRPr="001A21E8" w:rsidRDefault="00280ADA" w:rsidP="005100BA">
      <w:pPr>
        <w:pStyle w:val="Akapitzlist"/>
        <w:numPr>
          <w:ilvl w:val="0"/>
          <w:numId w:val="31"/>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49"/>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48"/>
        </w:rPr>
        <w:t xml:space="preserve"> </w:t>
      </w:r>
      <w:r w:rsidRPr="001A21E8">
        <w:rPr>
          <w:rFonts w:ascii="Tahoma" w:eastAsia="Tahoma" w:hAnsi="Tahoma" w:cs="Tahoma"/>
        </w:rPr>
        <w:t>s</w:t>
      </w:r>
      <w:r w:rsidRPr="001A21E8">
        <w:rPr>
          <w:rFonts w:ascii="Tahoma" w:eastAsia="Tahoma" w:hAnsi="Tahoma" w:cs="Tahoma"/>
          <w:spacing w:val="2"/>
        </w:rPr>
        <w:t>i</w:t>
      </w:r>
      <w:r w:rsidRPr="001A21E8">
        <w:rPr>
          <w:rFonts w:ascii="Tahoma" w:eastAsia="Tahoma" w:hAnsi="Tahoma" w:cs="Tahoma"/>
        </w:rPr>
        <w:t>ę</w:t>
      </w:r>
      <w:r w:rsidRPr="001A21E8">
        <w:rPr>
          <w:rFonts w:ascii="Tahoma" w:eastAsia="Tahoma" w:hAnsi="Tahoma" w:cs="Tahoma"/>
          <w:spacing w:val="56"/>
        </w:rPr>
        <w:t xml:space="preserve"> </w:t>
      </w:r>
      <w:r w:rsidRPr="001A21E8">
        <w:rPr>
          <w:rFonts w:ascii="Tahoma" w:eastAsia="Tahoma" w:hAnsi="Tahoma" w:cs="Tahoma"/>
        </w:rPr>
        <w:t>do</w:t>
      </w:r>
      <w:r w:rsidRPr="001A21E8">
        <w:rPr>
          <w:rFonts w:ascii="Tahoma" w:eastAsia="Tahoma" w:hAnsi="Tahoma" w:cs="Tahoma"/>
          <w:spacing w:val="5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rcia</w:t>
      </w:r>
      <w:r w:rsidRPr="001A21E8">
        <w:rPr>
          <w:rFonts w:ascii="Tahoma" w:eastAsia="Tahoma" w:hAnsi="Tahoma" w:cs="Tahoma"/>
          <w:spacing w:val="51"/>
        </w:rPr>
        <w:t xml:space="preserve"> </w:t>
      </w:r>
      <w:r w:rsidRPr="001A21E8">
        <w:rPr>
          <w:rFonts w:ascii="Tahoma" w:eastAsia="Tahoma" w:hAnsi="Tahoma" w:cs="Tahoma"/>
        </w:rPr>
        <w:t>z IZ</w:t>
      </w:r>
      <w:r w:rsidRPr="001A21E8">
        <w:rPr>
          <w:rFonts w:ascii="Tahoma" w:eastAsia="Tahoma" w:hAnsi="Tahoma" w:cs="Tahoma"/>
          <w:spacing w:val="55"/>
        </w:rPr>
        <w:t xml:space="preserve"> </w:t>
      </w:r>
      <w:r w:rsidRPr="001A21E8">
        <w:rPr>
          <w:rFonts w:ascii="Tahoma" w:eastAsia="Tahoma" w:hAnsi="Tahoma" w:cs="Tahoma"/>
        </w:rPr>
        <w:t>odr</w:t>
      </w:r>
      <w:r w:rsidRPr="001A21E8">
        <w:rPr>
          <w:rFonts w:ascii="Tahoma" w:eastAsia="Tahoma" w:hAnsi="Tahoma" w:cs="Tahoma"/>
          <w:spacing w:val="-1"/>
        </w:rPr>
        <w:t>ę</w:t>
      </w:r>
      <w:r w:rsidRPr="001A21E8">
        <w:rPr>
          <w:rFonts w:ascii="Tahoma" w:eastAsia="Tahoma" w:hAnsi="Tahoma" w:cs="Tahoma"/>
        </w:rPr>
        <w:t>bnej</w:t>
      </w:r>
      <w:r w:rsidRPr="001A21E8">
        <w:rPr>
          <w:rFonts w:ascii="Tahoma" w:eastAsia="Tahoma" w:hAnsi="Tahoma" w:cs="Tahoma"/>
          <w:spacing w:val="50"/>
        </w:rPr>
        <w:t xml:space="preserve"> </w:t>
      </w:r>
      <w:r w:rsidR="00774874" w:rsidRPr="001A21E8">
        <w:rPr>
          <w:rFonts w:ascii="Tahoma" w:eastAsia="Tahoma" w:hAnsi="Tahoma" w:cs="Tahoma"/>
          <w:spacing w:val="-1"/>
        </w:rPr>
        <w:t>umowy</w:t>
      </w:r>
      <w:r w:rsidR="003E4377" w:rsidRPr="001A21E8">
        <w:rPr>
          <w:rFonts w:ascii="Tahoma" w:eastAsia="Tahoma" w:hAnsi="Tahoma" w:cs="Tahoma"/>
          <w:spacing w:val="5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9"/>
        </w:rPr>
        <w:t xml:space="preserve"> </w:t>
      </w:r>
      <w:r w:rsidRPr="001A21E8">
        <w:rPr>
          <w:rFonts w:ascii="Tahoma" w:eastAsia="Tahoma" w:hAnsi="Tahoma" w:cs="Tahoma"/>
          <w:spacing w:val="1"/>
        </w:rPr>
        <w:t>a</w:t>
      </w:r>
      <w:r w:rsidRPr="001A21E8">
        <w:rPr>
          <w:rFonts w:ascii="Tahoma" w:eastAsia="Tahoma" w:hAnsi="Tahoma" w:cs="Tahoma"/>
          <w:spacing w:val="-1"/>
        </w:rPr>
        <w:t>u</w:t>
      </w:r>
      <w:r w:rsidRPr="001A21E8">
        <w:rPr>
          <w:rFonts w:ascii="Tahoma" w:eastAsia="Tahoma" w:hAnsi="Tahoma" w:cs="Tahoma"/>
        </w:rPr>
        <w:t>tors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48"/>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w m</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5"/>
        </w:rPr>
        <w:t xml:space="preserve"> </w:t>
      </w:r>
      <w:r w:rsidRPr="001A21E8">
        <w:rPr>
          <w:rFonts w:ascii="Tahoma" w:eastAsia="Tahoma" w:hAnsi="Tahoma" w:cs="Tahoma"/>
        </w:rPr>
        <w:t xml:space="preserve">do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or</w:t>
      </w:r>
      <w:r w:rsidRPr="001A21E8">
        <w:rPr>
          <w:rFonts w:ascii="Tahoma" w:eastAsia="Tahoma" w:hAnsi="Tahoma" w:cs="Tahoma"/>
          <w:spacing w:val="2"/>
        </w:rPr>
        <w:t>ó</w:t>
      </w:r>
      <w:r w:rsidR="00BB32D5" w:rsidRPr="001A21E8">
        <w:rPr>
          <w:rFonts w:ascii="Tahoma" w:eastAsia="Tahoma" w:hAnsi="Tahoma" w:cs="Tahoma"/>
          <w:spacing w:val="4"/>
        </w:rPr>
        <w:t>w</w:t>
      </w:r>
      <w:r w:rsidR="00BB32D5" w:rsidRPr="001A21E8">
        <w:rPr>
          <w:rStyle w:val="Odwoanieprzypisudolnego"/>
          <w:rFonts w:ascii="Tahoma" w:eastAsia="Tahoma" w:hAnsi="Tahoma" w:cs="Tahoma"/>
          <w:spacing w:val="4"/>
        </w:rPr>
        <w:footnoteReference w:id="78"/>
      </w:r>
      <w:r w:rsidRPr="001A21E8">
        <w:rPr>
          <w:rFonts w:ascii="Tahoma" w:eastAsia="Tahoma" w:hAnsi="Tahoma" w:cs="Tahoma"/>
          <w:position w:val="9"/>
          <w:sz w:val="13"/>
          <w:szCs w:val="1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orz</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6"/>
        </w:rPr>
        <w:t xml:space="preserve"> </w:t>
      </w:r>
      <w:r w:rsidRPr="001A21E8">
        <w:rPr>
          <w:rFonts w:ascii="Tahoma" w:eastAsia="Tahoma" w:hAnsi="Tahoma" w:cs="Tahoma"/>
        </w:rPr>
        <w:t>w</w:t>
      </w:r>
      <w:r w:rsidRPr="001A21E8">
        <w:rPr>
          <w:rFonts w:ascii="Tahoma" w:eastAsia="Tahoma" w:hAnsi="Tahoma" w:cs="Tahoma"/>
          <w:spacing w:val="27"/>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 xml:space="preserve">h </w:t>
      </w:r>
      <w:r w:rsidRPr="001A21E8">
        <w:rPr>
          <w:rFonts w:ascii="Tahoma" w:eastAsia="Tahoma" w:hAnsi="Tahoma" w:cs="Tahoma"/>
          <w:spacing w:val="3"/>
        </w:rPr>
        <w:t>p</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 ob</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m</w:t>
      </w:r>
      <w:r w:rsidRPr="001A21E8">
        <w:rPr>
          <w:rFonts w:ascii="Tahoma" w:eastAsia="Tahoma" w:hAnsi="Tahoma" w:cs="Tahoma"/>
          <w:spacing w:val="-1"/>
        </w:rPr>
        <w:t>uj</w:t>
      </w:r>
      <w:r w:rsidRPr="001A21E8">
        <w:rPr>
          <w:rFonts w:ascii="Tahoma" w:eastAsia="Tahoma" w:hAnsi="Tahoma" w:cs="Tahoma"/>
          <w:spacing w:val="3"/>
        </w:rPr>
        <w:t>ą</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 xml:space="preserve">j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dn</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ś</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 xml:space="preserve">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40"/>
        </w:rPr>
        <w:t xml:space="preserve"> </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4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44"/>
        </w:rPr>
        <w:t xml:space="preserve"> </w:t>
      </w:r>
      <w:r w:rsidRPr="001A21E8">
        <w:rPr>
          <w:rFonts w:ascii="Tahoma" w:eastAsia="Tahoma" w:hAnsi="Tahoma" w:cs="Tahoma"/>
          <w:spacing w:val="6"/>
        </w:rPr>
        <w:t>I</w:t>
      </w:r>
      <w:r w:rsidRPr="001A21E8">
        <w:rPr>
          <w:rFonts w:ascii="Tahoma" w:eastAsia="Tahoma" w:hAnsi="Tahoma" w:cs="Tahoma"/>
        </w:rPr>
        <w:t>Z</w:t>
      </w:r>
      <w:r w:rsidRPr="001A21E8">
        <w:rPr>
          <w:rFonts w:ascii="Tahoma" w:eastAsia="Tahoma" w:hAnsi="Tahoma" w:cs="Tahoma"/>
          <w:spacing w:val="48"/>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46"/>
        </w:rPr>
        <w:t xml:space="preserve"> </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45"/>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40"/>
        </w:rPr>
        <w:t xml:space="preserve"> </w:t>
      </w:r>
      <w:r w:rsidRPr="001A21E8">
        <w:rPr>
          <w:rFonts w:ascii="Tahoma" w:eastAsia="Tahoma" w:hAnsi="Tahoma" w:cs="Tahoma"/>
        </w:rPr>
        <w:t>w</w:t>
      </w:r>
      <w:r w:rsidRPr="001A21E8">
        <w:rPr>
          <w:rFonts w:ascii="Tahoma" w:eastAsia="Tahoma" w:hAnsi="Tahoma" w:cs="Tahoma"/>
          <w:spacing w:val="47"/>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lu</w:t>
      </w:r>
      <w:r w:rsidRPr="001A21E8">
        <w:rPr>
          <w:rFonts w:ascii="Tahoma" w:eastAsia="Tahoma" w:hAnsi="Tahoma" w:cs="Tahoma"/>
          <w:spacing w:val="46"/>
        </w:rPr>
        <w:t xml:space="preserve"> </w:t>
      </w:r>
      <w:r w:rsidRPr="001A21E8">
        <w:rPr>
          <w:rFonts w:ascii="Tahoma" w:eastAsia="Tahoma" w:hAnsi="Tahoma" w:cs="Tahoma"/>
          <w:spacing w:val="-3"/>
        </w:rPr>
        <w:t>k</w:t>
      </w:r>
      <w:r w:rsidRPr="001A21E8">
        <w:rPr>
          <w:rFonts w:ascii="Tahoma" w:eastAsia="Tahoma" w:hAnsi="Tahoma" w:cs="Tahoma"/>
        </w:rPr>
        <w:t>or</w:t>
      </w:r>
      <w:r w:rsidRPr="001A21E8">
        <w:rPr>
          <w:rFonts w:ascii="Tahoma" w:eastAsia="Tahoma" w:hAnsi="Tahoma" w:cs="Tahoma"/>
          <w:spacing w:val="2"/>
        </w:rPr>
        <w:t>z</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0"/>
        </w:rPr>
        <w:t xml:space="preserve"> </w:t>
      </w:r>
      <w:r w:rsidRPr="001A21E8">
        <w:rPr>
          <w:rFonts w:ascii="Tahoma" w:eastAsia="Tahoma" w:hAnsi="Tahoma" w:cs="Tahoma"/>
        </w:rPr>
        <w:t>z</w:t>
      </w:r>
      <w:r w:rsidRPr="001A21E8">
        <w:rPr>
          <w:rFonts w:ascii="Tahoma" w:eastAsia="Tahoma" w:hAnsi="Tahoma" w:cs="Tahoma"/>
          <w:spacing w:val="48"/>
        </w:rPr>
        <w:t xml:space="preserve"> </w:t>
      </w:r>
      <w:r w:rsidRPr="001A21E8">
        <w:rPr>
          <w:rFonts w:ascii="Tahoma" w:eastAsia="Tahoma" w:hAnsi="Tahoma" w:cs="Tahoma"/>
          <w:spacing w:val="1"/>
        </w:rPr>
        <w:t>w</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46"/>
        </w:rPr>
        <w:t xml:space="preserve"> </w:t>
      </w:r>
      <w:r w:rsidRPr="001A21E8">
        <w:rPr>
          <w:rFonts w:ascii="Tahoma" w:eastAsia="Tahoma" w:hAnsi="Tahoma" w:cs="Tahoma"/>
          <w:spacing w:val="-1"/>
        </w:rPr>
        <w:t>u</w:t>
      </w:r>
      <w:r w:rsidRPr="001A21E8">
        <w:rPr>
          <w:rFonts w:ascii="Tahoma" w:eastAsia="Tahoma" w:hAnsi="Tahoma" w:cs="Tahoma"/>
          <w:spacing w:val="3"/>
        </w:rPr>
        <w:t>t</w:t>
      </w:r>
      <w:r w:rsidRPr="001A21E8">
        <w:rPr>
          <w:rFonts w:ascii="Tahoma" w:eastAsia="Tahoma" w:hAnsi="Tahoma" w:cs="Tahoma"/>
          <w:spacing w:val="1"/>
        </w:rPr>
        <w:t>w</w:t>
      </w:r>
      <w:r w:rsidRPr="001A21E8">
        <w:rPr>
          <w:rFonts w:ascii="Tahoma" w:eastAsia="Tahoma" w:hAnsi="Tahoma" w:cs="Tahoma"/>
        </w:rPr>
        <w:t>oró</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41"/>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w:t>
      </w:r>
      <w:r w:rsidR="00BE11F7" w:rsidRPr="001A21E8">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49"/>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6"/>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6"/>
        </w:rPr>
        <w:t xml:space="preserve"> </w:t>
      </w:r>
      <w:r w:rsidR="008E0537">
        <w:rPr>
          <w:rFonts w:ascii="Tahoma" w:eastAsia="Tahoma" w:hAnsi="Tahoma" w:cs="Tahoma"/>
        </w:rPr>
        <w:t>powyżej</w:t>
      </w:r>
      <w:r w:rsidRPr="001A21E8">
        <w:rPr>
          <w:rFonts w:ascii="Tahoma" w:eastAsia="Tahoma" w:hAnsi="Tahoma" w:cs="Tahoma"/>
          <w:spacing w:val="46"/>
        </w:rPr>
        <w:t xml:space="preserve"> </w:t>
      </w:r>
      <w:r w:rsidRPr="001A21E8">
        <w:rPr>
          <w:rFonts w:ascii="Tahoma" w:eastAsia="Tahoma" w:hAnsi="Tahoma" w:cs="Tahoma"/>
        </w:rPr>
        <w:t>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43"/>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47"/>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49"/>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spacing w:val="3"/>
        </w:rPr>
        <w:t>m</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44"/>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4"/>
        </w:rPr>
        <w:t>i</w:t>
      </w:r>
      <w:r w:rsidRPr="001A21E8">
        <w:rPr>
          <w:rFonts w:ascii="Tahoma" w:eastAsia="Tahoma" w:hAnsi="Tahoma" w:cs="Tahoma"/>
        </w:rPr>
        <w:t>os</w:t>
      </w:r>
      <w:r w:rsidRPr="001A21E8">
        <w:rPr>
          <w:rFonts w:ascii="Tahoma" w:eastAsia="Tahoma" w:hAnsi="Tahoma" w:cs="Tahoma"/>
          <w:spacing w:val="3"/>
        </w:rPr>
        <w:t>e</w:t>
      </w:r>
      <w:r w:rsidRPr="001A21E8">
        <w:rPr>
          <w:rFonts w:ascii="Tahoma" w:eastAsia="Tahoma" w:hAnsi="Tahoma" w:cs="Tahoma"/>
        </w:rPr>
        <w:t>k</w:t>
      </w:r>
      <w:r w:rsidRPr="001A21E8">
        <w:rPr>
          <w:rFonts w:ascii="Tahoma" w:eastAsia="Tahoma" w:hAnsi="Tahoma" w:cs="Tahoma"/>
          <w:spacing w:val="42"/>
        </w:rPr>
        <w:t xml:space="preserve"> </w:t>
      </w:r>
      <w:r w:rsidRPr="001A21E8">
        <w:rPr>
          <w:rFonts w:ascii="Tahoma" w:eastAsia="Tahoma" w:hAnsi="Tahoma" w:cs="Tahoma"/>
          <w:spacing w:val="3"/>
        </w:rPr>
        <w:t>I</w:t>
      </w:r>
      <w:r w:rsidRPr="001A21E8">
        <w:rPr>
          <w:rFonts w:ascii="Tahoma" w:eastAsia="Tahoma" w:hAnsi="Tahoma" w:cs="Tahoma"/>
        </w:rPr>
        <w:t>Z</w:t>
      </w:r>
      <w:r w:rsidRPr="001A21E8">
        <w:rPr>
          <w:rFonts w:ascii="Tahoma" w:eastAsia="Tahoma" w:hAnsi="Tahoma" w:cs="Tahoma"/>
          <w:spacing w:val="51"/>
        </w:rPr>
        <w:t xml:space="preserve"> </w:t>
      </w:r>
      <w:r w:rsidRPr="001A21E8">
        <w:rPr>
          <w:rFonts w:ascii="Tahoma" w:eastAsia="Tahoma" w:hAnsi="Tahoma" w:cs="Tahoma"/>
        </w:rPr>
        <w:t>w</w:t>
      </w:r>
      <w:r w:rsidRPr="001A21E8">
        <w:rPr>
          <w:rFonts w:ascii="Tahoma" w:eastAsia="Tahoma" w:hAnsi="Tahoma" w:cs="Tahoma"/>
          <w:spacing w:val="50"/>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3"/>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2"/>
        </w:rPr>
        <w:t>t</w:t>
      </w:r>
      <w:r w:rsidRPr="001A21E8">
        <w:rPr>
          <w:rFonts w:ascii="Tahoma" w:eastAsia="Tahoma" w:hAnsi="Tahoma" w:cs="Tahoma"/>
          <w:spacing w:val="-15"/>
        </w:rPr>
        <w:t>y</w:t>
      </w:r>
      <w:r w:rsidRPr="001A21E8">
        <w:rPr>
          <w:rFonts w:ascii="Tahoma" w:eastAsia="Tahoma" w:hAnsi="Tahoma" w:cs="Tahoma"/>
        </w:rPr>
        <w:t>,</w:t>
      </w:r>
      <w:r w:rsidR="00C24D7D" w:rsidRPr="001A21E8">
        <w:rPr>
          <w:rFonts w:ascii="Tahoma" w:eastAsia="Tahoma" w:hAnsi="Tahoma" w:cs="Tahoma"/>
        </w:rPr>
        <w:t xml:space="preserve"> </w:t>
      </w:r>
      <w:r w:rsidR="00B92C5E">
        <w:rPr>
          <w:rFonts w:ascii="Tahoma" w:eastAsia="Tahoma" w:hAnsi="Tahoma" w:cs="Tahoma"/>
        </w:rPr>
        <w:br/>
      </w:r>
      <w:r w:rsidRPr="001A21E8">
        <w:rPr>
          <w:rFonts w:ascii="Tahoma" w:eastAsia="Tahoma" w:hAnsi="Tahoma" w:cs="Tahoma"/>
        </w:rPr>
        <w:t>o</w:t>
      </w:r>
      <w:r w:rsidRPr="001A21E8">
        <w:rPr>
          <w:rFonts w:ascii="Tahoma" w:eastAsia="Tahoma" w:hAnsi="Tahoma" w:cs="Tahoma"/>
          <w:spacing w:val="-1"/>
        </w:rPr>
        <w:t xml:space="preserve"> 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6"/>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 xml:space="preserve">w § </w:t>
      </w:r>
      <w:r w:rsidR="006434DE" w:rsidRPr="001A21E8">
        <w:rPr>
          <w:rFonts w:ascii="Tahoma" w:eastAsia="Tahoma" w:hAnsi="Tahoma" w:cs="Tahoma"/>
          <w:spacing w:val="-1"/>
        </w:rPr>
        <w:t>3</w:t>
      </w:r>
      <w:r w:rsidRPr="001A21E8">
        <w:rPr>
          <w:rFonts w:ascii="Tahoma" w:eastAsia="Tahoma" w:hAnsi="Tahoma" w:cs="Tahoma"/>
        </w:rPr>
        <w:t>.</w:t>
      </w:r>
    </w:p>
    <w:p w14:paraId="3F6CF78A" w14:textId="127CD4FD" w:rsidR="00942F4E" w:rsidRPr="001A21E8" w:rsidRDefault="00280ADA" w:rsidP="005100BA">
      <w:pPr>
        <w:pStyle w:val="Akapitzlist"/>
        <w:numPr>
          <w:ilvl w:val="0"/>
          <w:numId w:val="31"/>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1"/>
        </w:rPr>
        <w:t xml:space="preserve"> </w:t>
      </w:r>
      <w:r w:rsidRPr="001A21E8">
        <w:rPr>
          <w:rFonts w:ascii="Tahoma" w:eastAsia="Tahoma" w:hAnsi="Tahoma" w:cs="Tahoma"/>
        </w:rPr>
        <w:t>zl</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
        </w:rPr>
        <w:t xml:space="preserve">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aw</w:t>
      </w:r>
      <w:r w:rsidRPr="001A21E8">
        <w:rPr>
          <w:rFonts w:ascii="Tahoma" w:eastAsia="Tahoma" w:hAnsi="Tahoma" w:cs="Tahoma"/>
          <w:spacing w:val="-1"/>
        </w:rPr>
        <w:t>c</w:t>
      </w:r>
      <w:r w:rsidRPr="001A21E8">
        <w:rPr>
          <w:rFonts w:ascii="Tahoma" w:eastAsia="Tahoma" w:hAnsi="Tahoma" w:cs="Tahoma"/>
        </w:rPr>
        <w:t xml:space="preserve">y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ń</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
        </w:rPr>
        <w:t xml:space="preserve"> 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3"/>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8"/>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w:t>
      </w:r>
      <w:r w:rsidRPr="001A21E8">
        <w:rPr>
          <w:rFonts w:ascii="Tahoma" w:eastAsia="Tahoma" w:hAnsi="Tahoma" w:cs="Tahoma"/>
        </w:rPr>
        <w:t>ie</w:t>
      </w:r>
      <w:r w:rsidR="00497054" w:rsidRPr="001A21E8">
        <w:rPr>
          <w:rStyle w:val="Odwoanieprzypisudolnego"/>
          <w:rFonts w:ascii="Tahoma" w:eastAsia="Tahoma" w:hAnsi="Tahoma" w:cs="Tahoma"/>
        </w:rPr>
        <w:footnoteReference w:id="79"/>
      </w:r>
      <w:r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mów ob</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3"/>
        </w:rPr>
        <w:t>m</w:t>
      </w:r>
      <w:r w:rsidRPr="001A21E8">
        <w:rPr>
          <w:rFonts w:ascii="Tahoma" w:eastAsia="Tahoma" w:hAnsi="Tahoma" w:cs="Tahoma"/>
          <w:spacing w:val="-1"/>
        </w:rPr>
        <w:t>u</w:t>
      </w:r>
      <w:r w:rsidRPr="001A21E8">
        <w:rPr>
          <w:rFonts w:ascii="Tahoma" w:eastAsia="Tahoma" w:hAnsi="Tahoma" w:cs="Tahoma"/>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1"/>
        </w:rPr>
        <w:t>yc</w:t>
      </w:r>
      <w:r w:rsidRPr="001A21E8">
        <w:rPr>
          <w:rFonts w:ascii="Tahoma" w:eastAsia="Tahoma" w:hAnsi="Tahoma" w:cs="Tahoma"/>
        </w:rPr>
        <w:t>h m.</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 op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oru</w:t>
      </w:r>
      <w:r w:rsidRPr="001A21E8">
        <w:rPr>
          <w:rFonts w:ascii="Tahoma" w:eastAsia="Tahoma" w:hAnsi="Tahoma" w:cs="Tahoma"/>
          <w:spacing w:val="16"/>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e się do 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ia </w:t>
      </w:r>
      <w:r w:rsidR="00D31770">
        <w:rPr>
          <w:rFonts w:ascii="Tahoma" w:eastAsia="Tahoma" w:hAnsi="Tahoma" w:cs="Tahoma"/>
        </w:rPr>
        <w:br/>
      </w:r>
      <w:r w:rsidRPr="001A21E8">
        <w:rPr>
          <w:rFonts w:ascii="Tahoma" w:eastAsia="Tahoma" w:hAnsi="Tahoma" w:cs="Tahoma"/>
        </w:rPr>
        <w:t>w</w:t>
      </w:r>
      <w:r w:rsidRPr="001A21E8">
        <w:rPr>
          <w:rFonts w:ascii="Tahoma" w:eastAsia="Tahoma" w:hAnsi="Tahoma" w:cs="Tahoma"/>
          <w:spacing w:val="7"/>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1"/>
        </w:rPr>
        <w:t>w</w:t>
      </w:r>
      <w:r w:rsidRPr="001A21E8">
        <w:rPr>
          <w:rFonts w:ascii="Tahoma" w:eastAsia="Tahoma" w:hAnsi="Tahoma" w:cs="Tahoma"/>
        </w:rPr>
        <w:t>ie</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6"/>
        </w:rPr>
        <w:t xml:space="preserve"> </w:t>
      </w:r>
      <w:r w:rsidRPr="001A21E8">
        <w:rPr>
          <w:rFonts w:ascii="Tahoma" w:eastAsia="Tahoma" w:hAnsi="Tahoma" w:cs="Tahoma"/>
          <w:spacing w:val="3"/>
        </w:rPr>
        <w:t>w</w:t>
      </w:r>
      <w:r w:rsidRPr="001A21E8">
        <w:rPr>
          <w:rFonts w:ascii="Tahoma" w:eastAsia="Tahoma" w:hAnsi="Tahoma" w:cs="Tahoma"/>
          <w:spacing w:val="-1"/>
        </w:rPr>
        <w:t>yk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aw</w:t>
      </w:r>
      <w:r w:rsidRPr="001A21E8">
        <w:rPr>
          <w:rFonts w:ascii="Tahoma" w:eastAsia="Tahoma" w:hAnsi="Tahoma" w:cs="Tahoma"/>
          <w:spacing w:val="-1"/>
        </w:rPr>
        <w:t>c</w:t>
      </w:r>
      <w:r w:rsidRPr="001A21E8">
        <w:rPr>
          <w:rFonts w:ascii="Tahoma" w:eastAsia="Tahoma" w:hAnsi="Tahoma" w:cs="Tahoma"/>
        </w:rPr>
        <w:t>ą</w:t>
      </w:r>
      <w:r w:rsidRPr="001A21E8">
        <w:rPr>
          <w:rFonts w:ascii="Tahoma" w:eastAsia="Tahoma" w:hAnsi="Tahoma" w:cs="Tahoma"/>
          <w:spacing w:val="-2"/>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4"/>
        </w:rPr>
        <w:t xml:space="preserve">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m</w:t>
      </w:r>
      <w:r w:rsidR="00497054" w:rsidRPr="001A21E8">
        <w:rPr>
          <w:rStyle w:val="Odwoanieprzypisudolnego"/>
          <w:rFonts w:ascii="Tahoma" w:eastAsia="Tahoma" w:hAnsi="Tahoma" w:cs="Tahoma"/>
        </w:rPr>
        <w:footnoteReference w:id="80"/>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rPr>
        <w:t>że</w:t>
      </w:r>
      <w:r w:rsidRPr="001A21E8">
        <w:rPr>
          <w:rFonts w:ascii="Tahoma" w:eastAsia="Tahoma" w:hAnsi="Tahoma" w:cs="Tahoma"/>
          <w:spacing w:val="6"/>
        </w:rPr>
        <w:t xml:space="preserve"> </w:t>
      </w:r>
      <w:r w:rsidRPr="001A21E8">
        <w:rPr>
          <w:rFonts w:ascii="Tahoma" w:eastAsia="Tahoma" w:hAnsi="Tahoma" w:cs="Tahoma"/>
          <w:spacing w:val="1"/>
        </w:rPr>
        <w:t>a</w:t>
      </w:r>
      <w:r w:rsidRPr="001A21E8">
        <w:rPr>
          <w:rFonts w:ascii="Tahoma" w:eastAsia="Tahoma" w:hAnsi="Tahoma" w:cs="Tahoma"/>
          <w:spacing w:val="-1"/>
        </w:rPr>
        <w:t>u</w:t>
      </w:r>
      <w:r w:rsidRPr="001A21E8">
        <w:rPr>
          <w:rFonts w:ascii="Tahoma" w:eastAsia="Tahoma" w:hAnsi="Tahoma" w:cs="Tahoma"/>
        </w:rPr>
        <w:t>tor</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3"/>
        </w:rPr>
        <w:t xml:space="preserve"> </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9"/>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oru pr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słu</w:t>
      </w:r>
      <w:r w:rsidRPr="001A21E8">
        <w:rPr>
          <w:rFonts w:ascii="Tahoma" w:eastAsia="Tahoma" w:hAnsi="Tahoma" w:cs="Tahoma"/>
          <w:spacing w:val="2"/>
        </w:rPr>
        <w:t>g</w:t>
      </w:r>
      <w:r w:rsidRPr="001A21E8">
        <w:rPr>
          <w:rFonts w:ascii="Tahoma" w:eastAsia="Tahoma" w:hAnsi="Tahoma" w:cs="Tahoma"/>
          <w:spacing w:val="-1"/>
        </w:rPr>
        <w:t>uj</w:t>
      </w:r>
      <w:r w:rsidRPr="001A21E8">
        <w:rPr>
          <w:rFonts w:ascii="Tahoma" w:eastAsia="Tahoma" w:hAnsi="Tahoma" w:cs="Tahoma"/>
        </w:rPr>
        <w:t>ą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to</w:t>
      </w:r>
      <w:r w:rsidRPr="001A21E8">
        <w:rPr>
          <w:rFonts w:ascii="Tahoma" w:eastAsia="Tahoma" w:hAnsi="Tahoma" w:cs="Tahoma"/>
          <w:spacing w:val="1"/>
        </w:rPr>
        <w:t>w</w:t>
      </w:r>
      <w:r w:rsidRPr="001A21E8">
        <w:rPr>
          <w:rFonts w:ascii="Tahoma" w:eastAsia="Tahoma" w:hAnsi="Tahoma" w:cs="Tahoma"/>
        </w:rPr>
        <w:t>i.</w:t>
      </w:r>
    </w:p>
    <w:p w14:paraId="52613B2E" w14:textId="60714AA4" w:rsidR="00942F4E" w:rsidRPr="001A21E8" w:rsidRDefault="00280ADA" w:rsidP="005100BA">
      <w:pPr>
        <w:pStyle w:val="Akapitzlist"/>
        <w:numPr>
          <w:ilvl w:val="0"/>
          <w:numId w:val="31"/>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3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ga</w:t>
      </w:r>
      <w:r w:rsidRPr="001A21E8">
        <w:rPr>
          <w:rFonts w:ascii="Tahoma" w:eastAsia="Tahoma" w:hAnsi="Tahoma" w:cs="Tahoma"/>
          <w:spacing w:val="33"/>
        </w:rPr>
        <w:t xml:space="preserve"> </w:t>
      </w:r>
      <w:r w:rsidRPr="001A21E8">
        <w:rPr>
          <w:rFonts w:ascii="Tahoma" w:eastAsia="Tahoma" w:hAnsi="Tahoma" w:cs="Tahoma"/>
        </w:rPr>
        <w:t>możli</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ć</w:t>
      </w:r>
      <w:r w:rsidRPr="001A21E8">
        <w:rPr>
          <w:rFonts w:ascii="Tahoma" w:eastAsia="Tahoma" w:hAnsi="Tahoma" w:cs="Tahoma"/>
          <w:spacing w:val="31"/>
        </w:rPr>
        <w:t xml:space="preserve"> </w:t>
      </w:r>
      <w:r w:rsidRPr="001A21E8">
        <w:rPr>
          <w:rFonts w:ascii="Tahoma" w:eastAsia="Tahoma" w:hAnsi="Tahoma" w:cs="Tahoma"/>
          <w:spacing w:val="-1"/>
        </w:rPr>
        <w:t>u</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5"/>
        </w:rPr>
        <w:t xml:space="preserve"> </w:t>
      </w:r>
      <w:r w:rsidRPr="001A21E8">
        <w:rPr>
          <w:rFonts w:ascii="Tahoma" w:eastAsia="Tahoma" w:hAnsi="Tahoma" w:cs="Tahoma"/>
        </w:rPr>
        <w:t>za</w:t>
      </w:r>
      <w:r w:rsidRPr="001A21E8">
        <w:rPr>
          <w:rFonts w:ascii="Tahoma" w:eastAsia="Tahoma" w:hAnsi="Tahoma" w:cs="Tahoma"/>
          <w:spacing w:val="39"/>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28"/>
        </w:rPr>
        <w:t xml:space="preserve"> </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34"/>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rPr>
        <w:t>sz</w:t>
      </w:r>
      <w:r w:rsidRPr="001A21E8">
        <w:rPr>
          <w:rFonts w:ascii="Tahoma" w:eastAsia="Tahoma" w:hAnsi="Tahoma" w:cs="Tahoma"/>
          <w:spacing w:val="-1"/>
        </w:rPr>
        <w:t>t</w:t>
      </w:r>
      <w:r w:rsidRPr="001A21E8">
        <w:rPr>
          <w:rFonts w:ascii="Tahoma" w:eastAsia="Tahoma" w:hAnsi="Tahoma" w:cs="Tahoma"/>
        </w:rPr>
        <w:t>y</w:t>
      </w:r>
      <w:r w:rsidRPr="001A21E8">
        <w:rPr>
          <w:rFonts w:ascii="Tahoma" w:eastAsia="Tahoma" w:hAnsi="Tahoma" w:cs="Tahoma"/>
          <w:spacing w:val="37"/>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33"/>
        </w:rPr>
        <w:t xml:space="preserve"> </w:t>
      </w:r>
      <w:r w:rsidR="00B92C5E">
        <w:rPr>
          <w:rFonts w:ascii="Tahoma" w:eastAsia="Tahoma" w:hAnsi="Tahoma" w:cs="Tahoma"/>
          <w:spacing w:val="33"/>
        </w:rPr>
        <w:br/>
      </w:r>
      <w:r w:rsidRPr="001A21E8">
        <w:rPr>
          <w:rFonts w:ascii="Tahoma" w:eastAsia="Tahoma" w:hAnsi="Tahoma" w:cs="Tahoma"/>
        </w:rPr>
        <w:t>z</w:t>
      </w:r>
      <w:r w:rsidRPr="001A21E8">
        <w:rPr>
          <w:rFonts w:ascii="Tahoma" w:eastAsia="Tahoma" w:hAnsi="Tahoma" w:cs="Tahoma"/>
          <w:spacing w:val="41"/>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orzon</w:t>
      </w:r>
      <w:r w:rsidRPr="001A21E8">
        <w:rPr>
          <w:rFonts w:ascii="Tahoma" w:eastAsia="Tahoma" w:hAnsi="Tahoma" w:cs="Tahoma"/>
          <w:spacing w:val="-1"/>
        </w:rPr>
        <w:t>y</w:t>
      </w:r>
      <w:r w:rsidRPr="001A21E8">
        <w:rPr>
          <w:rFonts w:ascii="Tahoma" w:eastAsia="Tahoma" w:hAnsi="Tahoma" w:cs="Tahoma"/>
        </w:rPr>
        <w:t>mi w</w:t>
      </w:r>
      <w:r w:rsidRPr="001A21E8">
        <w:rPr>
          <w:rFonts w:ascii="Tahoma" w:eastAsia="Tahoma" w:hAnsi="Tahoma" w:cs="Tahoma"/>
          <w:spacing w:val="26"/>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0"/>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21"/>
        </w:rPr>
        <w:t xml:space="preserve">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17"/>
        </w:rPr>
        <w:t xml:space="preserve"> </w:t>
      </w:r>
      <w:r w:rsidRPr="001A21E8">
        <w:rPr>
          <w:rFonts w:ascii="Tahoma" w:eastAsia="Tahoma" w:hAnsi="Tahoma" w:cs="Tahoma"/>
        </w:rPr>
        <w:t>w</w:t>
      </w:r>
      <w:r w:rsidRPr="001A21E8">
        <w:rPr>
          <w:rFonts w:ascii="Tahoma" w:eastAsia="Tahoma" w:hAnsi="Tahoma" w:cs="Tahoma"/>
          <w:spacing w:val="26"/>
        </w:rPr>
        <w:t xml:space="preserve"> </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9"/>
        </w:rPr>
        <w:t xml:space="preserve"> </w:t>
      </w:r>
      <w:r w:rsidRPr="001A21E8">
        <w:rPr>
          <w:rFonts w:ascii="Tahoma" w:eastAsia="Tahoma" w:hAnsi="Tahoma" w:cs="Tahoma"/>
        </w:rPr>
        <w:t>g</w:t>
      </w:r>
      <w:r w:rsidRPr="001A21E8">
        <w:rPr>
          <w:rFonts w:ascii="Tahoma" w:eastAsia="Tahoma" w:hAnsi="Tahoma" w:cs="Tahoma"/>
          <w:spacing w:val="3"/>
        </w:rPr>
        <w:t>d</w:t>
      </w:r>
      <w:r w:rsidRPr="001A21E8">
        <w:rPr>
          <w:rFonts w:ascii="Tahoma" w:eastAsia="Tahoma" w:hAnsi="Tahoma" w:cs="Tahoma"/>
        </w:rPr>
        <w:t>y</w:t>
      </w:r>
      <w:r w:rsidRPr="001A21E8">
        <w:rPr>
          <w:rFonts w:ascii="Tahoma" w:eastAsia="Tahoma" w:hAnsi="Tahoma" w:cs="Tahoma"/>
          <w:spacing w:val="22"/>
        </w:rPr>
        <w:t xml:space="preserve"> </w:t>
      </w:r>
      <w:r w:rsidRPr="001A21E8">
        <w:rPr>
          <w:rFonts w:ascii="Tahoma" w:eastAsia="Tahoma" w:hAnsi="Tahoma" w:cs="Tahoma"/>
        </w:rPr>
        <w:t>po</w:t>
      </w:r>
      <w:r w:rsidRPr="001A21E8">
        <w:rPr>
          <w:rFonts w:ascii="Tahoma" w:eastAsia="Tahoma" w:hAnsi="Tahoma" w:cs="Tahoma"/>
          <w:spacing w:val="3"/>
        </w:rPr>
        <w:t>d</w:t>
      </w:r>
      <w:r w:rsidRPr="001A21E8">
        <w:rPr>
          <w:rFonts w:ascii="Tahoma" w:eastAsia="Tahoma" w:hAnsi="Tahoma" w:cs="Tahoma"/>
        </w:rPr>
        <w:t>pis</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8"/>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3"/>
        </w:rPr>
        <w:t>w</w:t>
      </w:r>
      <w:r w:rsidRPr="001A21E8">
        <w:rPr>
          <w:rFonts w:ascii="Tahoma" w:eastAsia="Tahoma" w:hAnsi="Tahoma" w:cs="Tahoma"/>
        </w:rPr>
        <w:t>y</w:t>
      </w:r>
      <w:r w:rsidRPr="001A21E8">
        <w:rPr>
          <w:rFonts w:ascii="Tahoma" w:eastAsia="Tahoma" w:hAnsi="Tahoma" w:cs="Tahoma"/>
          <w:spacing w:val="19"/>
        </w:rPr>
        <w:t xml:space="preserve"> </w:t>
      </w:r>
      <w:r w:rsidRPr="001A21E8">
        <w:rPr>
          <w:rFonts w:ascii="Tahoma" w:eastAsia="Tahoma" w:hAnsi="Tahoma" w:cs="Tahoma"/>
        </w:rPr>
        <w:t>o</w:t>
      </w:r>
      <w:r w:rsidR="001449B3">
        <w:rPr>
          <w:rFonts w:ascii="Tahoma" w:eastAsia="Tahoma" w:hAnsi="Tahoma" w:cs="Tahoma"/>
          <w:spacing w:val="2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17"/>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w</w:t>
      </w:r>
      <w:r w:rsidRPr="001A21E8">
        <w:rPr>
          <w:rFonts w:ascii="Tahoma" w:eastAsia="Tahoma" w:hAnsi="Tahoma" w:cs="Tahoma"/>
          <w:spacing w:val="23"/>
        </w:rPr>
        <w:t xml:space="preserve"> </w:t>
      </w:r>
      <w:r w:rsidRPr="001A21E8">
        <w:rPr>
          <w:rFonts w:ascii="Tahoma" w:eastAsia="Tahoma" w:hAnsi="Tahoma" w:cs="Tahoma"/>
          <w:spacing w:val="1"/>
        </w:rPr>
        <w:t>a</w:t>
      </w:r>
      <w:r w:rsidRPr="001A21E8">
        <w:rPr>
          <w:rFonts w:ascii="Tahoma" w:eastAsia="Tahoma" w:hAnsi="Tahoma" w:cs="Tahoma"/>
          <w:spacing w:val="-1"/>
        </w:rPr>
        <w:t>u</w:t>
      </w:r>
      <w:r w:rsidRPr="001A21E8">
        <w:rPr>
          <w:rFonts w:ascii="Tahoma" w:eastAsia="Tahoma" w:hAnsi="Tahoma" w:cs="Tahoma"/>
        </w:rPr>
        <w:t>tors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 xml:space="preserve">h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rPr>
        <w:t>do</w:t>
      </w:r>
      <w:r w:rsidRPr="001A21E8">
        <w:rPr>
          <w:rFonts w:ascii="Tahoma" w:eastAsia="Tahoma" w:hAnsi="Tahoma" w:cs="Tahoma"/>
          <w:spacing w:val="-1"/>
        </w:rPr>
        <w:t>j</w:t>
      </w:r>
      <w:r w:rsidRPr="001A21E8">
        <w:rPr>
          <w:rFonts w:ascii="Tahoma" w:eastAsia="Tahoma" w:hAnsi="Tahoma" w:cs="Tahoma"/>
        </w:rPr>
        <w:t>dzie</w:t>
      </w:r>
      <w:r w:rsidRPr="001A21E8">
        <w:rPr>
          <w:rFonts w:ascii="Tahoma" w:eastAsia="Tahoma" w:hAnsi="Tahoma" w:cs="Tahoma"/>
          <w:spacing w:val="-5"/>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n</w:t>
      </w:r>
      <w:r w:rsidRPr="001A21E8">
        <w:rPr>
          <w:rFonts w:ascii="Tahoma" w:eastAsia="Tahoma" w:hAnsi="Tahoma" w:cs="Tahoma"/>
          <w:spacing w:val="-9"/>
        </w:rPr>
        <w:t xml:space="preserve"> </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4"/>
        </w:rPr>
        <w:t>ą</w:t>
      </w:r>
      <w:r w:rsidRPr="001A21E8">
        <w:rPr>
          <w:rFonts w:ascii="Tahoma" w:eastAsia="Tahoma" w:hAnsi="Tahoma" w:cs="Tahoma"/>
          <w:spacing w:val="-1"/>
        </w:rPr>
        <w:t>cyc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st</w:t>
      </w:r>
      <w:r w:rsidRPr="001A21E8">
        <w:rPr>
          <w:rFonts w:ascii="Tahoma" w:eastAsia="Tahoma" w:hAnsi="Tahoma" w:cs="Tahoma"/>
          <w:spacing w:val="1"/>
        </w:rPr>
        <w:t>r</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2"/>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w:t>
      </w:r>
    </w:p>
    <w:p w14:paraId="77282993" w14:textId="2D0A2811" w:rsidR="005C440A" w:rsidRPr="0036160F" w:rsidRDefault="005C440A" w:rsidP="005100BA">
      <w:pPr>
        <w:pStyle w:val="Akapitzlist"/>
        <w:numPr>
          <w:ilvl w:val="0"/>
          <w:numId w:val="31"/>
        </w:numPr>
        <w:tabs>
          <w:tab w:val="clear" w:pos="360"/>
          <w:tab w:val="num" w:pos="426"/>
        </w:tabs>
        <w:spacing w:line="276" w:lineRule="auto"/>
        <w:ind w:left="426" w:right="14" w:hanging="426"/>
        <w:jc w:val="both"/>
        <w:rPr>
          <w:rFonts w:ascii="Tahoma" w:eastAsia="Tahoma" w:hAnsi="Tahoma" w:cs="Tahoma"/>
        </w:rPr>
      </w:pPr>
      <w:r w:rsidRPr="0036160F">
        <w:rPr>
          <w:rFonts w:ascii="Tahoma" w:hAnsi="Tahoma" w:cs="Tahoma"/>
        </w:rPr>
        <w:t xml:space="preserve">Umowy, o których mowa w ust. 1 i 3, są sporządzane z poszanowaniem powszechnie obowiązujących przepisów prawa, w tym w szczególności ustawy z dnia 4 lutego 1994 r. o prawie autorskim i prawach pokrewnych (Dz. U. z </w:t>
      </w:r>
      <w:r w:rsidR="00BC450A" w:rsidRPr="0036160F">
        <w:rPr>
          <w:rFonts w:ascii="Tahoma" w:hAnsi="Tahoma" w:cs="Tahoma"/>
        </w:rPr>
        <w:t>20</w:t>
      </w:r>
      <w:r w:rsidR="00BC450A">
        <w:rPr>
          <w:rFonts w:ascii="Tahoma" w:hAnsi="Tahoma" w:cs="Tahoma"/>
        </w:rPr>
        <w:t>1</w:t>
      </w:r>
      <w:r w:rsidR="00755CB1">
        <w:rPr>
          <w:rFonts w:ascii="Tahoma" w:hAnsi="Tahoma" w:cs="Tahoma"/>
        </w:rPr>
        <w:t>8</w:t>
      </w:r>
      <w:r w:rsidR="00BC450A" w:rsidRPr="0036160F">
        <w:rPr>
          <w:rFonts w:ascii="Tahoma" w:hAnsi="Tahoma" w:cs="Tahoma"/>
        </w:rPr>
        <w:t xml:space="preserve"> </w:t>
      </w:r>
      <w:r w:rsidRPr="0036160F">
        <w:rPr>
          <w:rFonts w:ascii="Tahoma" w:hAnsi="Tahoma" w:cs="Tahoma"/>
        </w:rPr>
        <w:t xml:space="preserve">r. poz. </w:t>
      </w:r>
      <w:r w:rsidR="00755CB1">
        <w:rPr>
          <w:rFonts w:ascii="Tahoma" w:hAnsi="Tahoma" w:cs="Tahoma"/>
        </w:rPr>
        <w:t>119</w:t>
      </w:r>
      <w:r w:rsidR="00432C22">
        <w:rPr>
          <w:rFonts w:ascii="Tahoma" w:hAnsi="Tahoma" w:cs="Tahoma"/>
        </w:rPr>
        <w:t>1</w:t>
      </w:r>
      <w:r w:rsidR="00A06B88">
        <w:rPr>
          <w:rFonts w:ascii="Tahoma" w:hAnsi="Tahoma" w:cs="Tahoma"/>
        </w:rPr>
        <w:t xml:space="preserve"> </w:t>
      </w:r>
      <w:proofErr w:type="spellStart"/>
      <w:r w:rsidR="00952101">
        <w:rPr>
          <w:rFonts w:ascii="Tahoma" w:hAnsi="Tahoma" w:cs="Tahoma"/>
        </w:rPr>
        <w:t>t.j</w:t>
      </w:r>
      <w:proofErr w:type="spellEnd"/>
      <w:r w:rsidR="00952101">
        <w:rPr>
          <w:rFonts w:ascii="Tahoma" w:hAnsi="Tahoma" w:cs="Tahoma"/>
        </w:rPr>
        <w:t xml:space="preserve">. </w:t>
      </w:r>
      <w:r w:rsidR="00A06B88">
        <w:rPr>
          <w:rFonts w:ascii="Tahoma" w:hAnsi="Tahoma" w:cs="Tahoma"/>
        </w:rPr>
        <w:t xml:space="preserve">z </w:t>
      </w:r>
      <w:proofErr w:type="spellStart"/>
      <w:r w:rsidR="00A06B88">
        <w:rPr>
          <w:rFonts w:ascii="Tahoma" w:hAnsi="Tahoma" w:cs="Tahoma"/>
        </w:rPr>
        <w:t>późn</w:t>
      </w:r>
      <w:proofErr w:type="spellEnd"/>
      <w:r w:rsidR="00A06B88">
        <w:rPr>
          <w:rFonts w:ascii="Tahoma" w:hAnsi="Tahoma" w:cs="Tahoma"/>
        </w:rPr>
        <w:t>. zm.</w:t>
      </w:r>
      <w:r w:rsidRPr="0036160F">
        <w:rPr>
          <w:rFonts w:ascii="Tahoma" w:hAnsi="Tahoma" w:cs="Tahoma"/>
        </w:rPr>
        <w:t>).</w:t>
      </w:r>
    </w:p>
    <w:p w14:paraId="5ACFF2BF" w14:textId="77777777" w:rsidR="005C440A" w:rsidRPr="001A21E8" w:rsidRDefault="005C440A" w:rsidP="005100BA">
      <w:pPr>
        <w:pStyle w:val="Akapitzlist"/>
        <w:numPr>
          <w:ilvl w:val="0"/>
          <w:numId w:val="31"/>
        </w:numPr>
        <w:tabs>
          <w:tab w:val="clear" w:pos="360"/>
          <w:tab w:val="num" w:pos="426"/>
        </w:tabs>
        <w:spacing w:line="276" w:lineRule="auto"/>
        <w:ind w:left="426" w:right="14" w:hanging="426"/>
        <w:jc w:val="both"/>
        <w:rPr>
          <w:rFonts w:ascii="Tahoma" w:eastAsia="Tahoma" w:hAnsi="Tahoma" w:cs="Tahoma"/>
        </w:rPr>
      </w:pPr>
      <w:r w:rsidRPr="0036160F">
        <w:rPr>
          <w:rFonts w:ascii="Tahoma" w:eastAsia="Tahoma" w:hAnsi="Tahoma" w:cs="Tahoma"/>
        </w:rPr>
        <w:t>Postanowienia ust. 1-4 dotyczą również Partnerów</w:t>
      </w:r>
      <w:r w:rsidRPr="001A21E8">
        <w:rPr>
          <w:rFonts w:ascii="Tahoma" w:eastAsia="Tahoma" w:hAnsi="Tahoma" w:cs="Tahoma"/>
        </w:rPr>
        <w:t>.</w:t>
      </w:r>
      <w:r w:rsidRPr="001A21E8">
        <w:rPr>
          <w:rStyle w:val="Odwoanieprzypisudolnego"/>
          <w:rFonts w:ascii="Tahoma" w:eastAsia="Tahoma" w:hAnsi="Tahoma" w:cs="Tahoma"/>
        </w:rPr>
        <w:footnoteReference w:id="81"/>
      </w:r>
    </w:p>
    <w:p w14:paraId="7293AF25" w14:textId="77777777" w:rsidR="00954CC2" w:rsidRDefault="00954CC2" w:rsidP="00F10027">
      <w:pPr>
        <w:spacing w:line="276" w:lineRule="auto"/>
        <w:ind w:left="426" w:right="14" w:hanging="426"/>
        <w:jc w:val="both"/>
        <w:rPr>
          <w:rFonts w:ascii="Tahoma" w:eastAsia="Tahoma" w:hAnsi="Tahoma" w:cs="Tahoma"/>
          <w:b/>
          <w:spacing w:val="1"/>
        </w:rPr>
      </w:pPr>
    </w:p>
    <w:p w14:paraId="05581A34" w14:textId="79AFDBCE" w:rsidR="00942F4E" w:rsidRPr="00A549C4" w:rsidRDefault="00280ADA" w:rsidP="00A549C4">
      <w:pPr>
        <w:jc w:val="center"/>
        <w:rPr>
          <w:rFonts w:ascii="Tahoma" w:eastAsia="Tahoma" w:hAnsi="Tahoma" w:cs="Tahoma"/>
          <w:b/>
          <w:spacing w:val="1"/>
        </w:rPr>
      </w:pPr>
      <w:r w:rsidRPr="001A21E8">
        <w:rPr>
          <w:rFonts w:ascii="Tahoma" w:eastAsia="Tahoma" w:hAnsi="Tahoma" w:cs="Tahoma"/>
          <w:b/>
          <w:spacing w:val="1"/>
        </w:rPr>
        <w:t>Z</w:t>
      </w:r>
      <w:r w:rsidRPr="001A21E8">
        <w:rPr>
          <w:rFonts w:ascii="Tahoma" w:eastAsia="Tahoma" w:hAnsi="Tahoma" w:cs="Tahoma"/>
          <w:b/>
        </w:rPr>
        <w:t>miany</w:t>
      </w:r>
      <w:r w:rsidRPr="001A21E8">
        <w:rPr>
          <w:rFonts w:ascii="Tahoma" w:eastAsia="Tahoma" w:hAnsi="Tahoma" w:cs="Tahoma"/>
          <w:b/>
          <w:spacing w:val="-7"/>
        </w:rPr>
        <w:t xml:space="preserve"> </w:t>
      </w:r>
      <w:r w:rsidRPr="001A21E8">
        <w:rPr>
          <w:rFonts w:ascii="Tahoma" w:eastAsia="Tahoma" w:hAnsi="Tahoma" w:cs="Tahoma"/>
          <w:b/>
        </w:rPr>
        <w:t>w</w:t>
      </w:r>
      <w:r w:rsidRPr="001A21E8">
        <w:rPr>
          <w:rFonts w:ascii="Tahoma" w:eastAsia="Tahoma" w:hAnsi="Tahoma" w:cs="Tahoma"/>
          <w:b/>
          <w:spacing w:val="-1"/>
        </w:rPr>
        <w:t xml:space="preserve"> </w:t>
      </w:r>
      <w:r w:rsidRPr="00954CC2">
        <w:rPr>
          <w:rFonts w:ascii="Tahoma" w:eastAsia="Tahoma" w:hAnsi="Tahoma" w:cs="Tahoma"/>
          <w:b/>
        </w:rPr>
        <w:t>Projekcie</w:t>
      </w:r>
    </w:p>
    <w:p w14:paraId="1FF1E308" w14:textId="3B1CFC33" w:rsidR="00942F4E" w:rsidRPr="001A21E8" w:rsidRDefault="00280ADA" w:rsidP="005101A1">
      <w:pPr>
        <w:spacing w:line="276" w:lineRule="auto"/>
        <w:ind w:left="426" w:right="14" w:hanging="426"/>
        <w:jc w:val="center"/>
        <w:rPr>
          <w:rFonts w:ascii="Tahoma" w:eastAsia="Tahoma" w:hAnsi="Tahoma" w:cs="Tahoma"/>
          <w:w w:val="99"/>
        </w:rPr>
      </w:pPr>
      <w:r w:rsidRPr="00031201">
        <w:rPr>
          <w:rFonts w:ascii="Tahoma" w:eastAsia="Tahoma" w:hAnsi="Tahoma" w:cs="Tahoma"/>
          <w:position w:val="-1"/>
        </w:rPr>
        <w:t>§ 3</w:t>
      </w:r>
      <w:r w:rsidR="00EC465D">
        <w:rPr>
          <w:rFonts w:ascii="Tahoma" w:eastAsia="Tahoma" w:hAnsi="Tahoma" w:cs="Tahoma"/>
          <w:position w:val="-1"/>
        </w:rPr>
        <w:t>2</w:t>
      </w:r>
      <w:r w:rsidRPr="001A21E8">
        <w:rPr>
          <w:rFonts w:ascii="Tahoma" w:eastAsia="Tahoma" w:hAnsi="Tahoma" w:cs="Tahoma"/>
          <w:w w:val="99"/>
        </w:rPr>
        <w:t>.</w:t>
      </w:r>
    </w:p>
    <w:p w14:paraId="086C0C25" w14:textId="74637796" w:rsidR="00942F4E" w:rsidRPr="001A21E8" w:rsidRDefault="00280ADA" w:rsidP="005100BA">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4"/>
        </w:rPr>
        <w:t xml:space="preserve"> </w:t>
      </w:r>
      <w:r w:rsidRPr="001A21E8">
        <w:rPr>
          <w:rFonts w:ascii="Tahoma" w:eastAsia="Tahoma" w:hAnsi="Tahoma" w:cs="Tahoma"/>
        </w:rPr>
        <w:t>może</w:t>
      </w:r>
      <w:r w:rsidRPr="001A21E8">
        <w:rPr>
          <w:rFonts w:ascii="Tahoma" w:eastAsia="Tahoma" w:hAnsi="Tahoma" w:cs="Tahoma"/>
          <w:spacing w:val="39"/>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3"/>
        </w:rPr>
        <w:t>y</w:t>
      </w:r>
      <w:r w:rsidRPr="001A21E8">
        <w:rPr>
          <w:rFonts w:ascii="Tahoma" w:eastAsia="Tahoma" w:hAnsi="Tahoma" w:cs="Tahoma"/>
          <w:spacing w:val="1"/>
        </w:rPr>
        <w:t>wa</w:t>
      </w:r>
      <w:r w:rsidRPr="001A21E8">
        <w:rPr>
          <w:rFonts w:ascii="Tahoma" w:eastAsia="Tahoma" w:hAnsi="Tahoma" w:cs="Tahoma"/>
        </w:rPr>
        <w:t>ć</w:t>
      </w:r>
      <w:r w:rsidRPr="001A21E8">
        <w:rPr>
          <w:rFonts w:ascii="Tahoma" w:eastAsia="Tahoma" w:hAnsi="Tahoma" w:cs="Tahoma"/>
          <w:spacing w:val="33"/>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n</w:t>
      </w:r>
      <w:r w:rsidRPr="001A21E8">
        <w:rPr>
          <w:rFonts w:ascii="Tahoma" w:eastAsia="Tahoma" w:hAnsi="Tahoma" w:cs="Tahoma"/>
          <w:spacing w:val="37"/>
        </w:rPr>
        <w:t xml:space="preserve"> </w:t>
      </w:r>
      <w:r w:rsidRPr="001A21E8">
        <w:rPr>
          <w:rFonts w:ascii="Tahoma" w:eastAsia="Tahoma" w:hAnsi="Tahoma" w:cs="Tahoma"/>
        </w:rPr>
        <w:t>w</w:t>
      </w:r>
      <w:r w:rsidRPr="001A21E8">
        <w:rPr>
          <w:rFonts w:ascii="Tahoma" w:eastAsia="Tahoma" w:hAnsi="Tahoma" w:cs="Tahoma"/>
          <w:spacing w:val="42"/>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kc</w:t>
      </w:r>
      <w:r w:rsidRPr="001A21E8">
        <w:rPr>
          <w:rFonts w:ascii="Tahoma" w:eastAsia="Tahoma" w:hAnsi="Tahoma" w:cs="Tahoma"/>
        </w:rPr>
        <w:t>ie</w:t>
      </w:r>
      <w:r w:rsidRPr="001A21E8">
        <w:rPr>
          <w:rFonts w:ascii="Tahoma" w:eastAsia="Tahoma" w:hAnsi="Tahoma" w:cs="Tahoma"/>
          <w:spacing w:val="38"/>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36"/>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35"/>
        </w:rPr>
        <w:t xml:space="preserve"> </w:t>
      </w:r>
      <w:r w:rsidRPr="001A21E8">
        <w:rPr>
          <w:rFonts w:ascii="Tahoma" w:eastAsia="Tahoma" w:hAnsi="Tahoma" w:cs="Tahoma"/>
        </w:rPr>
        <w:t>pod</w:t>
      </w:r>
      <w:r w:rsidRPr="001A21E8">
        <w:rPr>
          <w:rFonts w:ascii="Tahoma" w:eastAsia="Tahoma" w:hAnsi="Tahoma" w:cs="Tahoma"/>
          <w:spacing w:val="42"/>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m</w:t>
      </w:r>
      <w:r w:rsidRPr="001A21E8">
        <w:rPr>
          <w:rFonts w:ascii="Tahoma" w:eastAsia="Tahoma" w:hAnsi="Tahoma" w:cs="Tahoma"/>
          <w:spacing w:val="34"/>
        </w:rPr>
        <w:t xml:space="preserve"> </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0"/>
        </w:rPr>
        <w:t xml:space="preserve"> </w:t>
      </w:r>
      <w:r w:rsidRPr="001A21E8">
        <w:rPr>
          <w:rFonts w:ascii="Tahoma" w:eastAsia="Tahoma" w:hAnsi="Tahoma" w:cs="Tahoma"/>
        </w:rPr>
        <w:t>zgłosz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00C24D7D" w:rsidRPr="001A21E8">
        <w:rPr>
          <w:rFonts w:ascii="Tahoma" w:eastAsia="Tahoma" w:hAnsi="Tahoma" w:cs="Tahoma"/>
        </w:rPr>
        <w:t xml:space="preserve"> </w:t>
      </w: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
        </w:rPr>
        <w:t xml:space="preserve"> </w:t>
      </w:r>
      <w:r w:rsidRPr="001A21E8">
        <w:rPr>
          <w:rFonts w:ascii="Tahoma" w:eastAsia="Tahoma" w:hAnsi="Tahoma" w:cs="Tahoma"/>
          <w:spacing w:val="3"/>
        </w:rPr>
        <w:t>I</w:t>
      </w:r>
      <w:r w:rsidRPr="001A21E8">
        <w:rPr>
          <w:rFonts w:ascii="Tahoma" w:eastAsia="Tahoma" w:hAnsi="Tahoma" w:cs="Tahoma"/>
        </w:rPr>
        <w:t>Z</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3"/>
        </w:rPr>
        <w:t xml:space="preserve"> </w:t>
      </w:r>
      <w:r w:rsidRPr="001A21E8">
        <w:rPr>
          <w:rFonts w:ascii="Tahoma" w:eastAsia="Tahoma" w:hAnsi="Tahoma" w:cs="Tahoma"/>
        </w:rPr>
        <w:t>później</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ż</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1"/>
        </w:rPr>
        <w:t xml:space="preserve"> </w:t>
      </w:r>
      <w:r w:rsidRPr="001A21E8">
        <w:rPr>
          <w:rFonts w:ascii="Tahoma" w:eastAsia="Tahoma" w:hAnsi="Tahoma" w:cs="Tahoma"/>
        </w:rPr>
        <w:t>1</w:t>
      </w:r>
      <w:r w:rsidRPr="001A21E8">
        <w:rPr>
          <w:rFonts w:ascii="Tahoma" w:eastAsia="Tahoma" w:hAnsi="Tahoma" w:cs="Tahoma"/>
          <w:spacing w:val="10"/>
        </w:rPr>
        <w:t xml:space="preserve"> </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1"/>
        </w:rPr>
        <w:t>ą</w:t>
      </w:r>
      <w:r w:rsidRPr="001A21E8">
        <w:rPr>
          <w:rFonts w:ascii="Tahoma" w:eastAsia="Tahoma" w:hAnsi="Tahoma" w:cs="Tahoma"/>
        </w:rPr>
        <w:t>c</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7"/>
        </w:rPr>
        <w:t xml:space="preserve"> </w:t>
      </w:r>
      <w:r w:rsidRPr="001A21E8">
        <w:rPr>
          <w:rFonts w:ascii="Tahoma" w:eastAsia="Tahoma" w:hAnsi="Tahoma" w:cs="Tahoma"/>
        </w:rPr>
        <w:t>pl</w:t>
      </w:r>
      <w:r w:rsidRPr="001A21E8">
        <w:rPr>
          <w:rFonts w:ascii="Tahoma" w:eastAsia="Tahoma" w:hAnsi="Tahoma" w:cs="Tahoma"/>
          <w:spacing w:val="1"/>
        </w:rPr>
        <w:t>a</w:t>
      </w:r>
      <w:r w:rsidRPr="001A21E8">
        <w:rPr>
          <w:rFonts w:ascii="Tahoma" w:eastAsia="Tahoma" w:hAnsi="Tahoma" w:cs="Tahoma"/>
          <w:spacing w:val="4"/>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ń</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3"/>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7"/>
        </w:rPr>
        <w:t xml:space="preserve">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3"/>
        </w:rPr>
        <w:t xml:space="preserve"> </w:t>
      </w:r>
      <w:r w:rsidRPr="001A21E8">
        <w:rPr>
          <w:rFonts w:ascii="Tahoma" w:eastAsia="Tahoma" w:hAnsi="Tahoma" w:cs="Tahoma"/>
        </w:rPr>
        <w:t>i</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6"/>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
        </w:rPr>
        <w:t xml:space="preserve"> </w:t>
      </w:r>
      <w:r w:rsidRPr="001A21E8">
        <w:rPr>
          <w:rFonts w:ascii="Tahoma" w:eastAsia="Tahoma" w:hAnsi="Tahoma" w:cs="Tahoma"/>
          <w:spacing w:val="1"/>
        </w:rPr>
        <w:t>a</w:t>
      </w:r>
      <w:r w:rsidRPr="001A21E8">
        <w:rPr>
          <w:rFonts w:ascii="Tahoma" w:eastAsia="Tahoma" w:hAnsi="Tahoma" w:cs="Tahoma"/>
          <w:spacing w:val="-1"/>
        </w:rPr>
        <w:t>kc</w:t>
      </w:r>
      <w:r w:rsidRPr="001A21E8">
        <w:rPr>
          <w:rFonts w:ascii="Tahoma" w:eastAsia="Tahoma" w:hAnsi="Tahoma" w:cs="Tahoma"/>
          <w:spacing w:val="1"/>
        </w:rPr>
        <w:t>e</w:t>
      </w:r>
      <w:r w:rsidRPr="001A21E8">
        <w:rPr>
          <w:rFonts w:ascii="Tahoma" w:eastAsia="Tahoma" w:hAnsi="Tahoma" w:cs="Tahoma"/>
        </w:rPr>
        <w:t>p</w:t>
      </w:r>
      <w:r w:rsidRPr="001A21E8">
        <w:rPr>
          <w:rFonts w:ascii="Tahoma" w:eastAsia="Tahoma" w:hAnsi="Tahoma" w:cs="Tahoma"/>
          <w:spacing w:val="1"/>
        </w:rPr>
        <w:t>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3"/>
        </w:rPr>
        <w:t xml:space="preserve"> I</w:t>
      </w:r>
      <w:r w:rsidRPr="001A21E8">
        <w:rPr>
          <w:rFonts w:ascii="Tahoma" w:eastAsia="Tahoma" w:hAnsi="Tahoma" w:cs="Tahoma"/>
        </w:rPr>
        <w:t>Z</w:t>
      </w:r>
      <w:r w:rsidRPr="001A21E8">
        <w:rPr>
          <w:rFonts w:ascii="Tahoma" w:eastAsia="Tahoma" w:hAnsi="Tahoma" w:cs="Tahoma"/>
          <w:spacing w:val="2"/>
        </w:rPr>
        <w:t xml:space="preserve"> </w:t>
      </w:r>
      <w:r w:rsidR="00B92C5E">
        <w:rPr>
          <w:rFonts w:ascii="Tahoma" w:eastAsia="Tahoma" w:hAnsi="Tahoma" w:cs="Tahoma"/>
          <w:spacing w:val="2"/>
        </w:rPr>
        <w:br/>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b/>
        </w:rPr>
        <w:t>t</w:t>
      </w:r>
      <w:r w:rsidRPr="001A21E8">
        <w:rPr>
          <w:rFonts w:ascii="Tahoma" w:eastAsia="Tahoma" w:hAnsi="Tahoma" w:cs="Tahoma"/>
          <w:b/>
          <w:spacing w:val="1"/>
        </w:rPr>
        <w:t>e</w:t>
      </w:r>
      <w:r w:rsidRPr="001A21E8">
        <w:rPr>
          <w:rFonts w:ascii="Tahoma" w:eastAsia="Tahoma" w:hAnsi="Tahoma" w:cs="Tahoma"/>
          <w:b/>
        </w:rPr>
        <w:t>r</w:t>
      </w:r>
      <w:r w:rsidRPr="001A21E8">
        <w:rPr>
          <w:rFonts w:ascii="Tahoma" w:eastAsia="Tahoma" w:hAnsi="Tahoma" w:cs="Tahoma"/>
          <w:b/>
          <w:spacing w:val="1"/>
        </w:rPr>
        <w:t>m</w:t>
      </w:r>
      <w:r w:rsidRPr="001A21E8">
        <w:rPr>
          <w:rFonts w:ascii="Tahoma" w:eastAsia="Tahoma" w:hAnsi="Tahoma" w:cs="Tahoma"/>
          <w:b/>
        </w:rPr>
        <w:t>i</w:t>
      </w:r>
      <w:r w:rsidRPr="001A21E8">
        <w:rPr>
          <w:rFonts w:ascii="Tahoma" w:eastAsia="Tahoma" w:hAnsi="Tahoma" w:cs="Tahoma"/>
          <w:b/>
          <w:spacing w:val="-1"/>
        </w:rPr>
        <w:t>n</w:t>
      </w:r>
      <w:r w:rsidRPr="001A21E8">
        <w:rPr>
          <w:rFonts w:ascii="Tahoma" w:eastAsia="Tahoma" w:hAnsi="Tahoma" w:cs="Tahoma"/>
          <w:b/>
        </w:rPr>
        <w:t>ie</w:t>
      </w:r>
      <w:r w:rsidRPr="001A21E8">
        <w:rPr>
          <w:rFonts w:ascii="Tahoma" w:eastAsia="Tahoma" w:hAnsi="Tahoma" w:cs="Tahoma"/>
          <w:b/>
          <w:spacing w:val="-4"/>
        </w:rPr>
        <w:t xml:space="preserve"> </w:t>
      </w:r>
      <w:r w:rsidRPr="001A21E8">
        <w:rPr>
          <w:rFonts w:ascii="Tahoma" w:eastAsia="Tahoma" w:hAnsi="Tahoma" w:cs="Tahoma"/>
          <w:b/>
          <w:spacing w:val="1"/>
        </w:rPr>
        <w:t>1</w:t>
      </w:r>
      <w:r w:rsidRPr="001A21E8">
        <w:rPr>
          <w:rFonts w:ascii="Tahoma" w:eastAsia="Tahoma" w:hAnsi="Tahoma" w:cs="Tahoma"/>
          <w:b/>
        </w:rPr>
        <w:t>5</w:t>
      </w:r>
      <w:r w:rsidRPr="001A21E8">
        <w:rPr>
          <w:rFonts w:ascii="Tahoma" w:eastAsia="Tahoma" w:hAnsi="Tahoma" w:cs="Tahoma"/>
          <w:b/>
          <w:spacing w:val="-1"/>
        </w:rPr>
        <w:t xml:space="preserve"> </w:t>
      </w:r>
      <w:r w:rsidRPr="001A21E8">
        <w:rPr>
          <w:rFonts w:ascii="Tahoma" w:eastAsia="Tahoma" w:hAnsi="Tahoma" w:cs="Tahoma"/>
          <w:b/>
        </w:rPr>
        <w:t>d</w:t>
      </w:r>
      <w:r w:rsidRPr="001A21E8">
        <w:rPr>
          <w:rFonts w:ascii="Tahoma" w:eastAsia="Tahoma" w:hAnsi="Tahoma" w:cs="Tahoma"/>
          <w:b/>
          <w:spacing w:val="2"/>
        </w:rPr>
        <w:t>n</w:t>
      </w:r>
      <w:r w:rsidRPr="001A21E8">
        <w:rPr>
          <w:rFonts w:ascii="Tahoma" w:eastAsia="Tahoma" w:hAnsi="Tahoma" w:cs="Tahoma"/>
          <w:b/>
        </w:rPr>
        <w:t>i roboc</w:t>
      </w:r>
      <w:r w:rsidRPr="001A21E8">
        <w:rPr>
          <w:rFonts w:ascii="Tahoma" w:eastAsia="Tahoma" w:hAnsi="Tahoma" w:cs="Tahoma"/>
          <w:b/>
          <w:spacing w:val="2"/>
        </w:rPr>
        <w:t>z</w:t>
      </w:r>
      <w:r w:rsidRPr="001A21E8">
        <w:rPr>
          <w:rFonts w:ascii="Tahoma" w:eastAsia="Tahoma" w:hAnsi="Tahoma" w:cs="Tahoma"/>
          <w:b/>
          <w:spacing w:val="-3"/>
        </w:rPr>
        <w:t>y</w:t>
      </w:r>
      <w:r w:rsidRPr="001A21E8">
        <w:rPr>
          <w:rFonts w:ascii="Tahoma" w:eastAsia="Tahoma" w:hAnsi="Tahoma" w:cs="Tahoma"/>
          <w:b/>
          <w:spacing w:val="-1"/>
        </w:rPr>
        <w:t>c</w:t>
      </w:r>
      <w:r w:rsidRPr="001A21E8">
        <w:rPr>
          <w:rFonts w:ascii="Tahoma" w:eastAsia="Tahoma" w:hAnsi="Tahoma" w:cs="Tahoma"/>
          <w:b/>
          <w:spacing w:val="1"/>
        </w:rPr>
        <w:t>h</w:t>
      </w:r>
      <w:r w:rsidRPr="001A21E8">
        <w:rPr>
          <w:rFonts w:ascii="Tahoma" w:eastAsia="Tahoma" w:hAnsi="Tahoma" w:cs="Tahoma"/>
        </w:rPr>
        <w:t>, z</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 xml:space="preserve">m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9"/>
        </w:rPr>
        <w:t xml:space="preserve"> </w:t>
      </w:r>
      <w:r w:rsidRPr="001A21E8">
        <w:rPr>
          <w:rFonts w:ascii="Tahoma" w:eastAsia="Tahoma" w:hAnsi="Tahoma" w:cs="Tahoma"/>
        </w:rPr>
        <w:t>2</w:t>
      </w:r>
      <w:r w:rsidRPr="001A21E8">
        <w:rPr>
          <w:rFonts w:ascii="Tahoma" w:eastAsia="Tahoma" w:hAnsi="Tahoma" w:cs="Tahoma"/>
          <w:spacing w:val="8"/>
        </w:rPr>
        <w:t xml:space="preserve"> </w:t>
      </w:r>
      <w:r w:rsidRPr="001A21E8">
        <w:rPr>
          <w:rFonts w:ascii="Tahoma" w:eastAsia="Tahoma" w:hAnsi="Tahoma" w:cs="Tahoma"/>
        </w:rPr>
        <w:t>i</w:t>
      </w:r>
      <w:r w:rsidRPr="001A21E8">
        <w:rPr>
          <w:rFonts w:ascii="Tahoma" w:eastAsia="Tahoma" w:hAnsi="Tahoma" w:cs="Tahoma"/>
          <w:spacing w:val="12"/>
        </w:rPr>
        <w:t xml:space="preserve"> </w:t>
      </w:r>
      <w:r w:rsidRPr="001A21E8">
        <w:rPr>
          <w:rFonts w:ascii="Tahoma" w:eastAsia="Tahoma" w:hAnsi="Tahoma" w:cs="Tahoma"/>
        </w:rPr>
        <w:t>3</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3"/>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 Ak</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p</w:t>
      </w:r>
      <w:r w:rsidRPr="001A21E8">
        <w:rPr>
          <w:rFonts w:ascii="Tahoma" w:eastAsia="Tahoma" w:hAnsi="Tahoma" w:cs="Tahoma"/>
          <w:spacing w:val="1"/>
        </w:rPr>
        <w:t>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1"/>
        </w:rPr>
        <w:t xml:space="preserve"> </w:t>
      </w:r>
      <w:r w:rsidR="00B92C5E">
        <w:rPr>
          <w:rFonts w:ascii="Tahoma" w:eastAsia="Tahoma" w:hAnsi="Tahoma" w:cs="Tahoma"/>
          <w:spacing w:val="-1"/>
        </w:rPr>
        <w:br/>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3"/>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zd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iu pi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w</w:t>
      </w:r>
      <w:r w:rsidRPr="001A21E8">
        <w:rPr>
          <w:rFonts w:ascii="Tahoma" w:eastAsia="Tahoma" w:hAnsi="Tahoma" w:cs="Tahoma"/>
        </w:rPr>
        <w:t>szym,</w:t>
      </w:r>
      <w:r w:rsidRPr="001A21E8">
        <w:rPr>
          <w:rFonts w:ascii="Tahoma" w:eastAsia="Tahoma" w:hAnsi="Tahoma" w:cs="Tahoma"/>
          <w:spacing w:val="-10"/>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0"/>
        </w:rPr>
        <w:t xml:space="preserve"> </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 xml:space="preserve">w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spacing w:val="3"/>
        </w:rPr>
        <w:t>m</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Pr="001A21E8">
        <w:rPr>
          <w:rFonts w:ascii="Tahoma" w:eastAsia="Tahoma" w:hAnsi="Tahoma" w:cs="Tahoma"/>
        </w:rPr>
        <w:t>i</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ga</w:t>
      </w:r>
      <w:r w:rsidRPr="001A21E8">
        <w:rPr>
          <w:rFonts w:ascii="Tahoma" w:eastAsia="Tahoma" w:hAnsi="Tahoma" w:cs="Tahoma"/>
          <w:spacing w:val="-6"/>
        </w:rPr>
        <w:t xml:space="preserve"> </w:t>
      </w:r>
      <w:r w:rsidR="00A06B88">
        <w:rPr>
          <w:rFonts w:ascii="Tahoma" w:eastAsia="Tahoma" w:hAnsi="Tahoma" w:cs="Tahoma"/>
          <w:spacing w:val="-3"/>
        </w:rPr>
        <w:t>zmiany</w:t>
      </w:r>
      <w:r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7"/>
        </w:rPr>
        <w:t xml:space="preserve"> </w:t>
      </w:r>
      <w:r w:rsidR="00774874" w:rsidRPr="001A21E8">
        <w:rPr>
          <w:rFonts w:ascii="Tahoma" w:eastAsia="Tahoma" w:hAnsi="Tahoma" w:cs="Tahoma"/>
          <w:spacing w:val="-1"/>
        </w:rPr>
        <w:t>D</w:t>
      </w:r>
      <w:r w:rsidR="00CA2847" w:rsidRPr="001A21E8">
        <w:rPr>
          <w:rFonts w:ascii="Tahoma" w:eastAsia="Tahoma" w:hAnsi="Tahoma" w:cs="Tahoma"/>
          <w:spacing w:val="-1"/>
        </w:rPr>
        <w:t>ecyzji</w:t>
      </w:r>
      <w:r w:rsidRPr="001A21E8">
        <w:rPr>
          <w:rFonts w:ascii="Tahoma" w:eastAsia="Tahoma" w:hAnsi="Tahoma" w:cs="Tahoma"/>
        </w:rPr>
        <w:t>.</w:t>
      </w:r>
    </w:p>
    <w:p w14:paraId="341A9958" w14:textId="71E707B2" w:rsidR="00942F4E" w:rsidRPr="001A21E8" w:rsidRDefault="00280ADA" w:rsidP="005100BA">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może</w:t>
      </w:r>
      <w:r w:rsidRPr="001A21E8">
        <w:rPr>
          <w:rFonts w:ascii="Tahoma" w:eastAsia="Tahoma" w:hAnsi="Tahoma" w:cs="Tahoma"/>
          <w:spacing w:val="6"/>
        </w:rPr>
        <w:t xml:space="preserve"> </w:t>
      </w:r>
      <w:r w:rsidRPr="001A21E8">
        <w:rPr>
          <w:rFonts w:ascii="Tahoma" w:eastAsia="Tahoma" w:hAnsi="Tahoma" w:cs="Tahoma"/>
          <w:spacing w:val="2"/>
        </w:rPr>
        <w:t>do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ny</w:t>
      </w:r>
      <w:r w:rsidRPr="001A21E8">
        <w:rPr>
          <w:rFonts w:ascii="Tahoma" w:eastAsia="Tahoma" w:hAnsi="Tahoma" w:cs="Tahoma"/>
          <w:spacing w:val="1"/>
        </w:rPr>
        <w:t>wa</w:t>
      </w:r>
      <w:r w:rsidRPr="001A21E8">
        <w:rPr>
          <w:rFonts w:ascii="Tahoma" w:eastAsia="Tahoma" w:hAnsi="Tahoma" w:cs="Tahoma"/>
        </w:rPr>
        <w:t>ć pr</w:t>
      </w:r>
      <w:r w:rsidRPr="001A21E8">
        <w:rPr>
          <w:rFonts w:ascii="Tahoma" w:eastAsia="Tahoma" w:hAnsi="Tahoma" w:cs="Tahoma"/>
          <w:spacing w:val="1"/>
        </w:rPr>
        <w:t>ze</w:t>
      </w:r>
      <w:r w:rsidRPr="001A21E8">
        <w:rPr>
          <w:rFonts w:ascii="Tahoma" w:eastAsia="Tahoma" w:hAnsi="Tahoma" w:cs="Tahoma"/>
        </w:rPr>
        <w:t>s</w:t>
      </w:r>
      <w:r w:rsidRPr="001A21E8">
        <w:rPr>
          <w:rFonts w:ascii="Tahoma" w:eastAsia="Tahoma" w:hAnsi="Tahoma" w:cs="Tahoma"/>
          <w:spacing w:val="-1"/>
        </w:rPr>
        <w:t>un</w:t>
      </w:r>
      <w:r w:rsidRPr="001A21E8">
        <w:rPr>
          <w:rFonts w:ascii="Tahoma" w:eastAsia="Tahoma" w:hAnsi="Tahoma" w:cs="Tahoma"/>
        </w:rPr>
        <w:t>i</w:t>
      </w:r>
      <w:r w:rsidRPr="001A21E8">
        <w:rPr>
          <w:rFonts w:ascii="Tahoma" w:eastAsia="Tahoma" w:hAnsi="Tahoma" w:cs="Tahoma"/>
          <w:spacing w:val="3"/>
        </w:rPr>
        <w:t>ę</w:t>
      </w:r>
      <w:r w:rsidRPr="001A21E8">
        <w:rPr>
          <w:rFonts w:ascii="Tahoma" w:eastAsia="Tahoma" w:hAnsi="Tahoma" w:cs="Tahoma"/>
        </w:rPr>
        <w:t>ć</w:t>
      </w:r>
      <w:r w:rsidRPr="001A21E8">
        <w:rPr>
          <w:rFonts w:ascii="Tahoma" w:eastAsia="Tahoma" w:hAnsi="Tahoma" w:cs="Tahoma"/>
          <w:spacing w:val="1"/>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budż</w:t>
      </w:r>
      <w:r w:rsidRPr="001A21E8">
        <w:rPr>
          <w:rFonts w:ascii="Tahoma" w:eastAsia="Tahoma" w:hAnsi="Tahoma" w:cs="Tahoma"/>
          <w:spacing w:val="3"/>
        </w:rPr>
        <w:t>e</w:t>
      </w:r>
      <w:r w:rsidRPr="001A21E8">
        <w:rPr>
          <w:rFonts w:ascii="Tahoma" w:eastAsia="Tahoma" w:hAnsi="Tahoma" w:cs="Tahoma"/>
          <w:spacing w:val="-1"/>
        </w:rPr>
        <w:t>c</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1"/>
        </w:rPr>
        <w:t xml:space="preserve"> w</w:t>
      </w:r>
      <w:r w:rsidRPr="001A21E8">
        <w:rPr>
          <w:rFonts w:ascii="Tahoma" w:eastAsia="Tahoma" w:hAnsi="Tahoma" w:cs="Tahoma"/>
        </w:rPr>
        <w:t>e</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3"/>
        </w:rPr>
        <w:t xml:space="preserve"> </w:t>
      </w:r>
      <w:r w:rsidR="006F57FB" w:rsidRPr="001A21E8">
        <w:rPr>
          <w:rFonts w:ascii="Tahoma" w:eastAsia="Tahoma" w:hAnsi="Tahoma" w:cs="Tahoma"/>
          <w:spacing w:val="3"/>
        </w:rPr>
        <w:t>o sumie kontrolnej: ………………………………</w:t>
      </w:r>
      <w:r w:rsidR="006F57FB" w:rsidRPr="001A21E8">
        <w:rPr>
          <w:rStyle w:val="Odwoanieprzypisudolnego"/>
          <w:rFonts w:ascii="Tahoma" w:eastAsia="Tahoma" w:hAnsi="Tahoma" w:cs="Tahoma"/>
          <w:spacing w:val="3"/>
        </w:rPr>
        <w:footnoteReference w:id="82"/>
      </w:r>
      <w:r w:rsidR="006F57FB" w:rsidRPr="001A21E8">
        <w:rPr>
          <w:rFonts w:ascii="Tahoma" w:eastAsia="Tahoma" w:hAnsi="Tahoma" w:cs="Tahoma"/>
          <w:spacing w:val="3"/>
        </w:rPr>
        <w:t xml:space="preserve"> </w:t>
      </w:r>
      <w:r w:rsidRPr="001A21E8">
        <w:rPr>
          <w:rFonts w:ascii="Tahoma" w:eastAsia="Tahoma" w:hAnsi="Tahoma" w:cs="Tahoma"/>
        </w:rPr>
        <w:t>do</w:t>
      </w:r>
      <w:r w:rsidRPr="001A21E8">
        <w:rPr>
          <w:rFonts w:ascii="Tahoma" w:eastAsia="Tahoma" w:hAnsi="Tahoma" w:cs="Tahoma"/>
          <w:spacing w:val="11"/>
        </w:rPr>
        <w:t xml:space="preserve"> </w:t>
      </w:r>
      <w:r w:rsidRPr="001A21E8">
        <w:rPr>
          <w:rFonts w:ascii="Tahoma" w:eastAsia="Tahoma" w:hAnsi="Tahoma" w:cs="Tahoma"/>
          <w:spacing w:val="1"/>
        </w:rPr>
        <w:t>1</w:t>
      </w:r>
      <w:r w:rsidRPr="001A21E8">
        <w:rPr>
          <w:rFonts w:ascii="Tahoma" w:eastAsia="Tahoma" w:hAnsi="Tahoma" w:cs="Tahoma"/>
          <w:spacing w:val="-1"/>
        </w:rPr>
        <w:t>0</w:t>
      </w:r>
      <w:r w:rsidRPr="001A21E8">
        <w:rPr>
          <w:rFonts w:ascii="Tahoma" w:eastAsia="Tahoma" w:hAnsi="Tahoma" w:cs="Tahoma"/>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śro</w:t>
      </w:r>
      <w:r w:rsidRPr="001A21E8">
        <w:rPr>
          <w:rFonts w:ascii="Tahoma" w:eastAsia="Tahoma" w:hAnsi="Tahoma" w:cs="Tahoma"/>
          <w:spacing w:val="3"/>
        </w:rPr>
        <w:t>d</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rPr>
        <w:t>o</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s</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iu do</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4"/>
        </w:rPr>
        <w:t xml:space="preserve"> </w:t>
      </w:r>
      <w:r w:rsidR="005101A1">
        <w:rPr>
          <w:rFonts w:ascii="Tahoma" w:eastAsia="Tahoma" w:hAnsi="Tahoma" w:cs="Tahoma"/>
          <w:spacing w:val="4"/>
        </w:rPr>
        <w:br/>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9"/>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s</w:t>
      </w:r>
      <w:r w:rsidRPr="001A21E8">
        <w:rPr>
          <w:rFonts w:ascii="Tahoma" w:eastAsia="Tahoma" w:hAnsi="Tahoma" w:cs="Tahoma"/>
          <w:spacing w:val="-1"/>
        </w:rPr>
        <w:t>uw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są</w:t>
      </w:r>
      <w:r w:rsidRPr="001A21E8">
        <w:rPr>
          <w:rFonts w:ascii="Tahoma" w:eastAsia="Tahoma" w:hAnsi="Tahoma" w:cs="Tahoma"/>
          <w:spacing w:val="10"/>
        </w:rPr>
        <w:t xml:space="preserve"> </w:t>
      </w:r>
      <w:r w:rsidRPr="001A21E8">
        <w:rPr>
          <w:rFonts w:ascii="Tahoma" w:eastAsia="Tahoma" w:hAnsi="Tahoma" w:cs="Tahoma"/>
        </w:rPr>
        <w:t>śro</w:t>
      </w:r>
      <w:r w:rsidRPr="001A21E8">
        <w:rPr>
          <w:rFonts w:ascii="Tahoma" w:eastAsia="Tahoma" w:hAnsi="Tahoma" w:cs="Tahoma"/>
          <w:spacing w:val="3"/>
        </w:rPr>
        <w:t>d</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spacing w:val="-1"/>
        </w:rPr>
        <w:t>j</w:t>
      </w:r>
      <w:r w:rsidRPr="001A21E8">
        <w:rPr>
          <w:rFonts w:ascii="Tahoma" w:eastAsia="Tahoma" w:hAnsi="Tahoma" w:cs="Tahoma"/>
          <w:spacing w:val="3"/>
        </w:rPr>
        <w:t>a</w:t>
      </w:r>
      <w:r w:rsidRPr="001A21E8">
        <w:rPr>
          <w:rFonts w:ascii="Tahoma" w:eastAsia="Tahoma" w:hAnsi="Tahoma" w:cs="Tahoma"/>
        </w:rPr>
        <w:t>k</w:t>
      </w:r>
      <w:r w:rsidRPr="001A21E8">
        <w:rPr>
          <w:rFonts w:ascii="Tahoma" w:eastAsia="Tahoma" w:hAnsi="Tahoma" w:cs="Tahoma"/>
          <w:spacing w:val="10"/>
        </w:rPr>
        <w:t xml:space="preserve"> </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k</w:t>
      </w:r>
      <w:r w:rsidRPr="001A21E8">
        <w:rPr>
          <w:rFonts w:ascii="Tahoma" w:eastAsia="Tahoma" w:hAnsi="Tahoma" w:cs="Tahoma"/>
        </w:rPr>
        <w:t>tóre</w:t>
      </w:r>
      <w:r w:rsidRPr="001A21E8">
        <w:rPr>
          <w:rFonts w:ascii="Tahoma" w:eastAsia="Tahoma" w:hAnsi="Tahoma" w:cs="Tahoma"/>
          <w:spacing w:val="10"/>
        </w:rPr>
        <w:t xml:space="preserve"> </w:t>
      </w:r>
      <w:r w:rsidRPr="001A21E8">
        <w:rPr>
          <w:rFonts w:ascii="Tahoma" w:eastAsia="Tahoma" w:hAnsi="Tahoma" w:cs="Tahoma"/>
          <w:spacing w:val="1"/>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1"/>
        </w:rPr>
        <w:t>uw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4"/>
        </w:rPr>
        <w:t xml:space="preserve"> </w:t>
      </w:r>
      <w:r w:rsidRPr="001A21E8">
        <w:rPr>
          <w:rFonts w:ascii="Tahoma" w:eastAsia="Tahoma" w:hAnsi="Tahoma" w:cs="Tahoma"/>
        </w:rPr>
        <w:t>są</w:t>
      </w:r>
      <w:r w:rsidRPr="001A21E8">
        <w:rPr>
          <w:rFonts w:ascii="Tahoma" w:eastAsia="Tahoma" w:hAnsi="Tahoma" w:cs="Tahoma"/>
          <w:spacing w:val="13"/>
        </w:rPr>
        <w:t xml:space="preserve"> </w:t>
      </w:r>
      <w:r w:rsidRPr="001A21E8">
        <w:rPr>
          <w:rFonts w:ascii="Tahoma" w:eastAsia="Tahoma" w:hAnsi="Tahoma" w:cs="Tahoma"/>
        </w:rPr>
        <w:t>śro</w:t>
      </w:r>
      <w:r w:rsidRPr="001A21E8">
        <w:rPr>
          <w:rFonts w:ascii="Tahoma" w:eastAsia="Tahoma" w:hAnsi="Tahoma" w:cs="Tahoma"/>
          <w:spacing w:val="3"/>
        </w:rPr>
        <w:t>d</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9"/>
        </w:rPr>
        <w:t xml:space="preserve"> </w:t>
      </w: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rPr>
        <w:t>stos</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14"/>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2"/>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go </w:t>
      </w:r>
      <w:r w:rsidRPr="001A21E8">
        <w:rPr>
          <w:rFonts w:ascii="Tahoma" w:eastAsia="Tahoma" w:hAnsi="Tahoma" w:cs="Tahoma"/>
          <w:spacing w:val="1"/>
        </w:rPr>
        <w:t>wn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6"/>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4"/>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c</w:t>
      </w:r>
      <w:r w:rsidRPr="001A21E8">
        <w:rPr>
          <w:rFonts w:ascii="Tahoma" w:eastAsia="Tahoma" w:hAnsi="Tahoma" w:cs="Tahoma"/>
        </w:rPr>
        <w:t>zno</w:t>
      </w:r>
      <w:r w:rsidRPr="001A21E8">
        <w:rPr>
          <w:rFonts w:ascii="Tahoma" w:eastAsia="Tahoma" w:hAnsi="Tahoma" w:cs="Tahoma"/>
          <w:spacing w:val="-1"/>
        </w:rPr>
        <w:t>śc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mogu</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8"/>
        </w:rPr>
        <w:t xml:space="preserve"> </w:t>
      </w:r>
      <w:r w:rsidRPr="001A21E8">
        <w:rPr>
          <w:rFonts w:ascii="Tahoma" w:eastAsia="Tahoma" w:hAnsi="Tahoma" w:cs="Tahoma"/>
          <w:spacing w:val="-1"/>
        </w:rPr>
        <w:t>1</w:t>
      </w:r>
      <w:r w:rsidRPr="001A21E8">
        <w:rPr>
          <w:rFonts w:ascii="Tahoma" w:eastAsia="Tahoma" w:hAnsi="Tahoma" w:cs="Tahoma"/>
        </w:rPr>
        <w:t>,</w:t>
      </w:r>
      <w:r w:rsidRPr="001A21E8">
        <w:rPr>
          <w:rFonts w:ascii="Tahoma" w:eastAsia="Tahoma" w:hAnsi="Tahoma" w:cs="Tahoma"/>
          <w:spacing w:val="14"/>
        </w:rPr>
        <w:t xml:space="preserve"> </w:t>
      </w:r>
      <w:r w:rsidR="00954CC2">
        <w:rPr>
          <w:rFonts w:ascii="Tahoma" w:eastAsia="Tahoma" w:hAnsi="Tahoma" w:cs="Tahoma"/>
          <w:spacing w:val="14"/>
        </w:rPr>
        <w:br/>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6"/>
        </w:rPr>
        <w:t xml:space="preserve"> </w:t>
      </w:r>
      <w:r w:rsidRPr="001A21E8">
        <w:rPr>
          <w:rFonts w:ascii="Tahoma" w:eastAsia="Tahoma" w:hAnsi="Tahoma" w:cs="Tahoma"/>
          <w:spacing w:val="-1"/>
        </w:rPr>
        <w:t>3</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Prz</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1"/>
        </w:rPr>
        <w:t>un</w:t>
      </w:r>
      <w:r w:rsidRPr="001A21E8">
        <w:rPr>
          <w:rFonts w:ascii="Tahoma" w:eastAsia="Tahoma" w:hAnsi="Tahoma" w:cs="Tahoma"/>
        </w:rPr>
        <w:t>i</w:t>
      </w:r>
      <w:r w:rsidRPr="001A21E8">
        <w:rPr>
          <w:rFonts w:ascii="Tahoma" w:eastAsia="Tahoma" w:hAnsi="Tahoma" w:cs="Tahoma"/>
          <w:spacing w:val="3"/>
        </w:rPr>
        <w:t>ę</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10"/>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5"/>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5"/>
        </w:rPr>
        <w:t xml:space="preserve"> </w:t>
      </w:r>
      <w:r w:rsidR="006B7AEF">
        <w:rPr>
          <w:rFonts w:ascii="Tahoma" w:eastAsia="Tahoma" w:hAnsi="Tahoma" w:cs="Tahoma"/>
        </w:rPr>
        <w:t>powyżej</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spacing w:val="3"/>
        </w:rPr>
        <w:t>m</w:t>
      </w:r>
      <w:r w:rsidRPr="001A21E8">
        <w:rPr>
          <w:rFonts w:ascii="Tahoma" w:eastAsia="Tahoma" w:hAnsi="Tahoma" w:cs="Tahoma"/>
        </w:rPr>
        <w:t>og</w:t>
      </w:r>
      <w:r w:rsidRPr="001A21E8">
        <w:rPr>
          <w:rFonts w:ascii="Tahoma" w:eastAsia="Tahoma" w:hAnsi="Tahoma" w:cs="Tahoma"/>
          <w:spacing w:val="1"/>
        </w:rPr>
        <w:t>ą</w:t>
      </w:r>
      <w:r w:rsidRPr="001A21E8">
        <w:rPr>
          <w:rFonts w:ascii="Tahoma" w:eastAsia="Tahoma" w:hAnsi="Tahoma" w:cs="Tahoma"/>
        </w:rPr>
        <w:t>:</w:t>
      </w:r>
    </w:p>
    <w:p w14:paraId="7B799DC1" w14:textId="75D94A4A" w:rsidR="00942F4E" w:rsidRPr="001A21E8" w:rsidRDefault="00280ADA" w:rsidP="005101A1">
      <w:pPr>
        <w:spacing w:line="276" w:lineRule="auto"/>
        <w:ind w:left="851" w:right="14" w:hanging="426"/>
        <w:jc w:val="both"/>
        <w:rPr>
          <w:rFonts w:ascii="Tahoma" w:eastAsia="Tahoma" w:hAnsi="Tahoma" w:cs="Tahoma"/>
        </w:rPr>
      </w:pPr>
      <w:r w:rsidRPr="001A21E8">
        <w:rPr>
          <w:rFonts w:ascii="Tahoma" w:eastAsia="Tahoma" w:hAnsi="Tahoma" w:cs="Tahoma"/>
          <w:spacing w:val="-1"/>
        </w:rPr>
        <w:t>1</w:t>
      </w:r>
      <w:r w:rsidRPr="001A21E8">
        <w:rPr>
          <w:rFonts w:ascii="Tahoma" w:eastAsia="Tahoma" w:hAnsi="Tahoma" w:cs="Tahoma"/>
        </w:rPr>
        <w:t>)</w:t>
      </w:r>
      <w:r w:rsidR="00954CC2">
        <w:rPr>
          <w:rFonts w:ascii="Tahoma" w:eastAsia="Tahoma" w:hAnsi="Tahoma" w:cs="Tahoma"/>
          <w:spacing w:val="35"/>
        </w:rPr>
        <w:tab/>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k</w:t>
      </w:r>
      <w:r w:rsidRPr="001A21E8">
        <w:rPr>
          <w:rFonts w:ascii="Tahoma" w:eastAsia="Tahoma" w:hAnsi="Tahoma" w:cs="Tahoma"/>
        </w:rPr>
        <w:t>sz</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0"/>
        </w:rPr>
        <w:t xml:space="preserve"> </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1"/>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5"/>
        </w:rPr>
        <w:t>ą</w:t>
      </w:r>
      <w:r w:rsidRPr="001A21E8">
        <w:rPr>
          <w:rFonts w:ascii="Tahoma" w:eastAsia="Tahoma" w:hAnsi="Tahoma" w:cs="Tahoma"/>
          <w:spacing w:val="2"/>
        </w:rPr>
        <w:t>c</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0"/>
        </w:rPr>
        <w:t xml:space="preserve"> </w:t>
      </w:r>
      <w:r w:rsidRPr="001A21E8">
        <w:rPr>
          <w:rFonts w:ascii="Tahoma" w:eastAsia="Tahoma" w:hAnsi="Tahoma" w:cs="Tahoma"/>
          <w:spacing w:val="-1"/>
        </w:rPr>
        <w:t>c</w:t>
      </w:r>
      <w:r w:rsidRPr="001A21E8">
        <w:rPr>
          <w:rFonts w:ascii="Tahoma" w:eastAsia="Tahoma" w:hAnsi="Tahoma" w:cs="Tahoma"/>
        </w:rPr>
        <w:t>ros</w:t>
      </w:r>
      <w:r w:rsidRPr="001A21E8">
        <w:rPr>
          <w:rFonts w:ascii="Tahoma" w:eastAsia="Tahoma" w:hAnsi="Tahoma" w:cs="Tahoma"/>
          <w:spacing w:val="1"/>
        </w:rPr>
        <w:t>s</w:t>
      </w:r>
      <w:r w:rsidRPr="001A21E8">
        <w:rPr>
          <w:rFonts w:ascii="Tahoma" w:eastAsia="Tahoma" w:hAnsi="Tahoma" w:cs="Tahoma"/>
        </w:rPr>
        <w:t>-</w:t>
      </w:r>
      <w:proofErr w:type="spellStart"/>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nc</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gu</w:t>
      </w:r>
      <w:proofErr w:type="spellEnd"/>
      <w:r w:rsidRPr="001A21E8">
        <w:rPr>
          <w:rFonts w:ascii="Tahoma" w:eastAsia="Tahoma" w:hAnsi="Tahoma" w:cs="Tahoma"/>
          <w:spacing w:val="-14"/>
        </w:rPr>
        <w:t xml:space="preserve"> </w:t>
      </w:r>
      <w:r w:rsidRPr="001A21E8">
        <w:rPr>
          <w:rFonts w:ascii="Tahoma" w:eastAsia="Tahoma" w:hAnsi="Tahoma" w:cs="Tahoma"/>
        </w:rPr>
        <w:t>w</w:t>
      </w:r>
      <w:r w:rsidRPr="001A21E8">
        <w:rPr>
          <w:rFonts w:ascii="Tahoma" w:eastAsia="Tahoma" w:hAnsi="Tahoma" w:cs="Tahoma"/>
          <w:spacing w:val="-1"/>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6"/>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03A5FEB0" w14:textId="2BCB9CF5" w:rsidR="00942F4E" w:rsidRPr="001A21E8" w:rsidRDefault="00280ADA" w:rsidP="005101A1">
      <w:pPr>
        <w:spacing w:line="276" w:lineRule="auto"/>
        <w:ind w:left="851" w:right="14" w:hanging="426"/>
        <w:jc w:val="both"/>
        <w:rPr>
          <w:rFonts w:ascii="Tahoma" w:eastAsia="Tahoma" w:hAnsi="Tahoma" w:cs="Tahoma"/>
        </w:rPr>
      </w:pPr>
      <w:r w:rsidRPr="001A21E8">
        <w:rPr>
          <w:rFonts w:ascii="Tahoma" w:eastAsia="Tahoma" w:hAnsi="Tahoma" w:cs="Tahoma"/>
          <w:spacing w:val="-1"/>
        </w:rPr>
        <w:t>2</w:t>
      </w:r>
      <w:r w:rsidRPr="001A21E8">
        <w:rPr>
          <w:rFonts w:ascii="Tahoma" w:eastAsia="Tahoma" w:hAnsi="Tahoma" w:cs="Tahoma"/>
        </w:rPr>
        <w:t>)</w:t>
      </w:r>
      <w:r w:rsidR="00954CC2">
        <w:rPr>
          <w:rFonts w:ascii="Tahoma" w:eastAsia="Tahoma" w:hAnsi="Tahoma" w:cs="Tahoma"/>
          <w:spacing w:val="35"/>
        </w:rPr>
        <w:tab/>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k</w:t>
      </w:r>
      <w:r w:rsidRPr="001A21E8">
        <w:rPr>
          <w:rFonts w:ascii="Tahoma" w:eastAsia="Tahoma" w:hAnsi="Tahoma" w:cs="Tahoma"/>
        </w:rPr>
        <w:t>sz</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0"/>
        </w:rPr>
        <w:t xml:space="preserve"> </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rPr>
        <w:t>od</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sz</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2"/>
        </w:rPr>
        <w:t xml:space="preserve"> </w:t>
      </w:r>
      <w:r w:rsidRPr="001A21E8">
        <w:rPr>
          <w:rFonts w:ascii="Tahoma" w:eastAsia="Tahoma" w:hAnsi="Tahoma" w:cs="Tahoma"/>
        </w:rPr>
        <w:t>s</w:t>
      </w:r>
      <w:r w:rsidRPr="001A21E8">
        <w:rPr>
          <w:rFonts w:ascii="Tahoma" w:eastAsia="Tahoma" w:hAnsi="Tahoma" w:cs="Tahoma"/>
          <w:spacing w:val="2"/>
        </w:rPr>
        <w:t>i</w:t>
      </w:r>
      <w:r w:rsidRPr="001A21E8">
        <w:rPr>
          <w:rFonts w:ascii="Tahoma" w:eastAsia="Tahoma" w:hAnsi="Tahoma" w:cs="Tahoma"/>
        </w:rPr>
        <w:t>ę</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ku</w:t>
      </w:r>
      <w:r w:rsidRPr="001A21E8">
        <w:rPr>
          <w:rFonts w:ascii="Tahoma" w:eastAsia="Tahoma" w:hAnsi="Tahoma" w:cs="Tahoma"/>
          <w:spacing w:val="2"/>
        </w:rPr>
        <w:t>p</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rPr>
        <w:t>środków</w:t>
      </w:r>
      <w:r w:rsidRPr="001A21E8">
        <w:rPr>
          <w:rFonts w:ascii="Tahoma" w:eastAsia="Tahoma" w:hAnsi="Tahoma" w:cs="Tahoma"/>
          <w:spacing w:val="-7"/>
        </w:rPr>
        <w:t xml:space="preserve"> </w:t>
      </w:r>
      <w:r w:rsidRPr="001A21E8">
        <w:rPr>
          <w:rFonts w:ascii="Tahoma" w:eastAsia="Tahoma" w:hAnsi="Tahoma" w:cs="Tahoma"/>
          <w:spacing w:val="1"/>
        </w:rPr>
        <w:t>t</w:t>
      </w:r>
      <w:r w:rsidRPr="001A21E8">
        <w:rPr>
          <w:rFonts w:ascii="Tahoma" w:eastAsia="Tahoma" w:hAnsi="Tahoma" w:cs="Tahoma"/>
        </w:rPr>
        <w:t>r</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ł</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p>
    <w:p w14:paraId="122845EF" w14:textId="6B81D6B9" w:rsidR="00942F4E" w:rsidRPr="001A21E8" w:rsidRDefault="00280ADA" w:rsidP="005101A1">
      <w:pPr>
        <w:spacing w:line="276" w:lineRule="auto"/>
        <w:ind w:left="851" w:right="14" w:hanging="426"/>
        <w:jc w:val="both"/>
        <w:rPr>
          <w:rFonts w:ascii="Tahoma" w:eastAsia="Tahoma" w:hAnsi="Tahoma" w:cs="Tahoma"/>
        </w:rPr>
      </w:pPr>
      <w:r w:rsidRPr="001A21E8">
        <w:rPr>
          <w:rFonts w:ascii="Tahoma" w:eastAsia="Tahoma" w:hAnsi="Tahoma" w:cs="Tahoma"/>
          <w:spacing w:val="-1"/>
        </w:rPr>
        <w:t>3</w:t>
      </w:r>
      <w:r w:rsidRPr="001A21E8">
        <w:rPr>
          <w:rFonts w:ascii="Tahoma" w:eastAsia="Tahoma" w:hAnsi="Tahoma" w:cs="Tahoma"/>
        </w:rPr>
        <w:t>)</w:t>
      </w:r>
      <w:r w:rsidR="00954CC2">
        <w:rPr>
          <w:rFonts w:ascii="Tahoma" w:eastAsia="Tahoma" w:hAnsi="Tahoma" w:cs="Tahoma"/>
          <w:spacing w:val="35"/>
        </w:rPr>
        <w:tab/>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k</w:t>
      </w:r>
      <w:r w:rsidRPr="001A21E8">
        <w:rPr>
          <w:rFonts w:ascii="Tahoma" w:eastAsia="Tahoma" w:hAnsi="Tahoma" w:cs="Tahoma"/>
        </w:rPr>
        <w:t>sz</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0"/>
        </w:rPr>
        <w:t xml:space="preserve"> </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rPr>
        <w:t>po</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szo</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2"/>
        </w:rPr>
        <w:t>p</w:t>
      </w:r>
      <w:r w:rsidRPr="001A21E8">
        <w:rPr>
          <w:rFonts w:ascii="Tahoma" w:eastAsia="Tahoma" w:hAnsi="Tahoma" w:cs="Tahoma"/>
        </w:rPr>
        <w:t>oza</w:t>
      </w:r>
      <w:r w:rsidRPr="001A21E8">
        <w:rPr>
          <w:rFonts w:ascii="Tahoma" w:eastAsia="Tahoma" w:hAnsi="Tahoma" w:cs="Tahoma"/>
          <w:spacing w:val="-3"/>
        </w:rPr>
        <w:t xml:space="preserve"> </w:t>
      </w:r>
      <w:r w:rsidRPr="001A21E8">
        <w:rPr>
          <w:rFonts w:ascii="Tahoma" w:eastAsia="Tahoma" w:hAnsi="Tahoma" w:cs="Tahoma"/>
          <w:spacing w:val="1"/>
        </w:rPr>
        <w:t>te</w:t>
      </w:r>
      <w:r w:rsidRPr="001A21E8">
        <w:rPr>
          <w:rFonts w:ascii="Tahoma" w:eastAsia="Tahoma" w:hAnsi="Tahoma" w:cs="Tahoma"/>
        </w:rPr>
        <w:t>rytorium</w:t>
      </w:r>
      <w:r w:rsidRPr="001A21E8">
        <w:rPr>
          <w:rFonts w:ascii="Tahoma" w:eastAsia="Tahoma" w:hAnsi="Tahoma" w:cs="Tahoma"/>
          <w:spacing w:val="-7"/>
        </w:rPr>
        <w:t xml:space="preserve"> </w:t>
      </w:r>
      <w:r w:rsidRPr="001A21E8">
        <w:rPr>
          <w:rFonts w:ascii="Tahoma" w:eastAsia="Tahoma" w:hAnsi="Tahoma" w:cs="Tahoma"/>
          <w:spacing w:val="-1"/>
        </w:rPr>
        <w:t>k</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rPr>
        <w:t>i</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spacing w:val="1"/>
        </w:rPr>
        <w:t>E</w:t>
      </w:r>
      <w:r w:rsidRPr="001A21E8">
        <w:rPr>
          <w:rFonts w:ascii="Tahoma" w:eastAsia="Tahoma" w:hAnsi="Tahoma" w:cs="Tahoma"/>
        </w:rPr>
        <w:t>;</w:t>
      </w:r>
    </w:p>
    <w:p w14:paraId="2E0FAACE" w14:textId="704A3FF7" w:rsidR="00942F4E" w:rsidRPr="001A21E8" w:rsidRDefault="00280ADA" w:rsidP="005101A1">
      <w:pPr>
        <w:spacing w:line="276" w:lineRule="auto"/>
        <w:ind w:left="851" w:right="14" w:hanging="426"/>
        <w:jc w:val="both"/>
        <w:rPr>
          <w:rFonts w:ascii="Tahoma" w:eastAsia="Tahoma" w:hAnsi="Tahoma" w:cs="Tahoma"/>
        </w:rPr>
      </w:pPr>
      <w:r w:rsidRPr="001A21E8">
        <w:rPr>
          <w:rFonts w:ascii="Tahoma" w:eastAsia="Tahoma" w:hAnsi="Tahoma" w:cs="Tahoma"/>
          <w:spacing w:val="-1"/>
        </w:rPr>
        <w:t>4</w:t>
      </w:r>
      <w:r w:rsidRPr="001A21E8">
        <w:rPr>
          <w:rFonts w:ascii="Tahoma" w:eastAsia="Tahoma" w:hAnsi="Tahoma" w:cs="Tahoma"/>
        </w:rPr>
        <w:t>)</w:t>
      </w:r>
      <w:r w:rsidR="00954CC2">
        <w:rPr>
          <w:rFonts w:ascii="Tahoma" w:eastAsia="Tahoma" w:hAnsi="Tahoma" w:cs="Tahoma"/>
          <w:spacing w:val="35"/>
        </w:rPr>
        <w:tab/>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k</w:t>
      </w:r>
      <w:r w:rsidRPr="001A21E8">
        <w:rPr>
          <w:rFonts w:ascii="Tahoma" w:eastAsia="Tahoma" w:hAnsi="Tahoma" w:cs="Tahoma"/>
        </w:rPr>
        <w:t>sz</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0"/>
        </w:rPr>
        <w:t xml:space="preserve"> </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1"/>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rPr>
        <w:t>zl</w:t>
      </w:r>
      <w:r w:rsidRPr="001A21E8">
        <w:rPr>
          <w:rFonts w:ascii="Tahoma" w:eastAsia="Tahoma" w:hAnsi="Tahoma" w:cs="Tahoma"/>
          <w:spacing w:val="3"/>
        </w:rPr>
        <w:t>e</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
        </w:rPr>
        <w:t xml:space="preserve"> </w:t>
      </w:r>
      <w:r w:rsidRPr="001A21E8">
        <w:rPr>
          <w:rFonts w:ascii="Tahoma" w:eastAsia="Tahoma" w:hAnsi="Tahoma" w:cs="Tahoma"/>
          <w:spacing w:val="-1"/>
        </w:rPr>
        <w:t>u</w:t>
      </w:r>
      <w:r w:rsidRPr="001A21E8">
        <w:rPr>
          <w:rFonts w:ascii="Tahoma" w:eastAsia="Tahoma" w:hAnsi="Tahoma" w:cs="Tahoma"/>
        </w:rPr>
        <w:t>s</w:t>
      </w:r>
      <w:r w:rsidRPr="001A21E8">
        <w:rPr>
          <w:rFonts w:ascii="Tahoma" w:eastAsia="Tahoma" w:hAnsi="Tahoma" w:cs="Tahoma"/>
          <w:spacing w:val="3"/>
        </w:rPr>
        <w:t>ł</w:t>
      </w:r>
      <w:r w:rsidRPr="001A21E8">
        <w:rPr>
          <w:rFonts w:ascii="Tahoma" w:eastAsia="Tahoma" w:hAnsi="Tahoma" w:cs="Tahoma"/>
          <w:spacing w:val="-1"/>
        </w:rPr>
        <w:t>u</w:t>
      </w:r>
      <w:r w:rsidRPr="001A21E8">
        <w:rPr>
          <w:rFonts w:ascii="Tahoma" w:eastAsia="Tahoma" w:hAnsi="Tahoma" w:cs="Tahoma"/>
        </w:rPr>
        <w:t>gi</w:t>
      </w:r>
      <w:r w:rsidRPr="001A21E8">
        <w:rPr>
          <w:rFonts w:ascii="Tahoma" w:eastAsia="Tahoma" w:hAnsi="Tahoma" w:cs="Tahoma"/>
          <w:spacing w:val="-5"/>
        </w:rPr>
        <w:t xml:space="preserve"> </w:t>
      </w:r>
      <w:r w:rsidRPr="001A21E8">
        <w:rPr>
          <w:rFonts w:ascii="Tahoma" w:eastAsia="Tahoma" w:hAnsi="Tahoma" w:cs="Tahoma"/>
          <w:spacing w:val="1"/>
        </w:rPr>
        <w:t>me</w:t>
      </w:r>
      <w:r w:rsidRPr="001A21E8">
        <w:rPr>
          <w:rFonts w:ascii="Tahoma" w:eastAsia="Tahoma" w:hAnsi="Tahoma" w:cs="Tahoma"/>
        </w:rPr>
        <w:t>ryto</w:t>
      </w:r>
      <w:r w:rsidRPr="001A21E8">
        <w:rPr>
          <w:rFonts w:ascii="Tahoma" w:eastAsia="Tahoma" w:hAnsi="Tahoma" w:cs="Tahoma"/>
          <w:spacing w:val="2"/>
        </w:rPr>
        <w:t>r</w:t>
      </w:r>
      <w:r w:rsidRPr="001A21E8">
        <w:rPr>
          <w:rFonts w:ascii="Tahoma" w:eastAsia="Tahoma" w:hAnsi="Tahoma" w:cs="Tahoma"/>
          <w:spacing w:val="-1"/>
        </w:rPr>
        <w:t>yc</w:t>
      </w:r>
      <w:r w:rsidRPr="001A21E8">
        <w:rPr>
          <w:rFonts w:ascii="Tahoma" w:eastAsia="Tahoma" w:hAnsi="Tahoma" w:cs="Tahoma"/>
        </w:rPr>
        <w:t>zn</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w:t>
      </w:r>
    </w:p>
    <w:p w14:paraId="07AE55F4" w14:textId="627EE953" w:rsidR="00942F4E" w:rsidRPr="001A21E8" w:rsidRDefault="00280ADA" w:rsidP="005101A1">
      <w:pPr>
        <w:spacing w:line="276" w:lineRule="auto"/>
        <w:ind w:left="851" w:right="14" w:hanging="426"/>
        <w:jc w:val="both"/>
        <w:rPr>
          <w:rFonts w:ascii="Tahoma" w:eastAsia="Tahoma" w:hAnsi="Tahoma" w:cs="Tahoma"/>
          <w:sz w:val="13"/>
          <w:szCs w:val="13"/>
        </w:rPr>
      </w:pPr>
      <w:r w:rsidRPr="001A21E8">
        <w:rPr>
          <w:rFonts w:ascii="Tahoma" w:eastAsia="Tahoma" w:hAnsi="Tahoma" w:cs="Tahoma"/>
          <w:spacing w:val="-1"/>
        </w:rPr>
        <w:t>5</w:t>
      </w:r>
      <w:r w:rsidRPr="001A21E8">
        <w:rPr>
          <w:rFonts w:ascii="Tahoma" w:eastAsia="Tahoma" w:hAnsi="Tahoma" w:cs="Tahoma"/>
        </w:rPr>
        <w:t>)</w:t>
      </w:r>
      <w:r w:rsidR="00954CC2">
        <w:rPr>
          <w:rFonts w:ascii="Tahoma" w:eastAsia="Tahoma" w:hAnsi="Tahoma" w:cs="Tahoma"/>
          <w:spacing w:val="35"/>
        </w:rPr>
        <w:tab/>
      </w:r>
      <w:r w:rsidRPr="001A21E8">
        <w:rPr>
          <w:rFonts w:ascii="Tahoma" w:eastAsia="Tahoma" w:hAnsi="Tahoma" w:cs="Tahoma"/>
          <w:spacing w:val="1"/>
        </w:rPr>
        <w:t>w</w:t>
      </w:r>
      <w:r w:rsidRPr="001A21E8">
        <w:rPr>
          <w:rFonts w:ascii="Tahoma" w:eastAsia="Tahoma" w:hAnsi="Tahoma" w:cs="Tahoma"/>
        </w:rPr>
        <w:t>p</w:t>
      </w:r>
      <w:r w:rsidRPr="001A21E8">
        <w:rPr>
          <w:rFonts w:ascii="Tahoma" w:eastAsia="Tahoma" w:hAnsi="Tahoma" w:cs="Tahoma"/>
          <w:spacing w:val="1"/>
        </w:rPr>
        <w:t>ł</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5"/>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20"/>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ość</w:t>
      </w:r>
      <w:r w:rsidRPr="001A21E8">
        <w:rPr>
          <w:rFonts w:ascii="Tahoma" w:eastAsia="Tahoma" w:hAnsi="Tahoma" w:cs="Tahoma"/>
          <w:spacing w:val="15"/>
        </w:rPr>
        <w:t xml:space="preserve"> </w:t>
      </w:r>
      <w:r w:rsidRPr="001A21E8">
        <w:rPr>
          <w:rFonts w:ascii="Tahoma" w:eastAsia="Tahoma" w:hAnsi="Tahoma" w:cs="Tahoma"/>
        </w:rPr>
        <w:t>i</w:t>
      </w:r>
      <w:r w:rsidRPr="001A21E8">
        <w:rPr>
          <w:rFonts w:ascii="Tahoma" w:eastAsia="Tahoma" w:hAnsi="Tahoma" w:cs="Tahoma"/>
          <w:spacing w:val="21"/>
        </w:rPr>
        <w:t xml:space="preserve"> </w:t>
      </w:r>
      <w:r w:rsidRPr="001A21E8">
        <w:rPr>
          <w:rFonts w:ascii="Tahoma" w:eastAsia="Tahoma" w:hAnsi="Tahoma" w:cs="Tahoma"/>
          <w:spacing w:val="2"/>
        </w:rPr>
        <w:t>pr</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zna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4"/>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16"/>
        </w:rPr>
        <w:t xml:space="preserve"> </w:t>
      </w:r>
      <w:r w:rsidRPr="001A21E8">
        <w:rPr>
          <w:rFonts w:ascii="Tahoma" w:eastAsia="Tahoma" w:hAnsi="Tahoma" w:cs="Tahoma"/>
        </w:rPr>
        <w:t>publ</w:t>
      </w:r>
      <w:r w:rsidRPr="001A21E8">
        <w:rPr>
          <w:rFonts w:ascii="Tahoma" w:eastAsia="Tahoma" w:hAnsi="Tahoma" w:cs="Tahoma"/>
          <w:spacing w:val="2"/>
        </w:rPr>
        <w:t>ic</w:t>
      </w:r>
      <w:r w:rsidRPr="001A21E8">
        <w:rPr>
          <w:rFonts w:ascii="Tahoma" w:eastAsia="Tahoma" w:hAnsi="Tahoma" w:cs="Tahoma"/>
        </w:rPr>
        <w:t>znej</w:t>
      </w:r>
      <w:r w:rsidRPr="001A21E8">
        <w:rPr>
          <w:rFonts w:ascii="Tahoma" w:eastAsia="Tahoma" w:hAnsi="Tahoma" w:cs="Tahoma"/>
          <w:spacing w:val="13"/>
        </w:rPr>
        <w:t xml:space="preserve"> </w:t>
      </w:r>
      <w:r w:rsidRPr="001A21E8">
        <w:rPr>
          <w:rFonts w:ascii="Tahoma" w:eastAsia="Tahoma" w:hAnsi="Tahoma" w:cs="Tahoma"/>
        </w:rPr>
        <w:t>i</w:t>
      </w:r>
      <w:r w:rsidRPr="001A21E8">
        <w:rPr>
          <w:rFonts w:ascii="Tahoma" w:eastAsia="Tahoma" w:hAnsi="Tahoma" w:cs="Tahoma"/>
          <w:spacing w:val="1"/>
        </w:rPr>
        <w:t>/</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8"/>
        </w:rPr>
        <w:t xml:space="preserve"> </w:t>
      </w:r>
      <w:r w:rsidRPr="001A21E8">
        <w:rPr>
          <w:rFonts w:ascii="Tahoma" w:eastAsia="Tahoma" w:hAnsi="Tahoma" w:cs="Tahoma"/>
          <w:spacing w:val="2"/>
        </w:rPr>
        <w:t>p</w:t>
      </w:r>
      <w:r w:rsidRPr="001A21E8">
        <w:rPr>
          <w:rFonts w:ascii="Tahoma" w:eastAsia="Tahoma" w:hAnsi="Tahoma" w:cs="Tahoma"/>
        </w:rPr>
        <w:t>omo</w:t>
      </w:r>
      <w:r w:rsidRPr="001A21E8">
        <w:rPr>
          <w:rFonts w:ascii="Tahoma" w:eastAsia="Tahoma" w:hAnsi="Tahoma" w:cs="Tahoma"/>
          <w:spacing w:val="2"/>
        </w:rPr>
        <w:t>c</w:t>
      </w:r>
      <w:r w:rsidRPr="001A21E8">
        <w:rPr>
          <w:rFonts w:ascii="Tahoma" w:eastAsia="Tahoma" w:hAnsi="Tahoma" w:cs="Tahoma"/>
        </w:rPr>
        <w:t>y</w:t>
      </w:r>
      <w:r w:rsidRPr="001A21E8">
        <w:rPr>
          <w:rFonts w:ascii="Tahoma" w:eastAsia="Tahoma" w:hAnsi="Tahoma" w:cs="Tahoma"/>
          <w:spacing w:val="14"/>
        </w:rPr>
        <w:t xml:space="preserve"> </w:t>
      </w:r>
      <w:r w:rsidRPr="001A21E8">
        <w:rPr>
          <w:rFonts w:ascii="Tahoma" w:eastAsia="Tahoma" w:hAnsi="Tahoma" w:cs="Tahoma"/>
        </w:rPr>
        <w:t>de</w:t>
      </w:r>
      <w:r w:rsidRPr="001A21E8">
        <w:rPr>
          <w:rFonts w:ascii="Tahoma" w:eastAsia="Tahoma" w:hAnsi="Tahoma" w:cs="Tahoma"/>
          <w:spacing w:val="23"/>
        </w:rPr>
        <w:t xml:space="preserve"> </w:t>
      </w:r>
      <w:proofErr w:type="spellStart"/>
      <w:r w:rsidRPr="001A21E8">
        <w:rPr>
          <w:rFonts w:ascii="Tahoma" w:eastAsia="Tahoma" w:hAnsi="Tahoma" w:cs="Tahoma"/>
        </w:rPr>
        <w:t>mi</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mis</w:t>
      </w:r>
      <w:proofErr w:type="spellEnd"/>
      <w:r w:rsidRPr="001A21E8">
        <w:rPr>
          <w:rFonts w:ascii="Tahoma" w:eastAsia="Tahoma" w:hAnsi="Tahoma" w:cs="Tahoma"/>
          <w:spacing w:val="17"/>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005101A1">
        <w:rPr>
          <w:rFonts w:ascii="Tahoma" w:eastAsia="Tahoma" w:hAnsi="Tahoma" w:cs="Tahoma"/>
        </w:rPr>
        <w:t xml:space="preserve"> </w:t>
      </w:r>
      <w:r w:rsidRPr="001A21E8">
        <w:rPr>
          <w:rFonts w:ascii="Tahoma" w:eastAsia="Tahoma" w:hAnsi="Tahoma" w:cs="Tahoma"/>
          <w:position w:val="-1"/>
        </w:rPr>
        <w:t>B</w:t>
      </w:r>
      <w:r w:rsidRPr="001A21E8">
        <w:rPr>
          <w:rFonts w:ascii="Tahoma" w:eastAsia="Tahoma" w:hAnsi="Tahoma" w:cs="Tahoma"/>
          <w:spacing w:val="1"/>
          <w:position w:val="-1"/>
        </w:rPr>
        <w:t>e</w:t>
      </w:r>
      <w:r w:rsidRPr="001A21E8">
        <w:rPr>
          <w:rFonts w:ascii="Tahoma" w:eastAsia="Tahoma" w:hAnsi="Tahoma" w:cs="Tahoma"/>
          <w:spacing w:val="-1"/>
          <w:position w:val="-1"/>
        </w:rPr>
        <w:t>n</w:t>
      </w:r>
      <w:r w:rsidRPr="001A21E8">
        <w:rPr>
          <w:rFonts w:ascii="Tahoma" w:eastAsia="Tahoma" w:hAnsi="Tahoma" w:cs="Tahoma"/>
          <w:spacing w:val="1"/>
          <w:position w:val="-1"/>
        </w:rPr>
        <w:t>e</w:t>
      </w:r>
      <w:r w:rsidRPr="001A21E8">
        <w:rPr>
          <w:rFonts w:ascii="Tahoma" w:eastAsia="Tahoma" w:hAnsi="Tahoma" w:cs="Tahoma"/>
          <w:spacing w:val="-1"/>
          <w:position w:val="-1"/>
        </w:rPr>
        <w:t>f</w:t>
      </w:r>
      <w:r w:rsidRPr="001A21E8">
        <w:rPr>
          <w:rFonts w:ascii="Tahoma" w:eastAsia="Tahoma" w:hAnsi="Tahoma" w:cs="Tahoma"/>
          <w:spacing w:val="2"/>
          <w:position w:val="-1"/>
        </w:rPr>
        <w:t>i</w:t>
      </w:r>
      <w:r w:rsidRPr="001A21E8">
        <w:rPr>
          <w:rFonts w:ascii="Tahoma" w:eastAsia="Tahoma" w:hAnsi="Tahoma" w:cs="Tahoma"/>
          <w:spacing w:val="-1"/>
          <w:position w:val="-1"/>
        </w:rPr>
        <w:t>c</w:t>
      </w:r>
      <w:r w:rsidRPr="001A21E8">
        <w:rPr>
          <w:rFonts w:ascii="Tahoma" w:eastAsia="Tahoma" w:hAnsi="Tahoma" w:cs="Tahoma"/>
          <w:position w:val="-1"/>
        </w:rPr>
        <w:t>j</w:t>
      </w:r>
      <w:r w:rsidRPr="001A21E8">
        <w:rPr>
          <w:rFonts w:ascii="Tahoma" w:eastAsia="Tahoma" w:hAnsi="Tahoma" w:cs="Tahoma"/>
          <w:spacing w:val="3"/>
          <w:position w:val="-1"/>
        </w:rPr>
        <w:t>e</w:t>
      </w:r>
      <w:r w:rsidRPr="001A21E8">
        <w:rPr>
          <w:rFonts w:ascii="Tahoma" w:eastAsia="Tahoma" w:hAnsi="Tahoma" w:cs="Tahoma"/>
          <w:spacing w:val="-1"/>
          <w:position w:val="-1"/>
        </w:rPr>
        <w:t>n</w:t>
      </w:r>
      <w:r w:rsidRPr="001A21E8">
        <w:rPr>
          <w:rFonts w:ascii="Tahoma" w:eastAsia="Tahoma" w:hAnsi="Tahoma" w:cs="Tahoma"/>
          <w:position w:val="-1"/>
        </w:rPr>
        <w:t>to</w:t>
      </w:r>
      <w:r w:rsidRPr="001A21E8">
        <w:rPr>
          <w:rFonts w:ascii="Tahoma" w:eastAsia="Tahoma" w:hAnsi="Tahoma" w:cs="Tahoma"/>
          <w:spacing w:val="1"/>
          <w:position w:val="-1"/>
        </w:rPr>
        <w:t>w</w:t>
      </w:r>
      <w:r w:rsidRPr="001A21E8">
        <w:rPr>
          <w:rFonts w:ascii="Tahoma" w:eastAsia="Tahoma" w:hAnsi="Tahoma" w:cs="Tahoma"/>
          <w:position w:val="-1"/>
        </w:rPr>
        <w:t>i</w:t>
      </w:r>
      <w:r w:rsidRPr="001A21E8">
        <w:rPr>
          <w:rFonts w:ascii="Tahoma" w:eastAsia="Tahoma" w:hAnsi="Tahoma" w:cs="Tahoma"/>
          <w:spacing w:val="-13"/>
          <w:position w:val="-1"/>
        </w:rPr>
        <w:t xml:space="preserve"> </w:t>
      </w:r>
      <w:r w:rsidRPr="001A21E8">
        <w:rPr>
          <w:rFonts w:ascii="Tahoma" w:eastAsia="Tahoma" w:hAnsi="Tahoma" w:cs="Tahoma"/>
          <w:position w:val="-1"/>
        </w:rPr>
        <w:t xml:space="preserve">w </w:t>
      </w:r>
      <w:r w:rsidRPr="001A21E8">
        <w:rPr>
          <w:rFonts w:ascii="Tahoma" w:eastAsia="Tahoma" w:hAnsi="Tahoma" w:cs="Tahoma"/>
          <w:spacing w:val="-2"/>
          <w:position w:val="-1"/>
        </w:rPr>
        <w:t>r</w:t>
      </w:r>
      <w:r w:rsidRPr="001A21E8">
        <w:rPr>
          <w:rFonts w:ascii="Tahoma" w:eastAsia="Tahoma" w:hAnsi="Tahoma" w:cs="Tahoma"/>
          <w:spacing w:val="1"/>
          <w:position w:val="-1"/>
        </w:rPr>
        <w:t>a</w:t>
      </w:r>
      <w:r w:rsidRPr="001A21E8">
        <w:rPr>
          <w:rFonts w:ascii="Tahoma" w:eastAsia="Tahoma" w:hAnsi="Tahoma" w:cs="Tahoma"/>
          <w:position w:val="-1"/>
        </w:rPr>
        <w:t>m</w:t>
      </w:r>
      <w:r w:rsidRPr="001A21E8">
        <w:rPr>
          <w:rFonts w:ascii="Tahoma" w:eastAsia="Tahoma" w:hAnsi="Tahoma" w:cs="Tahoma"/>
          <w:spacing w:val="1"/>
          <w:position w:val="-1"/>
        </w:rPr>
        <w:t>a</w:t>
      </w:r>
      <w:r w:rsidRPr="001A21E8">
        <w:rPr>
          <w:rFonts w:ascii="Tahoma" w:eastAsia="Tahoma" w:hAnsi="Tahoma" w:cs="Tahoma"/>
          <w:spacing w:val="-1"/>
          <w:position w:val="-1"/>
        </w:rPr>
        <w:t>c</w:t>
      </w:r>
      <w:r w:rsidRPr="001A21E8">
        <w:rPr>
          <w:rFonts w:ascii="Tahoma" w:eastAsia="Tahoma" w:hAnsi="Tahoma" w:cs="Tahoma"/>
          <w:position w:val="-1"/>
        </w:rPr>
        <w:t>h</w:t>
      </w:r>
      <w:r w:rsidRPr="001A21E8">
        <w:rPr>
          <w:rFonts w:ascii="Tahoma" w:eastAsia="Tahoma" w:hAnsi="Tahoma" w:cs="Tahoma"/>
          <w:spacing w:val="-8"/>
          <w:position w:val="-1"/>
        </w:rPr>
        <w:t xml:space="preserve"> </w:t>
      </w:r>
      <w:r w:rsidRPr="001A21E8">
        <w:rPr>
          <w:rFonts w:ascii="Tahoma" w:eastAsia="Tahoma" w:hAnsi="Tahoma" w:cs="Tahoma"/>
          <w:spacing w:val="3"/>
          <w:position w:val="-1"/>
        </w:rPr>
        <w:t>p</w:t>
      </w:r>
      <w:r w:rsidRPr="001A21E8">
        <w:rPr>
          <w:rFonts w:ascii="Tahoma" w:eastAsia="Tahoma" w:hAnsi="Tahoma" w:cs="Tahoma"/>
          <w:position w:val="-1"/>
        </w:rPr>
        <w:t>ro</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spacing w:val="-1"/>
          <w:position w:val="-1"/>
        </w:rPr>
        <w:t>k</w:t>
      </w:r>
      <w:r w:rsidRPr="001A21E8">
        <w:rPr>
          <w:rFonts w:ascii="Tahoma" w:eastAsia="Tahoma" w:hAnsi="Tahoma" w:cs="Tahoma"/>
          <w:position w:val="-1"/>
        </w:rPr>
        <w:t>t</w:t>
      </w:r>
      <w:r w:rsidRPr="001A21E8">
        <w:rPr>
          <w:rFonts w:ascii="Tahoma" w:eastAsia="Tahoma" w:hAnsi="Tahoma" w:cs="Tahoma"/>
          <w:spacing w:val="2"/>
          <w:position w:val="-1"/>
        </w:rPr>
        <w:t>u</w:t>
      </w:r>
      <w:r w:rsidR="00BB32D5" w:rsidRPr="001A21E8">
        <w:rPr>
          <w:rFonts w:ascii="Tahoma" w:eastAsia="Tahoma" w:hAnsi="Tahoma" w:cs="Tahoma"/>
          <w:spacing w:val="2"/>
          <w:position w:val="-1"/>
        </w:rPr>
        <w:t>;</w:t>
      </w:r>
      <w:r w:rsidR="00BB32D5" w:rsidRPr="001A21E8">
        <w:rPr>
          <w:rStyle w:val="Odwoanieprzypisudolnego"/>
          <w:rFonts w:ascii="Tahoma" w:eastAsia="Tahoma" w:hAnsi="Tahoma" w:cs="Tahoma"/>
          <w:spacing w:val="2"/>
          <w:position w:val="-1"/>
        </w:rPr>
        <w:footnoteReference w:id="83"/>
      </w:r>
    </w:p>
    <w:p w14:paraId="4624384C" w14:textId="601E644D" w:rsidR="00942F4E" w:rsidRPr="001A21E8" w:rsidRDefault="00280ADA" w:rsidP="005101A1">
      <w:pPr>
        <w:spacing w:line="276" w:lineRule="auto"/>
        <w:ind w:left="851" w:right="14" w:hanging="426"/>
        <w:jc w:val="both"/>
        <w:rPr>
          <w:rFonts w:ascii="Tahoma" w:eastAsia="Tahoma" w:hAnsi="Tahoma" w:cs="Tahoma"/>
          <w:sz w:val="13"/>
          <w:szCs w:val="13"/>
        </w:rPr>
      </w:pPr>
      <w:r w:rsidRPr="001A21E8">
        <w:rPr>
          <w:rFonts w:ascii="Tahoma" w:eastAsia="Tahoma" w:hAnsi="Tahoma" w:cs="Tahoma"/>
          <w:spacing w:val="-1"/>
        </w:rPr>
        <w:t>6</w:t>
      </w:r>
      <w:r w:rsidRPr="001A21E8">
        <w:rPr>
          <w:rFonts w:ascii="Tahoma" w:eastAsia="Tahoma" w:hAnsi="Tahoma" w:cs="Tahoma"/>
        </w:rPr>
        <w:t>)</w:t>
      </w:r>
      <w:r w:rsidR="00954CC2">
        <w:rPr>
          <w:rFonts w:ascii="Tahoma" w:eastAsia="Tahoma" w:hAnsi="Tahoma" w:cs="Tahoma"/>
          <w:spacing w:val="35"/>
        </w:rPr>
        <w:tab/>
      </w:r>
      <w:r w:rsidRPr="001A21E8">
        <w:rPr>
          <w:rFonts w:ascii="Tahoma" w:eastAsia="Tahoma" w:hAnsi="Tahoma" w:cs="Tahoma"/>
        </w:rPr>
        <w:t>do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sidRPr="001A21E8">
        <w:rPr>
          <w:rFonts w:ascii="Tahoma" w:eastAsia="Tahoma" w:hAnsi="Tahoma" w:cs="Tahoma"/>
          <w:spacing w:val="2"/>
        </w:rPr>
        <w:t>y</w:t>
      </w:r>
      <w:r w:rsidRPr="001A21E8">
        <w:rPr>
          <w:rFonts w:ascii="Tahoma" w:eastAsia="Tahoma" w:hAnsi="Tahoma" w:cs="Tahoma"/>
        </w:rPr>
        <w:t>ć</w:t>
      </w:r>
      <w:r w:rsidRPr="001A21E8">
        <w:rPr>
          <w:rFonts w:ascii="Tahoma" w:eastAsia="Tahoma" w:hAnsi="Tahoma" w:cs="Tahoma"/>
          <w:spacing w:val="-9"/>
        </w:rPr>
        <w:t xml:space="preserve"> </w:t>
      </w:r>
      <w:r w:rsidRPr="001A21E8">
        <w:rPr>
          <w:rFonts w:ascii="Tahoma" w:eastAsia="Tahoma" w:hAnsi="Tahoma" w:cs="Tahoma"/>
          <w:spacing w:val="-1"/>
        </w:rPr>
        <w:t>k</w:t>
      </w:r>
      <w:r w:rsidRPr="001A21E8">
        <w:rPr>
          <w:rFonts w:ascii="Tahoma" w:eastAsia="Tahoma" w:hAnsi="Tahoma" w:cs="Tahoma"/>
        </w:rPr>
        <w:t>osz</w:t>
      </w:r>
      <w:r w:rsidRPr="001A21E8">
        <w:rPr>
          <w:rFonts w:ascii="Tahoma" w:eastAsia="Tahoma" w:hAnsi="Tahoma" w:cs="Tahoma"/>
          <w:spacing w:val="1"/>
        </w:rPr>
        <w:t>t</w:t>
      </w:r>
      <w:r w:rsidRPr="001A21E8">
        <w:rPr>
          <w:rFonts w:ascii="Tahoma" w:eastAsia="Tahoma" w:hAnsi="Tahoma" w:cs="Tahoma"/>
        </w:rPr>
        <w:t>ów</w:t>
      </w:r>
      <w:r w:rsidRPr="001A21E8">
        <w:rPr>
          <w:rFonts w:ascii="Tahoma" w:eastAsia="Tahoma" w:hAnsi="Tahoma" w:cs="Tahoma"/>
          <w:spacing w:val="-6"/>
        </w:rPr>
        <w:t xml:space="preserve"> </w:t>
      </w:r>
      <w:r w:rsidRPr="001A21E8">
        <w:rPr>
          <w:rFonts w:ascii="Tahoma" w:eastAsia="Tahoma" w:hAnsi="Tahoma" w:cs="Tahoma"/>
        </w:rPr>
        <w:t>rozl</w:t>
      </w:r>
      <w:r w:rsidRPr="001A21E8">
        <w:rPr>
          <w:rFonts w:ascii="Tahoma" w:eastAsia="Tahoma" w:hAnsi="Tahoma" w:cs="Tahoma"/>
          <w:spacing w:val="3"/>
        </w:rPr>
        <w:t>i</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12"/>
        </w:rPr>
        <w:t xml:space="preserve"> </w:t>
      </w:r>
      <w:r w:rsidRPr="001A21E8">
        <w:rPr>
          <w:rFonts w:ascii="Tahoma" w:eastAsia="Tahoma" w:hAnsi="Tahoma" w:cs="Tahoma"/>
          <w:spacing w:val="3"/>
        </w:rPr>
        <w:t>r</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łto</w:t>
      </w:r>
      <w:r w:rsidRPr="001A21E8">
        <w:rPr>
          <w:rFonts w:ascii="Tahoma" w:eastAsia="Tahoma" w:hAnsi="Tahoma" w:cs="Tahoma"/>
          <w:spacing w:val="1"/>
        </w:rPr>
        <w:t>w</w:t>
      </w:r>
      <w:r w:rsidRPr="001A21E8">
        <w:rPr>
          <w:rFonts w:ascii="Tahoma" w:eastAsia="Tahoma" w:hAnsi="Tahoma" w:cs="Tahoma"/>
        </w:rPr>
        <w:t>o</w:t>
      </w:r>
      <w:r w:rsidR="00BB32D5" w:rsidRPr="001A21E8">
        <w:rPr>
          <w:rFonts w:ascii="Tahoma" w:eastAsia="Tahoma" w:hAnsi="Tahoma" w:cs="Tahoma"/>
          <w:spacing w:val="4"/>
        </w:rPr>
        <w:t>.</w:t>
      </w:r>
      <w:r w:rsidR="00BB32D5" w:rsidRPr="001A21E8">
        <w:rPr>
          <w:rStyle w:val="Odwoanieprzypisudolnego"/>
          <w:rFonts w:ascii="Tahoma" w:eastAsia="Tahoma" w:hAnsi="Tahoma" w:cs="Tahoma"/>
          <w:spacing w:val="4"/>
        </w:rPr>
        <w:footnoteReference w:id="84"/>
      </w:r>
    </w:p>
    <w:p w14:paraId="7690A076" w14:textId="77777777" w:rsidR="00942F4E" w:rsidRPr="001A21E8" w:rsidRDefault="00280ADA" w:rsidP="005100BA">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gdy</w:t>
      </w:r>
      <w:r w:rsidRPr="001A21E8">
        <w:rPr>
          <w:rFonts w:ascii="Tahoma" w:eastAsia="Tahoma" w:hAnsi="Tahoma" w:cs="Tahoma"/>
          <w:spacing w:val="6"/>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an</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s</w:t>
      </w:r>
      <w:r w:rsidRPr="001A21E8">
        <w:rPr>
          <w:rFonts w:ascii="Tahoma" w:eastAsia="Tahoma" w:hAnsi="Tahoma" w:cs="Tahoma"/>
          <w:spacing w:val="-1"/>
        </w:rPr>
        <w:t>un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8"/>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7"/>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2</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 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9"/>
        </w:rPr>
        <w:t xml:space="preserve"> </w:t>
      </w:r>
      <w:r w:rsidRPr="001A21E8">
        <w:rPr>
          <w:rFonts w:ascii="Tahoma" w:eastAsia="Tahoma" w:hAnsi="Tahoma" w:cs="Tahoma"/>
        </w:rPr>
        <w:t>po</w:t>
      </w:r>
      <w:r w:rsidRPr="001A21E8">
        <w:rPr>
          <w:rFonts w:ascii="Tahoma" w:eastAsia="Tahoma" w:hAnsi="Tahoma" w:cs="Tahoma"/>
          <w:spacing w:val="1"/>
        </w:rPr>
        <w:t>w</w:t>
      </w:r>
      <w:r w:rsidRPr="001A21E8">
        <w:rPr>
          <w:rFonts w:ascii="Tahoma" w:eastAsia="Tahoma" w:hAnsi="Tahoma" w:cs="Tahoma"/>
        </w:rPr>
        <w:t>od</w:t>
      </w:r>
      <w:r w:rsidRPr="001A21E8">
        <w:rPr>
          <w:rFonts w:ascii="Tahoma" w:eastAsia="Tahoma" w:hAnsi="Tahoma" w:cs="Tahoma"/>
          <w:spacing w:val="-1"/>
        </w:rPr>
        <w:t>uj</w:t>
      </w:r>
      <w:r w:rsidRPr="001A21E8">
        <w:rPr>
          <w:rFonts w:ascii="Tahoma" w:eastAsia="Tahoma" w:hAnsi="Tahoma" w:cs="Tahoma"/>
        </w:rPr>
        <w:t>ą</w:t>
      </w:r>
      <w:r w:rsidRPr="001A21E8">
        <w:rPr>
          <w:rFonts w:ascii="Tahoma" w:eastAsia="Tahoma" w:hAnsi="Tahoma" w:cs="Tahoma"/>
          <w:spacing w:val="2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2"/>
        </w:rPr>
        <w:t>s</w:t>
      </w:r>
      <w:r w:rsidRPr="001A21E8">
        <w:rPr>
          <w:rFonts w:ascii="Tahoma" w:eastAsia="Tahoma" w:hAnsi="Tahoma" w:cs="Tahoma"/>
          <w:spacing w:val="-1"/>
        </w:rPr>
        <w:t>un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c</w:t>
      </w:r>
      <w:r w:rsidRPr="001A21E8">
        <w:rPr>
          <w:rFonts w:ascii="Tahoma" w:eastAsia="Tahoma" w:hAnsi="Tahoma" w:cs="Tahoma"/>
        </w:rPr>
        <w:t>ia</w:t>
      </w:r>
      <w:r w:rsidRPr="001A21E8">
        <w:rPr>
          <w:rFonts w:ascii="Tahoma" w:eastAsia="Tahoma" w:hAnsi="Tahoma" w:cs="Tahoma"/>
          <w:spacing w:val="18"/>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rPr>
        <w:t>d</w:t>
      </w:r>
      <w:r w:rsidRPr="001A21E8">
        <w:rPr>
          <w:rFonts w:ascii="Tahoma" w:eastAsia="Tahoma" w:hAnsi="Tahoma" w:cs="Tahoma"/>
          <w:spacing w:val="3"/>
        </w:rPr>
        <w:t>z</w:t>
      </w:r>
      <w:r w:rsidRPr="001A21E8">
        <w:rPr>
          <w:rFonts w:ascii="Tahoma" w:eastAsia="Tahoma" w:hAnsi="Tahoma" w:cs="Tahoma"/>
        </w:rPr>
        <w:t>y</w:t>
      </w:r>
      <w:r w:rsidRPr="001A21E8">
        <w:rPr>
          <w:rFonts w:ascii="Tahoma" w:eastAsia="Tahoma" w:hAnsi="Tahoma" w:cs="Tahoma"/>
          <w:spacing w:val="20"/>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20"/>
        </w:rPr>
        <w:t xml:space="preserve"> </w:t>
      </w:r>
      <w:r w:rsidRPr="001A21E8">
        <w:rPr>
          <w:rFonts w:ascii="Tahoma" w:eastAsia="Tahoma" w:hAnsi="Tahoma" w:cs="Tahoma"/>
        </w:rPr>
        <w:t>bi</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ą</w:t>
      </w:r>
      <w:r w:rsidRPr="001A21E8">
        <w:rPr>
          <w:rFonts w:ascii="Tahoma" w:eastAsia="Tahoma" w:hAnsi="Tahoma" w:cs="Tahoma"/>
          <w:spacing w:val="-1"/>
        </w:rPr>
        <w:t>cy</w:t>
      </w:r>
      <w:r w:rsidRPr="001A21E8">
        <w:rPr>
          <w:rFonts w:ascii="Tahoma" w:eastAsia="Tahoma" w:hAnsi="Tahoma" w:cs="Tahoma"/>
        </w:rPr>
        <w:t>mi</w:t>
      </w:r>
      <w:r w:rsidRPr="001A21E8">
        <w:rPr>
          <w:rFonts w:ascii="Tahoma" w:eastAsia="Tahoma" w:hAnsi="Tahoma" w:cs="Tahoma"/>
          <w:spacing w:val="21"/>
        </w:rPr>
        <w:t xml:space="preserve"> </w:t>
      </w:r>
      <w:r w:rsidRPr="001A21E8">
        <w:rPr>
          <w:rFonts w:ascii="Tahoma" w:eastAsia="Tahoma" w:hAnsi="Tahoma" w:cs="Tahoma"/>
        </w:rPr>
        <w:t>i</w:t>
      </w:r>
      <w:r w:rsidRPr="001A21E8">
        <w:rPr>
          <w:rFonts w:ascii="Tahoma" w:eastAsia="Tahoma" w:hAnsi="Tahoma" w:cs="Tahoma"/>
          <w:spacing w:val="29"/>
        </w:rPr>
        <w:t xml:space="preserve"> </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mi</w:t>
      </w:r>
      <w:r w:rsidRPr="001A21E8">
        <w:rPr>
          <w:rFonts w:ascii="Tahoma" w:eastAsia="Tahoma" w:hAnsi="Tahoma" w:cs="Tahoma"/>
          <w:spacing w:val="1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 xml:space="preserve">mi </w:t>
      </w:r>
      <w:r w:rsidRPr="001A21E8">
        <w:rPr>
          <w:rFonts w:ascii="Tahoma" w:eastAsia="Tahoma" w:hAnsi="Tahoma" w:cs="Tahoma"/>
        </w:rPr>
        <w:lastRenderedPageBreak/>
        <w:t>w</w:t>
      </w:r>
      <w:r w:rsidRPr="001A21E8">
        <w:rPr>
          <w:rFonts w:ascii="Tahoma" w:eastAsia="Tahoma" w:hAnsi="Tahoma" w:cs="Tahoma"/>
          <w:spacing w:val="42"/>
        </w:rPr>
        <w:t xml:space="preserve"> </w:t>
      </w:r>
      <w:r w:rsidRPr="001A21E8">
        <w:rPr>
          <w:rFonts w:ascii="Tahoma" w:eastAsia="Tahoma" w:hAnsi="Tahoma" w:cs="Tahoma"/>
        </w:rPr>
        <w:t>budż</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ie</w:t>
      </w:r>
      <w:r w:rsidRPr="001A21E8">
        <w:rPr>
          <w:rFonts w:ascii="Tahoma" w:eastAsia="Tahoma" w:hAnsi="Tahoma" w:cs="Tahoma"/>
          <w:spacing w:val="39"/>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38"/>
        </w:rPr>
        <w:t xml:space="preserve"> </w:t>
      </w:r>
      <w:r w:rsidRPr="001A21E8">
        <w:rPr>
          <w:rFonts w:ascii="Tahoma" w:eastAsia="Tahoma" w:hAnsi="Tahoma" w:cs="Tahoma"/>
        </w:rPr>
        <w:t>B</w:t>
      </w:r>
      <w:r w:rsidRPr="001A21E8">
        <w:rPr>
          <w:rFonts w:ascii="Tahoma" w:eastAsia="Tahoma" w:hAnsi="Tahoma" w:cs="Tahoma"/>
          <w:spacing w:val="1"/>
        </w:rPr>
        <w:t>ene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4"/>
        </w:rPr>
        <w:t xml:space="preserve"> </w:t>
      </w:r>
      <w:r w:rsidRPr="001A21E8">
        <w:rPr>
          <w:rFonts w:ascii="Tahoma" w:eastAsia="Tahoma" w:hAnsi="Tahoma" w:cs="Tahoma"/>
        </w:rPr>
        <w:t>zobli</w:t>
      </w:r>
      <w:r w:rsidRPr="001A21E8">
        <w:rPr>
          <w:rFonts w:ascii="Tahoma" w:eastAsia="Tahoma" w:hAnsi="Tahoma" w:cs="Tahoma"/>
          <w:spacing w:val="1"/>
        </w:rPr>
        <w:t>g</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33"/>
        </w:rPr>
        <w:t xml:space="preserve"> </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rPr>
        <w:t>st</w:t>
      </w:r>
      <w:r w:rsidRPr="001A21E8">
        <w:rPr>
          <w:rFonts w:ascii="Tahoma" w:eastAsia="Tahoma" w:hAnsi="Tahoma" w:cs="Tahoma"/>
          <w:spacing w:val="42"/>
        </w:rPr>
        <w:t xml:space="preserve"> </w:t>
      </w:r>
      <w:r w:rsidRPr="001A21E8">
        <w:rPr>
          <w:rFonts w:ascii="Tahoma" w:eastAsia="Tahoma" w:hAnsi="Tahoma" w:cs="Tahoma"/>
        </w:rPr>
        <w:t>do</w:t>
      </w:r>
      <w:r w:rsidRPr="001A21E8">
        <w:rPr>
          <w:rFonts w:ascii="Tahoma" w:eastAsia="Tahoma" w:hAnsi="Tahoma" w:cs="Tahoma"/>
          <w:spacing w:val="41"/>
        </w:rPr>
        <w:t xml:space="preserve"> </w:t>
      </w:r>
      <w:r w:rsidRPr="001A21E8">
        <w:rPr>
          <w:rFonts w:ascii="Tahoma" w:eastAsia="Tahoma" w:hAnsi="Tahoma" w:cs="Tahoma"/>
        </w:rPr>
        <w:t>zgłosz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4"/>
        </w:rPr>
        <w:t xml:space="preserve"> </w:t>
      </w:r>
      <w:r w:rsidRPr="001A21E8">
        <w:rPr>
          <w:rFonts w:ascii="Tahoma" w:eastAsia="Tahoma" w:hAnsi="Tahoma" w:cs="Tahoma"/>
        </w:rPr>
        <w:t>w</w:t>
      </w:r>
      <w:r w:rsidRPr="001A21E8">
        <w:rPr>
          <w:rFonts w:ascii="Tahoma" w:eastAsia="Tahoma" w:hAnsi="Tahoma" w:cs="Tahoma"/>
          <w:spacing w:val="5"/>
        </w:rPr>
        <w:t xml:space="preserve">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Pr="001A21E8">
        <w:rPr>
          <w:rFonts w:ascii="Tahoma" w:eastAsia="Tahoma" w:hAnsi="Tahoma" w:cs="Tahoma"/>
          <w:spacing w:val="38"/>
        </w:rPr>
        <w:t xml:space="preserve"> </w:t>
      </w:r>
      <w:r w:rsidRPr="001A21E8">
        <w:rPr>
          <w:rFonts w:ascii="Tahoma" w:eastAsia="Tahoma" w:hAnsi="Tahoma" w:cs="Tahoma"/>
        </w:rPr>
        <w:t>p</w:t>
      </w:r>
      <w:r w:rsidRPr="001A21E8">
        <w:rPr>
          <w:rFonts w:ascii="Tahoma" w:eastAsia="Tahoma" w:hAnsi="Tahoma" w:cs="Tahoma"/>
          <w:spacing w:val="3"/>
        </w:rPr>
        <w:t>i</w:t>
      </w:r>
      <w:r w:rsidRPr="001A21E8">
        <w:rPr>
          <w:rFonts w:ascii="Tahoma" w:eastAsia="Tahoma" w:hAnsi="Tahoma" w:cs="Tahoma"/>
        </w:rPr>
        <w:t>sem</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3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41"/>
        </w:rPr>
        <w:t xml:space="preserve"> </w:t>
      </w:r>
      <w:r w:rsidRPr="001A21E8">
        <w:rPr>
          <w:rFonts w:ascii="Tahoma" w:eastAsia="Tahoma" w:hAnsi="Tahoma" w:cs="Tahoma"/>
          <w:spacing w:val="-3"/>
        </w:rPr>
        <w:t>f</w:t>
      </w:r>
      <w:r w:rsidRPr="001A21E8">
        <w:rPr>
          <w:rFonts w:ascii="Tahoma" w:eastAsia="Tahoma" w:hAnsi="Tahoma" w:cs="Tahoma"/>
          <w:spacing w:val="3"/>
        </w:rPr>
        <w:t>a</w:t>
      </w:r>
      <w:r w:rsidRPr="001A21E8">
        <w:rPr>
          <w:rFonts w:ascii="Tahoma" w:eastAsia="Tahoma" w:hAnsi="Tahoma" w:cs="Tahoma"/>
          <w:spacing w:val="-1"/>
        </w:rPr>
        <w:t>k</w:t>
      </w:r>
      <w:r w:rsidRPr="001A21E8">
        <w:rPr>
          <w:rFonts w:ascii="Tahoma" w:eastAsia="Tahoma" w:hAnsi="Tahoma" w:cs="Tahoma"/>
        </w:rPr>
        <w:t xml:space="preserve">tu </w:t>
      </w:r>
      <w:r w:rsidR="008E3C45" w:rsidRPr="001A21E8">
        <w:rPr>
          <w:rFonts w:ascii="Tahoma" w:eastAsia="Tahoma" w:hAnsi="Tahoma" w:cs="Tahoma"/>
        </w:rPr>
        <w:t>IZ</w:t>
      </w:r>
      <w:r w:rsidR="008E3C45" w:rsidRPr="001A21E8">
        <w:rPr>
          <w:rFonts w:ascii="Tahoma" w:eastAsia="Tahoma" w:hAnsi="Tahoma" w:cs="Tahoma"/>
          <w:spacing w:val="-1"/>
        </w:rPr>
        <w:t xml:space="preserve"> zgodnie z ust. 1</w:t>
      </w:r>
      <w:r w:rsidRPr="001A21E8">
        <w:rPr>
          <w:rFonts w:ascii="Tahoma" w:eastAsia="Tahoma" w:hAnsi="Tahoma" w:cs="Tahoma"/>
        </w:rPr>
        <w:t>.</w:t>
      </w:r>
    </w:p>
    <w:p w14:paraId="2568BB71" w14:textId="26EFB360" w:rsidR="008E3C45" w:rsidRPr="008E0537" w:rsidRDefault="00280ADA" w:rsidP="005100BA">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8E0537">
        <w:rPr>
          <w:rFonts w:ascii="Tahoma" w:eastAsia="Tahoma" w:hAnsi="Tahoma" w:cs="Tahoma"/>
        </w:rPr>
        <w:t>W pr</w:t>
      </w:r>
      <w:r w:rsidRPr="008E0537">
        <w:rPr>
          <w:rFonts w:ascii="Tahoma" w:eastAsia="Tahoma" w:hAnsi="Tahoma" w:cs="Tahoma"/>
          <w:spacing w:val="1"/>
        </w:rPr>
        <w:t>z</w:t>
      </w:r>
      <w:r w:rsidRPr="008E0537">
        <w:rPr>
          <w:rFonts w:ascii="Tahoma" w:eastAsia="Tahoma" w:hAnsi="Tahoma" w:cs="Tahoma"/>
          <w:spacing w:val="-1"/>
        </w:rPr>
        <w:t>y</w:t>
      </w:r>
      <w:r w:rsidRPr="008E0537">
        <w:rPr>
          <w:rFonts w:ascii="Tahoma" w:eastAsia="Tahoma" w:hAnsi="Tahoma" w:cs="Tahoma"/>
        </w:rPr>
        <w:t>p</w:t>
      </w:r>
      <w:r w:rsidRPr="008E0537">
        <w:rPr>
          <w:rFonts w:ascii="Tahoma" w:eastAsia="Tahoma" w:hAnsi="Tahoma" w:cs="Tahoma"/>
          <w:spacing w:val="1"/>
        </w:rPr>
        <w:t>a</w:t>
      </w:r>
      <w:r w:rsidRPr="008E0537">
        <w:rPr>
          <w:rFonts w:ascii="Tahoma" w:eastAsia="Tahoma" w:hAnsi="Tahoma" w:cs="Tahoma"/>
        </w:rPr>
        <w:t>dku</w:t>
      </w:r>
      <w:r w:rsidRPr="008E0537">
        <w:rPr>
          <w:rFonts w:ascii="Tahoma" w:eastAsia="Tahoma" w:hAnsi="Tahoma" w:cs="Tahoma"/>
          <w:spacing w:val="1"/>
        </w:rPr>
        <w:t xml:space="preserve"> </w:t>
      </w:r>
      <w:r w:rsidRPr="008E0537">
        <w:rPr>
          <w:rFonts w:ascii="Tahoma" w:eastAsia="Tahoma" w:hAnsi="Tahoma" w:cs="Tahoma"/>
          <w:spacing w:val="3"/>
        </w:rPr>
        <w:t>w</w:t>
      </w:r>
      <w:r w:rsidRPr="008E0537">
        <w:rPr>
          <w:rFonts w:ascii="Tahoma" w:eastAsia="Tahoma" w:hAnsi="Tahoma" w:cs="Tahoma"/>
          <w:spacing w:val="-1"/>
        </w:rPr>
        <w:t>y</w:t>
      </w:r>
      <w:r w:rsidRPr="008E0537">
        <w:rPr>
          <w:rFonts w:ascii="Tahoma" w:eastAsia="Tahoma" w:hAnsi="Tahoma" w:cs="Tahoma"/>
        </w:rPr>
        <w:t>st</w:t>
      </w:r>
      <w:r w:rsidRPr="008E0537">
        <w:rPr>
          <w:rFonts w:ascii="Tahoma" w:eastAsia="Tahoma" w:hAnsi="Tahoma" w:cs="Tahoma"/>
          <w:spacing w:val="1"/>
        </w:rPr>
        <w:t>ą</w:t>
      </w:r>
      <w:r w:rsidRPr="008E0537">
        <w:rPr>
          <w:rFonts w:ascii="Tahoma" w:eastAsia="Tahoma" w:hAnsi="Tahoma" w:cs="Tahoma"/>
        </w:rPr>
        <w:t>pi</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ia oszczędn</w:t>
      </w:r>
      <w:r w:rsidRPr="008E0537">
        <w:rPr>
          <w:rFonts w:ascii="Tahoma" w:eastAsia="Tahoma" w:hAnsi="Tahoma" w:cs="Tahoma"/>
          <w:spacing w:val="-1"/>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i w pro</w:t>
      </w:r>
      <w:r w:rsidRPr="008E0537">
        <w:rPr>
          <w:rFonts w:ascii="Tahoma" w:eastAsia="Tahoma" w:hAnsi="Tahoma" w:cs="Tahoma"/>
          <w:spacing w:val="-1"/>
        </w:rPr>
        <w:t>j</w:t>
      </w:r>
      <w:r w:rsidRPr="008E0537">
        <w:rPr>
          <w:rFonts w:ascii="Tahoma" w:eastAsia="Tahoma" w:hAnsi="Tahoma" w:cs="Tahoma"/>
          <w:spacing w:val="1"/>
        </w:rPr>
        <w:t>ek</w:t>
      </w:r>
      <w:r w:rsidRPr="008E0537">
        <w:rPr>
          <w:rFonts w:ascii="Tahoma" w:eastAsia="Tahoma" w:hAnsi="Tahoma" w:cs="Tahoma"/>
          <w:spacing w:val="-1"/>
        </w:rPr>
        <w:t>c</w:t>
      </w:r>
      <w:r w:rsidRPr="008E0537">
        <w:rPr>
          <w:rFonts w:ascii="Tahoma" w:eastAsia="Tahoma" w:hAnsi="Tahoma" w:cs="Tahoma"/>
          <w:spacing w:val="2"/>
        </w:rPr>
        <w:t>i</w:t>
      </w:r>
      <w:r w:rsidRPr="008E0537">
        <w:rPr>
          <w:rFonts w:ascii="Tahoma" w:eastAsia="Tahoma" w:hAnsi="Tahoma" w:cs="Tahoma"/>
        </w:rPr>
        <w:t>e po</w:t>
      </w:r>
      <w:r w:rsidRPr="008E0537">
        <w:rPr>
          <w:rFonts w:ascii="Tahoma" w:eastAsia="Tahoma" w:hAnsi="Tahoma" w:cs="Tahoma"/>
          <w:spacing w:val="1"/>
        </w:rPr>
        <w:t>w</w:t>
      </w:r>
      <w:r w:rsidRPr="008E0537">
        <w:rPr>
          <w:rFonts w:ascii="Tahoma" w:eastAsia="Tahoma" w:hAnsi="Tahoma" w:cs="Tahoma"/>
        </w:rPr>
        <w:t>st</w:t>
      </w:r>
      <w:r w:rsidRPr="008E0537">
        <w:rPr>
          <w:rFonts w:ascii="Tahoma" w:eastAsia="Tahoma" w:hAnsi="Tahoma" w:cs="Tahoma"/>
          <w:spacing w:val="1"/>
        </w:rPr>
        <w:t>a</w:t>
      </w:r>
      <w:r w:rsidRPr="008E0537">
        <w:rPr>
          <w:rFonts w:ascii="Tahoma" w:eastAsia="Tahoma" w:hAnsi="Tahoma" w:cs="Tahoma"/>
        </w:rPr>
        <w:t>ł</w:t>
      </w:r>
      <w:r w:rsidRPr="008E0537">
        <w:rPr>
          <w:rFonts w:ascii="Tahoma" w:eastAsia="Tahoma" w:hAnsi="Tahoma" w:cs="Tahoma"/>
          <w:spacing w:val="-3"/>
        </w:rPr>
        <w:t>y</w:t>
      </w:r>
      <w:r w:rsidRPr="008E0537">
        <w:rPr>
          <w:rFonts w:ascii="Tahoma" w:eastAsia="Tahoma" w:hAnsi="Tahoma" w:cs="Tahoma"/>
          <w:spacing w:val="-1"/>
        </w:rPr>
        <w:t>c</w:t>
      </w:r>
      <w:r w:rsidRPr="008E0537">
        <w:rPr>
          <w:rFonts w:ascii="Tahoma" w:eastAsia="Tahoma" w:hAnsi="Tahoma" w:cs="Tahoma"/>
        </w:rPr>
        <w:t xml:space="preserve">h w </w:t>
      </w:r>
      <w:r w:rsidRPr="008E0537">
        <w:rPr>
          <w:rFonts w:ascii="Tahoma" w:eastAsia="Tahoma" w:hAnsi="Tahoma" w:cs="Tahoma"/>
          <w:spacing w:val="1"/>
        </w:rPr>
        <w:t>wy</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k</w:t>
      </w:r>
      <w:r w:rsidRPr="008E0537">
        <w:rPr>
          <w:rFonts w:ascii="Tahoma" w:eastAsia="Tahoma" w:hAnsi="Tahoma" w:cs="Tahoma"/>
        </w:rPr>
        <w:t>u pr</w:t>
      </w:r>
      <w:r w:rsidRPr="008E0537">
        <w:rPr>
          <w:rFonts w:ascii="Tahoma" w:eastAsia="Tahoma" w:hAnsi="Tahoma" w:cs="Tahoma"/>
          <w:spacing w:val="1"/>
        </w:rPr>
        <w:t>ze</w:t>
      </w:r>
      <w:r w:rsidRPr="008E0537">
        <w:rPr>
          <w:rFonts w:ascii="Tahoma" w:eastAsia="Tahoma" w:hAnsi="Tahoma" w:cs="Tahoma"/>
        </w:rPr>
        <w:t>pro</w:t>
      </w:r>
      <w:r w:rsidRPr="008E0537">
        <w:rPr>
          <w:rFonts w:ascii="Tahoma" w:eastAsia="Tahoma" w:hAnsi="Tahoma" w:cs="Tahoma"/>
          <w:spacing w:val="-1"/>
        </w:rPr>
        <w:t>w</w:t>
      </w:r>
      <w:r w:rsidRPr="008E0537">
        <w:rPr>
          <w:rFonts w:ascii="Tahoma" w:eastAsia="Tahoma" w:hAnsi="Tahoma" w:cs="Tahoma"/>
          <w:spacing w:val="1"/>
        </w:rPr>
        <w:t>a</w:t>
      </w:r>
      <w:r w:rsidRPr="008E0537">
        <w:rPr>
          <w:rFonts w:ascii="Tahoma" w:eastAsia="Tahoma" w:hAnsi="Tahoma" w:cs="Tahoma"/>
        </w:rPr>
        <w:t>dz</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spacing w:val="-2"/>
        </w:rPr>
        <w:t>i</w:t>
      </w:r>
      <w:r w:rsidRPr="008E0537">
        <w:rPr>
          <w:rFonts w:ascii="Tahoma" w:eastAsia="Tahoma" w:hAnsi="Tahoma" w:cs="Tahoma"/>
        </w:rPr>
        <w:t>a pos</w:t>
      </w:r>
      <w:r w:rsidRPr="008E0537">
        <w:rPr>
          <w:rFonts w:ascii="Tahoma" w:eastAsia="Tahoma" w:hAnsi="Tahoma" w:cs="Tahoma"/>
          <w:spacing w:val="1"/>
        </w:rPr>
        <w:t>tę</w:t>
      </w:r>
      <w:r w:rsidRPr="008E0537">
        <w:rPr>
          <w:rFonts w:ascii="Tahoma" w:eastAsia="Tahoma" w:hAnsi="Tahoma" w:cs="Tahoma"/>
        </w:rPr>
        <w:t>po</w:t>
      </w:r>
      <w:r w:rsidRPr="008E0537">
        <w:rPr>
          <w:rFonts w:ascii="Tahoma" w:eastAsia="Tahoma" w:hAnsi="Tahoma" w:cs="Tahoma"/>
          <w:spacing w:val="-1"/>
        </w:rPr>
        <w:t>w</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ia</w:t>
      </w:r>
      <w:r w:rsidRPr="008E0537">
        <w:rPr>
          <w:rFonts w:ascii="Tahoma" w:eastAsia="Tahoma" w:hAnsi="Tahoma" w:cs="Tahoma"/>
          <w:spacing w:val="-2"/>
        </w:rPr>
        <w:t xml:space="preserve"> </w:t>
      </w:r>
      <w:r w:rsidRPr="008E0537">
        <w:rPr>
          <w:rFonts w:ascii="Tahoma" w:eastAsia="Tahoma" w:hAnsi="Tahoma" w:cs="Tahoma"/>
        </w:rPr>
        <w:t>o</w:t>
      </w:r>
      <w:r w:rsidRPr="008E0537">
        <w:rPr>
          <w:rFonts w:ascii="Tahoma" w:eastAsia="Tahoma" w:hAnsi="Tahoma" w:cs="Tahoma"/>
          <w:spacing w:val="10"/>
        </w:rPr>
        <w:t xml:space="preserve"> </w:t>
      </w:r>
      <w:r w:rsidRPr="008E0537">
        <w:rPr>
          <w:rFonts w:ascii="Tahoma" w:eastAsia="Tahoma" w:hAnsi="Tahoma" w:cs="Tahoma"/>
          <w:spacing w:val="-1"/>
        </w:rPr>
        <w:t>u</w:t>
      </w:r>
      <w:r w:rsidRPr="008E0537">
        <w:rPr>
          <w:rFonts w:ascii="Tahoma" w:eastAsia="Tahoma" w:hAnsi="Tahoma" w:cs="Tahoma"/>
        </w:rPr>
        <w:t>d</w:t>
      </w:r>
      <w:r w:rsidRPr="008E0537">
        <w:rPr>
          <w:rFonts w:ascii="Tahoma" w:eastAsia="Tahoma" w:hAnsi="Tahoma" w:cs="Tahoma"/>
          <w:spacing w:val="3"/>
        </w:rPr>
        <w:t>z</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l</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ie</w:t>
      </w:r>
      <w:r w:rsidRPr="008E0537">
        <w:rPr>
          <w:rFonts w:ascii="Tahoma" w:eastAsia="Tahoma" w:hAnsi="Tahoma" w:cs="Tahoma"/>
          <w:spacing w:val="3"/>
        </w:rPr>
        <w:t xml:space="preserve"> </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rPr>
        <w:t>mó</w:t>
      </w:r>
      <w:r w:rsidRPr="008E0537">
        <w:rPr>
          <w:rFonts w:ascii="Tahoma" w:eastAsia="Tahoma" w:hAnsi="Tahoma" w:cs="Tahoma"/>
          <w:spacing w:val="1"/>
        </w:rPr>
        <w:t>w</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ia publ</w:t>
      </w:r>
      <w:r w:rsidRPr="008E0537">
        <w:rPr>
          <w:rFonts w:ascii="Tahoma" w:eastAsia="Tahoma" w:hAnsi="Tahoma" w:cs="Tahoma"/>
          <w:spacing w:val="2"/>
        </w:rPr>
        <w:t>i</w:t>
      </w:r>
      <w:r w:rsidRPr="008E0537">
        <w:rPr>
          <w:rFonts w:ascii="Tahoma" w:eastAsia="Tahoma" w:hAnsi="Tahoma" w:cs="Tahoma"/>
          <w:spacing w:val="-1"/>
        </w:rPr>
        <w:t>c</w:t>
      </w:r>
      <w:r w:rsidRPr="008E0537">
        <w:rPr>
          <w:rFonts w:ascii="Tahoma" w:eastAsia="Tahoma" w:hAnsi="Tahoma" w:cs="Tahoma"/>
        </w:rPr>
        <w:t>znego</w:t>
      </w:r>
      <w:r w:rsidRPr="008E0537">
        <w:rPr>
          <w:rFonts w:ascii="Tahoma" w:eastAsia="Tahoma" w:hAnsi="Tahoma" w:cs="Tahoma"/>
          <w:spacing w:val="1"/>
        </w:rPr>
        <w:t xml:space="preserve"> </w:t>
      </w:r>
      <w:r w:rsidRPr="008E0537">
        <w:rPr>
          <w:rFonts w:ascii="Tahoma" w:eastAsia="Tahoma" w:hAnsi="Tahoma" w:cs="Tahoma"/>
        </w:rPr>
        <w:t>l</w:t>
      </w:r>
      <w:r w:rsidRPr="008E0537">
        <w:rPr>
          <w:rFonts w:ascii="Tahoma" w:eastAsia="Tahoma" w:hAnsi="Tahoma" w:cs="Tahoma"/>
          <w:spacing w:val="1"/>
        </w:rPr>
        <w:t>u</w:t>
      </w:r>
      <w:r w:rsidRPr="008E0537">
        <w:rPr>
          <w:rFonts w:ascii="Tahoma" w:eastAsia="Tahoma" w:hAnsi="Tahoma" w:cs="Tahoma"/>
        </w:rPr>
        <w:t>b</w:t>
      </w:r>
      <w:r w:rsidRPr="008E0537">
        <w:rPr>
          <w:rFonts w:ascii="Tahoma" w:eastAsia="Tahoma" w:hAnsi="Tahoma" w:cs="Tahoma"/>
          <w:spacing w:val="7"/>
        </w:rPr>
        <w:t xml:space="preserve"> </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rPr>
        <w:t>s</w:t>
      </w:r>
      <w:r w:rsidRPr="008E0537">
        <w:rPr>
          <w:rFonts w:ascii="Tahoma" w:eastAsia="Tahoma" w:hAnsi="Tahoma" w:cs="Tahoma"/>
          <w:spacing w:val="1"/>
        </w:rPr>
        <w:t>a</w:t>
      </w:r>
      <w:r w:rsidRPr="008E0537">
        <w:rPr>
          <w:rFonts w:ascii="Tahoma" w:eastAsia="Tahoma" w:hAnsi="Tahoma" w:cs="Tahoma"/>
        </w:rPr>
        <w:t>dy</w:t>
      </w:r>
      <w:r w:rsidRPr="008E0537">
        <w:rPr>
          <w:rFonts w:ascii="Tahoma" w:eastAsia="Tahoma" w:hAnsi="Tahoma" w:cs="Tahoma"/>
          <w:spacing w:val="5"/>
        </w:rPr>
        <w:t xml:space="preserve"> </w:t>
      </w:r>
      <w:r w:rsidRPr="008E0537">
        <w:rPr>
          <w:rFonts w:ascii="Tahoma" w:eastAsia="Tahoma" w:hAnsi="Tahoma" w:cs="Tahoma"/>
          <w:spacing w:val="-3"/>
        </w:rPr>
        <w:t>k</w:t>
      </w:r>
      <w:r w:rsidRPr="008E0537">
        <w:rPr>
          <w:rFonts w:ascii="Tahoma" w:eastAsia="Tahoma" w:hAnsi="Tahoma" w:cs="Tahoma"/>
          <w:spacing w:val="2"/>
        </w:rPr>
        <w:t>o</w:t>
      </w:r>
      <w:r w:rsidRPr="008E0537">
        <w:rPr>
          <w:rFonts w:ascii="Tahoma" w:eastAsia="Tahoma" w:hAnsi="Tahoma" w:cs="Tahoma"/>
          <w:spacing w:val="-1"/>
        </w:rPr>
        <w:t>n</w:t>
      </w:r>
      <w:r w:rsidRPr="008E0537">
        <w:rPr>
          <w:rFonts w:ascii="Tahoma" w:eastAsia="Tahoma" w:hAnsi="Tahoma" w:cs="Tahoma"/>
          <w:spacing w:val="1"/>
        </w:rPr>
        <w:t>k</w:t>
      </w:r>
      <w:r w:rsidRPr="008E0537">
        <w:rPr>
          <w:rFonts w:ascii="Tahoma" w:eastAsia="Tahoma" w:hAnsi="Tahoma" w:cs="Tahoma"/>
          <w:spacing w:val="-1"/>
        </w:rPr>
        <w:t>u</w:t>
      </w:r>
      <w:r w:rsidRPr="008E0537">
        <w:rPr>
          <w:rFonts w:ascii="Tahoma" w:eastAsia="Tahoma" w:hAnsi="Tahoma" w:cs="Tahoma"/>
        </w:rPr>
        <w:t>r</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spacing w:val="2"/>
        </w:rPr>
        <w:t>c</w:t>
      </w:r>
      <w:r w:rsidRPr="008E0537">
        <w:rPr>
          <w:rFonts w:ascii="Tahoma" w:eastAsia="Tahoma" w:hAnsi="Tahoma" w:cs="Tahoma"/>
          <w:spacing w:val="-1"/>
        </w:rPr>
        <w:t>y</w:t>
      </w:r>
      <w:r w:rsidRPr="008E0537">
        <w:rPr>
          <w:rFonts w:ascii="Tahoma" w:eastAsia="Tahoma" w:hAnsi="Tahoma" w:cs="Tahoma"/>
          <w:spacing w:val="1"/>
        </w:rPr>
        <w:t>j</w:t>
      </w:r>
      <w:r w:rsidRPr="008E0537">
        <w:rPr>
          <w:rFonts w:ascii="Tahoma" w:eastAsia="Tahoma" w:hAnsi="Tahoma" w:cs="Tahoma"/>
          <w:spacing w:val="-1"/>
        </w:rPr>
        <w:t>n</w:t>
      </w:r>
      <w:r w:rsidRPr="008E0537">
        <w:rPr>
          <w:rFonts w:ascii="Tahoma" w:eastAsia="Tahoma" w:hAnsi="Tahoma" w:cs="Tahoma"/>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i,</w:t>
      </w:r>
      <w:r w:rsidRPr="008E0537">
        <w:rPr>
          <w:rFonts w:ascii="Tahoma" w:eastAsia="Tahoma" w:hAnsi="Tahoma" w:cs="Tahoma"/>
          <w:spacing w:val="4"/>
        </w:rPr>
        <w:t xml:space="preserve"> </w:t>
      </w:r>
      <w:r w:rsidRPr="008E0537">
        <w:rPr>
          <w:rFonts w:ascii="Tahoma" w:eastAsia="Tahoma" w:hAnsi="Tahoma" w:cs="Tahoma"/>
        </w:rPr>
        <w:t>pr</w:t>
      </w:r>
      <w:r w:rsidRPr="008E0537">
        <w:rPr>
          <w:rFonts w:ascii="Tahoma" w:eastAsia="Tahoma" w:hAnsi="Tahoma" w:cs="Tahoma"/>
          <w:spacing w:val="1"/>
        </w:rPr>
        <w:t>ze</w:t>
      </w:r>
      <w:r w:rsidRPr="008E0537">
        <w:rPr>
          <w:rFonts w:ascii="Tahoma" w:eastAsia="Tahoma" w:hAnsi="Tahoma" w:cs="Tahoma"/>
          <w:spacing w:val="-1"/>
        </w:rPr>
        <w:t>k</w:t>
      </w:r>
      <w:r w:rsidRPr="008E0537">
        <w:rPr>
          <w:rFonts w:ascii="Tahoma" w:eastAsia="Tahoma" w:hAnsi="Tahoma" w:cs="Tahoma"/>
          <w:spacing w:val="-2"/>
        </w:rPr>
        <w:t>r</w:t>
      </w:r>
      <w:r w:rsidRPr="008E0537">
        <w:rPr>
          <w:rFonts w:ascii="Tahoma" w:eastAsia="Tahoma" w:hAnsi="Tahoma" w:cs="Tahoma"/>
          <w:spacing w:val="1"/>
        </w:rPr>
        <w:t>a</w:t>
      </w:r>
      <w:r w:rsidRPr="008E0537">
        <w:rPr>
          <w:rFonts w:ascii="Tahoma" w:eastAsia="Tahoma" w:hAnsi="Tahoma" w:cs="Tahoma"/>
          <w:spacing w:val="-1"/>
        </w:rPr>
        <w:t>c</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spacing w:val="-1"/>
        </w:rPr>
        <w:t>j</w:t>
      </w:r>
      <w:r w:rsidRPr="008E0537">
        <w:rPr>
          <w:rFonts w:ascii="Tahoma" w:eastAsia="Tahoma" w:hAnsi="Tahoma" w:cs="Tahoma"/>
          <w:spacing w:val="1"/>
        </w:rPr>
        <w:t>ą</w:t>
      </w:r>
      <w:r w:rsidRPr="008E0537">
        <w:rPr>
          <w:rFonts w:ascii="Tahoma" w:eastAsia="Tahoma" w:hAnsi="Tahoma" w:cs="Tahoma"/>
          <w:spacing w:val="2"/>
        </w:rPr>
        <w:t>c</w:t>
      </w:r>
      <w:r w:rsidRPr="008E0537">
        <w:rPr>
          <w:rFonts w:ascii="Tahoma" w:eastAsia="Tahoma" w:hAnsi="Tahoma" w:cs="Tahoma"/>
          <w:spacing w:val="-3"/>
        </w:rPr>
        <w:t>y</w:t>
      </w:r>
      <w:r w:rsidRPr="008E0537">
        <w:rPr>
          <w:rFonts w:ascii="Tahoma" w:eastAsia="Tahoma" w:hAnsi="Tahoma" w:cs="Tahoma"/>
          <w:spacing w:val="2"/>
        </w:rPr>
        <w:t>c</w:t>
      </w:r>
      <w:r w:rsidRPr="008E0537">
        <w:rPr>
          <w:rFonts w:ascii="Tahoma" w:eastAsia="Tahoma" w:hAnsi="Tahoma" w:cs="Tahoma"/>
        </w:rPr>
        <w:t>h</w:t>
      </w:r>
      <w:r w:rsidR="008E0537" w:rsidRPr="008E0537">
        <w:rPr>
          <w:rFonts w:ascii="Tahoma" w:eastAsia="Tahoma" w:hAnsi="Tahoma" w:cs="Tahoma"/>
        </w:rPr>
        <w:t xml:space="preserve"> </w:t>
      </w:r>
      <w:r w:rsidRPr="008E0537">
        <w:rPr>
          <w:rFonts w:ascii="Tahoma" w:eastAsia="Tahoma" w:hAnsi="Tahoma" w:cs="Tahoma"/>
          <w:spacing w:val="-1"/>
          <w:position w:val="-1"/>
        </w:rPr>
        <w:t>10</w:t>
      </w:r>
      <w:r w:rsidRPr="008E0537">
        <w:rPr>
          <w:rFonts w:ascii="Tahoma" w:eastAsia="Tahoma" w:hAnsi="Tahoma" w:cs="Tahoma"/>
          <w:position w:val="-1"/>
        </w:rPr>
        <w:t>%</w:t>
      </w:r>
      <w:r w:rsidRPr="008E0537">
        <w:rPr>
          <w:rFonts w:ascii="Tahoma" w:eastAsia="Tahoma" w:hAnsi="Tahoma" w:cs="Tahoma"/>
          <w:spacing w:val="48"/>
          <w:position w:val="-1"/>
        </w:rPr>
        <w:t xml:space="preserve"> </w:t>
      </w:r>
      <w:r w:rsidRPr="008E0537">
        <w:rPr>
          <w:rFonts w:ascii="Tahoma" w:eastAsia="Tahoma" w:hAnsi="Tahoma" w:cs="Tahoma"/>
          <w:position w:val="-1"/>
        </w:rPr>
        <w:t>śro</w:t>
      </w:r>
      <w:r w:rsidRPr="008E0537">
        <w:rPr>
          <w:rFonts w:ascii="Tahoma" w:eastAsia="Tahoma" w:hAnsi="Tahoma" w:cs="Tahoma"/>
          <w:spacing w:val="3"/>
          <w:position w:val="-1"/>
        </w:rPr>
        <w:t>d</w:t>
      </w:r>
      <w:r w:rsidRPr="008E0537">
        <w:rPr>
          <w:rFonts w:ascii="Tahoma" w:eastAsia="Tahoma" w:hAnsi="Tahoma" w:cs="Tahoma"/>
          <w:spacing w:val="-1"/>
          <w:position w:val="-1"/>
        </w:rPr>
        <w:t>k</w:t>
      </w:r>
      <w:r w:rsidRPr="008E0537">
        <w:rPr>
          <w:rFonts w:ascii="Tahoma" w:eastAsia="Tahoma" w:hAnsi="Tahoma" w:cs="Tahoma"/>
          <w:position w:val="-1"/>
        </w:rPr>
        <w:t>ów</w:t>
      </w:r>
      <w:r w:rsidRPr="008E0537">
        <w:rPr>
          <w:rFonts w:ascii="Tahoma" w:eastAsia="Tahoma" w:hAnsi="Tahoma" w:cs="Tahoma"/>
          <w:spacing w:val="46"/>
          <w:position w:val="-1"/>
        </w:rPr>
        <w:t xml:space="preserve"> </w:t>
      </w:r>
      <w:r w:rsidRPr="008E0537">
        <w:rPr>
          <w:rFonts w:ascii="Tahoma" w:eastAsia="Tahoma" w:hAnsi="Tahoma" w:cs="Tahoma"/>
          <w:spacing w:val="1"/>
          <w:position w:val="-1"/>
        </w:rPr>
        <w:t>a</w:t>
      </w:r>
      <w:r w:rsidRPr="008E0537">
        <w:rPr>
          <w:rFonts w:ascii="Tahoma" w:eastAsia="Tahoma" w:hAnsi="Tahoma" w:cs="Tahoma"/>
          <w:position w:val="-1"/>
        </w:rPr>
        <w:t>lo</w:t>
      </w:r>
      <w:r w:rsidRPr="008E0537">
        <w:rPr>
          <w:rFonts w:ascii="Tahoma" w:eastAsia="Tahoma" w:hAnsi="Tahoma" w:cs="Tahoma"/>
          <w:spacing w:val="-1"/>
          <w:position w:val="-1"/>
        </w:rPr>
        <w:t>k</w:t>
      </w:r>
      <w:r w:rsidRPr="008E0537">
        <w:rPr>
          <w:rFonts w:ascii="Tahoma" w:eastAsia="Tahoma" w:hAnsi="Tahoma" w:cs="Tahoma"/>
          <w:position w:val="-1"/>
        </w:rPr>
        <w:t>o</w:t>
      </w:r>
      <w:r w:rsidRPr="008E0537">
        <w:rPr>
          <w:rFonts w:ascii="Tahoma" w:eastAsia="Tahoma" w:hAnsi="Tahoma" w:cs="Tahoma"/>
          <w:spacing w:val="-2"/>
          <w:position w:val="-1"/>
        </w:rPr>
        <w:t>w</w:t>
      </w:r>
      <w:r w:rsidRPr="008E0537">
        <w:rPr>
          <w:rFonts w:ascii="Tahoma" w:eastAsia="Tahoma" w:hAnsi="Tahoma" w:cs="Tahoma"/>
          <w:spacing w:val="1"/>
          <w:position w:val="-1"/>
        </w:rPr>
        <w:t>a</w:t>
      </w:r>
      <w:r w:rsidRPr="008E0537">
        <w:rPr>
          <w:rFonts w:ascii="Tahoma" w:eastAsia="Tahoma" w:hAnsi="Tahoma" w:cs="Tahoma"/>
          <w:spacing w:val="-1"/>
          <w:position w:val="-1"/>
        </w:rPr>
        <w:t>ny</w:t>
      </w:r>
      <w:r w:rsidRPr="008E0537">
        <w:rPr>
          <w:rFonts w:ascii="Tahoma" w:eastAsia="Tahoma" w:hAnsi="Tahoma" w:cs="Tahoma"/>
          <w:spacing w:val="2"/>
          <w:position w:val="-1"/>
        </w:rPr>
        <w:t>c</w:t>
      </w:r>
      <w:r w:rsidRPr="008E0537">
        <w:rPr>
          <w:rFonts w:ascii="Tahoma" w:eastAsia="Tahoma" w:hAnsi="Tahoma" w:cs="Tahoma"/>
          <w:position w:val="-1"/>
        </w:rPr>
        <w:t>h</w:t>
      </w:r>
      <w:r w:rsidRPr="008E0537">
        <w:rPr>
          <w:rFonts w:ascii="Tahoma" w:eastAsia="Tahoma" w:hAnsi="Tahoma" w:cs="Tahoma"/>
          <w:spacing w:val="40"/>
          <w:position w:val="-1"/>
        </w:rPr>
        <w:t xml:space="preserve"> </w:t>
      </w:r>
      <w:r w:rsidRPr="008E0537">
        <w:rPr>
          <w:rFonts w:ascii="Tahoma" w:eastAsia="Tahoma" w:hAnsi="Tahoma" w:cs="Tahoma"/>
          <w:spacing w:val="-1"/>
          <w:position w:val="-1"/>
        </w:rPr>
        <w:t>n</w:t>
      </w:r>
      <w:r w:rsidRPr="008E0537">
        <w:rPr>
          <w:rFonts w:ascii="Tahoma" w:eastAsia="Tahoma" w:hAnsi="Tahoma" w:cs="Tahoma"/>
          <w:position w:val="-1"/>
        </w:rPr>
        <w:t>a</w:t>
      </w:r>
      <w:r w:rsidRPr="008E0537">
        <w:rPr>
          <w:rFonts w:ascii="Tahoma" w:eastAsia="Tahoma" w:hAnsi="Tahoma" w:cs="Tahoma"/>
          <w:spacing w:val="51"/>
          <w:position w:val="-1"/>
        </w:rPr>
        <w:t xml:space="preserve"> </w:t>
      </w:r>
      <w:r w:rsidRPr="008E0537">
        <w:rPr>
          <w:rFonts w:ascii="Tahoma" w:eastAsia="Tahoma" w:hAnsi="Tahoma" w:cs="Tahoma"/>
          <w:position w:val="-1"/>
        </w:rPr>
        <w:t>d</w:t>
      </w:r>
      <w:r w:rsidRPr="008E0537">
        <w:rPr>
          <w:rFonts w:ascii="Tahoma" w:eastAsia="Tahoma" w:hAnsi="Tahoma" w:cs="Tahoma"/>
          <w:spacing w:val="1"/>
          <w:position w:val="-1"/>
        </w:rPr>
        <w:t>a</w:t>
      </w:r>
      <w:r w:rsidRPr="008E0537">
        <w:rPr>
          <w:rFonts w:ascii="Tahoma" w:eastAsia="Tahoma" w:hAnsi="Tahoma" w:cs="Tahoma"/>
          <w:spacing w:val="-1"/>
          <w:position w:val="-1"/>
        </w:rPr>
        <w:t>n</w:t>
      </w:r>
      <w:r w:rsidRPr="008E0537">
        <w:rPr>
          <w:rFonts w:ascii="Tahoma" w:eastAsia="Tahoma" w:hAnsi="Tahoma" w:cs="Tahoma"/>
          <w:position w:val="-1"/>
        </w:rPr>
        <w:t>e</w:t>
      </w:r>
      <w:r w:rsidRPr="008E0537">
        <w:rPr>
          <w:rFonts w:ascii="Tahoma" w:eastAsia="Tahoma" w:hAnsi="Tahoma" w:cs="Tahoma"/>
          <w:spacing w:val="49"/>
          <w:position w:val="-1"/>
        </w:rPr>
        <w:t xml:space="preserve"> </w:t>
      </w:r>
      <w:r w:rsidRPr="008E0537">
        <w:rPr>
          <w:rFonts w:ascii="Tahoma" w:eastAsia="Tahoma" w:hAnsi="Tahoma" w:cs="Tahoma"/>
          <w:position w:val="-1"/>
        </w:rPr>
        <w:t>z</w:t>
      </w:r>
      <w:r w:rsidRPr="008E0537">
        <w:rPr>
          <w:rFonts w:ascii="Tahoma" w:eastAsia="Tahoma" w:hAnsi="Tahoma" w:cs="Tahoma"/>
          <w:spacing w:val="1"/>
          <w:position w:val="-1"/>
        </w:rPr>
        <w:t>a</w:t>
      </w:r>
      <w:r w:rsidRPr="008E0537">
        <w:rPr>
          <w:rFonts w:ascii="Tahoma" w:eastAsia="Tahoma" w:hAnsi="Tahoma" w:cs="Tahoma"/>
          <w:position w:val="-1"/>
        </w:rPr>
        <w:t>d</w:t>
      </w:r>
      <w:r w:rsidRPr="008E0537">
        <w:rPr>
          <w:rFonts w:ascii="Tahoma" w:eastAsia="Tahoma" w:hAnsi="Tahoma" w:cs="Tahoma"/>
          <w:spacing w:val="1"/>
          <w:position w:val="-1"/>
        </w:rPr>
        <w:t>a</w:t>
      </w:r>
      <w:r w:rsidRPr="008E0537">
        <w:rPr>
          <w:rFonts w:ascii="Tahoma" w:eastAsia="Tahoma" w:hAnsi="Tahoma" w:cs="Tahoma"/>
          <w:spacing w:val="-1"/>
          <w:position w:val="-1"/>
        </w:rPr>
        <w:t>n</w:t>
      </w:r>
      <w:r w:rsidRPr="008E0537">
        <w:rPr>
          <w:rFonts w:ascii="Tahoma" w:eastAsia="Tahoma" w:hAnsi="Tahoma" w:cs="Tahoma"/>
          <w:position w:val="-1"/>
        </w:rPr>
        <w:t>i</w:t>
      </w:r>
      <w:r w:rsidRPr="008E0537">
        <w:rPr>
          <w:rFonts w:ascii="Tahoma" w:eastAsia="Tahoma" w:hAnsi="Tahoma" w:cs="Tahoma"/>
          <w:spacing w:val="1"/>
          <w:position w:val="-1"/>
        </w:rPr>
        <w:t>e</w:t>
      </w:r>
      <w:r w:rsidRPr="008E0537">
        <w:rPr>
          <w:rFonts w:ascii="Tahoma" w:eastAsia="Tahoma" w:hAnsi="Tahoma" w:cs="Tahoma"/>
          <w:position w:val="-1"/>
        </w:rPr>
        <w:t>,</w:t>
      </w:r>
      <w:r w:rsidRPr="008E0537">
        <w:rPr>
          <w:rFonts w:ascii="Tahoma" w:eastAsia="Tahoma" w:hAnsi="Tahoma" w:cs="Tahoma"/>
          <w:spacing w:val="45"/>
          <w:position w:val="-1"/>
        </w:rPr>
        <w:t xml:space="preserve"> </w:t>
      </w:r>
      <w:r w:rsidRPr="008E0537">
        <w:rPr>
          <w:rFonts w:ascii="Tahoma" w:eastAsia="Tahoma" w:hAnsi="Tahoma" w:cs="Tahoma"/>
          <w:spacing w:val="5"/>
          <w:position w:val="-1"/>
        </w:rPr>
        <w:t>m</w:t>
      </w:r>
      <w:r w:rsidRPr="008E0537">
        <w:rPr>
          <w:rFonts w:ascii="Tahoma" w:eastAsia="Tahoma" w:hAnsi="Tahoma" w:cs="Tahoma"/>
          <w:position w:val="-1"/>
        </w:rPr>
        <w:t>ogą</w:t>
      </w:r>
      <w:r w:rsidRPr="008E0537">
        <w:rPr>
          <w:rFonts w:ascii="Tahoma" w:eastAsia="Tahoma" w:hAnsi="Tahoma" w:cs="Tahoma"/>
          <w:spacing w:val="48"/>
          <w:position w:val="-1"/>
        </w:rPr>
        <w:t xml:space="preserve"> </w:t>
      </w:r>
      <w:r w:rsidRPr="008E0537">
        <w:rPr>
          <w:rFonts w:ascii="Tahoma" w:eastAsia="Tahoma" w:hAnsi="Tahoma" w:cs="Tahoma"/>
          <w:position w:val="-1"/>
        </w:rPr>
        <w:t>o</w:t>
      </w:r>
      <w:r w:rsidRPr="008E0537">
        <w:rPr>
          <w:rFonts w:ascii="Tahoma" w:eastAsia="Tahoma" w:hAnsi="Tahoma" w:cs="Tahoma"/>
          <w:spacing w:val="-1"/>
          <w:position w:val="-1"/>
        </w:rPr>
        <w:t>n</w:t>
      </w:r>
      <w:r w:rsidRPr="008E0537">
        <w:rPr>
          <w:rFonts w:ascii="Tahoma" w:eastAsia="Tahoma" w:hAnsi="Tahoma" w:cs="Tahoma"/>
          <w:position w:val="-1"/>
        </w:rPr>
        <w:t>e</w:t>
      </w:r>
      <w:r w:rsidRPr="008E0537">
        <w:rPr>
          <w:rFonts w:ascii="Tahoma" w:eastAsia="Tahoma" w:hAnsi="Tahoma" w:cs="Tahoma"/>
          <w:spacing w:val="50"/>
          <w:position w:val="-1"/>
        </w:rPr>
        <w:t xml:space="preserve"> </w:t>
      </w:r>
      <w:r w:rsidRPr="008E0537">
        <w:rPr>
          <w:rFonts w:ascii="Tahoma" w:eastAsia="Tahoma" w:hAnsi="Tahoma" w:cs="Tahoma"/>
          <w:position w:val="-1"/>
        </w:rPr>
        <w:t>być</w:t>
      </w:r>
      <w:r w:rsidRPr="008E0537">
        <w:rPr>
          <w:rFonts w:ascii="Tahoma" w:eastAsia="Tahoma" w:hAnsi="Tahoma" w:cs="Tahoma"/>
          <w:spacing w:val="48"/>
          <w:position w:val="-1"/>
        </w:rPr>
        <w:t xml:space="preserve"> </w:t>
      </w:r>
      <w:r w:rsidRPr="008E0537">
        <w:rPr>
          <w:rFonts w:ascii="Tahoma" w:eastAsia="Tahoma" w:hAnsi="Tahoma" w:cs="Tahoma"/>
          <w:spacing w:val="1"/>
          <w:position w:val="-1"/>
        </w:rPr>
        <w:t>wy</w:t>
      </w:r>
      <w:r w:rsidRPr="008E0537">
        <w:rPr>
          <w:rFonts w:ascii="Tahoma" w:eastAsia="Tahoma" w:hAnsi="Tahoma" w:cs="Tahoma"/>
          <w:spacing w:val="-3"/>
          <w:position w:val="-1"/>
        </w:rPr>
        <w:t>k</w:t>
      </w:r>
      <w:r w:rsidRPr="008E0537">
        <w:rPr>
          <w:rFonts w:ascii="Tahoma" w:eastAsia="Tahoma" w:hAnsi="Tahoma" w:cs="Tahoma"/>
          <w:position w:val="-1"/>
        </w:rPr>
        <w:t>or</w:t>
      </w:r>
      <w:r w:rsidRPr="008E0537">
        <w:rPr>
          <w:rFonts w:ascii="Tahoma" w:eastAsia="Tahoma" w:hAnsi="Tahoma" w:cs="Tahoma"/>
          <w:spacing w:val="3"/>
          <w:position w:val="-1"/>
        </w:rPr>
        <w:t>z</w:t>
      </w:r>
      <w:r w:rsidRPr="008E0537">
        <w:rPr>
          <w:rFonts w:ascii="Tahoma" w:eastAsia="Tahoma" w:hAnsi="Tahoma" w:cs="Tahoma"/>
          <w:spacing w:val="-1"/>
          <w:position w:val="-1"/>
        </w:rPr>
        <w:t>y</w:t>
      </w:r>
      <w:r w:rsidRPr="008E0537">
        <w:rPr>
          <w:rFonts w:ascii="Tahoma" w:eastAsia="Tahoma" w:hAnsi="Tahoma" w:cs="Tahoma"/>
          <w:position w:val="-1"/>
        </w:rPr>
        <w:t>st</w:t>
      </w:r>
      <w:r w:rsidRPr="008E0537">
        <w:rPr>
          <w:rFonts w:ascii="Tahoma" w:eastAsia="Tahoma" w:hAnsi="Tahoma" w:cs="Tahoma"/>
          <w:spacing w:val="1"/>
          <w:position w:val="-1"/>
        </w:rPr>
        <w:t>a</w:t>
      </w:r>
      <w:r w:rsidRPr="008E0537">
        <w:rPr>
          <w:rFonts w:ascii="Tahoma" w:eastAsia="Tahoma" w:hAnsi="Tahoma" w:cs="Tahoma"/>
          <w:spacing w:val="-1"/>
          <w:position w:val="-1"/>
        </w:rPr>
        <w:t>n</w:t>
      </w:r>
      <w:r w:rsidRPr="008E0537">
        <w:rPr>
          <w:rFonts w:ascii="Tahoma" w:eastAsia="Tahoma" w:hAnsi="Tahoma" w:cs="Tahoma"/>
          <w:position w:val="-1"/>
        </w:rPr>
        <w:t>e</w:t>
      </w:r>
      <w:r w:rsidRPr="008E0537">
        <w:rPr>
          <w:rFonts w:ascii="Tahoma" w:eastAsia="Tahoma" w:hAnsi="Tahoma" w:cs="Tahoma"/>
          <w:spacing w:val="41"/>
          <w:position w:val="-1"/>
        </w:rPr>
        <w:t xml:space="preserve"> </w:t>
      </w:r>
      <w:r w:rsidRPr="008E0537">
        <w:rPr>
          <w:rFonts w:ascii="Tahoma" w:eastAsia="Tahoma" w:hAnsi="Tahoma" w:cs="Tahoma"/>
          <w:spacing w:val="2"/>
          <w:position w:val="-1"/>
        </w:rPr>
        <w:t>p</w:t>
      </w:r>
      <w:r w:rsidRPr="008E0537">
        <w:rPr>
          <w:rFonts w:ascii="Tahoma" w:eastAsia="Tahoma" w:hAnsi="Tahoma" w:cs="Tahoma"/>
          <w:position w:val="-1"/>
        </w:rPr>
        <w:t>rz</w:t>
      </w:r>
      <w:r w:rsidRPr="008E0537">
        <w:rPr>
          <w:rFonts w:ascii="Tahoma" w:eastAsia="Tahoma" w:hAnsi="Tahoma" w:cs="Tahoma"/>
          <w:spacing w:val="1"/>
          <w:position w:val="-1"/>
        </w:rPr>
        <w:t>e</w:t>
      </w:r>
      <w:r w:rsidRPr="008E0537">
        <w:rPr>
          <w:rFonts w:ascii="Tahoma" w:eastAsia="Tahoma" w:hAnsi="Tahoma" w:cs="Tahoma"/>
          <w:position w:val="-1"/>
        </w:rPr>
        <w:t>z</w:t>
      </w:r>
      <w:r w:rsidRPr="008E0537">
        <w:rPr>
          <w:rFonts w:ascii="Tahoma" w:eastAsia="Tahoma" w:hAnsi="Tahoma" w:cs="Tahoma"/>
          <w:spacing w:val="53"/>
          <w:position w:val="-1"/>
        </w:rPr>
        <w:t xml:space="preserve"> </w:t>
      </w:r>
      <w:r w:rsidRPr="008E0537">
        <w:rPr>
          <w:rFonts w:ascii="Tahoma" w:eastAsia="Tahoma" w:hAnsi="Tahoma" w:cs="Tahoma"/>
          <w:position w:val="-1"/>
        </w:rPr>
        <w:t>B</w:t>
      </w:r>
      <w:r w:rsidRPr="008E0537">
        <w:rPr>
          <w:rFonts w:ascii="Tahoma" w:eastAsia="Tahoma" w:hAnsi="Tahoma" w:cs="Tahoma"/>
          <w:spacing w:val="1"/>
          <w:position w:val="-1"/>
        </w:rPr>
        <w:t>e</w:t>
      </w:r>
      <w:r w:rsidRPr="008E0537">
        <w:rPr>
          <w:rFonts w:ascii="Tahoma" w:eastAsia="Tahoma" w:hAnsi="Tahoma" w:cs="Tahoma"/>
          <w:spacing w:val="-1"/>
          <w:position w:val="-1"/>
        </w:rPr>
        <w:t>n</w:t>
      </w:r>
      <w:r w:rsidRPr="008E0537">
        <w:rPr>
          <w:rFonts w:ascii="Tahoma" w:eastAsia="Tahoma" w:hAnsi="Tahoma" w:cs="Tahoma"/>
          <w:spacing w:val="1"/>
          <w:position w:val="-1"/>
        </w:rPr>
        <w:t>e</w:t>
      </w:r>
      <w:r w:rsidRPr="008E0537">
        <w:rPr>
          <w:rFonts w:ascii="Tahoma" w:eastAsia="Tahoma" w:hAnsi="Tahoma" w:cs="Tahoma"/>
          <w:spacing w:val="-1"/>
          <w:position w:val="-1"/>
        </w:rPr>
        <w:t>f</w:t>
      </w:r>
      <w:r w:rsidRPr="008E0537">
        <w:rPr>
          <w:rFonts w:ascii="Tahoma" w:eastAsia="Tahoma" w:hAnsi="Tahoma" w:cs="Tahoma"/>
          <w:position w:val="-1"/>
        </w:rPr>
        <w:t>i</w:t>
      </w:r>
      <w:r w:rsidRPr="008E0537">
        <w:rPr>
          <w:rFonts w:ascii="Tahoma" w:eastAsia="Tahoma" w:hAnsi="Tahoma" w:cs="Tahoma"/>
          <w:spacing w:val="2"/>
          <w:position w:val="-1"/>
        </w:rPr>
        <w:t>c</w:t>
      </w:r>
      <w:r w:rsidRPr="008E0537">
        <w:rPr>
          <w:rFonts w:ascii="Tahoma" w:eastAsia="Tahoma" w:hAnsi="Tahoma" w:cs="Tahoma"/>
          <w:position w:val="-1"/>
        </w:rPr>
        <w:t>j</w:t>
      </w:r>
      <w:r w:rsidRPr="008E0537">
        <w:rPr>
          <w:rFonts w:ascii="Tahoma" w:eastAsia="Tahoma" w:hAnsi="Tahoma" w:cs="Tahoma"/>
          <w:spacing w:val="1"/>
          <w:position w:val="-1"/>
        </w:rPr>
        <w:t>e</w:t>
      </w:r>
      <w:r w:rsidRPr="008E0537">
        <w:rPr>
          <w:rFonts w:ascii="Tahoma" w:eastAsia="Tahoma" w:hAnsi="Tahoma" w:cs="Tahoma"/>
          <w:spacing w:val="-1"/>
          <w:position w:val="-1"/>
        </w:rPr>
        <w:t>n</w:t>
      </w:r>
      <w:r w:rsidRPr="008E0537">
        <w:rPr>
          <w:rFonts w:ascii="Tahoma" w:eastAsia="Tahoma" w:hAnsi="Tahoma" w:cs="Tahoma"/>
          <w:position w:val="-1"/>
        </w:rPr>
        <w:t>ta</w:t>
      </w:r>
      <w:r w:rsidR="008E0537" w:rsidRPr="008E0537">
        <w:rPr>
          <w:rFonts w:ascii="Tahoma" w:eastAsia="Tahoma" w:hAnsi="Tahoma" w:cs="Tahoma"/>
          <w:position w:val="-1"/>
        </w:rPr>
        <w:t xml:space="preserve">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rPr>
        <w:t>ł</w:t>
      </w:r>
      <w:r w:rsidRPr="008E0537">
        <w:rPr>
          <w:rFonts w:ascii="Tahoma" w:eastAsia="Tahoma" w:hAnsi="Tahoma" w:cs="Tahoma"/>
          <w:spacing w:val="1"/>
        </w:rPr>
        <w:t>ą</w:t>
      </w:r>
      <w:r w:rsidRPr="008E0537">
        <w:rPr>
          <w:rFonts w:ascii="Tahoma" w:eastAsia="Tahoma" w:hAnsi="Tahoma" w:cs="Tahoma"/>
          <w:spacing w:val="-1"/>
        </w:rPr>
        <w:t>c</w:t>
      </w:r>
      <w:r w:rsidRPr="008E0537">
        <w:rPr>
          <w:rFonts w:ascii="Tahoma" w:eastAsia="Tahoma" w:hAnsi="Tahoma" w:cs="Tahoma"/>
        </w:rPr>
        <w:t>znie</w:t>
      </w:r>
      <w:r w:rsidRPr="008E0537">
        <w:rPr>
          <w:rFonts w:ascii="Tahoma" w:eastAsia="Tahoma" w:hAnsi="Tahoma" w:cs="Tahoma"/>
          <w:spacing w:val="-2"/>
        </w:rPr>
        <w:t xml:space="preserve"> </w:t>
      </w:r>
      <w:r w:rsidRPr="008E0537">
        <w:rPr>
          <w:rFonts w:ascii="Tahoma" w:eastAsia="Tahoma" w:hAnsi="Tahoma" w:cs="Tahoma"/>
        </w:rPr>
        <w:t>za</w:t>
      </w:r>
      <w:r w:rsidRPr="008E0537">
        <w:rPr>
          <w:rFonts w:ascii="Tahoma" w:eastAsia="Tahoma" w:hAnsi="Tahoma" w:cs="Tahoma"/>
          <w:spacing w:val="6"/>
        </w:rPr>
        <w:t xml:space="preserve"> </w:t>
      </w:r>
      <w:r w:rsidRPr="008E0537">
        <w:rPr>
          <w:rFonts w:ascii="Tahoma" w:eastAsia="Tahoma" w:hAnsi="Tahoma" w:cs="Tahoma"/>
          <w:spacing w:val="2"/>
        </w:rPr>
        <w:t>p</w:t>
      </w:r>
      <w:r w:rsidRPr="008E0537">
        <w:rPr>
          <w:rFonts w:ascii="Tahoma" w:eastAsia="Tahoma" w:hAnsi="Tahoma" w:cs="Tahoma"/>
        </w:rPr>
        <w:t>is</w:t>
      </w:r>
      <w:r w:rsidRPr="008E0537">
        <w:rPr>
          <w:rFonts w:ascii="Tahoma" w:eastAsia="Tahoma" w:hAnsi="Tahoma" w:cs="Tahoma"/>
          <w:spacing w:val="1"/>
        </w:rPr>
        <w:t>e</w:t>
      </w:r>
      <w:r w:rsidRPr="008E0537">
        <w:rPr>
          <w:rFonts w:ascii="Tahoma" w:eastAsia="Tahoma" w:hAnsi="Tahoma" w:cs="Tahoma"/>
        </w:rPr>
        <w:t>m</w:t>
      </w:r>
      <w:r w:rsidRPr="008E0537">
        <w:rPr>
          <w:rFonts w:ascii="Tahoma" w:eastAsia="Tahoma" w:hAnsi="Tahoma" w:cs="Tahoma"/>
          <w:spacing w:val="-1"/>
        </w:rPr>
        <w:t>n</w:t>
      </w:r>
      <w:r w:rsidRPr="008E0537">
        <w:rPr>
          <w:rFonts w:ascii="Tahoma" w:eastAsia="Tahoma" w:hAnsi="Tahoma" w:cs="Tahoma"/>
        </w:rPr>
        <w:t>ą</w:t>
      </w:r>
      <w:r w:rsidRPr="008E0537">
        <w:rPr>
          <w:rFonts w:ascii="Tahoma" w:eastAsia="Tahoma" w:hAnsi="Tahoma" w:cs="Tahoma"/>
          <w:spacing w:val="1"/>
        </w:rPr>
        <w:t xml:space="preserve"> </w:t>
      </w:r>
      <w:r w:rsidRPr="008E0537">
        <w:rPr>
          <w:rFonts w:ascii="Tahoma" w:eastAsia="Tahoma" w:hAnsi="Tahoma" w:cs="Tahoma"/>
        </w:rPr>
        <w:t>zgo</w:t>
      </w:r>
      <w:r w:rsidRPr="008E0537">
        <w:rPr>
          <w:rFonts w:ascii="Tahoma" w:eastAsia="Tahoma" w:hAnsi="Tahoma" w:cs="Tahoma"/>
          <w:spacing w:val="2"/>
        </w:rPr>
        <w:t>d</w:t>
      </w:r>
      <w:r w:rsidRPr="008E0537">
        <w:rPr>
          <w:rFonts w:ascii="Tahoma" w:eastAsia="Tahoma" w:hAnsi="Tahoma" w:cs="Tahoma"/>
        </w:rPr>
        <w:t>ą</w:t>
      </w:r>
      <w:r w:rsidRPr="008E0537">
        <w:rPr>
          <w:rFonts w:ascii="Tahoma" w:eastAsia="Tahoma" w:hAnsi="Tahoma" w:cs="Tahoma"/>
          <w:spacing w:val="7"/>
        </w:rPr>
        <w:t xml:space="preserve"> </w:t>
      </w:r>
      <w:r w:rsidRPr="008E0537">
        <w:rPr>
          <w:rFonts w:ascii="Tahoma" w:eastAsia="Tahoma" w:hAnsi="Tahoma" w:cs="Tahoma"/>
        </w:rPr>
        <w:t>IZ</w:t>
      </w:r>
      <w:r w:rsidRPr="008E0537">
        <w:rPr>
          <w:rFonts w:ascii="Tahoma" w:eastAsia="Tahoma" w:hAnsi="Tahoma" w:cs="Tahoma"/>
          <w:spacing w:val="4"/>
        </w:rPr>
        <w:t xml:space="preserve"> </w:t>
      </w:r>
      <w:r w:rsidRPr="008E0537">
        <w:rPr>
          <w:rFonts w:ascii="Tahoma" w:eastAsia="Tahoma" w:hAnsi="Tahoma" w:cs="Tahoma"/>
          <w:spacing w:val="2"/>
        </w:rPr>
        <w:t>p</w:t>
      </w:r>
      <w:r w:rsidRPr="008E0537">
        <w:rPr>
          <w:rFonts w:ascii="Tahoma" w:eastAsia="Tahoma" w:hAnsi="Tahoma" w:cs="Tahoma"/>
        </w:rPr>
        <w:t>od</w:t>
      </w:r>
      <w:r w:rsidRPr="008E0537">
        <w:rPr>
          <w:rFonts w:ascii="Tahoma" w:eastAsia="Tahoma" w:hAnsi="Tahoma" w:cs="Tahoma"/>
          <w:spacing w:val="4"/>
        </w:rPr>
        <w:t xml:space="preserve"> </w:t>
      </w:r>
      <w:r w:rsidRPr="008E0537">
        <w:rPr>
          <w:rFonts w:ascii="Tahoma" w:eastAsia="Tahoma" w:hAnsi="Tahoma" w:cs="Tahoma"/>
          <w:spacing w:val="-1"/>
        </w:rPr>
        <w:t>w</w:t>
      </w:r>
      <w:r w:rsidRPr="008E0537">
        <w:rPr>
          <w:rFonts w:ascii="Tahoma" w:eastAsia="Tahoma" w:hAnsi="Tahoma" w:cs="Tahoma"/>
          <w:spacing w:val="1"/>
        </w:rPr>
        <w:t>a</w:t>
      </w:r>
      <w:r w:rsidRPr="008E0537">
        <w:rPr>
          <w:rFonts w:ascii="Tahoma" w:eastAsia="Tahoma" w:hAnsi="Tahoma" w:cs="Tahoma"/>
        </w:rPr>
        <w:t>r</w:t>
      </w:r>
      <w:r w:rsidRPr="008E0537">
        <w:rPr>
          <w:rFonts w:ascii="Tahoma" w:eastAsia="Tahoma" w:hAnsi="Tahoma" w:cs="Tahoma"/>
          <w:spacing w:val="2"/>
        </w:rPr>
        <w:t>u</w:t>
      </w:r>
      <w:r w:rsidRPr="008E0537">
        <w:rPr>
          <w:rFonts w:ascii="Tahoma" w:eastAsia="Tahoma" w:hAnsi="Tahoma" w:cs="Tahoma"/>
          <w:spacing w:val="-1"/>
        </w:rPr>
        <w:t>nk</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spacing w:val="3"/>
        </w:rPr>
        <w:t>m</w:t>
      </w:r>
      <w:r w:rsidRPr="008E0537">
        <w:rPr>
          <w:rFonts w:ascii="Tahoma" w:eastAsia="Tahoma" w:hAnsi="Tahoma" w:cs="Tahoma"/>
        </w:rPr>
        <w:t>,</w:t>
      </w:r>
      <w:r w:rsidRPr="008E0537">
        <w:rPr>
          <w:rFonts w:ascii="Tahoma" w:eastAsia="Tahoma" w:hAnsi="Tahoma" w:cs="Tahoma"/>
          <w:spacing w:val="-3"/>
        </w:rPr>
        <w:t xml:space="preserve"> </w:t>
      </w:r>
      <w:r w:rsidRPr="008E0537">
        <w:rPr>
          <w:rFonts w:ascii="Tahoma" w:eastAsia="Tahoma" w:hAnsi="Tahoma" w:cs="Tahoma"/>
        </w:rPr>
        <w:t>że</w:t>
      </w:r>
      <w:r w:rsidRPr="008E0537">
        <w:rPr>
          <w:rFonts w:ascii="Tahoma" w:eastAsia="Tahoma" w:hAnsi="Tahoma" w:cs="Tahoma"/>
          <w:spacing w:val="6"/>
        </w:rPr>
        <w:t xml:space="preserve"> </w:t>
      </w:r>
      <w:r w:rsidRPr="008E0537">
        <w:rPr>
          <w:rFonts w:ascii="Tahoma" w:eastAsia="Tahoma" w:hAnsi="Tahoma" w:cs="Tahoma"/>
        </w:rPr>
        <w:t>b</w:t>
      </w:r>
      <w:r w:rsidRPr="008E0537">
        <w:rPr>
          <w:rFonts w:ascii="Tahoma" w:eastAsia="Tahoma" w:hAnsi="Tahoma" w:cs="Tahoma"/>
          <w:spacing w:val="3"/>
        </w:rPr>
        <w:t>ę</w:t>
      </w:r>
      <w:r w:rsidRPr="008E0537">
        <w:rPr>
          <w:rFonts w:ascii="Tahoma" w:eastAsia="Tahoma" w:hAnsi="Tahoma" w:cs="Tahoma"/>
        </w:rPr>
        <w:t>dzie</w:t>
      </w:r>
      <w:r w:rsidRPr="008E0537">
        <w:rPr>
          <w:rFonts w:ascii="Tahoma" w:eastAsia="Tahoma" w:hAnsi="Tahoma" w:cs="Tahoma"/>
          <w:spacing w:val="2"/>
        </w:rPr>
        <w:t xml:space="preserve"> </w:t>
      </w:r>
      <w:r w:rsidRPr="008E0537">
        <w:rPr>
          <w:rFonts w:ascii="Tahoma" w:eastAsia="Tahoma" w:hAnsi="Tahoma" w:cs="Tahoma"/>
        </w:rPr>
        <w:t>się</w:t>
      </w:r>
      <w:r w:rsidRPr="008E0537">
        <w:rPr>
          <w:rFonts w:ascii="Tahoma" w:eastAsia="Tahoma" w:hAnsi="Tahoma" w:cs="Tahoma"/>
          <w:spacing w:val="6"/>
        </w:rPr>
        <w:t xml:space="preserve"> </w:t>
      </w:r>
      <w:r w:rsidRPr="008E0537">
        <w:rPr>
          <w:rFonts w:ascii="Tahoma" w:eastAsia="Tahoma" w:hAnsi="Tahoma" w:cs="Tahoma"/>
        </w:rPr>
        <w:t>to</w:t>
      </w:r>
      <w:r w:rsidRPr="008E0537">
        <w:rPr>
          <w:rFonts w:ascii="Tahoma" w:eastAsia="Tahoma" w:hAnsi="Tahoma" w:cs="Tahoma"/>
          <w:spacing w:val="5"/>
        </w:rPr>
        <w:t xml:space="preserve"> </w:t>
      </w:r>
      <w:r w:rsidRPr="008E0537">
        <w:rPr>
          <w:rFonts w:ascii="Tahoma" w:eastAsia="Tahoma" w:hAnsi="Tahoma" w:cs="Tahoma"/>
          <w:spacing w:val="1"/>
        </w:rPr>
        <w:t>w</w:t>
      </w:r>
      <w:r w:rsidRPr="008E0537">
        <w:rPr>
          <w:rFonts w:ascii="Tahoma" w:eastAsia="Tahoma" w:hAnsi="Tahoma" w:cs="Tahoma"/>
        </w:rPr>
        <w:t>i</w:t>
      </w:r>
      <w:r w:rsidRPr="008E0537">
        <w:rPr>
          <w:rFonts w:ascii="Tahoma" w:eastAsia="Tahoma" w:hAnsi="Tahoma" w:cs="Tahoma"/>
          <w:spacing w:val="1"/>
        </w:rPr>
        <w:t>ą</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rPr>
        <w:t>ło ze</w:t>
      </w:r>
      <w:r w:rsidRPr="008E0537">
        <w:rPr>
          <w:rFonts w:ascii="Tahoma" w:eastAsia="Tahoma" w:hAnsi="Tahoma" w:cs="Tahoma"/>
          <w:spacing w:val="6"/>
        </w:rPr>
        <w:t xml:space="preserve"> z</w:t>
      </w:r>
      <w:r w:rsidRPr="008E0537">
        <w:rPr>
          <w:rFonts w:ascii="Tahoma" w:eastAsia="Tahoma" w:hAnsi="Tahoma" w:cs="Tahoma"/>
          <w:spacing w:val="1"/>
        </w:rPr>
        <w:t>w</w:t>
      </w:r>
      <w:r w:rsidRPr="008E0537">
        <w:rPr>
          <w:rFonts w:ascii="Tahoma" w:eastAsia="Tahoma" w:hAnsi="Tahoma" w:cs="Tahoma"/>
        </w:rPr>
        <w:t>i</w:t>
      </w:r>
      <w:r w:rsidRPr="008E0537">
        <w:rPr>
          <w:rFonts w:ascii="Tahoma" w:eastAsia="Tahoma" w:hAnsi="Tahoma" w:cs="Tahoma"/>
          <w:spacing w:val="3"/>
        </w:rPr>
        <w:t>ę</w:t>
      </w:r>
      <w:r w:rsidRPr="008E0537">
        <w:rPr>
          <w:rFonts w:ascii="Tahoma" w:eastAsia="Tahoma" w:hAnsi="Tahoma" w:cs="Tahoma"/>
          <w:spacing w:val="-1"/>
        </w:rPr>
        <w:t>k</w:t>
      </w:r>
      <w:r w:rsidRPr="008E0537">
        <w:rPr>
          <w:rFonts w:ascii="Tahoma" w:eastAsia="Tahoma" w:hAnsi="Tahoma" w:cs="Tahoma"/>
        </w:rPr>
        <w:t>sz</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m</w:t>
      </w:r>
      <w:r w:rsidRPr="008E0537">
        <w:rPr>
          <w:rFonts w:ascii="Tahoma" w:eastAsia="Tahoma" w:hAnsi="Tahoma" w:cs="Tahoma"/>
          <w:spacing w:val="-5"/>
        </w:rPr>
        <w:t xml:space="preserve"> </w:t>
      </w:r>
      <w:r w:rsidRPr="008E0537">
        <w:rPr>
          <w:rFonts w:ascii="Tahoma" w:eastAsia="Tahoma" w:hAnsi="Tahoma" w:cs="Tahoma"/>
          <w:spacing w:val="-1"/>
        </w:rPr>
        <w:t>w</w:t>
      </w:r>
      <w:r w:rsidRPr="008E0537">
        <w:rPr>
          <w:rFonts w:ascii="Tahoma" w:eastAsia="Tahoma" w:hAnsi="Tahoma" w:cs="Tahoma"/>
          <w:spacing w:val="1"/>
        </w:rPr>
        <w:t>a</w:t>
      </w:r>
      <w:r w:rsidRPr="008E0537">
        <w:rPr>
          <w:rFonts w:ascii="Tahoma" w:eastAsia="Tahoma" w:hAnsi="Tahoma" w:cs="Tahoma"/>
        </w:rPr>
        <w:t>r</w:t>
      </w:r>
      <w:r w:rsidRPr="008E0537">
        <w:rPr>
          <w:rFonts w:ascii="Tahoma" w:eastAsia="Tahoma" w:hAnsi="Tahoma" w:cs="Tahoma"/>
          <w:spacing w:val="1"/>
        </w:rPr>
        <w:t>t</w:t>
      </w:r>
      <w:r w:rsidRPr="008E0537">
        <w:rPr>
          <w:rFonts w:ascii="Tahoma" w:eastAsia="Tahoma" w:hAnsi="Tahoma" w:cs="Tahoma"/>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 xml:space="preserve">i </w:t>
      </w:r>
      <w:r w:rsidRPr="008E0537">
        <w:rPr>
          <w:rFonts w:ascii="Tahoma" w:eastAsia="Tahoma" w:hAnsi="Tahoma" w:cs="Tahoma"/>
          <w:spacing w:val="1"/>
        </w:rPr>
        <w:t>w</w:t>
      </w:r>
      <w:r w:rsidRPr="008E0537">
        <w:rPr>
          <w:rFonts w:ascii="Tahoma" w:eastAsia="Tahoma" w:hAnsi="Tahoma" w:cs="Tahoma"/>
        </w:rPr>
        <w:t>s</w:t>
      </w:r>
      <w:r w:rsidRPr="008E0537">
        <w:rPr>
          <w:rFonts w:ascii="Tahoma" w:eastAsia="Tahoma" w:hAnsi="Tahoma" w:cs="Tahoma"/>
          <w:spacing w:val="-1"/>
        </w:rPr>
        <w:t>k</w:t>
      </w:r>
      <w:r w:rsidRPr="008E0537">
        <w:rPr>
          <w:rFonts w:ascii="Tahoma" w:eastAsia="Tahoma" w:hAnsi="Tahoma" w:cs="Tahoma"/>
          <w:spacing w:val="1"/>
        </w:rPr>
        <w:t>a</w:t>
      </w:r>
      <w:r w:rsidRPr="008E0537">
        <w:rPr>
          <w:rFonts w:ascii="Tahoma" w:eastAsia="Tahoma" w:hAnsi="Tahoma" w:cs="Tahoma"/>
        </w:rPr>
        <w:t>źni</w:t>
      </w:r>
      <w:r w:rsidRPr="008E0537">
        <w:rPr>
          <w:rFonts w:ascii="Tahoma" w:eastAsia="Tahoma" w:hAnsi="Tahoma" w:cs="Tahoma"/>
          <w:spacing w:val="1"/>
        </w:rPr>
        <w:t>k</w:t>
      </w:r>
      <w:r w:rsidRPr="008E0537">
        <w:rPr>
          <w:rFonts w:ascii="Tahoma" w:eastAsia="Tahoma" w:hAnsi="Tahoma" w:cs="Tahoma"/>
        </w:rPr>
        <w:t>ów od</w:t>
      </w:r>
      <w:r w:rsidRPr="008E0537">
        <w:rPr>
          <w:rFonts w:ascii="Tahoma" w:eastAsia="Tahoma" w:hAnsi="Tahoma" w:cs="Tahoma"/>
          <w:spacing w:val="2"/>
        </w:rPr>
        <w:t>n</w:t>
      </w:r>
      <w:r w:rsidRPr="008E0537">
        <w:rPr>
          <w:rFonts w:ascii="Tahoma" w:eastAsia="Tahoma" w:hAnsi="Tahoma" w:cs="Tahoma"/>
        </w:rPr>
        <w:t>osz</w:t>
      </w:r>
      <w:r w:rsidRPr="008E0537">
        <w:rPr>
          <w:rFonts w:ascii="Tahoma" w:eastAsia="Tahoma" w:hAnsi="Tahoma" w:cs="Tahoma"/>
          <w:spacing w:val="1"/>
        </w:rPr>
        <w:t>ą</w:t>
      </w:r>
      <w:r w:rsidRPr="008E0537">
        <w:rPr>
          <w:rFonts w:ascii="Tahoma" w:eastAsia="Tahoma" w:hAnsi="Tahoma" w:cs="Tahoma"/>
          <w:spacing w:val="2"/>
        </w:rPr>
        <w:t>c</w:t>
      </w:r>
      <w:r w:rsidRPr="008E0537">
        <w:rPr>
          <w:rFonts w:ascii="Tahoma" w:eastAsia="Tahoma" w:hAnsi="Tahoma" w:cs="Tahoma"/>
          <w:spacing w:val="-3"/>
        </w:rPr>
        <w:t>y</w:t>
      </w:r>
      <w:r w:rsidRPr="008E0537">
        <w:rPr>
          <w:rFonts w:ascii="Tahoma" w:eastAsia="Tahoma" w:hAnsi="Tahoma" w:cs="Tahoma"/>
          <w:spacing w:val="2"/>
        </w:rPr>
        <w:t>c</w:t>
      </w:r>
      <w:r w:rsidRPr="008E0537">
        <w:rPr>
          <w:rFonts w:ascii="Tahoma" w:eastAsia="Tahoma" w:hAnsi="Tahoma" w:cs="Tahoma"/>
        </w:rPr>
        <w:t xml:space="preserve">h się do </w:t>
      </w:r>
      <w:r w:rsidRPr="008E0537">
        <w:rPr>
          <w:rFonts w:ascii="Tahoma" w:eastAsia="Tahoma" w:hAnsi="Tahoma" w:cs="Tahoma"/>
          <w:spacing w:val="-1"/>
        </w:rPr>
        <w:t>c</w:t>
      </w:r>
      <w:r w:rsidRPr="008E0537">
        <w:rPr>
          <w:rFonts w:ascii="Tahoma" w:eastAsia="Tahoma" w:hAnsi="Tahoma" w:cs="Tahoma"/>
          <w:spacing w:val="1"/>
        </w:rPr>
        <w:t>e</w:t>
      </w:r>
      <w:r w:rsidRPr="008E0537">
        <w:rPr>
          <w:rFonts w:ascii="Tahoma" w:eastAsia="Tahoma" w:hAnsi="Tahoma" w:cs="Tahoma"/>
        </w:rPr>
        <w:t>lów pro</w:t>
      </w:r>
      <w:r w:rsidRPr="008E0537">
        <w:rPr>
          <w:rFonts w:ascii="Tahoma" w:eastAsia="Tahoma" w:hAnsi="Tahoma" w:cs="Tahoma"/>
          <w:spacing w:val="-1"/>
        </w:rPr>
        <w:t>j</w:t>
      </w:r>
      <w:r w:rsidRPr="008E0537">
        <w:rPr>
          <w:rFonts w:ascii="Tahoma" w:eastAsia="Tahoma" w:hAnsi="Tahoma" w:cs="Tahoma"/>
          <w:spacing w:val="3"/>
        </w:rPr>
        <w:t>e</w:t>
      </w:r>
      <w:r w:rsidRPr="008E0537">
        <w:rPr>
          <w:rFonts w:ascii="Tahoma" w:eastAsia="Tahoma" w:hAnsi="Tahoma" w:cs="Tahoma"/>
          <w:spacing w:val="-1"/>
        </w:rPr>
        <w:t>k</w:t>
      </w:r>
      <w:r w:rsidRPr="008E0537">
        <w:rPr>
          <w:rFonts w:ascii="Tahoma" w:eastAsia="Tahoma" w:hAnsi="Tahoma" w:cs="Tahoma"/>
        </w:rPr>
        <w:t xml:space="preserve">tu </w:t>
      </w:r>
      <w:r w:rsidRPr="008E0537">
        <w:rPr>
          <w:rFonts w:ascii="Tahoma" w:eastAsia="Tahoma" w:hAnsi="Tahoma" w:cs="Tahoma"/>
          <w:spacing w:val="2"/>
        </w:rPr>
        <w:t>o</w:t>
      </w:r>
      <w:r w:rsidRPr="008E0537">
        <w:rPr>
          <w:rFonts w:ascii="Tahoma" w:eastAsia="Tahoma" w:hAnsi="Tahoma" w:cs="Tahoma"/>
          <w:spacing w:val="-1"/>
        </w:rPr>
        <w:t>k</w:t>
      </w:r>
      <w:r w:rsidRPr="008E0537">
        <w:rPr>
          <w:rFonts w:ascii="Tahoma" w:eastAsia="Tahoma" w:hAnsi="Tahoma" w:cs="Tahoma"/>
        </w:rPr>
        <w:t>r</w:t>
      </w:r>
      <w:r w:rsidRPr="008E0537">
        <w:rPr>
          <w:rFonts w:ascii="Tahoma" w:eastAsia="Tahoma" w:hAnsi="Tahoma" w:cs="Tahoma"/>
          <w:spacing w:val="1"/>
        </w:rPr>
        <w:t>e</w:t>
      </w:r>
      <w:r w:rsidRPr="008E0537">
        <w:rPr>
          <w:rFonts w:ascii="Tahoma" w:eastAsia="Tahoma" w:hAnsi="Tahoma" w:cs="Tahoma"/>
        </w:rPr>
        <w:t>ślo</w:t>
      </w:r>
      <w:r w:rsidRPr="008E0537">
        <w:rPr>
          <w:rFonts w:ascii="Tahoma" w:eastAsia="Tahoma" w:hAnsi="Tahoma" w:cs="Tahoma"/>
          <w:spacing w:val="-1"/>
        </w:rPr>
        <w:t>nyc</w:t>
      </w:r>
      <w:r w:rsidRPr="008E0537">
        <w:rPr>
          <w:rFonts w:ascii="Tahoma" w:eastAsia="Tahoma" w:hAnsi="Tahoma" w:cs="Tahoma"/>
        </w:rPr>
        <w:t xml:space="preserve">h </w:t>
      </w:r>
      <w:r w:rsidRPr="008E0537">
        <w:rPr>
          <w:rFonts w:ascii="Tahoma" w:eastAsia="Tahoma" w:hAnsi="Tahoma" w:cs="Tahoma"/>
          <w:spacing w:val="1"/>
        </w:rPr>
        <w:t>w</w:t>
      </w:r>
      <w:r w:rsidRPr="008E0537">
        <w:rPr>
          <w:rFonts w:ascii="Tahoma" w:eastAsia="Tahoma" w:hAnsi="Tahoma" w:cs="Tahoma"/>
        </w:rPr>
        <w:t xml:space="preserve">e </w:t>
      </w:r>
      <w:r w:rsidRPr="008E0537">
        <w:rPr>
          <w:rFonts w:ascii="Tahoma" w:eastAsia="Tahoma" w:hAnsi="Tahoma" w:cs="Tahoma"/>
          <w:spacing w:val="1"/>
        </w:rPr>
        <w:t>w</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2"/>
        </w:rPr>
        <w:t>o</w:t>
      </w:r>
      <w:r w:rsidRPr="008E0537">
        <w:rPr>
          <w:rFonts w:ascii="Tahoma" w:eastAsia="Tahoma" w:hAnsi="Tahoma" w:cs="Tahoma"/>
        </w:rPr>
        <w:t>s</w:t>
      </w:r>
      <w:r w:rsidRPr="008E0537">
        <w:rPr>
          <w:rFonts w:ascii="Tahoma" w:eastAsia="Tahoma" w:hAnsi="Tahoma" w:cs="Tahoma"/>
          <w:spacing w:val="3"/>
        </w:rPr>
        <w:t>k</w:t>
      </w:r>
      <w:r w:rsidRPr="008E0537">
        <w:rPr>
          <w:rFonts w:ascii="Tahoma" w:eastAsia="Tahoma" w:hAnsi="Tahoma" w:cs="Tahoma"/>
        </w:rPr>
        <w:t xml:space="preserve">u </w:t>
      </w:r>
      <w:r w:rsidRPr="008E0537">
        <w:rPr>
          <w:rFonts w:ascii="Tahoma" w:eastAsia="Tahoma" w:hAnsi="Tahoma" w:cs="Tahoma"/>
          <w:spacing w:val="2"/>
        </w:rPr>
        <w:t>p</w:t>
      </w:r>
      <w:r w:rsidRPr="008E0537">
        <w:rPr>
          <w:rFonts w:ascii="Tahoma" w:eastAsia="Tahoma" w:hAnsi="Tahoma" w:cs="Tahoma"/>
        </w:rPr>
        <w:t>rz</w:t>
      </w:r>
      <w:r w:rsidRPr="008E0537">
        <w:rPr>
          <w:rFonts w:ascii="Tahoma" w:eastAsia="Tahoma" w:hAnsi="Tahoma" w:cs="Tahoma"/>
          <w:spacing w:val="1"/>
        </w:rPr>
        <w:t>e</w:t>
      </w:r>
      <w:r w:rsidRPr="008E0537">
        <w:rPr>
          <w:rFonts w:ascii="Tahoma" w:eastAsia="Tahoma" w:hAnsi="Tahoma" w:cs="Tahoma"/>
        </w:rPr>
        <w:t xml:space="preserve">d </w:t>
      </w:r>
      <w:r w:rsidRPr="008E0537">
        <w:rPr>
          <w:rFonts w:ascii="Tahoma" w:eastAsia="Tahoma" w:hAnsi="Tahoma" w:cs="Tahoma"/>
          <w:spacing w:val="1"/>
        </w:rPr>
        <w:t>w</w:t>
      </w:r>
      <w:r w:rsidRPr="008E0537">
        <w:rPr>
          <w:rFonts w:ascii="Tahoma" w:eastAsia="Tahoma" w:hAnsi="Tahoma" w:cs="Tahoma"/>
        </w:rPr>
        <w:t>szcz</w:t>
      </w:r>
      <w:r w:rsidRPr="008E0537">
        <w:rPr>
          <w:rFonts w:ascii="Tahoma" w:eastAsia="Tahoma" w:hAnsi="Tahoma" w:cs="Tahoma"/>
          <w:spacing w:val="1"/>
        </w:rPr>
        <w:t>ę</w:t>
      </w:r>
      <w:r w:rsidRPr="008E0537">
        <w:rPr>
          <w:rFonts w:ascii="Tahoma" w:eastAsia="Tahoma" w:hAnsi="Tahoma" w:cs="Tahoma"/>
          <w:spacing w:val="-1"/>
        </w:rPr>
        <w:t>c</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m</w:t>
      </w:r>
      <w:r w:rsidR="008E0537">
        <w:rPr>
          <w:rFonts w:ascii="Tahoma" w:eastAsia="Tahoma" w:hAnsi="Tahoma" w:cs="Tahoma"/>
        </w:rPr>
        <w:t xml:space="preserve"> </w:t>
      </w:r>
      <w:r w:rsidRPr="008E0537">
        <w:rPr>
          <w:rFonts w:ascii="Tahoma" w:eastAsia="Tahoma" w:hAnsi="Tahoma" w:cs="Tahoma"/>
        </w:rPr>
        <w:t>pos</w:t>
      </w:r>
      <w:r w:rsidRPr="008E0537">
        <w:rPr>
          <w:rFonts w:ascii="Tahoma" w:eastAsia="Tahoma" w:hAnsi="Tahoma" w:cs="Tahoma"/>
          <w:spacing w:val="1"/>
        </w:rPr>
        <w:t>tę</w:t>
      </w:r>
      <w:r w:rsidRPr="008E0537">
        <w:rPr>
          <w:rFonts w:ascii="Tahoma" w:eastAsia="Tahoma" w:hAnsi="Tahoma" w:cs="Tahoma"/>
        </w:rPr>
        <w:t>po</w:t>
      </w:r>
      <w:r w:rsidRPr="008E0537">
        <w:rPr>
          <w:rFonts w:ascii="Tahoma" w:eastAsia="Tahoma" w:hAnsi="Tahoma" w:cs="Tahoma"/>
          <w:spacing w:val="-1"/>
        </w:rPr>
        <w:t>w</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ia</w:t>
      </w:r>
      <w:r w:rsidRPr="008E0537">
        <w:rPr>
          <w:rFonts w:ascii="Tahoma" w:eastAsia="Tahoma" w:hAnsi="Tahoma" w:cs="Tahoma"/>
          <w:spacing w:val="44"/>
        </w:rPr>
        <w:t xml:space="preserve"> </w:t>
      </w:r>
      <w:r w:rsidRPr="008E0537">
        <w:rPr>
          <w:rFonts w:ascii="Tahoma" w:eastAsia="Tahoma" w:hAnsi="Tahoma" w:cs="Tahoma"/>
        </w:rPr>
        <w:t>o</w:t>
      </w:r>
      <w:r w:rsidRPr="008E0537">
        <w:rPr>
          <w:rFonts w:ascii="Tahoma" w:eastAsia="Tahoma" w:hAnsi="Tahoma" w:cs="Tahoma"/>
          <w:spacing w:val="56"/>
        </w:rPr>
        <w:t xml:space="preserve"> </w:t>
      </w:r>
      <w:r w:rsidRPr="008E0537">
        <w:rPr>
          <w:rFonts w:ascii="Tahoma" w:eastAsia="Tahoma" w:hAnsi="Tahoma" w:cs="Tahoma"/>
          <w:spacing w:val="-1"/>
        </w:rPr>
        <w:t>u</w:t>
      </w:r>
      <w:r w:rsidRPr="008E0537">
        <w:rPr>
          <w:rFonts w:ascii="Tahoma" w:eastAsia="Tahoma" w:hAnsi="Tahoma" w:cs="Tahoma"/>
        </w:rPr>
        <w:t>dzi</w:t>
      </w:r>
      <w:r w:rsidRPr="008E0537">
        <w:rPr>
          <w:rFonts w:ascii="Tahoma" w:eastAsia="Tahoma" w:hAnsi="Tahoma" w:cs="Tahoma"/>
          <w:spacing w:val="1"/>
        </w:rPr>
        <w:t>e</w:t>
      </w:r>
      <w:r w:rsidRPr="008E0537">
        <w:rPr>
          <w:rFonts w:ascii="Tahoma" w:eastAsia="Tahoma" w:hAnsi="Tahoma" w:cs="Tahoma"/>
        </w:rPr>
        <w:t>l</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ie</w:t>
      </w:r>
      <w:r w:rsidRPr="008E0537">
        <w:rPr>
          <w:rFonts w:ascii="Tahoma" w:eastAsia="Tahoma" w:hAnsi="Tahoma" w:cs="Tahoma"/>
          <w:spacing w:val="50"/>
        </w:rPr>
        <w:t xml:space="preserve"> </w:t>
      </w:r>
      <w:r w:rsidRPr="008E0537">
        <w:rPr>
          <w:rFonts w:ascii="Tahoma" w:eastAsia="Tahoma" w:hAnsi="Tahoma" w:cs="Tahoma"/>
        </w:rPr>
        <w:t>z</w:t>
      </w:r>
      <w:r w:rsidRPr="008E0537">
        <w:rPr>
          <w:rFonts w:ascii="Tahoma" w:eastAsia="Tahoma" w:hAnsi="Tahoma" w:cs="Tahoma"/>
          <w:spacing w:val="4"/>
        </w:rPr>
        <w:t>a</w:t>
      </w:r>
      <w:r w:rsidRPr="008E0537">
        <w:rPr>
          <w:rFonts w:ascii="Tahoma" w:eastAsia="Tahoma" w:hAnsi="Tahoma" w:cs="Tahoma"/>
        </w:rPr>
        <w:t>mó</w:t>
      </w:r>
      <w:r w:rsidRPr="008E0537">
        <w:rPr>
          <w:rFonts w:ascii="Tahoma" w:eastAsia="Tahoma" w:hAnsi="Tahoma" w:cs="Tahoma"/>
          <w:spacing w:val="1"/>
        </w:rPr>
        <w:t>w</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ia</w:t>
      </w:r>
      <w:r w:rsidRPr="008E0537">
        <w:rPr>
          <w:rFonts w:ascii="Tahoma" w:eastAsia="Tahoma" w:hAnsi="Tahoma" w:cs="Tahoma"/>
          <w:spacing w:val="45"/>
        </w:rPr>
        <w:t xml:space="preserve"> </w:t>
      </w:r>
      <w:r w:rsidRPr="008E0537">
        <w:rPr>
          <w:rFonts w:ascii="Tahoma" w:eastAsia="Tahoma" w:hAnsi="Tahoma" w:cs="Tahoma"/>
        </w:rPr>
        <w:t>publ</w:t>
      </w:r>
      <w:r w:rsidRPr="008E0537">
        <w:rPr>
          <w:rFonts w:ascii="Tahoma" w:eastAsia="Tahoma" w:hAnsi="Tahoma" w:cs="Tahoma"/>
          <w:spacing w:val="2"/>
        </w:rPr>
        <w:t>i</w:t>
      </w:r>
      <w:r w:rsidRPr="008E0537">
        <w:rPr>
          <w:rFonts w:ascii="Tahoma" w:eastAsia="Tahoma" w:hAnsi="Tahoma" w:cs="Tahoma"/>
          <w:spacing w:val="-1"/>
        </w:rPr>
        <w:t>c</w:t>
      </w:r>
      <w:r w:rsidRPr="008E0537">
        <w:rPr>
          <w:rFonts w:ascii="Tahoma" w:eastAsia="Tahoma" w:hAnsi="Tahoma" w:cs="Tahoma"/>
        </w:rPr>
        <w:t>znego,</w:t>
      </w:r>
      <w:r w:rsidRPr="008E0537">
        <w:rPr>
          <w:rFonts w:ascii="Tahoma" w:eastAsia="Tahoma" w:hAnsi="Tahoma" w:cs="Tahoma"/>
          <w:spacing w:val="45"/>
        </w:rPr>
        <w:t xml:space="preserve"> </w:t>
      </w:r>
      <w:r w:rsidRPr="008E0537">
        <w:rPr>
          <w:rFonts w:ascii="Tahoma" w:eastAsia="Tahoma" w:hAnsi="Tahoma" w:cs="Tahoma"/>
          <w:spacing w:val="2"/>
        </w:rPr>
        <w:t>c</w:t>
      </w:r>
      <w:r w:rsidRPr="008E0537">
        <w:rPr>
          <w:rFonts w:ascii="Tahoma" w:eastAsia="Tahoma" w:hAnsi="Tahoma" w:cs="Tahoma"/>
          <w:spacing w:val="-3"/>
        </w:rPr>
        <w:t>h</w:t>
      </w:r>
      <w:r w:rsidRPr="008E0537">
        <w:rPr>
          <w:rFonts w:ascii="Tahoma" w:eastAsia="Tahoma" w:hAnsi="Tahoma" w:cs="Tahoma"/>
          <w:spacing w:val="-1"/>
        </w:rPr>
        <w:t>y</w:t>
      </w:r>
      <w:r w:rsidRPr="008E0537">
        <w:rPr>
          <w:rFonts w:ascii="Tahoma" w:eastAsia="Tahoma" w:hAnsi="Tahoma" w:cs="Tahoma"/>
        </w:rPr>
        <w:t>ba</w:t>
      </w:r>
      <w:r w:rsidRPr="008E0537">
        <w:rPr>
          <w:rFonts w:ascii="Tahoma" w:eastAsia="Tahoma" w:hAnsi="Tahoma" w:cs="Tahoma"/>
          <w:spacing w:val="51"/>
        </w:rPr>
        <w:t xml:space="preserve"> </w:t>
      </w:r>
      <w:r w:rsidRPr="008E0537">
        <w:rPr>
          <w:rFonts w:ascii="Tahoma" w:eastAsia="Tahoma" w:hAnsi="Tahoma" w:cs="Tahoma"/>
        </w:rPr>
        <w:t>że</w:t>
      </w:r>
      <w:r w:rsidRPr="008E0537">
        <w:rPr>
          <w:rFonts w:ascii="Tahoma" w:eastAsia="Tahoma" w:hAnsi="Tahoma" w:cs="Tahoma"/>
          <w:spacing w:val="60"/>
        </w:rPr>
        <w:t xml:space="preserve"> </w:t>
      </w:r>
      <w:r w:rsidRPr="008E0537">
        <w:rPr>
          <w:rFonts w:ascii="Tahoma" w:eastAsia="Tahoma" w:hAnsi="Tahoma" w:cs="Tahoma"/>
        </w:rPr>
        <w:t>B</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spacing w:val="3"/>
        </w:rPr>
        <w:t>e</w:t>
      </w:r>
      <w:r w:rsidRPr="008E0537">
        <w:rPr>
          <w:rFonts w:ascii="Tahoma" w:eastAsia="Tahoma" w:hAnsi="Tahoma" w:cs="Tahoma"/>
          <w:spacing w:val="-1"/>
        </w:rPr>
        <w:t>f</w:t>
      </w:r>
      <w:r w:rsidRPr="008E0537">
        <w:rPr>
          <w:rFonts w:ascii="Tahoma" w:eastAsia="Tahoma" w:hAnsi="Tahoma" w:cs="Tahoma"/>
        </w:rPr>
        <w:t>i</w:t>
      </w:r>
      <w:r w:rsidRPr="008E0537">
        <w:rPr>
          <w:rFonts w:ascii="Tahoma" w:eastAsia="Tahoma" w:hAnsi="Tahoma" w:cs="Tahoma"/>
          <w:spacing w:val="2"/>
        </w:rPr>
        <w:t>c</w:t>
      </w:r>
      <w:r w:rsidRPr="008E0537">
        <w:rPr>
          <w:rFonts w:ascii="Tahoma" w:eastAsia="Tahoma" w:hAnsi="Tahoma" w:cs="Tahoma"/>
        </w:rPr>
        <w:t>j</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t</w:t>
      </w:r>
      <w:r w:rsidRPr="008E0537">
        <w:rPr>
          <w:rFonts w:ascii="Tahoma" w:eastAsia="Tahoma" w:hAnsi="Tahoma" w:cs="Tahoma"/>
          <w:spacing w:val="46"/>
        </w:rPr>
        <w:t xml:space="preserve"> </w:t>
      </w:r>
      <w:r w:rsidRPr="008E0537">
        <w:rPr>
          <w:rFonts w:ascii="Tahoma" w:eastAsia="Tahoma" w:hAnsi="Tahoma" w:cs="Tahoma"/>
          <w:spacing w:val="1"/>
        </w:rPr>
        <w:t>wy</w:t>
      </w:r>
      <w:r w:rsidRPr="008E0537">
        <w:rPr>
          <w:rFonts w:ascii="Tahoma" w:eastAsia="Tahoma" w:hAnsi="Tahoma" w:cs="Tahoma"/>
          <w:spacing w:val="-1"/>
        </w:rPr>
        <w:t>k</w:t>
      </w:r>
      <w:r w:rsidRPr="008E0537">
        <w:rPr>
          <w:rFonts w:ascii="Tahoma" w:eastAsia="Tahoma" w:hAnsi="Tahoma" w:cs="Tahoma"/>
          <w:spacing w:val="1"/>
        </w:rPr>
        <w:t>a</w:t>
      </w:r>
      <w:r w:rsidRPr="008E0537">
        <w:rPr>
          <w:rFonts w:ascii="Tahoma" w:eastAsia="Tahoma" w:hAnsi="Tahoma" w:cs="Tahoma"/>
        </w:rPr>
        <w:t>że</w:t>
      </w:r>
      <w:r w:rsidRPr="008E0537">
        <w:rPr>
          <w:rFonts w:ascii="Tahoma" w:eastAsia="Tahoma" w:hAnsi="Tahoma" w:cs="Tahoma"/>
          <w:spacing w:val="50"/>
        </w:rPr>
        <w:t xml:space="preserve"> </w:t>
      </w:r>
      <w:r w:rsidRPr="008E0537">
        <w:rPr>
          <w:rFonts w:ascii="Tahoma" w:eastAsia="Tahoma" w:hAnsi="Tahoma" w:cs="Tahoma"/>
          <w:spacing w:val="-3"/>
        </w:rPr>
        <w:t>k</w:t>
      </w:r>
      <w:r w:rsidRPr="008E0537">
        <w:rPr>
          <w:rFonts w:ascii="Tahoma" w:eastAsia="Tahoma" w:hAnsi="Tahoma" w:cs="Tahoma"/>
          <w:spacing w:val="2"/>
        </w:rPr>
        <w:t>o</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spacing w:val="-1"/>
        </w:rPr>
        <w:t>c</w:t>
      </w:r>
      <w:r w:rsidRPr="008E0537">
        <w:rPr>
          <w:rFonts w:ascii="Tahoma" w:eastAsia="Tahoma" w:hAnsi="Tahoma" w:cs="Tahoma"/>
          <w:spacing w:val="3"/>
        </w:rPr>
        <w:t>z</w:t>
      </w:r>
      <w:r w:rsidRPr="008E0537">
        <w:rPr>
          <w:rFonts w:ascii="Tahoma" w:eastAsia="Tahoma" w:hAnsi="Tahoma" w:cs="Tahoma"/>
          <w:spacing w:val="-1"/>
        </w:rPr>
        <w:t>n</w:t>
      </w:r>
      <w:r w:rsidRPr="008E0537">
        <w:rPr>
          <w:rFonts w:ascii="Tahoma" w:eastAsia="Tahoma" w:hAnsi="Tahoma" w:cs="Tahoma"/>
        </w:rPr>
        <w:t>o</w:t>
      </w:r>
      <w:r w:rsidRPr="008E0537">
        <w:rPr>
          <w:rFonts w:ascii="Tahoma" w:eastAsia="Tahoma" w:hAnsi="Tahoma" w:cs="Tahoma"/>
          <w:spacing w:val="2"/>
        </w:rPr>
        <w:t>ś</w:t>
      </w:r>
      <w:r w:rsidRPr="008E0537">
        <w:rPr>
          <w:rFonts w:ascii="Tahoma" w:eastAsia="Tahoma" w:hAnsi="Tahoma" w:cs="Tahoma"/>
        </w:rPr>
        <w:t>ć pr</w:t>
      </w:r>
      <w:r w:rsidRPr="008E0537">
        <w:rPr>
          <w:rFonts w:ascii="Tahoma" w:eastAsia="Tahoma" w:hAnsi="Tahoma" w:cs="Tahoma"/>
          <w:spacing w:val="1"/>
        </w:rPr>
        <w:t>ze</w:t>
      </w:r>
      <w:r w:rsidRPr="008E0537">
        <w:rPr>
          <w:rFonts w:ascii="Tahoma" w:eastAsia="Tahoma" w:hAnsi="Tahoma" w:cs="Tahoma"/>
        </w:rPr>
        <w:t>zna</w:t>
      </w:r>
      <w:r w:rsidRPr="008E0537">
        <w:rPr>
          <w:rFonts w:ascii="Tahoma" w:eastAsia="Tahoma" w:hAnsi="Tahoma" w:cs="Tahoma"/>
          <w:spacing w:val="-1"/>
        </w:rPr>
        <w:t>c</w:t>
      </w:r>
      <w:r w:rsidRPr="008E0537">
        <w:rPr>
          <w:rFonts w:ascii="Tahoma" w:eastAsia="Tahoma" w:hAnsi="Tahoma" w:cs="Tahoma"/>
        </w:rPr>
        <w:t>z</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ia oszczędn</w:t>
      </w:r>
      <w:r w:rsidRPr="008E0537">
        <w:rPr>
          <w:rFonts w:ascii="Tahoma" w:eastAsia="Tahoma" w:hAnsi="Tahoma" w:cs="Tahoma"/>
          <w:spacing w:val="-1"/>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i</w:t>
      </w:r>
      <w:r w:rsidRPr="008E0537">
        <w:rPr>
          <w:rFonts w:ascii="Tahoma" w:eastAsia="Tahoma" w:hAnsi="Tahoma" w:cs="Tahoma"/>
          <w:spacing w:val="33"/>
        </w:rPr>
        <w:t xml:space="preserve"> </w:t>
      </w:r>
      <w:r w:rsidRPr="008E0537">
        <w:rPr>
          <w:rFonts w:ascii="Tahoma" w:eastAsia="Tahoma" w:hAnsi="Tahoma" w:cs="Tahoma"/>
          <w:spacing w:val="-1"/>
        </w:rPr>
        <w:t>n</w:t>
      </w:r>
      <w:r w:rsidRPr="008E0537">
        <w:rPr>
          <w:rFonts w:ascii="Tahoma" w:eastAsia="Tahoma" w:hAnsi="Tahoma" w:cs="Tahoma"/>
        </w:rPr>
        <w:t>a po</w:t>
      </w:r>
      <w:r w:rsidRPr="008E0537">
        <w:rPr>
          <w:rFonts w:ascii="Tahoma" w:eastAsia="Tahoma" w:hAnsi="Tahoma" w:cs="Tahoma"/>
          <w:spacing w:val="-1"/>
        </w:rPr>
        <w:t>k</w:t>
      </w:r>
      <w:r w:rsidRPr="008E0537">
        <w:rPr>
          <w:rFonts w:ascii="Tahoma" w:eastAsia="Tahoma" w:hAnsi="Tahoma" w:cs="Tahoma"/>
          <w:spacing w:val="2"/>
        </w:rPr>
        <w:t>r</w:t>
      </w:r>
      <w:r w:rsidRPr="008E0537">
        <w:rPr>
          <w:rFonts w:ascii="Tahoma" w:eastAsia="Tahoma" w:hAnsi="Tahoma" w:cs="Tahoma"/>
          <w:spacing w:val="-3"/>
        </w:rPr>
        <w:t>y</w:t>
      </w:r>
      <w:r w:rsidRPr="008E0537">
        <w:rPr>
          <w:rFonts w:ascii="Tahoma" w:eastAsia="Tahoma" w:hAnsi="Tahoma" w:cs="Tahoma"/>
          <w:spacing w:val="-1"/>
        </w:rPr>
        <w:t>c</w:t>
      </w:r>
      <w:r w:rsidRPr="008E0537">
        <w:rPr>
          <w:rFonts w:ascii="Tahoma" w:eastAsia="Tahoma" w:hAnsi="Tahoma" w:cs="Tahoma"/>
        </w:rPr>
        <w:t xml:space="preserve">ie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rPr>
        <w:t>d</w:t>
      </w:r>
      <w:r w:rsidRPr="008E0537">
        <w:rPr>
          <w:rFonts w:ascii="Tahoma" w:eastAsia="Tahoma" w:hAnsi="Tahoma" w:cs="Tahoma"/>
          <w:spacing w:val="1"/>
        </w:rPr>
        <w:t>a</w:t>
      </w:r>
      <w:r w:rsidRPr="008E0537">
        <w:rPr>
          <w:rFonts w:ascii="Tahoma" w:eastAsia="Tahoma" w:hAnsi="Tahoma" w:cs="Tahoma"/>
        </w:rPr>
        <w:t>t</w:t>
      </w:r>
      <w:r w:rsidRPr="008E0537">
        <w:rPr>
          <w:rFonts w:ascii="Tahoma" w:eastAsia="Tahoma" w:hAnsi="Tahoma" w:cs="Tahoma"/>
          <w:spacing w:val="-1"/>
        </w:rPr>
        <w:t>k</w:t>
      </w:r>
      <w:r w:rsidRPr="008E0537">
        <w:rPr>
          <w:rFonts w:ascii="Tahoma" w:eastAsia="Tahoma" w:hAnsi="Tahoma" w:cs="Tahoma"/>
          <w:spacing w:val="2"/>
        </w:rPr>
        <w:t>ó</w:t>
      </w:r>
      <w:r w:rsidRPr="008E0537">
        <w:rPr>
          <w:rFonts w:ascii="Tahoma" w:eastAsia="Tahoma" w:hAnsi="Tahoma" w:cs="Tahoma"/>
        </w:rPr>
        <w:t>w po</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sio</w:t>
      </w:r>
      <w:r w:rsidRPr="008E0537">
        <w:rPr>
          <w:rFonts w:ascii="Tahoma" w:eastAsia="Tahoma" w:hAnsi="Tahoma" w:cs="Tahoma"/>
          <w:spacing w:val="-1"/>
        </w:rPr>
        <w:t>nyc</w:t>
      </w:r>
      <w:r w:rsidRPr="008E0537">
        <w:rPr>
          <w:rFonts w:ascii="Tahoma" w:eastAsia="Tahoma" w:hAnsi="Tahoma" w:cs="Tahoma"/>
        </w:rPr>
        <w:t xml:space="preserve">h w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rPr>
        <w:t>żs</w:t>
      </w:r>
      <w:r w:rsidRPr="008E0537">
        <w:rPr>
          <w:rFonts w:ascii="Tahoma" w:eastAsia="Tahoma" w:hAnsi="Tahoma" w:cs="Tahoma"/>
          <w:spacing w:val="3"/>
        </w:rPr>
        <w:t>z</w:t>
      </w:r>
      <w:r w:rsidRPr="008E0537">
        <w:rPr>
          <w:rFonts w:ascii="Tahoma" w:eastAsia="Tahoma" w:hAnsi="Tahoma" w:cs="Tahoma"/>
          <w:spacing w:val="1"/>
        </w:rPr>
        <w:t>e</w:t>
      </w:r>
      <w:r w:rsidRPr="008E0537">
        <w:rPr>
          <w:rFonts w:ascii="Tahoma" w:eastAsia="Tahoma" w:hAnsi="Tahoma" w:cs="Tahoma"/>
        </w:rPr>
        <w:t xml:space="preserve">j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rPr>
        <w:t>s</w:t>
      </w:r>
      <w:r w:rsidRPr="008E0537">
        <w:rPr>
          <w:rFonts w:ascii="Tahoma" w:eastAsia="Tahoma" w:hAnsi="Tahoma" w:cs="Tahoma"/>
          <w:spacing w:val="2"/>
        </w:rPr>
        <w:t>o</w:t>
      </w:r>
      <w:r w:rsidRPr="008E0537">
        <w:rPr>
          <w:rFonts w:ascii="Tahoma" w:eastAsia="Tahoma" w:hAnsi="Tahoma" w:cs="Tahoma"/>
          <w:spacing w:val="-3"/>
        </w:rPr>
        <w:t>k</w:t>
      </w:r>
      <w:r w:rsidRPr="008E0537">
        <w:rPr>
          <w:rFonts w:ascii="Tahoma" w:eastAsia="Tahoma" w:hAnsi="Tahoma" w:cs="Tahoma"/>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i</w:t>
      </w:r>
      <w:r w:rsidR="00C24D7D" w:rsidRPr="008E0537">
        <w:rPr>
          <w:rFonts w:ascii="Tahoma" w:eastAsia="Tahoma" w:hAnsi="Tahoma" w:cs="Tahoma"/>
          <w:spacing w:val="35"/>
        </w:rPr>
        <w:t xml:space="preserve"> </w:t>
      </w:r>
      <w:r w:rsidRPr="008E0537">
        <w:rPr>
          <w:rFonts w:ascii="Tahoma" w:eastAsia="Tahoma" w:hAnsi="Tahoma" w:cs="Tahoma"/>
          <w:spacing w:val="-1"/>
        </w:rPr>
        <w:t>n</w:t>
      </w:r>
      <w:r w:rsidRPr="008E0537">
        <w:rPr>
          <w:rFonts w:ascii="Tahoma" w:eastAsia="Tahoma" w:hAnsi="Tahoma" w:cs="Tahoma"/>
        </w:rPr>
        <w:t>iż</w:t>
      </w:r>
      <w:r w:rsidR="00C24D7D" w:rsidRPr="008E0537">
        <w:rPr>
          <w:rFonts w:ascii="Tahoma" w:eastAsia="Tahoma" w:hAnsi="Tahoma" w:cs="Tahoma"/>
        </w:rPr>
        <w:t xml:space="preserve"> </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rPr>
        <w:t>pl</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o</w:t>
      </w:r>
      <w:r w:rsidRPr="008E0537">
        <w:rPr>
          <w:rFonts w:ascii="Tahoma" w:eastAsia="Tahoma" w:hAnsi="Tahoma" w:cs="Tahoma"/>
          <w:spacing w:val="-2"/>
        </w:rPr>
        <w:t>w</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a</w:t>
      </w:r>
      <w:r w:rsidRPr="008E0537">
        <w:rPr>
          <w:rFonts w:ascii="Tahoma" w:eastAsia="Tahoma" w:hAnsi="Tahoma" w:cs="Tahoma"/>
          <w:spacing w:val="-1"/>
        </w:rPr>
        <w:t xml:space="preserve"> </w:t>
      </w:r>
      <w:r w:rsidRPr="008E0537">
        <w:rPr>
          <w:rFonts w:ascii="Tahoma" w:eastAsia="Tahoma" w:hAnsi="Tahoma" w:cs="Tahoma"/>
        </w:rPr>
        <w:t>w</w:t>
      </w:r>
      <w:r w:rsidRPr="008E0537">
        <w:rPr>
          <w:rFonts w:ascii="Tahoma" w:eastAsia="Tahoma" w:hAnsi="Tahoma" w:cs="Tahoma"/>
          <w:spacing w:val="9"/>
        </w:rPr>
        <w:t xml:space="preserve"> </w:t>
      </w:r>
      <w:r w:rsidRPr="008E0537">
        <w:rPr>
          <w:rFonts w:ascii="Tahoma" w:eastAsia="Tahoma" w:hAnsi="Tahoma" w:cs="Tahoma"/>
          <w:spacing w:val="1"/>
        </w:rPr>
        <w:t>w</w:t>
      </w:r>
      <w:r w:rsidRPr="008E0537">
        <w:rPr>
          <w:rFonts w:ascii="Tahoma" w:eastAsia="Tahoma" w:hAnsi="Tahoma" w:cs="Tahoma"/>
          <w:spacing w:val="-1"/>
        </w:rPr>
        <w:t>yn</w:t>
      </w:r>
      <w:r w:rsidRPr="008E0537">
        <w:rPr>
          <w:rFonts w:ascii="Tahoma" w:eastAsia="Tahoma" w:hAnsi="Tahoma" w:cs="Tahoma"/>
        </w:rPr>
        <w:t>i</w:t>
      </w:r>
      <w:r w:rsidRPr="008E0537">
        <w:rPr>
          <w:rFonts w:ascii="Tahoma" w:eastAsia="Tahoma" w:hAnsi="Tahoma" w:cs="Tahoma"/>
          <w:spacing w:val="-1"/>
        </w:rPr>
        <w:t>k</w:t>
      </w:r>
      <w:r w:rsidRPr="008E0537">
        <w:rPr>
          <w:rFonts w:ascii="Tahoma" w:eastAsia="Tahoma" w:hAnsi="Tahoma" w:cs="Tahoma"/>
        </w:rPr>
        <w:t>u</w:t>
      </w:r>
      <w:r w:rsidRPr="008E0537">
        <w:rPr>
          <w:rFonts w:ascii="Tahoma" w:eastAsia="Tahoma" w:hAnsi="Tahoma" w:cs="Tahoma"/>
          <w:spacing w:val="3"/>
        </w:rPr>
        <w:t xml:space="preserve"> </w:t>
      </w:r>
      <w:r w:rsidRPr="008E0537">
        <w:rPr>
          <w:rFonts w:ascii="Tahoma" w:eastAsia="Tahoma" w:hAnsi="Tahoma" w:cs="Tahoma"/>
        </w:rPr>
        <w:t>zn</w:t>
      </w:r>
      <w:r w:rsidRPr="008E0537">
        <w:rPr>
          <w:rFonts w:ascii="Tahoma" w:eastAsia="Tahoma" w:hAnsi="Tahoma" w:cs="Tahoma"/>
          <w:spacing w:val="3"/>
        </w:rPr>
        <w:t>a</w:t>
      </w:r>
      <w:r w:rsidRPr="008E0537">
        <w:rPr>
          <w:rFonts w:ascii="Tahoma" w:eastAsia="Tahoma" w:hAnsi="Tahoma" w:cs="Tahoma"/>
          <w:spacing w:val="-1"/>
        </w:rPr>
        <w:t>c</w:t>
      </w:r>
      <w:r w:rsidRPr="008E0537">
        <w:rPr>
          <w:rFonts w:ascii="Tahoma" w:eastAsia="Tahoma" w:hAnsi="Tahoma" w:cs="Tahoma"/>
        </w:rPr>
        <w:t>z</w:t>
      </w:r>
      <w:r w:rsidRPr="008E0537">
        <w:rPr>
          <w:rFonts w:ascii="Tahoma" w:eastAsia="Tahoma" w:hAnsi="Tahoma" w:cs="Tahoma"/>
          <w:spacing w:val="1"/>
        </w:rPr>
        <w:t>ą</w:t>
      </w:r>
      <w:r w:rsidRPr="008E0537">
        <w:rPr>
          <w:rFonts w:ascii="Tahoma" w:eastAsia="Tahoma" w:hAnsi="Tahoma" w:cs="Tahoma"/>
          <w:spacing w:val="-1"/>
        </w:rPr>
        <w:t>c</w:t>
      </w:r>
      <w:r w:rsidRPr="008E0537">
        <w:rPr>
          <w:rFonts w:ascii="Tahoma" w:eastAsia="Tahoma" w:hAnsi="Tahoma" w:cs="Tahoma"/>
          <w:spacing w:val="1"/>
        </w:rPr>
        <w:t>e</w:t>
      </w:r>
      <w:r w:rsidRPr="008E0537">
        <w:rPr>
          <w:rFonts w:ascii="Tahoma" w:eastAsia="Tahoma" w:hAnsi="Tahoma" w:cs="Tahoma"/>
        </w:rPr>
        <w:t xml:space="preserve">go </w:t>
      </w:r>
      <w:r w:rsidRPr="008E0537">
        <w:rPr>
          <w:rFonts w:ascii="Tahoma" w:eastAsia="Tahoma" w:hAnsi="Tahoma" w:cs="Tahoma"/>
          <w:spacing w:val="1"/>
        </w:rPr>
        <w:t>w</w:t>
      </w:r>
      <w:r w:rsidRPr="008E0537">
        <w:rPr>
          <w:rFonts w:ascii="Tahoma" w:eastAsia="Tahoma" w:hAnsi="Tahoma" w:cs="Tahoma"/>
        </w:rPr>
        <w:t>zrostu</w:t>
      </w:r>
      <w:r w:rsidRPr="008E0537">
        <w:rPr>
          <w:rFonts w:ascii="Tahoma" w:eastAsia="Tahoma" w:hAnsi="Tahoma" w:cs="Tahoma"/>
          <w:spacing w:val="2"/>
        </w:rPr>
        <w:t xml:space="preserve"> </w:t>
      </w:r>
      <w:r w:rsidRPr="008E0537">
        <w:rPr>
          <w:rFonts w:ascii="Tahoma" w:eastAsia="Tahoma" w:hAnsi="Tahoma" w:cs="Tahoma"/>
          <w:spacing w:val="-1"/>
        </w:rPr>
        <w:t>c</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w:t>
      </w:r>
      <w:r w:rsidRPr="008E0537">
        <w:rPr>
          <w:rFonts w:ascii="Tahoma" w:eastAsia="Tahoma" w:hAnsi="Tahoma" w:cs="Tahoma"/>
          <w:spacing w:val="10"/>
        </w:rPr>
        <w:t xml:space="preserve"> </w:t>
      </w:r>
      <w:r w:rsidRPr="008E0537">
        <w:rPr>
          <w:rFonts w:ascii="Tahoma" w:eastAsia="Tahoma" w:hAnsi="Tahoma" w:cs="Tahoma"/>
          <w:spacing w:val="3"/>
        </w:rPr>
        <w:t>I</w:t>
      </w:r>
      <w:r w:rsidRPr="008E0537">
        <w:rPr>
          <w:rFonts w:ascii="Tahoma" w:eastAsia="Tahoma" w:hAnsi="Tahoma" w:cs="Tahoma"/>
        </w:rPr>
        <w:t>Z</w:t>
      </w:r>
      <w:r w:rsidRPr="008E0537">
        <w:rPr>
          <w:rFonts w:ascii="Tahoma" w:eastAsia="Tahoma" w:hAnsi="Tahoma" w:cs="Tahoma"/>
          <w:spacing w:val="7"/>
        </w:rPr>
        <w:t xml:space="preserve"> </w:t>
      </w:r>
      <w:r w:rsidRPr="008E0537">
        <w:rPr>
          <w:rFonts w:ascii="Tahoma" w:eastAsia="Tahoma" w:hAnsi="Tahoma" w:cs="Tahoma"/>
        </w:rPr>
        <w:t>może</w:t>
      </w:r>
      <w:r w:rsidRPr="008E0537">
        <w:rPr>
          <w:rFonts w:ascii="Tahoma" w:eastAsia="Tahoma" w:hAnsi="Tahoma" w:cs="Tahoma"/>
          <w:spacing w:val="6"/>
        </w:rPr>
        <w:t xml:space="preserve"> </w:t>
      </w:r>
      <w:r w:rsidRPr="008E0537">
        <w:rPr>
          <w:rFonts w:ascii="Tahoma" w:eastAsia="Tahoma" w:hAnsi="Tahoma" w:cs="Tahoma"/>
        </w:rPr>
        <w:t>ró</w:t>
      </w:r>
      <w:r w:rsidRPr="008E0537">
        <w:rPr>
          <w:rFonts w:ascii="Tahoma" w:eastAsia="Tahoma" w:hAnsi="Tahoma" w:cs="Tahoma"/>
          <w:spacing w:val="1"/>
        </w:rPr>
        <w:t>w</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ż</w:t>
      </w:r>
      <w:r w:rsidRPr="008E0537">
        <w:rPr>
          <w:rFonts w:ascii="Tahoma" w:eastAsia="Tahoma" w:hAnsi="Tahoma" w:cs="Tahoma"/>
          <w:spacing w:val="3"/>
        </w:rPr>
        <w:t xml:space="preserve">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spacing w:val="-2"/>
        </w:rPr>
        <w:t>r</w:t>
      </w:r>
      <w:r w:rsidRPr="008E0537">
        <w:rPr>
          <w:rFonts w:ascii="Tahoma" w:eastAsia="Tahoma" w:hAnsi="Tahoma" w:cs="Tahoma"/>
          <w:spacing w:val="1"/>
        </w:rPr>
        <w:t>a</w:t>
      </w:r>
      <w:r w:rsidRPr="008E0537">
        <w:rPr>
          <w:rFonts w:ascii="Tahoma" w:eastAsia="Tahoma" w:hAnsi="Tahoma" w:cs="Tahoma"/>
        </w:rPr>
        <w:t>zić</w:t>
      </w:r>
      <w:r w:rsidRPr="008E0537">
        <w:rPr>
          <w:rFonts w:ascii="Tahoma" w:eastAsia="Tahoma" w:hAnsi="Tahoma" w:cs="Tahoma"/>
          <w:spacing w:val="2"/>
        </w:rPr>
        <w:t xml:space="preserve"> </w:t>
      </w:r>
      <w:r w:rsidRPr="008E0537">
        <w:rPr>
          <w:rFonts w:ascii="Tahoma" w:eastAsia="Tahoma" w:hAnsi="Tahoma" w:cs="Tahoma"/>
        </w:rPr>
        <w:t>zgodę</w:t>
      </w:r>
      <w:r w:rsidRPr="008E0537">
        <w:rPr>
          <w:rFonts w:ascii="Tahoma" w:eastAsia="Tahoma" w:hAnsi="Tahoma" w:cs="Tahoma"/>
          <w:spacing w:val="3"/>
        </w:rPr>
        <w:t xml:space="preserve"> </w:t>
      </w:r>
      <w:r w:rsidRPr="008E0537">
        <w:rPr>
          <w:rFonts w:ascii="Tahoma" w:eastAsia="Tahoma" w:hAnsi="Tahoma" w:cs="Tahoma"/>
          <w:spacing w:val="-1"/>
        </w:rPr>
        <w:t>n</w:t>
      </w:r>
      <w:r w:rsidRPr="008E0537">
        <w:rPr>
          <w:rFonts w:ascii="Tahoma" w:eastAsia="Tahoma" w:hAnsi="Tahoma" w:cs="Tahoma"/>
        </w:rPr>
        <w:t>a</w:t>
      </w:r>
      <w:r w:rsidRPr="008E0537">
        <w:rPr>
          <w:rFonts w:ascii="Tahoma" w:eastAsia="Tahoma" w:hAnsi="Tahoma" w:cs="Tahoma"/>
          <w:spacing w:val="8"/>
        </w:rPr>
        <w:t xml:space="preserve">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spacing w:val="-3"/>
        </w:rPr>
        <w:t>k</w:t>
      </w:r>
      <w:r w:rsidRPr="008E0537">
        <w:rPr>
          <w:rFonts w:ascii="Tahoma" w:eastAsia="Tahoma" w:hAnsi="Tahoma" w:cs="Tahoma"/>
        </w:rPr>
        <w:t>or</w:t>
      </w:r>
      <w:r w:rsidRPr="008E0537">
        <w:rPr>
          <w:rFonts w:ascii="Tahoma" w:eastAsia="Tahoma" w:hAnsi="Tahoma" w:cs="Tahoma"/>
          <w:spacing w:val="3"/>
        </w:rPr>
        <w:t>z</w:t>
      </w:r>
      <w:r w:rsidRPr="008E0537">
        <w:rPr>
          <w:rFonts w:ascii="Tahoma" w:eastAsia="Tahoma" w:hAnsi="Tahoma" w:cs="Tahoma"/>
          <w:spacing w:val="-1"/>
        </w:rPr>
        <w:t>y</w:t>
      </w:r>
      <w:r w:rsidRPr="008E0537">
        <w:rPr>
          <w:rFonts w:ascii="Tahoma" w:eastAsia="Tahoma" w:hAnsi="Tahoma" w:cs="Tahoma"/>
        </w:rPr>
        <w:t>st</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ie oszczędn</w:t>
      </w:r>
      <w:r w:rsidRPr="008E0537">
        <w:rPr>
          <w:rFonts w:ascii="Tahoma" w:eastAsia="Tahoma" w:hAnsi="Tahoma" w:cs="Tahoma"/>
          <w:spacing w:val="-1"/>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i</w:t>
      </w:r>
      <w:r w:rsidRPr="008E0537">
        <w:rPr>
          <w:rFonts w:ascii="Tahoma" w:eastAsia="Tahoma" w:hAnsi="Tahoma" w:cs="Tahoma"/>
          <w:spacing w:val="1"/>
        </w:rPr>
        <w:t xml:space="preserve"> </w:t>
      </w:r>
      <w:r w:rsidRPr="008E0537">
        <w:rPr>
          <w:rFonts w:ascii="Tahoma" w:eastAsia="Tahoma" w:hAnsi="Tahoma" w:cs="Tahoma"/>
        </w:rPr>
        <w:t>w</w:t>
      </w:r>
      <w:r w:rsidRPr="008E0537">
        <w:rPr>
          <w:rFonts w:ascii="Tahoma" w:eastAsia="Tahoma" w:hAnsi="Tahoma" w:cs="Tahoma"/>
          <w:spacing w:val="14"/>
        </w:rPr>
        <w:t xml:space="preserve"> </w:t>
      </w:r>
      <w:r w:rsidRPr="008E0537">
        <w:rPr>
          <w:rFonts w:ascii="Tahoma" w:eastAsia="Tahoma" w:hAnsi="Tahoma" w:cs="Tahoma"/>
        </w:rPr>
        <w:t>pr</w:t>
      </w:r>
      <w:r w:rsidRPr="008E0537">
        <w:rPr>
          <w:rFonts w:ascii="Tahoma" w:eastAsia="Tahoma" w:hAnsi="Tahoma" w:cs="Tahoma"/>
          <w:spacing w:val="1"/>
        </w:rPr>
        <w:t>z</w:t>
      </w:r>
      <w:r w:rsidRPr="008E0537">
        <w:rPr>
          <w:rFonts w:ascii="Tahoma" w:eastAsia="Tahoma" w:hAnsi="Tahoma" w:cs="Tahoma"/>
          <w:spacing w:val="-1"/>
        </w:rPr>
        <w:t>y</w:t>
      </w:r>
      <w:r w:rsidRPr="008E0537">
        <w:rPr>
          <w:rFonts w:ascii="Tahoma" w:eastAsia="Tahoma" w:hAnsi="Tahoma" w:cs="Tahoma"/>
        </w:rPr>
        <w:t>p</w:t>
      </w:r>
      <w:r w:rsidRPr="008E0537">
        <w:rPr>
          <w:rFonts w:ascii="Tahoma" w:eastAsia="Tahoma" w:hAnsi="Tahoma" w:cs="Tahoma"/>
          <w:spacing w:val="1"/>
        </w:rPr>
        <w:t>a</w:t>
      </w:r>
      <w:r w:rsidRPr="008E0537">
        <w:rPr>
          <w:rFonts w:ascii="Tahoma" w:eastAsia="Tahoma" w:hAnsi="Tahoma" w:cs="Tahoma"/>
          <w:spacing w:val="2"/>
        </w:rPr>
        <w:t>d</w:t>
      </w:r>
      <w:r w:rsidRPr="008E0537">
        <w:rPr>
          <w:rFonts w:ascii="Tahoma" w:eastAsia="Tahoma" w:hAnsi="Tahoma" w:cs="Tahoma"/>
          <w:spacing w:val="-1"/>
        </w:rPr>
        <w:t>ku</w:t>
      </w:r>
      <w:r w:rsidRPr="008E0537">
        <w:rPr>
          <w:rFonts w:ascii="Tahoma" w:eastAsia="Tahoma" w:hAnsi="Tahoma" w:cs="Tahoma"/>
        </w:rPr>
        <w:t>,</w:t>
      </w:r>
      <w:r w:rsidRPr="008E0537">
        <w:rPr>
          <w:rFonts w:ascii="Tahoma" w:eastAsia="Tahoma" w:hAnsi="Tahoma" w:cs="Tahoma"/>
          <w:spacing w:val="4"/>
        </w:rPr>
        <w:t xml:space="preserve"> </w:t>
      </w:r>
      <w:r w:rsidRPr="008E0537">
        <w:rPr>
          <w:rFonts w:ascii="Tahoma" w:eastAsia="Tahoma" w:hAnsi="Tahoma" w:cs="Tahoma"/>
        </w:rPr>
        <w:t>gdy</w:t>
      </w:r>
      <w:r w:rsidRPr="008E0537">
        <w:rPr>
          <w:rFonts w:ascii="Tahoma" w:eastAsia="Tahoma" w:hAnsi="Tahoma" w:cs="Tahoma"/>
          <w:spacing w:val="14"/>
        </w:rPr>
        <w:t xml:space="preserve"> </w:t>
      </w:r>
      <w:r w:rsidRPr="008E0537">
        <w:rPr>
          <w:rFonts w:ascii="Tahoma" w:eastAsia="Tahoma" w:hAnsi="Tahoma" w:cs="Tahoma"/>
        </w:rPr>
        <w:t>B</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spacing w:val="3"/>
        </w:rPr>
        <w:t>e</w:t>
      </w:r>
      <w:r w:rsidRPr="008E0537">
        <w:rPr>
          <w:rFonts w:ascii="Tahoma" w:eastAsia="Tahoma" w:hAnsi="Tahoma" w:cs="Tahoma"/>
          <w:spacing w:val="-1"/>
        </w:rPr>
        <w:t>f</w:t>
      </w:r>
      <w:r w:rsidRPr="008E0537">
        <w:rPr>
          <w:rFonts w:ascii="Tahoma" w:eastAsia="Tahoma" w:hAnsi="Tahoma" w:cs="Tahoma"/>
        </w:rPr>
        <w:t>i</w:t>
      </w:r>
      <w:r w:rsidRPr="008E0537">
        <w:rPr>
          <w:rFonts w:ascii="Tahoma" w:eastAsia="Tahoma" w:hAnsi="Tahoma" w:cs="Tahoma"/>
          <w:spacing w:val="2"/>
        </w:rPr>
        <w:t>c</w:t>
      </w:r>
      <w:r w:rsidRPr="008E0537">
        <w:rPr>
          <w:rFonts w:ascii="Tahoma" w:eastAsia="Tahoma" w:hAnsi="Tahoma" w:cs="Tahoma"/>
        </w:rPr>
        <w:t>j</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t</w:t>
      </w:r>
      <w:r w:rsidRPr="008E0537">
        <w:rPr>
          <w:rFonts w:ascii="Tahoma" w:eastAsia="Tahoma" w:hAnsi="Tahoma" w:cs="Tahoma"/>
          <w:spacing w:val="2"/>
        </w:rPr>
        <w:t xml:space="preserve"> </w:t>
      </w:r>
      <w:r w:rsidRPr="008E0537">
        <w:rPr>
          <w:rFonts w:ascii="Tahoma" w:eastAsia="Tahoma" w:hAnsi="Tahoma" w:cs="Tahoma"/>
          <w:spacing w:val="3"/>
        </w:rPr>
        <w:t>w</w:t>
      </w:r>
      <w:r w:rsidRPr="008E0537">
        <w:rPr>
          <w:rFonts w:ascii="Tahoma" w:eastAsia="Tahoma" w:hAnsi="Tahoma" w:cs="Tahoma"/>
          <w:spacing w:val="-1"/>
        </w:rPr>
        <w:t>yk</w:t>
      </w:r>
      <w:r w:rsidRPr="008E0537">
        <w:rPr>
          <w:rFonts w:ascii="Tahoma" w:eastAsia="Tahoma" w:hAnsi="Tahoma" w:cs="Tahoma"/>
          <w:spacing w:val="1"/>
        </w:rPr>
        <w:t>a</w:t>
      </w:r>
      <w:r w:rsidRPr="008E0537">
        <w:rPr>
          <w:rFonts w:ascii="Tahoma" w:eastAsia="Tahoma" w:hAnsi="Tahoma" w:cs="Tahoma"/>
        </w:rPr>
        <w:t>że</w:t>
      </w:r>
      <w:r w:rsidRPr="008E0537">
        <w:rPr>
          <w:rFonts w:ascii="Tahoma" w:eastAsia="Tahoma" w:hAnsi="Tahoma" w:cs="Tahoma"/>
          <w:spacing w:val="9"/>
        </w:rPr>
        <w:t xml:space="preserve"> </w:t>
      </w:r>
      <w:r w:rsidRPr="008E0537">
        <w:rPr>
          <w:rFonts w:ascii="Tahoma" w:eastAsia="Tahoma" w:hAnsi="Tahoma" w:cs="Tahoma"/>
          <w:spacing w:val="1"/>
        </w:rPr>
        <w:t>n</w:t>
      </w:r>
      <w:r w:rsidRPr="008E0537">
        <w:rPr>
          <w:rFonts w:ascii="Tahoma" w:eastAsia="Tahoma" w:hAnsi="Tahoma" w:cs="Tahoma"/>
        </w:rPr>
        <w:t>o</w:t>
      </w:r>
      <w:r w:rsidRPr="008E0537">
        <w:rPr>
          <w:rFonts w:ascii="Tahoma" w:eastAsia="Tahoma" w:hAnsi="Tahoma" w:cs="Tahoma"/>
          <w:spacing w:val="1"/>
        </w:rPr>
        <w:t>w</w:t>
      </w:r>
      <w:r w:rsidRPr="008E0537">
        <w:rPr>
          <w:rFonts w:ascii="Tahoma" w:eastAsia="Tahoma" w:hAnsi="Tahoma" w:cs="Tahoma"/>
        </w:rPr>
        <w:t>e</w:t>
      </w:r>
      <w:r w:rsidRPr="008E0537">
        <w:rPr>
          <w:rFonts w:ascii="Tahoma" w:eastAsia="Tahoma" w:hAnsi="Tahoma" w:cs="Tahoma"/>
          <w:spacing w:val="7"/>
        </w:rPr>
        <w:t xml:space="preserve"> </w:t>
      </w:r>
      <w:r w:rsidRPr="008E0537">
        <w:rPr>
          <w:rFonts w:ascii="Tahoma" w:eastAsia="Tahoma" w:hAnsi="Tahoma" w:cs="Tahoma"/>
        </w:rPr>
        <w:t>r</w:t>
      </w:r>
      <w:r w:rsidRPr="008E0537">
        <w:rPr>
          <w:rFonts w:ascii="Tahoma" w:eastAsia="Tahoma" w:hAnsi="Tahoma" w:cs="Tahoma"/>
          <w:spacing w:val="1"/>
        </w:rPr>
        <w:t>e</w:t>
      </w:r>
      <w:r w:rsidRPr="008E0537">
        <w:rPr>
          <w:rFonts w:ascii="Tahoma" w:eastAsia="Tahoma" w:hAnsi="Tahoma" w:cs="Tahoma"/>
        </w:rPr>
        <w:t>zult</w:t>
      </w:r>
      <w:r w:rsidRPr="008E0537">
        <w:rPr>
          <w:rFonts w:ascii="Tahoma" w:eastAsia="Tahoma" w:hAnsi="Tahoma" w:cs="Tahoma"/>
          <w:spacing w:val="1"/>
        </w:rPr>
        <w:t>a</w:t>
      </w:r>
      <w:r w:rsidRPr="008E0537">
        <w:rPr>
          <w:rFonts w:ascii="Tahoma" w:eastAsia="Tahoma" w:hAnsi="Tahoma" w:cs="Tahoma"/>
          <w:spacing w:val="-2"/>
        </w:rPr>
        <w:t>t</w:t>
      </w:r>
      <w:r w:rsidRPr="008E0537">
        <w:rPr>
          <w:rFonts w:ascii="Tahoma" w:eastAsia="Tahoma" w:hAnsi="Tahoma" w:cs="Tahoma"/>
        </w:rPr>
        <w:t>y</w:t>
      </w:r>
      <w:r w:rsidRPr="008E0537">
        <w:rPr>
          <w:rFonts w:ascii="Tahoma" w:eastAsia="Tahoma" w:hAnsi="Tahoma" w:cs="Tahoma"/>
          <w:spacing w:val="3"/>
        </w:rPr>
        <w:t xml:space="preserve"> </w:t>
      </w:r>
      <w:r w:rsidR="00B92C5E">
        <w:rPr>
          <w:rFonts w:ascii="Tahoma" w:eastAsia="Tahoma" w:hAnsi="Tahoma" w:cs="Tahoma"/>
          <w:spacing w:val="3"/>
        </w:rPr>
        <w:br/>
      </w:r>
      <w:r w:rsidRPr="008E0537">
        <w:rPr>
          <w:rFonts w:ascii="Tahoma" w:eastAsia="Tahoma" w:hAnsi="Tahoma" w:cs="Tahoma"/>
        </w:rPr>
        <w:t>w</w:t>
      </w:r>
      <w:r w:rsidRPr="008E0537">
        <w:rPr>
          <w:rFonts w:ascii="Tahoma" w:eastAsia="Tahoma" w:hAnsi="Tahoma" w:cs="Tahoma"/>
          <w:spacing w:val="11"/>
        </w:rPr>
        <w:t xml:space="preserve"> </w:t>
      </w:r>
      <w:r w:rsidRPr="008E0537">
        <w:rPr>
          <w:rFonts w:ascii="Tahoma" w:eastAsia="Tahoma" w:hAnsi="Tahoma" w:cs="Tahoma"/>
        </w:rPr>
        <w:t>pr</w:t>
      </w:r>
      <w:r w:rsidRPr="008E0537">
        <w:rPr>
          <w:rFonts w:ascii="Tahoma" w:eastAsia="Tahoma" w:hAnsi="Tahoma" w:cs="Tahoma"/>
          <w:spacing w:val="3"/>
        </w:rPr>
        <w:t>o</w:t>
      </w:r>
      <w:r w:rsidRPr="008E0537">
        <w:rPr>
          <w:rFonts w:ascii="Tahoma" w:eastAsia="Tahoma" w:hAnsi="Tahoma" w:cs="Tahoma"/>
          <w:spacing w:val="-1"/>
        </w:rPr>
        <w:t>j</w:t>
      </w:r>
      <w:r w:rsidRPr="008E0537">
        <w:rPr>
          <w:rFonts w:ascii="Tahoma" w:eastAsia="Tahoma" w:hAnsi="Tahoma" w:cs="Tahoma"/>
          <w:spacing w:val="1"/>
        </w:rPr>
        <w:t>ek</w:t>
      </w:r>
      <w:r w:rsidRPr="008E0537">
        <w:rPr>
          <w:rFonts w:ascii="Tahoma" w:eastAsia="Tahoma" w:hAnsi="Tahoma" w:cs="Tahoma"/>
          <w:spacing w:val="-1"/>
        </w:rPr>
        <w:t>c</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w:t>
      </w:r>
      <w:r w:rsidRPr="008E0537">
        <w:rPr>
          <w:rFonts w:ascii="Tahoma" w:eastAsia="Tahoma" w:hAnsi="Tahoma" w:cs="Tahoma"/>
          <w:spacing w:val="5"/>
        </w:rPr>
        <w:t xml:space="preserve"> </w:t>
      </w:r>
      <w:r w:rsidRPr="008E0537">
        <w:rPr>
          <w:rFonts w:ascii="Tahoma" w:eastAsia="Tahoma" w:hAnsi="Tahoma" w:cs="Tahoma"/>
          <w:spacing w:val="-1"/>
        </w:rPr>
        <w:t>k</w:t>
      </w:r>
      <w:r w:rsidRPr="008E0537">
        <w:rPr>
          <w:rFonts w:ascii="Tahoma" w:eastAsia="Tahoma" w:hAnsi="Tahoma" w:cs="Tahoma"/>
        </w:rPr>
        <w:t>tóre</w:t>
      </w:r>
      <w:r w:rsidRPr="008E0537">
        <w:rPr>
          <w:rFonts w:ascii="Tahoma" w:eastAsia="Tahoma" w:hAnsi="Tahoma" w:cs="Tahoma"/>
          <w:spacing w:val="7"/>
        </w:rPr>
        <w:t xml:space="preserve"> </w:t>
      </w:r>
      <w:r w:rsidRPr="008E0537">
        <w:rPr>
          <w:rFonts w:ascii="Tahoma" w:eastAsia="Tahoma" w:hAnsi="Tahoma" w:cs="Tahoma"/>
        </w:rPr>
        <w:t>m</w:t>
      </w:r>
      <w:r w:rsidRPr="008E0537">
        <w:rPr>
          <w:rFonts w:ascii="Tahoma" w:eastAsia="Tahoma" w:hAnsi="Tahoma" w:cs="Tahoma"/>
          <w:spacing w:val="1"/>
        </w:rPr>
        <w:t>a</w:t>
      </w:r>
      <w:r w:rsidRPr="008E0537">
        <w:rPr>
          <w:rFonts w:ascii="Tahoma" w:eastAsia="Tahoma" w:hAnsi="Tahoma" w:cs="Tahoma"/>
          <w:spacing w:val="-1"/>
        </w:rPr>
        <w:t>j</w:t>
      </w:r>
      <w:r w:rsidRPr="008E0537">
        <w:rPr>
          <w:rFonts w:ascii="Tahoma" w:eastAsia="Tahoma" w:hAnsi="Tahoma" w:cs="Tahoma"/>
        </w:rPr>
        <w:t>ą</w:t>
      </w:r>
      <w:r w:rsidRPr="008E0537">
        <w:rPr>
          <w:rFonts w:ascii="Tahoma" w:eastAsia="Tahoma" w:hAnsi="Tahoma" w:cs="Tahoma"/>
          <w:spacing w:val="8"/>
        </w:rPr>
        <w:t xml:space="preserve"> </w:t>
      </w:r>
      <w:r w:rsidRPr="008E0537">
        <w:rPr>
          <w:rFonts w:ascii="Tahoma" w:eastAsia="Tahoma" w:hAnsi="Tahoma" w:cs="Tahoma"/>
          <w:spacing w:val="1"/>
        </w:rPr>
        <w:t>w</w:t>
      </w:r>
      <w:r w:rsidRPr="008E0537">
        <w:rPr>
          <w:rFonts w:ascii="Tahoma" w:eastAsia="Tahoma" w:hAnsi="Tahoma" w:cs="Tahoma"/>
        </w:rPr>
        <w:t>p</w:t>
      </w:r>
      <w:r w:rsidRPr="008E0537">
        <w:rPr>
          <w:rFonts w:ascii="Tahoma" w:eastAsia="Tahoma" w:hAnsi="Tahoma" w:cs="Tahoma"/>
          <w:spacing w:val="1"/>
        </w:rPr>
        <w:t>ł</w:t>
      </w:r>
      <w:r w:rsidRPr="008E0537">
        <w:rPr>
          <w:rFonts w:ascii="Tahoma" w:eastAsia="Tahoma" w:hAnsi="Tahoma" w:cs="Tahoma"/>
          <w:spacing w:val="-1"/>
        </w:rPr>
        <w:t>y</w:t>
      </w:r>
      <w:r w:rsidRPr="008E0537">
        <w:rPr>
          <w:rFonts w:ascii="Tahoma" w:eastAsia="Tahoma" w:hAnsi="Tahoma" w:cs="Tahoma"/>
        </w:rPr>
        <w:t>w</w:t>
      </w:r>
      <w:r w:rsidR="00826D23" w:rsidRPr="008E0537">
        <w:rPr>
          <w:rFonts w:ascii="Tahoma" w:eastAsia="Tahoma" w:hAnsi="Tahoma" w:cs="Tahoma"/>
        </w:rPr>
        <w:t xml:space="preserve"> </w:t>
      </w:r>
      <w:r w:rsidRPr="008E0537">
        <w:rPr>
          <w:rFonts w:ascii="Tahoma" w:eastAsia="Tahoma" w:hAnsi="Tahoma" w:cs="Tahoma"/>
          <w:spacing w:val="-1"/>
        </w:rPr>
        <w:t>n</w:t>
      </w:r>
      <w:r w:rsidRPr="008E0537">
        <w:rPr>
          <w:rFonts w:ascii="Tahoma" w:eastAsia="Tahoma" w:hAnsi="Tahoma" w:cs="Tahoma"/>
        </w:rPr>
        <w:t>a o</w:t>
      </w:r>
      <w:r w:rsidRPr="008E0537">
        <w:rPr>
          <w:rFonts w:ascii="Tahoma" w:eastAsia="Tahoma" w:hAnsi="Tahoma" w:cs="Tahoma"/>
          <w:spacing w:val="-1"/>
        </w:rPr>
        <w:t>k</w:t>
      </w:r>
      <w:r w:rsidRPr="008E0537">
        <w:rPr>
          <w:rFonts w:ascii="Tahoma" w:eastAsia="Tahoma" w:hAnsi="Tahoma" w:cs="Tahoma"/>
        </w:rPr>
        <w:t>r</w:t>
      </w:r>
      <w:r w:rsidRPr="008E0537">
        <w:rPr>
          <w:rFonts w:ascii="Tahoma" w:eastAsia="Tahoma" w:hAnsi="Tahoma" w:cs="Tahoma"/>
          <w:spacing w:val="1"/>
        </w:rPr>
        <w:t>e</w:t>
      </w:r>
      <w:r w:rsidRPr="008E0537">
        <w:rPr>
          <w:rFonts w:ascii="Tahoma" w:eastAsia="Tahoma" w:hAnsi="Tahoma" w:cs="Tahoma"/>
        </w:rPr>
        <w:t>ślo</w:t>
      </w:r>
      <w:r w:rsidRPr="008E0537">
        <w:rPr>
          <w:rFonts w:ascii="Tahoma" w:eastAsia="Tahoma" w:hAnsi="Tahoma" w:cs="Tahoma"/>
          <w:spacing w:val="-1"/>
        </w:rPr>
        <w:t>n</w:t>
      </w:r>
      <w:r w:rsidRPr="008E0537">
        <w:rPr>
          <w:rFonts w:ascii="Tahoma" w:eastAsia="Tahoma" w:hAnsi="Tahoma" w:cs="Tahoma"/>
        </w:rPr>
        <w:t>e</w:t>
      </w:r>
      <w:r w:rsidRPr="008E0537">
        <w:rPr>
          <w:rFonts w:ascii="Tahoma" w:eastAsia="Tahoma" w:hAnsi="Tahoma" w:cs="Tahoma"/>
          <w:spacing w:val="4"/>
        </w:rPr>
        <w:t xml:space="preserve"> </w:t>
      </w:r>
      <w:r w:rsidRPr="008E0537">
        <w:rPr>
          <w:rFonts w:ascii="Tahoma" w:eastAsia="Tahoma" w:hAnsi="Tahoma" w:cs="Tahoma"/>
        </w:rPr>
        <w:t>pr</w:t>
      </w:r>
      <w:r w:rsidRPr="008E0537">
        <w:rPr>
          <w:rFonts w:ascii="Tahoma" w:eastAsia="Tahoma" w:hAnsi="Tahoma" w:cs="Tahoma"/>
          <w:spacing w:val="1"/>
        </w:rPr>
        <w:t>ze</w:t>
      </w:r>
      <w:r w:rsidRPr="008E0537">
        <w:rPr>
          <w:rFonts w:ascii="Tahoma" w:eastAsia="Tahoma" w:hAnsi="Tahoma" w:cs="Tahoma"/>
        </w:rPr>
        <w:t xml:space="preserve">z </w:t>
      </w:r>
      <w:r w:rsidRPr="008E0537">
        <w:rPr>
          <w:rFonts w:ascii="Tahoma" w:eastAsia="Tahoma" w:hAnsi="Tahoma" w:cs="Tahoma"/>
          <w:spacing w:val="3"/>
        </w:rPr>
        <w:t>I</w:t>
      </w:r>
      <w:r w:rsidRPr="008E0537">
        <w:rPr>
          <w:rFonts w:ascii="Tahoma" w:eastAsia="Tahoma" w:hAnsi="Tahoma" w:cs="Tahoma"/>
        </w:rPr>
        <w:t xml:space="preserve">Z </w:t>
      </w:r>
      <w:r w:rsidRPr="008E0537">
        <w:rPr>
          <w:rFonts w:ascii="Tahoma" w:eastAsia="Tahoma" w:hAnsi="Tahoma" w:cs="Tahoma"/>
          <w:spacing w:val="1"/>
        </w:rPr>
        <w:t>w</w:t>
      </w:r>
      <w:r w:rsidRPr="008E0537">
        <w:rPr>
          <w:rFonts w:ascii="Tahoma" w:eastAsia="Tahoma" w:hAnsi="Tahoma" w:cs="Tahoma"/>
        </w:rPr>
        <w:t>s</w:t>
      </w:r>
      <w:r w:rsidRPr="008E0537">
        <w:rPr>
          <w:rFonts w:ascii="Tahoma" w:eastAsia="Tahoma" w:hAnsi="Tahoma" w:cs="Tahoma"/>
          <w:spacing w:val="-1"/>
        </w:rPr>
        <w:t>k</w:t>
      </w:r>
      <w:r w:rsidRPr="008E0537">
        <w:rPr>
          <w:rFonts w:ascii="Tahoma" w:eastAsia="Tahoma" w:hAnsi="Tahoma" w:cs="Tahoma"/>
          <w:spacing w:val="1"/>
        </w:rPr>
        <w:t>a</w:t>
      </w:r>
      <w:r w:rsidRPr="008E0537">
        <w:rPr>
          <w:rFonts w:ascii="Tahoma" w:eastAsia="Tahoma" w:hAnsi="Tahoma" w:cs="Tahoma"/>
        </w:rPr>
        <w:t>źn</w:t>
      </w:r>
      <w:r w:rsidRPr="008E0537">
        <w:rPr>
          <w:rFonts w:ascii="Tahoma" w:eastAsia="Tahoma" w:hAnsi="Tahoma" w:cs="Tahoma"/>
          <w:spacing w:val="2"/>
        </w:rPr>
        <w:t>i</w:t>
      </w:r>
      <w:r w:rsidRPr="008E0537">
        <w:rPr>
          <w:rFonts w:ascii="Tahoma" w:eastAsia="Tahoma" w:hAnsi="Tahoma" w:cs="Tahoma"/>
          <w:spacing w:val="-1"/>
        </w:rPr>
        <w:t>k</w:t>
      </w:r>
      <w:r w:rsidRPr="008E0537">
        <w:rPr>
          <w:rFonts w:ascii="Tahoma" w:eastAsia="Tahoma" w:hAnsi="Tahoma" w:cs="Tahoma"/>
        </w:rPr>
        <w:t>i</w:t>
      </w:r>
      <w:r w:rsidRPr="008E0537">
        <w:rPr>
          <w:rFonts w:ascii="Tahoma" w:eastAsia="Tahoma" w:hAnsi="Tahoma" w:cs="Tahoma"/>
          <w:spacing w:val="4"/>
        </w:rPr>
        <w:t xml:space="preserve"> </w:t>
      </w:r>
      <w:r w:rsidRPr="008E0537">
        <w:rPr>
          <w:rFonts w:ascii="Tahoma" w:eastAsia="Tahoma" w:hAnsi="Tahoma" w:cs="Tahoma"/>
        </w:rPr>
        <w:t xml:space="preserve">dla </w:t>
      </w:r>
      <w:r w:rsidRPr="008E0537">
        <w:rPr>
          <w:rFonts w:ascii="Tahoma" w:eastAsia="Tahoma" w:hAnsi="Tahoma" w:cs="Tahoma"/>
          <w:spacing w:val="1"/>
        </w:rPr>
        <w:t>P</w:t>
      </w:r>
      <w:r w:rsidRPr="008E0537">
        <w:rPr>
          <w:rFonts w:ascii="Tahoma" w:eastAsia="Tahoma" w:hAnsi="Tahoma" w:cs="Tahoma"/>
        </w:rPr>
        <w:t>rog</w:t>
      </w:r>
      <w:r w:rsidRPr="008E0537">
        <w:rPr>
          <w:rFonts w:ascii="Tahoma" w:eastAsia="Tahoma" w:hAnsi="Tahoma" w:cs="Tahoma"/>
          <w:spacing w:val="-2"/>
        </w:rPr>
        <w:t>r</w:t>
      </w:r>
      <w:r w:rsidRPr="008E0537">
        <w:rPr>
          <w:rFonts w:ascii="Tahoma" w:eastAsia="Tahoma" w:hAnsi="Tahoma" w:cs="Tahoma"/>
          <w:spacing w:val="1"/>
        </w:rPr>
        <w:t>a</w:t>
      </w:r>
      <w:r w:rsidRPr="008E0537">
        <w:rPr>
          <w:rFonts w:ascii="Tahoma" w:eastAsia="Tahoma" w:hAnsi="Tahoma" w:cs="Tahoma"/>
        </w:rPr>
        <w:t>m</w:t>
      </w:r>
      <w:r w:rsidRPr="008E0537">
        <w:rPr>
          <w:rFonts w:ascii="Tahoma" w:eastAsia="Tahoma" w:hAnsi="Tahoma" w:cs="Tahoma"/>
          <w:spacing w:val="-1"/>
        </w:rPr>
        <w:t>u</w:t>
      </w:r>
      <w:r w:rsidRPr="008E0537">
        <w:rPr>
          <w:rFonts w:ascii="Tahoma" w:eastAsia="Tahoma" w:hAnsi="Tahoma" w:cs="Tahoma"/>
        </w:rPr>
        <w:t>.</w:t>
      </w:r>
      <w:r w:rsidRPr="008E0537">
        <w:rPr>
          <w:rFonts w:ascii="Tahoma" w:eastAsia="Tahoma" w:hAnsi="Tahoma" w:cs="Tahoma"/>
          <w:spacing w:val="4"/>
        </w:rPr>
        <w:t xml:space="preserve"> </w:t>
      </w:r>
      <w:r w:rsidRPr="008E0537">
        <w:rPr>
          <w:rFonts w:ascii="Tahoma" w:eastAsia="Tahoma" w:hAnsi="Tahoma" w:cs="Tahoma"/>
        </w:rPr>
        <w:t>W pr</w:t>
      </w:r>
      <w:r w:rsidRPr="008E0537">
        <w:rPr>
          <w:rFonts w:ascii="Tahoma" w:eastAsia="Tahoma" w:hAnsi="Tahoma" w:cs="Tahoma"/>
          <w:spacing w:val="1"/>
        </w:rPr>
        <w:t>z</w:t>
      </w:r>
      <w:r w:rsidRPr="008E0537">
        <w:rPr>
          <w:rFonts w:ascii="Tahoma" w:eastAsia="Tahoma" w:hAnsi="Tahoma" w:cs="Tahoma"/>
          <w:spacing w:val="-1"/>
        </w:rPr>
        <w:t>y</w:t>
      </w:r>
      <w:r w:rsidRPr="008E0537">
        <w:rPr>
          <w:rFonts w:ascii="Tahoma" w:eastAsia="Tahoma" w:hAnsi="Tahoma" w:cs="Tahoma"/>
        </w:rPr>
        <w:t>p</w:t>
      </w:r>
      <w:r w:rsidRPr="008E0537">
        <w:rPr>
          <w:rFonts w:ascii="Tahoma" w:eastAsia="Tahoma" w:hAnsi="Tahoma" w:cs="Tahoma"/>
          <w:spacing w:val="1"/>
        </w:rPr>
        <w:t>a</w:t>
      </w:r>
      <w:r w:rsidRPr="008E0537">
        <w:rPr>
          <w:rFonts w:ascii="Tahoma" w:eastAsia="Tahoma" w:hAnsi="Tahoma" w:cs="Tahoma"/>
        </w:rPr>
        <w:t>dku</w:t>
      </w:r>
      <w:r w:rsidRPr="008E0537">
        <w:rPr>
          <w:rFonts w:ascii="Tahoma" w:eastAsia="Tahoma" w:hAnsi="Tahoma" w:cs="Tahoma"/>
          <w:spacing w:val="5"/>
        </w:rPr>
        <w:t xml:space="preserve"> </w:t>
      </w:r>
      <w:r w:rsidRPr="008E0537">
        <w:rPr>
          <w:rFonts w:ascii="Tahoma" w:eastAsia="Tahoma" w:hAnsi="Tahoma" w:cs="Tahoma"/>
        </w:rPr>
        <w:t>br</w:t>
      </w:r>
      <w:r w:rsidRPr="008E0537">
        <w:rPr>
          <w:rFonts w:ascii="Tahoma" w:eastAsia="Tahoma" w:hAnsi="Tahoma" w:cs="Tahoma"/>
          <w:spacing w:val="1"/>
        </w:rPr>
        <w:t>a</w:t>
      </w:r>
      <w:r w:rsidRPr="008E0537">
        <w:rPr>
          <w:rFonts w:ascii="Tahoma" w:eastAsia="Tahoma" w:hAnsi="Tahoma" w:cs="Tahoma"/>
          <w:spacing w:val="-1"/>
        </w:rPr>
        <w:t>k</w:t>
      </w:r>
      <w:r w:rsidRPr="008E0537">
        <w:rPr>
          <w:rFonts w:ascii="Tahoma" w:eastAsia="Tahoma" w:hAnsi="Tahoma" w:cs="Tahoma"/>
        </w:rPr>
        <w:t>u z</w:t>
      </w:r>
      <w:r w:rsidRPr="008E0537">
        <w:rPr>
          <w:rFonts w:ascii="Tahoma" w:eastAsia="Tahoma" w:hAnsi="Tahoma" w:cs="Tahoma"/>
          <w:spacing w:val="3"/>
        </w:rPr>
        <w:t>g</w:t>
      </w:r>
      <w:r w:rsidRPr="008E0537">
        <w:rPr>
          <w:rFonts w:ascii="Tahoma" w:eastAsia="Tahoma" w:hAnsi="Tahoma" w:cs="Tahoma"/>
        </w:rPr>
        <w:t>ody IZ os</w:t>
      </w:r>
      <w:r w:rsidRPr="008E0537">
        <w:rPr>
          <w:rFonts w:ascii="Tahoma" w:eastAsia="Tahoma" w:hAnsi="Tahoma" w:cs="Tahoma"/>
          <w:spacing w:val="2"/>
        </w:rPr>
        <w:t>z</w:t>
      </w:r>
      <w:r w:rsidRPr="008E0537">
        <w:rPr>
          <w:rFonts w:ascii="Tahoma" w:eastAsia="Tahoma" w:hAnsi="Tahoma" w:cs="Tahoma"/>
          <w:spacing w:val="-1"/>
        </w:rPr>
        <w:t>c</w:t>
      </w:r>
      <w:r w:rsidRPr="008E0537">
        <w:rPr>
          <w:rFonts w:ascii="Tahoma" w:eastAsia="Tahoma" w:hAnsi="Tahoma" w:cs="Tahoma"/>
        </w:rPr>
        <w:t>z</w:t>
      </w:r>
      <w:r w:rsidRPr="008E0537">
        <w:rPr>
          <w:rFonts w:ascii="Tahoma" w:eastAsia="Tahoma" w:hAnsi="Tahoma" w:cs="Tahoma"/>
          <w:spacing w:val="1"/>
        </w:rPr>
        <w:t>ę</w:t>
      </w:r>
      <w:r w:rsidRPr="008E0537">
        <w:rPr>
          <w:rFonts w:ascii="Tahoma" w:eastAsia="Tahoma" w:hAnsi="Tahoma" w:cs="Tahoma"/>
        </w:rPr>
        <w:t>dn</w:t>
      </w:r>
      <w:r w:rsidRPr="008E0537">
        <w:rPr>
          <w:rFonts w:ascii="Tahoma" w:eastAsia="Tahoma" w:hAnsi="Tahoma" w:cs="Tahoma"/>
          <w:spacing w:val="-1"/>
        </w:rPr>
        <w:t>o</w:t>
      </w:r>
      <w:r w:rsidRPr="008E0537">
        <w:rPr>
          <w:rFonts w:ascii="Tahoma" w:eastAsia="Tahoma" w:hAnsi="Tahoma" w:cs="Tahoma"/>
          <w:spacing w:val="2"/>
        </w:rPr>
        <w:t>śc</w:t>
      </w:r>
      <w:r w:rsidRPr="008E0537">
        <w:rPr>
          <w:rFonts w:ascii="Tahoma" w:eastAsia="Tahoma" w:hAnsi="Tahoma" w:cs="Tahoma"/>
        </w:rPr>
        <w:t>i po</w:t>
      </w:r>
      <w:r w:rsidRPr="008E0537">
        <w:rPr>
          <w:rFonts w:ascii="Tahoma" w:eastAsia="Tahoma" w:hAnsi="Tahoma" w:cs="Tahoma"/>
          <w:spacing w:val="1"/>
        </w:rPr>
        <w:t>m</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spacing w:val="-1"/>
        </w:rPr>
        <w:t>j</w:t>
      </w:r>
      <w:r w:rsidRPr="008E0537">
        <w:rPr>
          <w:rFonts w:ascii="Tahoma" w:eastAsia="Tahoma" w:hAnsi="Tahoma" w:cs="Tahoma"/>
        </w:rPr>
        <w:t>sz</w:t>
      </w:r>
      <w:r w:rsidRPr="008E0537">
        <w:rPr>
          <w:rFonts w:ascii="Tahoma" w:eastAsia="Tahoma" w:hAnsi="Tahoma" w:cs="Tahoma"/>
          <w:spacing w:val="4"/>
        </w:rPr>
        <w:t>a</w:t>
      </w:r>
      <w:r w:rsidRPr="008E0537">
        <w:rPr>
          <w:rFonts w:ascii="Tahoma" w:eastAsia="Tahoma" w:hAnsi="Tahoma" w:cs="Tahoma"/>
          <w:spacing w:val="-1"/>
        </w:rPr>
        <w:t>j</w:t>
      </w:r>
      <w:r w:rsidRPr="008E0537">
        <w:rPr>
          <w:rFonts w:ascii="Tahoma" w:eastAsia="Tahoma" w:hAnsi="Tahoma" w:cs="Tahoma"/>
        </w:rPr>
        <w:t>ą</w:t>
      </w:r>
      <w:r w:rsidRPr="008E0537">
        <w:rPr>
          <w:rFonts w:ascii="Tahoma" w:eastAsia="Tahoma" w:hAnsi="Tahoma" w:cs="Tahoma"/>
          <w:spacing w:val="-10"/>
        </w:rPr>
        <w:t xml:space="preserve"> </w:t>
      </w:r>
      <w:r w:rsidRPr="008E0537">
        <w:rPr>
          <w:rFonts w:ascii="Tahoma" w:eastAsia="Tahoma" w:hAnsi="Tahoma" w:cs="Tahoma"/>
          <w:spacing w:val="1"/>
        </w:rPr>
        <w:t>wa</w:t>
      </w:r>
      <w:r w:rsidRPr="008E0537">
        <w:rPr>
          <w:rFonts w:ascii="Tahoma" w:eastAsia="Tahoma" w:hAnsi="Tahoma" w:cs="Tahoma"/>
        </w:rPr>
        <w:t>r</w:t>
      </w:r>
      <w:r w:rsidRPr="008E0537">
        <w:rPr>
          <w:rFonts w:ascii="Tahoma" w:eastAsia="Tahoma" w:hAnsi="Tahoma" w:cs="Tahoma"/>
          <w:spacing w:val="1"/>
        </w:rPr>
        <w:t>t</w:t>
      </w:r>
      <w:r w:rsidRPr="008E0537">
        <w:rPr>
          <w:rFonts w:ascii="Tahoma" w:eastAsia="Tahoma" w:hAnsi="Tahoma" w:cs="Tahoma"/>
        </w:rPr>
        <w:t>ość</w:t>
      </w:r>
      <w:r w:rsidRPr="008E0537">
        <w:rPr>
          <w:rFonts w:ascii="Tahoma" w:eastAsia="Tahoma" w:hAnsi="Tahoma" w:cs="Tahoma"/>
          <w:spacing w:val="-7"/>
        </w:rPr>
        <w:t xml:space="preserve"> </w:t>
      </w:r>
      <w:r w:rsidRPr="008E0537">
        <w:rPr>
          <w:rFonts w:ascii="Tahoma" w:eastAsia="Tahoma" w:hAnsi="Tahoma" w:cs="Tahoma"/>
        </w:rPr>
        <w:t>pr</w:t>
      </w:r>
      <w:r w:rsidRPr="008E0537">
        <w:rPr>
          <w:rFonts w:ascii="Tahoma" w:eastAsia="Tahoma" w:hAnsi="Tahoma" w:cs="Tahoma"/>
          <w:spacing w:val="2"/>
        </w:rPr>
        <w:t>o</w:t>
      </w:r>
      <w:r w:rsidRPr="008E0537">
        <w:rPr>
          <w:rFonts w:ascii="Tahoma" w:eastAsia="Tahoma" w:hAnsi="Tahoma" w:cs="Tahoma"/>
          <w:spacing w:val="-1"/>
        </w:rPr>
        <w:t>j</w:t>
      </w:r>
      <w:r w:rsidRPr="008E0537">
        <w:rPr>
          <w:rFonts w:ascii="Tahoma" w:eastAsia="Tahoma" w:hAnsi="Tahoma" w:cs="Tahoma"/>
          <w:spacing w:val="3"/>
        </w:rPr>
        <w:t>e</w:t>
      </w:r>
      <w:r w:rsidRPr="008E0537">
        <w:rPr>
          <w:rFonts w:ascii="Tahoma" w:eastAsia="Tahoma" w:hAnsi="Tahoma" w:cs="Tahoma"/>
          <w:spacing w:val="-1"/>
        </w:rPr>
        <w:t>k</w:t>
      </w:r>
      <w:r w:rsidRPr="008E0537">
        <w:rPr>
          <w:rFonts w:ascii="Tahoma" w:eastAsia="Tahoma" w:hAnsi="Tahoma" w:cs="Tahoma"/>
        </w:rPr>
        <w:t>t</w:t>
      </w:r>
      <w:r w:rsidRPr="008E0537">
        <w:rPr>
          <w:rFonts w:ascii="Tahoma" w:eastAsia="Tahoma" w:hAnsi="Tahoma" w:cs="Tahoma"/>
          <w:spacing w:val="-1"/>
        </w:rPr>
        <w:t>u</w:t>
      </w:r>
      <w:r w:rsidRPr="008E0537">
        <w:rPr>
          <w:rFonts w:ascii="Tahoma" w:eastAsia="Tahoma" w:hAnsi="Tahoma" w:cs="Tahoma"/>
        </w:rPr>
        <w:t>,</w:t>
      </w:r>
      <w:r w:rsidRPr="008E0537">
        <w:rPr>
          <w:rFonts w:ascii="Tahoma" w:eastAsia="Tahoma" w:hAnsi="Tahoma" w:cs="Tahoma"/>
          <w:spacing w:val="-8"/>
        </w:rPr>
        <w:t xml:space="preserve"> </w:t>
      </w:r>
      <w:r w:rsidRPr="008E0537">
        <w:rPr>
          <w:rFonts w:ascii="Tahoma" w:eastAsia="Tahoma" w:hAnsi="Tahoma" w:cs="Tahoma"/>
        </w:rPr>
        <w:t>a</w:t>
      </w:r>
      <w:r w:rsidRPr="008E0537">
        <w:rPr>
          <w:rFonts w:ascii="Tahoma" w:eastAsia="Tahoma" w:hAnsi="Tahoma" w:cs="Tahoma"/>
          <w:spacing w:val="-1"/>
        </w:rPr>
        <w:t xml:space="preserve"> </w:t>
      </w:r>
      <w:r w:rsidRPr="008E0537">
        <w:rPr>
          <w:rFonts w:ascii="Tahoma" w:eastAsia="Tahoma" w:hAnsi="Tahoma" w:cs="Tahoma"/>
          <w:spacing w:val="2"/>
        </w:rPr>
        <w:t>I</w:t>
      </w:r>
      <w:r w:rsidRPr="008E0537">
        <w:rPr>
          <w:rFonts w:ascii="Tahoma" w:eastAsia="Tahoma" w:hAnsi="Tahoma" w:cs="Tahoma"/>
        </w:rPr>
        <w:t>Z</w:t>
      </w:r>
      <w:r w:rsidRPr="008E0537">
        <w:rPr>
          <w:rFonts w:ascii="Tahoma" w:eastAsia="Tahoma" w:hAnsi="Tahoma" w:cs="Tahoma"/>
          <w:spacing w:val="-3"/>
        </w:rPr>
        <w:t xml:space="preserve"> </w:t>
      </w:r>
      <w:r w:rsidRPr="008E0537">
        <w:rPr>
          <w:rFonts w:ascii="Tahoma" w:eastAsia="Tahoma" w:hAnsi="Tahoma" w:cs="Tahoma"/>
          <w:spacing w:val="1"/>
        </w:rPr>
        <w:t>m</w:t>
      </w:r>
      <w:r w:rsidRPr="008E0537">
        <w:rPr>
          <w:rFonts w:ascii="Tahoma" w:eastAsia="Tahoma" w:hAnsi="Tahoma" w:cs="Tahoma"/>
        </w:rPr>
        <w:t>oże</w:t>
      </w:r>
      <w:r w:rsidRPr="008E0537">
        <w:rPr>
          <w:rFonts w:ascii="Tahoma" w:eastAsia="Tahoma" w:hAnsi="Tahoma" w:cs="Tahoma"/>
          <w:spacing w:val="-4"/>
        </w:rPr>
        <w:t xml:space="preserve"> </w:t>
      </w:r>
      <w:r w:rsidR="00A06B88">
        <w:rPr>
          <w:rFonts w:ascii="Tahoma" w:eastAsia="Tahoma" w:hAnsi="Tahoma" w:cs="Tahoma"/>
          <w:spacing w:val="1"/>
        </w:rPr>
        <w:t>zmienić</w:t>
      </w:r>
      <w:r w:rsidR="00A06B88" w:rsidRPr="008E0537">
        <w:rPr>
          <w:rFonts w:ascii="Tahoma" w:eastAsia="Tahoma" w:hAnsi="Tahoma" w:cs="Tahoma"/>
          <w:spacing w:val="-8"/>
        </w:rPr>
        <w:t xml:space="preserve"> </w:t>
      </w:r>
      <w:r w:rsidR="00774874" w:rsidRPr="008E0537">
        <w:rPr>
          <w:rFonts w:ascii="Tahoma" w:eastAsia="Tahoma" w:hAnsi="Tahoma" w:cs="Tahoma"/>
          <w:spacing w:val="-1"/>
        </w:rPr>
        <w:t>D</w:t>
      </w:r>
      <w:r w:rsidR="00CA2847" w:rsidRPr="008E0537">
        <w:rPr>
          <w:rFonts w:ascii="Tahoma" w:eastAsia="Tahoma" w:hAnsi="Tahoma" w:cs="Tahoma"/>
          <w:spacing w:val="-1"/>
        </w:rPr>
        <w:t>ecyzję</w:t>
      </w:r>
      <w:r w:rsidR="00CA2847" w:rsidRPr="008E0537">
        <w:rPr>
          <w:rFonts w:ascii="Tahoma" w:eastAsia="Tahoma" w:hAnsi="Tahoma" w:cs="Tahoma"/>
          <w:spacing w:val="-6"/>
        </w:rPr>
        <w:t xml:space="preserve"> </w:t>
      </w:r>
      <w:r w:rsidRPr="008E0537">
        <w:rPr>
          <w:rFonts w:ascii="Tahoma" w:eastAsia="Tahoma" w:hAnsi="Tahoma" w:cs="Tahoma"/>
        </w:rPr>
        <w:t>po</w:t>
      </w:r>
      <w:r w:rsidRPr="008E0537">
        <w:rPr>
          <w:rFonts w:ascii="Tahoma" w:eastAsia="Tahoma" w:hAnsi="Tahoma" w:cs="Tahoma"/>
          <w:spacing w:val="1"/>
        </w:rPr>
        <w:t>m</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3"/>
        </w:rPr>
        <w:t>e</w:t>
      </w:r>
      <w:r w:rsidRPr="008E0537">
        <w:rPr>
          <w:rFonts w:ascii="Tahoma" w:eastAsia="Tahoma" w:hAnsi="Tahoma" w:cs="Tahoma"/>
          <w:spacing w:val="-1"/>
        </w:rPr>
        <w:t>j</w:t>
      </w:r>
      <w:r w:rsidRPr="008E0537">
        <w:rPr>
          <w:rFonts w:ascii="Tahoma" w:eastAsia="Tahoma" w:hAnsi="Tahoma" w:cs="Tahoma"/>
        </w:rPr>
        <w:t>sz</w:t>
      </w:r>
      <w:r w:rsidRPr="008E0537">
        <w:rPr>
          <w:rFonts w:ascii="Tahoma" w:eastAsia="Tahoma" w:hAnsi="Tahoma" w:cs="Tahoma"/>
          <w:spacing w:val="1"/>
        </w:rPr>
        <w:t>a</w:t>
      </w:r>
      <w:r w:rsidRPr="008E0537">
        <w:rPr>
          <w:rFonts w:ascii="Tahoma" w:eastAsia="Tahoma" w:hAnsi="Tahoma" w:cs="Tahoma"/>
          <w:spacing w:val="-1"/>
        </w:rPr>
        <w:t>j</w:t>
      </w:r>
      <w:r w:rsidRPr="008E0537">
        <w:rPr>
          <w:rFonts w:ascii="Tahoma" w:eastAsia="Tahoma" w:hAnsi="Tahoma" w:cs="Tahoma"/>
          <w:spacing w:val="1"/>
        </w:rPr>
        <w:t>ą</w:t>
      </w:r>
      <w:r w:rsidRPr="008E0537">
        <w:rPr>
          <w:rFonts w:ascii="Tahoma" w:eastAsia="Tahoma" w:hAnsi="Tahoma" w:cs="Tahoma"/>
        </w:rPr>
        <w:t>c</w:t>
      </w:r>
      <w:r w:rsidRPr="008E0537">
        <w:rPr>
          <w:rFonts w:ascii="Tahoma" w:eastAsia="Tahoma" w:hAnsi="Tahoma" w:cs="Tahoma"/>
          <w:spacing w:val="-13"/>
        </w:rPr>
        <w:t xml:space="preserve"> </w:t>
      </w:r>
      <w:r w:rsidRPr="008E0537">
        <w:rPr>
          <w:rFonts w:ascii="Tahoma" w:eastAsia="Tahoma" w:hAnsi="Tahoma" w:cs="Tahoma"/>
          <w:spacing w:val="1"/>
        </w:rPr>
        <w:t>wa</w:t>
      </w:r>
      <w:r w:rsidRPr="008E0537">
        <w:rPr>
          <w:rFonts w:ascii="Tahoma" w:eastAsia="Tahoma" w:hAnsi="Tahoma" w:cs="Tahoma"/>
        </w:rPr>
        <w:t>r</w:t>
      </w:r>
      <w:r w:rsidRPr="008E0537">
        <w:rPr>
          <w:rFonts w:ascii="Tahoma" w:eastAsia="Tahoma" w:hAnsi="Tahoma" w:cs="Tahoma"/>
          <w:spacing w:val="3"/>
        </w:rPr>
        <w:t>t</w:t>
      </w:r>
      <w:r w:rsidRPr="008E0537">
        <w:rPr>
          <w:rFonts w:ascii="Tahoma" w:eastAsia="Tahoma" w:hAnsi="Tahoma" w:cs="Tahoma"/>
        </w:rPr>
        <w:t>ość</w:t>
      </w:r>
      <w:r w:rsidRPr="008E0537">
        <w:rPr>
          <w:rFonts w:ascii="Tahoma" w:eastAsia="Tahoma" w:hAnsi="Tahoma" w:cs="Tahoma"/>
          <w:spacing w:val="-1"/>
        </w:rPr>
        <w:t xml:space="preserve"> </w:t>
      </w:r>
      <w:r w:rsidRPr="008E0537">
        <w:rPr>
          <w:rFonts w:ascii="Tahoma" w:eastAsia="Tahoma" w:hAnsi="Tahoma" w:cs="Tahoma"/>
        </w:rPr>
        <w:t>pr</w:t>
      </w:r>
      <w:r w:rsidRPr="008E0537">
        <w:rPr>
          <w:rFonts w:ascii="Tahoma" w:eastAsia="Tahoma" w:hAnsi="Tahoma" w:cs="Tahoma"/>
          <w:spacing w:val="2"/>
        </w:rPr>
        <w:t>o</w:t>
      </w:r>
      <w:r w:rsidRPr="008E0537">
        <w:rPr>
          <w:rFonts w:ascii="Tahoma" w:eastAsia="Tahoma" w:hAnsi="Tahoma" w:cs="Tahoma"/>
          <w:spacing w:val="-1"/>
        </w:rPr>
        <w:t>j</w:t>
      </w:r>
      <w:r w:rsidRPr="008E0537">
        <w:rPr>
          <w:rFonts w:ascii="Tahoma" w:eastAsia="Tahoma" w:hAnsi="Tahoma" w:cs="Tahoma"/>
          <w:spacing w:val="1"/>
        </w:rPr>
        <w:t>e</w:t>
      </w:r>
      <w:r w:rsidRPr="008E0537">
        <w:rPr>
          <w:rFonts w:ascii="Tahoma" w:eastAsia="Tahoma" w:hAnsi="Tahoma" w:cs="Tahoma"/>
          <w:spacing w:val="-1"/>
        </w:rPr>
        <w:t>k</w:t>
      </w:r>
      <w:r w:rsidRPr="008E0537">
        <w:rPr>
          <w:rFonts w:ascii="Tahoma" w:eastAsia="Tahoma" w:hAnsi="Tahoma" w:cs="Tahoma"/>
        </w:rPr>
        <w:t>t</w:t>
      </w:r>
      <w:r w:rsidRPr="008E0537">
        <w:rPr>
          <w:rFonts w:ascii="Tahoma" w:eastAsia="Tahoma" w:hAnsi="Tahoma" w:cs="Tahoma"/>
          <w:spacing w:val="1"/>
        </w:rPr>
        <w:t>u</w:t>
      </w:r>
      <w:r w:rsidRPr="008E0537">
        <w:rPr>
          <w:rFonts w:ascii="Tahoma" w:eastAsia="Tahoma" w:hAnsi="Tahoma" w:cs="Tahoma"/>
        </w:rPr>
        <w:t>.</w:t>
      </w:r>
    </w:p>
    <w:p w14:paraId="3DEB992B" w14:textId="05FF3853" w:rsidR="00942F4E" w:rsidRPr="001A21E8" w:rsidRDefault="00280ADA" w:rsidP="005100BA">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 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I</w:t>
      </w:r>
      <w:r w:rsidRPr="001A21E8">
        <w:rPr>
          <w:rFonts w:ascii="Tahoma" w:eastAsia="Tahoma" w:hAnsi="Tahoma" w:cs="Tahoma"/>
          <w:spacing w:val="-1"/>
        </w:rPr>
        <w:t>Z</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óre</w:t>
      </w:r>
      <w:r w:rsidRPr="001A21E8">
        <w:rPr>
          <w:rFonts w:ascii="Tahoma" w:eastAsia="Tahoma" w:hAnsi="Tahoma" w:cs="Tahoma"/>
          <w:spacing w:val="2"/>
        </w:rPr>
        <w:t xml:space="preserve"> </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1"/>
        </w:rPr>
        <w:t xml:space="preserve"> w</w:t>
      </w:r>
      <w:r w:rsidRPr="001A21E8">
        <w:rPr>
          <w:rFonts w:ascii="Tahoma" w:eastAsia="Tahoma" w:hAnsi="Tahoma" w:cs="Tahoma"/>
        </w:rPr>
        <w:t>p</w:t>
      </w:r>
      <w:r w:rsidRPr="001A21E8">
        <w:rPr>
          <w:rFonts w:ascii="Tahoma" w:eastAsia="Tahoma" w:hAnsi="Tahoma" w:cs="Tahoma"/>
          <w:spacing w:val="1"/>
        </w:rPr>
        <w:t>ł</w:t>
      </w:r>
      <w:r w:rsidRPr="001A21E8">
        <w:rPr>
          <w:rFonts w:ascii="Tahoma" w:eastAsia="Tahoma" w:hAnsi="Tahoma" w:cs="Tahoma"/>
          <w:spacing w:val="-1"/>
        </w:rPr>
        <w:t>y</w:t>
      </w:r>
      <w:r w:rsidRPr="001A21E8">
        <w:rPr>
          <w:rFonts w:ascii="Tahoma" w:eastAsia="Tahoma" w:hAnsi="Tahoma" w:cs="Tahoma"/>
        </w:rPr>
        <w:t>w</w:t>
      </w:r>
      <w:r w:rsidRPr="001A21E8">
        <w:rPr>
          <w:rFonts w:ascii="Tahoma" w:eastAsia="Tahoma" w:hAnsi="Tahoma" w:cs="Tahoma"/>
          <w:spacing w:val="-1"/>
        </w:rPr>
        <w:t xml:space="preserve"> n</w:t>
      </w:r>
      <w:r w:rsidRPr="001A21E8">
        <w:rPr>
          <w:rFonts w:ascii="Tahoma" w:eastAsia="Tahoma" w:hAnsi="Tahoma" w:cs="Tahoma"/>
        </w:rPr>
        <w:t>a</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pisy</w:t>
      </w:r>
      <w:r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
        </w:rPr>
        <w:t xml:space="preserve"> </w:t>
      </w:r>
      <w:r w:rsidR="00774874" w:rsidRPr="001A21E8">
        <w:rPr>
          <w:rFonts w:ascii="Tahoma" w:eastAsia="Tahoma" w:hAnsi="Tahoma" w:cs="Tahoma"/>
          <w:spacing w:val="-15"/>
        </w:rPr>
        <w:t>D</w:t>
      </w:r>
      <w:r w:rsidR="00CA2847" w:rsidRPr="001A21E8">
        <w:rPr>
          <w:rFonts w:ascii="Tahoma" w:eastAsia="Tahoma" w:hAnsi="Tahoma" w:cs="Tahoma"/>
          <w:spacing w:val="-1"/>
        </w:rPr>
        <w:t>ecyzji</w:t>
      </w:r>
      <w:r w:rsidRPr="001A21E8">
        <w:rPr>
          <w:rFonts w:ascii="Tahoma" w:eastAsia="Tahoma" w:hAnsi="Tahoma" w:cs="Tahoma"/>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8"/>
        </w:rPr>
        <w:t xml:space="preserve"> </w:t>
      </w:r>
      <w:r w:rsidR="00A06B88">
        <w:rPr>
          <w:rFonts w:ascii="Tahoma" w:eastAsia="Tahoma" w:hAnsi="Tahoma" w:cs="Tahoma"/>
          <w:spacing w:val="-3"/>
        </w:rPr>
        <w:t>jej zmiany</w:t>
      </w:r>
      <w:r w:rsidRPr="001A21E8">
        <w:rPr>
          <w:rFonts w:ascii="Tahoma" w:eastAsia="Tahoma" w:hAnsi="Tahoma" w:cs="Tahoma"/>
        </w:rPr>
        <w:t>.</w:t>
      </w:r>
    </w:p>
    <w:p w14:paraId="125FEC87" w14:textId="2050B794" w:rsidR="00942F4E" w:rsidRPr="001A21E8" w:rsidRDefault="00280ADA" w:rsidP="005100BA">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zie</w:t>
      </w:r>
      <w:r w:rsidRPr="001A21E8">
        <w:rPr>
          <w:rFonts w:ascii="Tahoma" w:eastAsia="Tahoma" w:hAnsi="Tahoma" w:cs="Tahoma"/>
          <w:spacing w:val="12"/>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n</w:t>
      </w:r>
      <w:r w:rsidRPr="001A21E8">
        <w:rPr>
          <w:rFonts w:ascii="Tahoma" w:eastAsia="Tahoma" w:hAnsi="Tahoma" w:cs="Tahoma"/>
          <w:spacing w:val="9"/>
        </w:rPr>
        <w:t xml:space="preserve"> </w:t>
      </w: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spacing w:val="-2"/>
        </w:rPr>
        <w:t>pr</w:t>
      </w:r>
      <w:r w:rsidRPr="001A21E8">
        <w:rPr>
          <w:rFonts w:ascii="Tahoma" w:eastAsia="Tahoma" w:hAnsi="Tahoma" w:cs="Tahoma"/>
          <w:spacing w:val="1"/>
        </w:rPr>
        <w:t>aw</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spacing w:val="-1"/>
        </w:rPr>
        <w:t>k</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2"/>
        </w:rPr>
        <w:t xml:space="preserve"> </w:t>
      </w:r>
      <w:r w:rsidRPr="001A21E8">
        <w:rPr>
          <w:rFonts w:ascii="Tahoma" w:eastAsia="Tahoma" w:hAnsi="Tahoma" w:cs="Tahoma"/>
          <w:spacing w:val="1"/>
        </w:rPr>
        <w:t>w</w:t>
      </w:r>
      <w:r w:rsidRPr="001A21E8">
        <w:rPr>
          <w:rFonts w:ascii="Tahoma" w:eastAsia="Tahoma" w:hAnsi="Tahoma" w:cs="Tahoma"/>
        </w:rPr>
        <w:t>sp</w:t>
      </w:r>
      <w:r w:rsidRPr="001A21E8">
        <w:rPr>
          <w:rFonts w:ascii="Tahoma" w:eastAsia="Tahoma" w:hAnsi="Tahoma" w:cs="Tahoma"/>
          <w:spacing w:val="2"/>
        </w:rPr>
        <w:t>ó</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oto</w:t>
      </w:r>
      <w:r w:rsidRPr="001A21E8">
        <w:rPr>
          <w:rFonts w:ascii="Tahoma" w:eastAsia="Tahoma" w:hAnsi="Tahoma" w:cs="Tahoma"/>
          <w:spacing w:val="4"/>
        </w:rPr>
        <w:t>w</w:t>
      </w:r>
      <w:r w:rsidRPr="001A21E8">
        <w:rPr>
          <w:rFonts w:ascii="Tahoma" w:eastAsia="Tahoma" w:hAnsi="Tahoma" w:cs="Tahoma"/>
          <w:spacing w:val="-1"/>
        </w:rPr>
        <w:t>y</w:t>
      </w:r>
      <w:r w:rsidRPr="001A21E8">
        <w:rPr>
          <w:rFonts w:ascii="Tahoma" w:eastAsia="Tahoma" w:hAnsi="Tahoma" w:cs="Tahoma"/>
          <w:spacing w:val="6"/>
        </w:rPr>
        <w:t>m</w:t>
      </w:r>
      <w:r w:rsidRPr="001A21E8">
        <w:rPr>
          <w:rFonts w:ascii="Tahoma" w:eastAsia="Tahoma" w:hAnsi="Tahoma" w:cs="Tahoma"/>
        </w:rPr>
        <w:t xml:space="preserve">, </w:t>
      </w:r>
      <w:r w:rsidRPr="001A21E8">
        <w:rPr>
          <w:rFonts w:ascii="Tahoma" w:eastAsia="Tahoma" w:hAnsi="Tahoma" w:cs="Tahoma"/>
          <w:spacing w:val="1"/>
        </w:rPr>
        <w:t>w</w:t>
      </w:r>
      <w:r w:rsidRPr="001A21E8">
        <w:rPr>
          <w:rFonts w:ascii="Tahoma" w:eastAsia="Tahoma" w:hAnsi="Tahoma" w:cs="Tahoma"/>
        </w:rPr>
        <w:t>p</w:t>
      </w:r>
      <w:r w:rsidRPr="001A21E8">
        <w:rPr>
          <w:rFonts w:ascii="Tahoma" w:eastAsia="Tahoma" w:hAnsi="Tahoma" w:cs="Tahoma"/>
          <w:spacing w:val="1"/>
        </w:rPr>
        <w:t>ł</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3"/>
        </w:rPr>
        <w:t xml:space="preserve"> </w:t>
      </w:r>
      <w:r w:rsidRPr="001A21E8">
        <w:rPr>
          <w:rFonts w:ascii="Tahoma" w:eastAsia="Tahoma" w:hAnsi="Tahoma" w:cs="Tahoma"/>
          <w:spacing w:val="1"/>
        </w:rPr>
        <w:t>wy</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3"/>
        </w:rPr>
        <w:t>k</w:t>
      </w:r>
      <w:r w:rsidRPr="001A21E8">
        <w:rPr>
          <w:rFonts w:ascii="Tahoma" w:eastAsia="Tahoma" w:hAnsi="Tahoma" w:cs="Tahoma"/>
          <w:spacing w:val="3"/>
        </w:rPr>
        <w:t>o</w:t>
      </w:r>
      <w:r w:rsidRPr="001A21E8">
        <w:rPr>
          <w:rFonts w:ascii="Tahoma" w:eastAsia="Tahoma" w:hAnsi="Tahoma" w:cs="Tahoma"/>
          <w:spacing w:val="2"/>
        </w:rPr>
        <w:t>ś</w:t>
      </w:r>
      <w:r w:rsidRPr="001A21E8">
        <w:rPr>
          <w:rFonts w:ascii="Tahoma" w:eastAsia="Tahoma" w:hAnsi="Tahoma" w:cs="Tahoma"/>
        </w:rPr>
        <w:t>ć</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 xml:space="preserve">ów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4"/>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ek</w:t>
      </w:r>
      <w:r w:rsidRPr="001A21E8">
        <w:rPr>
          <w:rFonts w:ascii="Tahoma" w:eastAsia="Tahoma" w:hAnsi="Tahoma" w:cs="Tahoma"/>
          <w:spacing w:val="2"/>
        </w:rPr>
        <w:t>c</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rPr>
        <w:t>IZ</w:t>
      </w:r>
      <w:r w:rsidRPr="001A21E8">
        <w:rPr>
          <w:rFonts w:ascii="Tahoma" w:eastAsia="Tahoma" w:hAnsi="Tahoma" w:cs="Tahoma"/>
          <w:spacing w:val="11"/>
        </w:rPr>
        <w:t xml:space="preserve"> </w:t>
      </w:r>
      <w:r w:rsidRPr="001A21E8">
        <w:rPr>
          <w:rFonts w:ascii="Tahoma" w:eastAsia="Tahoma" w:hAnsi="Tahoma" w:cs="Tahoma"/>
        </w:rPr>
        <w:t>ma</w:t>
      </w:r>
      <w:r w:rsidRPr="001A21E8">
        <w:rPr>
          <w:rFonts w:ascii="Tahoma" w:eastAsia="Tahoma" w:hAnsi="Tahoma" w:cs="Tahoma"/>
          <w:spacing w:val="9"/>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o</w:t>
      </w:r>
      <w:r w:rsidRPr="001A21E8">
        <w:rPr>
          <w:rFonts w:ascii="Tahoma" w:eastAsia="Tahoma" w:hAnsi="Tahoma" w:cs="Tahoma"/>
          <w:spacing w:val="7"/>
        </w:rPr>
        <w:t xml:space="preserve"> </w:t>
      </w:r>
      <w:r w:rsidR="00A06B88">
        <w:rPr>
          <w:rFonts w:ascii="Tahoma" w:eastAsia="Tahoma" w:hAnsi="Tahoma" w:cs="Tahoma"/>
        </w:rPr>
        <w:t>zmienić</w:t>
      </w:r>
      <w:r w:rsidR="00A06B88" w:rsidRPr="001A21E8">
        <w:rPr>
          <w:rFonts w:ascii="Tahoma" w:eastAsia="Tahoma" w:hAnsi="Tahoma" w:cs="Tahoma"/>
          <w:spacing w:val="-1"/>
        </w:rPr>
        <w:t xml:space="preserve"> </w:t>
      </w:r>
      <w:r w:rsidR="00774874" w:rsidRPr="001A21E8">
        <w:rPr>
          <w:rFonts w:ascii="Tahoma" w:eastAsia="Tahoma" w:hAnsi="Tahoma" w:cs="Tahoma"/>
          <w:spacing w:val="-1"/>
        </w:rPr>
        <w:t>D</w:t>
      </w:r>
      <w:r w:rsidR="00CA2847" w:rsidRPr="001A21E8">
        <w:rPr>
          <w:rFonts w:ascii="Tahoma" w:eastAsia="Tahoma" w:hAnsi="Tahoma" w:cs="Tahoma"/>
          <w:spacing w:val="-1"/>
        </w:rPr>
        <w:t>ecyzję</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rPr>
        <w:t>ile</w:t>
      </w:r>
      <w:r w:rsidRPr="001A21E8">
        <w:rPr>
          <w:rFonts w:ascii="Tahoma" w:eastAsia="Tahoma" w:hAnsi="Tahoma" w:cs="Tahoma"/>
          <w:spacing w:val="10"/>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3"/>
        </w:rPr>
        <w:t>w</w:t>
      </w:r>
      <w:r w:rsidRPr="001A21E8">
        <w:rPr>
          <w:rFonts w:ascii="Tahoma" w:eastAsia="Tahoma" w:hAnsi="Tahoma" w:cs="Tahoma"/>
          <w:spacing w:val="-1"/>
        </w:rPr>
        <w:t>yn</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rPr>
        <w:t xml:space="preserve">u </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lizy</w:t>
      </w:r>
      <w:r w:rsidRPr="001A21E8">
        <w:rPr>
          <w:rFonts w:ascii="Tahoma" w:eastAsia="Tahoma" w:hAnsi="Tahoma" w:cs="Tahoma"/>
          <w:spacing w:val="57"/>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57"/>
        </w:rPr>
        <w:t xml:space="preserve"> </w:t>
      </w:r>
      <w:r w:rsidR="00A06B88">
        <w:rPr>
          <w:rFonts w:ascii="Tahoma" w:eastAsia="Tahoma" w:hAnsi="Tahoma" w:cs="Tahoma"/>
          <w:spacing w:val="57"/>
        </w:rPr>
        <w:br/>
      </w:r>
      <w:r w:rsidRPr="001A21E8">
        <w:rPr>
          <w:rFonts w:ascii="Tahoma" w:eastAsia="Tahoma" w:hAnsi="Tahoma" w:cs="Tahoma"/>
        </w:rPr>
        <w:t>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55"/>
        </w:rPr>
        <w:t xml:space="preserve"> </w:t>
      </w:r>
      <w:r w:rsidRPr="001A21E8">
        <w:rPr>
          <w:rFonts w:ascii="Tahoma" w:eastAsia="Tahoma" w:hAnsi="Tahoma" w:cs="Tahoma"/>
        </w:rPr>
        <w:t>i pr</w:t>
      </w:r>
      <w:r w:rsidRPr="001A21E8">
        <w:rPr>
          <w:rFonts w:ascii="Tahoma" w:eastAsia="Tahoma" w:hAnsi="Tahoma" w:cs="Tahoma"/>
          <w:spacing w:val="1"/>
        </w:rPr>
        <w:t>ze</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9"/>
        </w:rPr>
        <w:t xml:space="preserve"> </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troli</w:t>
      </w:r>
      <w:r w:rsidRPr="001A21E8">
        <w:rPr>
          <w:rFonts w:ascii="Tahoma" w:eastAsia="Tahoma" w:hAnsi="Tahoma" w:cs="Tahoma"/>
          <w:spacing w:val="57"/>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2"/>
        </w:rPr>
        <w:t>d</w:t>
      </w:r>
      <w:r w:rsidRPr="001A21E8">
        <w:rPr>
          <w:rFonts w:ascii="Tahoma" w:eastAsia="Tahoma" w:hAnsi="Tahoma" w:cs="Tahoma"/>
        </w:rPr>
        <w:t>zi</w:t>
      </w:r>
      <w:r w:rsidRPr="001A21E8">
        <w:rPr>
          <w:rFonts w:ascii="Tahoma" w:eastAsia="Tahoma" w:hAnsi="Tahoma" w:cs="Tahoma"/>
          <w:spacing w:val="56"/>
        </w:rPr>
        <w:t xml:space="preserve"> </w:t>
      </w:r>
      <w:r w:rsidRPr="001A21E8">
        <w:rPr>
          <w:rFonts w:ascii="Tahoma" w:eastAsia="Tahoma" w:hAnsi="Tahoma" w:cs="Tahoma"/>
        </w:rPr>
        <w:t>pod</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rz</w:t>
      </w:r>
      <w:r w:rsidRPr="001A21E8">
        <w:rPr>
          <w:rFonts w:ascii="Tahoma" w:eastAsia="Tahoma" w:hAnsi="Tahoma" w:cs="Tahoma"/>
          <w:spacing w:val="1"/>
        </w:rPr>
        <w:t>en</w:t>
      </w:r>
      <w:r w:rsidRPr="001A21E8">
        <w:rPr>
          <w:rFonts w:ascii="Tahoma" w:eastAsia="Tahoma" w:hAnsi="Tahoma" w:cs="Tahoma"/>
        </w:rPr>
        <w:t>ie</w:t>
      </w:r>
      <w:r w:rsidRPr="001A21E8">
        <w:rPr>
          <w:rFonts w:ascii="Tahoma" w:eastAsia="Tahoma" w:hAnsi="Tahoma" w:cs="Tahoma"/>
          <w:spacing w:val="54"/>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osi</w:t>
      </w:r>
      <w:r w:rsidRPr="001A21E8">
        <w:rPr>
          <w:rFonts w:ascii="Tahoma" w:eastAsia="Tahoma" w:hAnsi="Tahoma" w:cs="Tahoma"/>
          <w:spacing w:val="1"/>
        </w:rPr>
        <w:t>ą</w:t>
      </w:r>
      <w:r w:rsidRPr="001A21E8">
        <w:rPr>
          <w:rFonts w:ascii="Tahoma" w:eastAsia="Tahoma" w:hAnsi="Tahoma" w:cs="Tahoma"/>
        </w:rPr>
        <w:t>gnięcia z</w:t>
      </w:r>
      <w:r w:rsidRPr="001A21E8">
        <w:rPr>
          <w:rFonts w:ascii="Tahoma" w:eastAsia="Tahoma" w:hAnsi="Tahoma" w:cs="Tahoma"/>
          <w:spacing w:val="1"/>
        </w:rPr>
        <w:t>a</w:t>
      </w:r>
      <w:r w:rsidRPr="001A21E8">
        <w:rPr>
          <w:rFonts w:ascii="Tahoma" w:eastAsia="Tahoma" w:hAnsi="Tahoma" w:cs="Tahoma"/>
        </w:rPr>
        <w:t>łożon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8"/>
        </w:rPr>
        <w:t xml:space="preserve"> </w:t>
      </w:r>
      <w:r w:rsidR="00A62D4B" w:rsidRPr="001A21E8">
        <w:rPr>
          <w:rFonts w:ascii="Tahoma" w:eastAsia="Tahoma" w:hAnsi="Tahoma" w:cs="Tahoma"/>
        </w:rPr>
        <w:t>wskaźników</w:t>
      </w:r>
      <w:r w:rsidRPr="001A21E8">
        <w:rPr>
          <w:rFonts w:ascii="Tahoma" w:eastAsia="Tahoma" w:hAnsi="Tahoma" w:cs="Tahoma"/>
          <w:spacing w:val="-9"/>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0501ABB9" w14:textId="77777777" w:rsidR="00942F4E" w:rsidRDefault="008E3C45" w:rsidP="005100BA">
      <w:pPr>
        <w:pStyle w:val="Akapitzlist"/>
        <w:numPr>
          <w:ilvl w:val="0"/>
          <w:numId w:val="32"/>
        </w:numPr>
        <w:tabs>
          <w:tab w:val="clear" w:pos="360"/>
          <w:tab w:val="num" w:pos="426"/>
        </w:tabs>
        <w:spacing w:line="276" w:lineRule="auto"/>
        <w:ind w:left="426" w:right="14" w:hanging="426"/>
        <w:jc w:val="both"/>
        <w:rPr>
          <w:rFonts w:ascii="Tahoma" w:eastAsia="Tahoma" w:hAnsi="Tahoma" w:cs="Tahoma"/>
          <w:spacing w:val="-1"/>
        </w:rPr>
      </w:pPr>
      <w:r w:rsidRPr="008E0537">
        <w:rPr>
          <w:rFonts w:ascii="Tahoma" w:eastAsia="Tahoma" w:hAnsi="Tahoma" w:cs="Tahoma"/>
        </w:rPr>
        <w:t>W</w:t>
      </w:r>
      <w:r w:rsidRPr="008E0537">
        <w:rPr>
          <w:rFonts w:ascii="Tahoma" w:eastAsia="Tahoma" w:hAnsi="Tahoma" w:cs="Tahoma"/>
          <w:spacing w:val="8"/>
        </w:rPr>
        <w:t xml:space="preserve"> </w:t>
      </w:r>
      <w:r w:rsidRPr="008E0537">
        <w:rPr>
          <w:rFonts w:ascii="Tahoma" w:eastAsia="Tahoma" w:hAnsi="Tahoma" w:cs="Tahoma"/>
          <w:spacing w:val="-1"/>
        </w:rPr>
        <w:t>u</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rPr>
        <w:t>s</w:t>
      </w:r>
      <w:r w:rsidRPr="008E0537">
        <w:rPr>
          <w:rFonts w:ascii="Tahoma" w:eastAsia="Tahoma" w:hAnsi="Tahoma" w:cs="Tahoma"/>
          <w:spacing w:val="1"/>
        </w:rPr>
        <w:t>a</w:t>
      </w:r>
      <w:r w:rsidRPr="008E0537">
        <w:rPr>
          <w:rFonts w:ascii="Tahoma" w:eastAsia="Tahoma" w:hAnsi="Tahoma" w:cs="Tahoma"/>
        </w:rPr>
        <w:t>dni</w:t>
      </w:r>
      <w:r w:rsidRPr="008E0537">
        <w:rPr>
          <w:rFonts w:ascii="Tahoma" w:eastAsia="Tahoma" w:hAnsi="Tahoma" w:cs="Tahoma"/>
          <w:spacing w:val="2"/>
        </w:rPr>
        <w:t>o</w:t>
      </w:r>
      <w:r w:rsidRPr="008E0537">
        <w:rPr>
          <w:rFonts w:ascii="Tahoma" w:eastAsia="Tahoma" w:hAnsi="Tahoma" w:cs="Tahoma"/>
          <w:spacing w:val="-1"/>
        </w:rPr>
        <w:t>n</w:t>
      </w:r>
      <w:r w:rsidRPr="008E0537">
        <w:rPr>
          <w:rFonts w:ascii="Tahoma" w:eastAsia="Tahoma" w:hAnsi="Tahoma" w:cs="Tahoma"/>
          <w:spacing w:val="-3"/>
        </w:rPr>
        <w:t>y</w:t>
      </w:r>
      <w:r w:rsidRPr="008E0537">
        <w:rPr>
          <w:rFonts w:ascii="Tahoma" w:eastAsia="Tahoma" w:hAnsi="Tahoma" w:cs="Tahoma"/>
          <w:spacing w:val="2"/>
        </w:rPr>
        <w:t>c</w:t>
      </w:r>
      <w:r w:rsidRPr="008E0537">
        <w:rPr>
          <w:rFonts w:ascii="Tahoma" w:eastAsia="Tahoma" w:hAnsi="Tahoma" w:cs="Tahoma"/>
        </w:rPr>
        <w:t>h</w:t>
      </w:r>
      <w:r w:rsidRPr="008E0537">
        <w:rPr>
          <w:rFonts w:ascii="Tahoma" w:eastAsia="Tahoma" w:hAnsi="Tahoma" w:cs="Tahoma"/>
          <w:spacing w:val="-4"/>
        </w:rPr>
        <w:t xml:space="preserve"> </w:t>
      </w:r>
      <w:r w:rsidRPr="008E0537">
        <w:rPr>
          <w:rFonts w:ascii="Tahoma" w:eastAsia="Tahoma" w:hAnsi="Tahoma" w:cs="Tahoma"/>
        </w:rPr>
        <w:t>pr</w:t>
      </w:r>
      <w:r w:rsidRPr="008E0537">
        <w:rPr>
          <w:rFonts w:ascii="Tahoma" w:eastAsia="Tahoma" w:hAnsi="Tahoma" w:cs="Tahoma"/>
          <w:spacing w:val="1"/>
        </w:rPr>
        <w:t>z</w:t>
      </w:r>
      <w:r w:rsidRPr="008E0537">
        <w:rPr>
          <w:rFonts w:ascii="Tahoma" w:eastAsia="Tahoma" w:hAnsi="Tahoma" w:cs="Tahoma"/>
          <w:spacing w:val="-1"/>
        </w:rPr>
        <w:t>y</w:t>
      </w:r>
      <w:r w:rsidRPr="008E0537">
        <w:rPr>
          <w:rFonts w:ascii="Tahoma" w:eastAsia="Tahoma" w:hAnsi="Tahoma" w:cs="Tahoma"/>
        </w:rPr>
        <w:t>p</w:t>
      </w:r>
      <w:r w:rsidRPr="008E0537">
        <w:rPr>
          <w:rFonts w:ascii="Tahoma" w:eastAsia="Tahoma" w:hAnsi="Tahoma" w:cs="Tahoma"/>
          <w:spacing w:val="1"/>
        </w:rPr>
        <w:t>a</w:t>
      </w:r>
      <w:r w:rsidRPr="008E0537">
        <w:rPr>
          <w:rFonts w:ascii="Tahoma" w:eastAsia="Tahoma" w:hAnsi="Tahoma" w:cs="Tahoma"/>
          <w:spacing w:val="2"/>
        </w:rPr>
        <w:t>d</w:t>
      </w:r>
      <w:r w:rsidRPr="008E0537">
        <w:rPr>
          <w:rFonts w:ascii="Tahoma" w:eastAsia="Tahoma" w:hAnsi="Tahoma" w:cs="Tahoma"/>
          <w:spacing w:val="1"/>
        </w:rPr>
        <w:t>ka</w:t>
      </w:r>
      <w:r w:rsidRPr="008E0537">
        <w:rPr>
          <w:rFonts w:ascii="Tahoma" w:eastAsia="Tahoma" w:hAnsi="Tahoma" w:cs="Tahoma"/>
          <w:spacing w:val="-1"/>
        </w:rPr>
        <w:t>c</w:t>
      </w:r>
      <w:r w:rsidRPr="008E0537">
        <w:rPr>
          <w:rFonts w:ascii="Tahoma" w:eastAsia="Tahoma" w:hAnsi="Tahoma" w:cs="Tahoma"/>
        </w:rPr>
        <w:t>h</w:t>
      </w:r>
      <w:r w:rsidRPr="008E0537">
        <w:rPr>
          <w:rFonts w:ascii="Tahoma" w:eastAsia="Tahoma" w:hAnsi="Tahoma" w:cs="Tahoma"/>
          <w:spacing w:val="1"/>
        </w:rPr>
        <w:t xml:space="preserve"> </w:t>
      </w:r>
      <w:r w:rsidRPr="008E0537">
        <w:rPr>
          <w:rFonts w:ascii="Tahoma" w:eastAsia="Tahoma" w:hAnsi="Tahoma" w:cs="Tahoma"/>
        </w:rPr>
        <w:t>B</w:t>
      </w:r>
      <w:r w:rsidRPr="008E0537">
        <w:rPr>
          <w:rFonts w:ascii="Tahoma" w:eastAsia="Tahoma" w:hAnsi="Tahoma" w:cs="Tahoma"/>
          <w:spacing w:val="3"/>
        </w:rPr>
        <w:t>e</w:t>
      </w:r>
      <w:r w:rsidRPr="008E0537">
        <w:rPr>
          <w:rFonts w:ascii="Tahoma" w:eastAsia="Tahoma" w:hAnsi="Tahoma" w:cs="Tahoma"/>
          <w:spacing w:val="-1"/>
        </w:rPr>
        <w:t>n</w:t>
      </w:r>
      <w:r w:rsidRPr="008E0537">
        <w:rPr>
          <w:rFonts w:ascii="Tahoma" w:eastAsia="Tahoma" w:hAnsi="Tahoma" w:cs="Tahoma"/>
          <w:spacing w:val="1"/>
        </w:rPr>
        <w:t>e</w:t>
      </w:r>
      <w:r w:rsidRPr="008E0537">
        <w:rPr>
          <w:rFonts w:ascii="Tahoma" w:eastAsia="Tahoma" w:hAnsi="Tahoma" w:cs="Tahoma"/>
          <w:spacing w:val="-1"/>
        </w:rPr>
        <w:t>f</w:t>
      </w:r>
      <w:r w:rsidRPr="008E0537">
        <w:rPr>
          <w:rFonts w:ascii="Tahoma" w:eastAsia="Tahoma" w:hAnsi="Tahoma" w:cs="Tahoma"/>
        </w:rPr>
        <w:t>i</w:t>
      </w:r>
      <w:r w:rsidRPr="008E0537">
        <w:rPr>
          <w:rFonts w:ascii="Tahoma" w:eastAsia="Tahoma" w:hAnsi="Tahoma" w:cs="Tahoma"/>
          <w:spacing w:val="2"/>
        </w:rPr>
        <w:t>c</w:t>
      </w:r>
      <w:r w:rsidRPr="008E0537">
        <w:rPr>
          <w:rFonts w:ascii="Tahoma" w:eastAsia="Tahoma" w:hAnsi="Tahoma" w:cs="Tahoma"/>
        </w:rPr>
        <w:t>j</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t ma</w:t>
      </w:r>
      <w:r w:rsidRPr="008E0537">
        <w:rPr>
          <w:rFonts w:ascii="Tahoma" w:eastAsia="Tahoma" w:hAnsi="Tahoma" w:cs="Tahoma"/>
          <w:spacing w:val="7"/>
        </w:rPr>
        <w:t xml:space="preserve"> </w:t>
      </w:r>
      <w:r w:rsidRPr="008E0537">
        <w:rPr>
          <w:rFonts w:ascii="Tahoma" w:eastAsia="Tahoma" w:hAnsi="Tahoma" w:cs="Tahoma"/>
        </w:rPr>
        <w:t>możli</w:t>
      </w:r>
      <w:r w:rsidRPr="008E0537">
        <w:rPr>
          <w:rFonts w:ascii="Tahoma" w:eastAsia="Tahoma" w:hAnsi="Tahoma" w:cs="Tahoma"/>
          <w:spacing w:val="3"/>
        </w:rPr>
        <w:t>w</w:t>
      </w:r>
      <w:r w:rsidRPr="008E0537">
        <w:rPr>
          <w:rFonts w:ascii="Tahoma" w:eastAsia="Tahoma" w:hAnsi="Tahoma" w:cs="Tahoma"/>
        </w:rPr>
        <w:t>ość</w:t>
      </w:r>
      <w:r w:rsidRPr="008E0537">
        <w:rPr>
          <w:rFonts w:ascii="Tahoma" w:eastAsia="Tahoma" w:hAnsi="Tahoma" w:cs="Tahoma"/>
          <w:spacing w:val="1"/>
        </w:rPr>
        <w:t xml:space="preserve"> </w:t>
      </w:r>
      <w:r w:rsidRPr="008E0537">
        <w:rPr>
          <w:rFonts w:ascii="Tahoma" w:eastAsia="Tahoma" w:hAnsi="Tahoma" w:cs="Tahoma"/>
        </w:rPr>
        <w:t>zgł</w:t>
      </w:r>
      <w:r w:rsidRPr="008E0537">
        <w:rPr>
          <w:rFonts w:ascii="Tahoma" w:eastAsia="Tahoma" w:hAnsi="Tahoma" w:cs="Tahoma"/>
          <w:spacing w:val="1"/>
        </w:rPr>
        <w:t>a</w:t>
      </w:r>
      <w:r w:rsidRPr="008E0537">
        <w:rPr>
          <w:rFonts w:ascii="Tahoma" w:eastAsia="Tahoma" w:hAnsi="Tahoma" w:cs="Tahoma"/>
        </w:rPr>
        <w:t>sz</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ia</w:t>
      </w:r>
      <w:r w:rsidRPr="008E0537">
        <w:rPr>
          <w:rFonts w:ascii="Tahoma" w:eastAsia="Tahoma" w:hAnsi="Tahoma" w:cs="Tahoma"/>
          <w:spacing w:val="1"/>
        </w:rPr>
        <w:t xml:space="preserve"> propozycji </w:t>
      </w:r>
      <w:r w:rsidRPr="008E0537">
        <w:rPr>
          <w:rFonts w:ascii="Tahoma" w:eastAsia="Tahoma" w:hAnsi="Tahoma" w:cs="Tahoma"/>
        </w:rPr>
        <w:t>z</w:t>
      </w:r>
      <w:r w:rsidRPr="008E0537">
        <w:rPr>
          <w:rFonts w:ascii="Tahoma" w:eastAsia="Tahoma" w:hAnsi="Tahoma" w:cs="Tahoma"/>
          <w:spacing w:val="1"/>
        </w:rPr>
        <w:t>m</w:t>
      </w:r>
      <w:r w:rsidRPr="008E0537">
        <w:rPr>
          <w:rFonts w:ascii="Tahoma" w:eastAsia="Tahoma" w:hAnsi="Tahoma" w:cs="Tahoma"/>
        </w:rPr>
        <w:t>i</w:t>
      </w:r>
      <w:r w:rsidRPr="008E0537">
        <w:rPr>
          <w:rFonts w:ascii="Tahoma" w:eastAsia="Tahoma" w:hAnsi="Tahoma" w:cs="Tahoma"/>
          <w:spacing w:val="1"/>
        </w:rPr>
        <w:t>a</w:t>
      </w:r>
      <w:r w:rsidRPr="008E0537">
        <w:rPr>
          <w:rFonts w:ascii="Tahoma" w:eastAsia="Tahoma" w:hAnsi="Tahoma" w:cs="Tahoma"/>
        </w:rPr>
        <w:t>n</w:t>
      </w:r>
      <w:r w:rsidRPr="008E0537">
        <w:rPr>
          <w:rFonts w:ascii="Tahoma" w:eastAsia="Tahoma" w:hAnsi="Tahoma" w:cs="Tahoma"/>
          <w:spacing w:val="4"/>
        </w:rPr>
        <w:t xml:space="preserve"> </w:t>
      </w:r>
      <w:r w:rsidRPr="008E0537">
        <w:rPr>
          <w:rFonts w:ascii="Tahoma" w:eastAsia="Tahoma" w:hAnsi="Tahoma" w:cs="Tahoma"/>
        </w:rPr>
        <w:t>do</w:t>
      </w:r>
      <w:r w:rsidRPr="008E0537">
        <w:rPr>
          <w:rFonts w:ascii="Tahoma" w:eastAsia="Tahoma" w:hAnsi="Tahoma" w:cs="Tahoma"/>
          <w:spacing w:val="10"/>
        </w:rPr>
        <w:t xml:space="preserve"> </w:t>
      </w:r>
      <w:r w:rsidRPr="008E0537">
        <w:rPr>
          <w:rFonts w:ascii="Tahoma" w:eastAsia="Tahoma" w:hAnsi="Tahoma" w:cs="Tahoma"/>
        </w:rPr>
        <w:t>p</w:t>
      </w:r>
      <w:r w:rsidRPr="008E0537">
        <w:rPr>
          <w:rFonts w:ascii="Tahoma" w:eastAsia="Tahoma" w:hAnsi="Tahoma" w:cs="Tahoma"/>
          <w:spacing w:val="2"/>
        </w:rPr>
        <w:t>r</w:t>
      </w:r>
      <w:r w:rsidRPr="008E0537">
        <w:rPr>
          <w:rFonts w:ascii="Tahoma" w:eastAsia="Tahoma" w:hAnsi="Tahoma" w:cs="Tahoma"/>
        </w:rPr>
        <w:t>o</w:t>
      </w:r>
      <w:r w:rsidRPr="008E0537">
        <w:rPr>
          <w:rFonts w:ascii="Tahoma" w:eastAsia="Tahoma" w:hAnsi="Tahoma" w:cs="Tahoma"/>
          <w:spacing w:val="-1"/>
        </w:rPr>
        <w:t>j</w:t>
      </w:r>
      <w:r w:rsidRPr="008E0537">
        <w:rPr>
          <w:rFonts w:ascii="Tahoma" w:eastAsia="Tahoma" w:hAnsi="Tahoma" w:cs="Tahoma"/>
          <w:spacing w:val="1"/>
        </w:rPr>
        <w:t>e</w:t>
      </w:r>
      <w:r w:rsidRPr="008E0537">
        <w:rPr>
          <w:rFonts w:ascii="Tahoma" w:eastAsia="Tahoma" w:hAnsi="Tahoma" w:cs="Tahoma"/>
          <w:spacing w:val="-1"/>
        </w:rPr>
        <w:t>k</w:t>
      </w:r>
      <w:r w:rsidRPr="008E0537">
        <w:rPr>
          <w:rFonts w:ascii="Tahoma" w:eastAsia="Tahoma" w:hAnsi="Tahoma" w:cs="Tahoma"/>
        </w:rPr>
        <w:t>tu</w:t>
      </w:r>
      <w:r w:rsidRPr="008E0537">
        <w:rPr>
          <w:rFonts w:ascii="Tahoma" w:eastAsia="Tahoma" w:hAnsi="Tahoma" w:cs="Tahoma"/>
          <w:spacing w:val="2"/>
        </w:rPr>
        <w:t xml:space="preserve"> </w:t>
      </w:r>
      <w:r w:rsidRPr="00833922">
        <w:rPr>
          <w:rFonts w:ascii="Tahoma" w:eastAsia="Tahoma" w:hAnsi="Tahoma" w:cs="Tahoma"/>
          <w:spacing w:val="-1"/>
        </w:rPr>
        <w:t>wymagających aktualizacji wniosku z uwzględnieniem ust. 1-5 niniejszego paragrafu.</w:t>
      </w:r>
    </w:p>
    <w:p w14:paraId="03B17D0A" w14:textId="3E2F89EA" w:rsidR="008472C0" w:rsidRPr="00B92C5E" w:rsidRDefault="0014529B" w:rsidP="00B92C5E">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B92C5E">
        <w:rPr>
          <w:rFonts w:ascii="Tahoma" w:eastAsia="Tahoma" w:hAnsi="Tahoma" w:cs="Tahoma"/>
        </w:rPr>
        <w:t xml:space="preserve">W razie zmian w prawie unijnym, krajowym lub w dokumentach programowych, mających wpływ  na realizowane działania w ramach projektu </w:t>
      </w:r>
      <w:r w:rsidR="00A06B88" w:rsidRPr="00B92C5E">
        <w:rPr>
          <w:rFonts w:ascii="Tahoma" w:eastAsia="Tahoma" w:hAnsi="Tahoma" w:cs="Tahoma"/>
        </w:rPr>
        <w:t>IZ ma prawo zmienić</w:t>
      </w:r>
      <w:r w:rsidRPr="00B92C5E">
        <w:rPr>
          <w:rFonts w:ascii="Tahoma" w:eastAsia="Tahoma" w:hAnsi="Tahoma" w:cs="Tahoma"/>
        </w:rPr>
        <w:t xml:space="preserve"> </w:t>
      </w:r>
      <w:r w:rsidR="00A06B88" w:rsidRPr="00B92C5E">
        <w:rPr>
          <w:rFonts w:ascii="Tahoma" w:eastAsia="Tahoma" w:hAnsi="Tahoma" w:cs="Tahoma"/>
        </w:rPr>
        <w:t xml:space="preserve">Decyzję, </w:t>
      </w:r>
      <w:r w:rsidRPr="00B92C5E">
        <w:rPr>
          <w:rFonts w:ascii="Tahoma" w:eastAsia="Tahoma" w:hAnsi="Tahoma" w:cs="Tahoma"/>
        </w:rPr>
        <w:t>tak aby dostosować j</w:t>
      </w:r>
      <w:r w:rsidR="00A06B88" w:rsidRPr="00B92C5E">
        <w:rPr>
          <w:rFonts w:ascii="Tahoma" w:eastAsia="Tahoma" w:hAnsi="Tahoma" w:cs="Tahoma"/>
        </w:rPr>
        <w:t>ą</w:t>
      </w:r>
      <w:r w:rsidRPr="00B92C5E">
        <w:rPr>
          <w:rFonts w:ascii="Tahoma" w:eastAsia="Tahoma" w:hAnsi="Tahoma" w:cs="Tahoma"/>
        </w:rPr>
        <w:t xml:space="preserve"> do wprowadzonych zmian</w:t>
      </w:r>
      <w:r w:rsidR="008472C0" w:rsidRPr="00B92C5E">
        <w:rPr>
          <w:rFonts w:ascii="Tahoma" w:eastAsia="Tahoma" w:hAnsi="Tahoma" w:cs="Tahoma"/>
        </w:rPr>
        <w:t>.</w:t>
      </w:r>
    </w:p>
    <w:p w14:paraId="67F197D0" w14:textId="77777777" w:rsidR="005101A1" w:rsidRDefault="005101A1" w:rsidP="008472C0">
      <w:pPr>
        <w:rPr>
          <w:rFonts w:eastAsia="Tahoma"/>
        </w:rPr>
      </w:pPr>
    </w:p>
    <w:p w14:paraId="57797E2F" w14:textId="3B8980D7" w:rsidR="00942F4E" w:rsidRPr="001A21E8" w:rsidRDefault="00CA2847" w:rsidP="005101A1">
      <w:pPr>
        <w:spacing w:line="276" w:lineRule="auto"/>
        <w:ind w:left="426" w:right="14" w:hanging="426"/>
        <w:jc w:val="center"/>
        <w:rPr>
          <w:rFonts w:ascii="Tahoma" w:eastAsia="Tahoma" w:hAnsi="Tahoma" w:cs="Tahoma"/>
        </w:rPr>
      </w:pPr>
      <w:r w:rsidRPr="001A21E8">
        <w:rPr>
          <w:rFonts w:ascii="Tahoma" w:eastAsia="Tahoma" w:hAnsi="Tahoma" w:cs="Tahoma"/>
          <w:b/>
          <w:spacing w:val="-1"/>
        </w:rPr>
        <w:t>Uchylenie</w:t>
      </w:r>
      <w:r w:rsidR="00EC465D">
        <w:rPr>
          <w:rFonts w:ascii="Tahoma" w:eastAsia="Tahoma" w:hAnsi="Tahoma" w:cs="Tahoma"/>
          <w:b/>
          <w:spacing w:val="-1"/>
        </w:rPr>
        <w:t xml:space="preserve"> Decyzji oraz sankcje za niedotrzymanie warunków Decyzji </w:t>
      </w:r>
      <w:r w:rsidRPr="001A21E8">
        <w:rPr>
          <w:rFonts w:ascii="Tahoma" w:eastAsia="Tahoma" w:hAnsi="Tahoma" w:cs="Tahoma"/>
          <w:b/>
          <w:spacing w:val="-1"/>
        </w:rPr>
        <w:t xml:space="preserve"> </w:t>
      </w:r>
    </w:p>
    <w:p w14:paraId="6AEAACA2" w14:textId="252089EE" w:rsidR="00942F4E" w:rsidRPr="001A21E8" w:rsidRDefault="00280ADA" w:rsidP="005101A1">
      <w:pPr>
        <w:spacing w:line="276" w:lineRule="auto"/>
        <w:ind w:left="426" w:right="14" w:hanging="426"/>
        <w:jc w:val="center"/>
        <w:rPr>
          <w:rFonts w:ascii="Tahoma" w:eastAsia="Tahoma" w:hAnsi="Tahoma" w:cs="Tahoma"/>
          <w:w w:val="99"/>
        </w:rPr>
      </w:pPr>
      <w:r w:rsidRPr="00031201">
        <w:rPr>
          <w:rFonts w:ascii="Tahoma" w:eastAsia="Tahoma" w:hAnsi="Tahoma" w:cs="Tahoma"/>
          <w:position w:val="-1"/>
        </w:rPr>
        <w:t xml:space="preserve">§ </w:t>
      </w:r>
      <w:r w:rsidR="00E67406" w:rsidRPr="00031201">
        <w:rPr>
          <w:rFonts w:ascii="Tahoma" w:eastAsia="Tahoma" w:hAnsi="Tahoma" w:cs="Tahoma"/>
          <w:position w:val="-1"/>
        </w:rPr>
        <w:t>3</w:t>
      </w:r>
      <w:r w:rsidR="00EC465D">
        <w:rPr>
          <w:rFonts w:ascii="Tahoma" w:eastAsia="Tahoma" w:hAnsi="Tahoma" w:cs="Tahoma"/>
          <w:position w:val="-1"/>
        </w:rPr>
        <w:t>3</w:t>
      </w:r>
      <w:r w:rsidRPr="001A21E8">
        <w:rPr>
          <w:rFonts w:ascii="Tahoma" w:eastAsia="Tahoma" w:hAnsi="Tahoma" w:cs="Tahoma"/>
          <w:w w:val="99"/>
        </w:rPr>
        <w:t>.</w:t>
      </w:r>
    </w:p>
    <w:p w14:paraId="072D042A" w14:textId="00A2C6D1" w:rsidR="00942F4E" w:rsidRPr="001A21E8" w:rsidRDefault="00280ADA" w:rsidP="005100BA">
      <w:pPr>
        <w:pStyle w:val="Akapitzlist"/>
        <w:numPr>
          <w:ilvl w:val="0"/>
          <w:numId w:val="33"/>
        </w:numPr>
        <w:tabs>
          <w:tab w:val="clear" w:pos="360"/>
          <w:tab w:val="num" w:pos="426"/>
          <w:tab w:val="left" w:pos="7655"/>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3"/>
        </w:rPr>
        <w:t xml:space="preserve"> </w:t>
      </w:r>
      <w:r w:rsidRPr="001A21E8">
        <w:rPr>
          <w:rFonts w:ascii="Tahoma" w:eastAsia="Tahoma" w:hAnsi="Tahoma" w:cs="Tahoma"/>
        </w:rPr>
        <w:t>może</w:t>
      </w:r>
      <w:r w:rsidRPr="001A21E8">
        <w:rPr>
          <w:rFonts w:ascii="Tahoma" w:eastAsia="Tahoma" w:hAnsi="Tahoma" w:cs="Tahoma"/>
          <w:spacing w:val="-4"/>
        </w:rPr>
        <w:t xml:space="preserve"> </w:t>
      </w:r>
      <w:r w:rsidR="00EC465D">
        <w:rPr>
          <w:rFonts w:ascii="Tahoma" w:eastAsia="Tahoma" w:hAnsi="Tahoma" w:cs="Tahoma"/>
        </w:rPr>
        <w:t>podjąć</w:t>
      </w:r>
      <w:r w:rsidR="00EC465D" w:rsidRPr="001A21E8">
        <w:rPr>
          <w:rFonts w:ascii="Tahoma" w:eastAsia="Tahoma" w:hAnsi="Tahoma" w:cs="Tahoma"/>
          <w:spacing w:val="-10"/>
        </w:rPr>
        <w:t xml:space="preserve"> </w:t>
      </w:r>
      <w:r w:rsidR="00CA2847" w:rsidRPr="001A21E8">
        <w:rPr>
          <w:rFonts w:ascii="Tahoma" w:eastAsia="Tahoma" w:hAnsi="Tahoma" w:cs="Tahoma"/>
          <w:spacing w:val="-1"/>
        </w:rPr>
        <w:t xml:space="preserve">Uchwałę </w:t>
      </w:r>
      <w:r w:rsidR="00EC465D">
        <w:rPr>
          <w:rFonts w:ascii="Tahoma" w:eastAsia="Tahoma" w:hAnsi="Tahoma" w:cs="Tahoma"/>
          <w:spacing w:val="-1"/>
        </w:rPr>
        <w:t xml:space="preserve">uchylającą </w:t>
      </w:r>
      <w:r w:rsidR="00CA2847" w:rsidRPr="001A21E8">
        <w:rPr>
          <w:rFonts w:ascii="Tahoma" w:eastAsia="Tahoma" w:hAnsi="Tahoma" w:cs="Tahoma"/>
          <w:spacing w:val="-1"/>
        </w:rPr>
        <w:t>Decyzj</w:t>
      </w:r>
      <w:r w:rsidR="00EC465D">
        <w:rPr>
          <w:rFonts w:ascii="Tahoma" w:eastAsia="Tahoma" w:hAnsi="Tahoma" w:cs="Tahoma"/>
          <w:spacing w:val="-1"/>
        </w:rPr>
        <w:t xml:space="preserve">e ze skutkiem </w:t>
      </w:r>
      <w:r w:rsidRPr="001A21E8">
        <w:rPr>
          <w:rFonts w:ascii="Tahoma" w:eastAsia="Tahoma" w:hAnsi="Tahoma" w:cs="Tahoma"/>
          <w:spacing w:val="-6"/>
        </w:rPr>
        <w:t xml:space="preserve"> </w:t>
      </w:r>
      <w:r w:rsidRPr="001A21E8">
        <w:rPr>
          <w:rFonts w:ascii="Tahoma" w:eastAsia="Tahoma" w:hAnsi="Tahoma" w:cs="Tahoma"/>
        </w:rPr>
        <w:t>n</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m</w:t>
      </w:r>
      <w:r w:rsidRPr="001A21E8">
        <w:rPr>
          <w:rFonts w:ascii="Tahoma" w:eastAsia="Tahoma" w:hAnsi="Tahoma" w:cs="Tahoma"/>
          <w:spacing w:val="2"/>
        </w:rPr>
        <w:t>i</w:t>
      </w:r>
      <w:r w:rsidRPr="001A21E8">
        <w:rPr>
          <w:rFonts w:ascii="Tahoma" w:eastAsia="Tahoma" w:hAnsi="Tahoma" w:cs="Tahoma"/>
          <w:spacing w:val="1"/>
        </w:rPr>
        <w:t>a</w:t>
      </w:r>
      <w:r w:rsidRPr="001A21E8">
        <w:rPr>
          <w:rFonts w:ascii="Tahoma" w:eastAsia="Tahoma" w:hAnsi="Tahoma" w:cs="Tahoma"/>
        </w:rPr>
        <w:t>sto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00EC465D">
        <w:rPr>
          <w:rFonts w:ascii="Tahoma" w:eastAsia="Tahoma" w:hAnsi="Tahoma" w:cs="Tahoma"/>
        </w:rPr>
        <w:t xml:space="preserve"> o czym informuje Beneficjenta w formie pisemnej wraz z uzasadnieniem, w przypadku, gdy Beneficjent nie realizuje projektu na warunkach określonych w Decyzji a w szczególności gdy: </w:t>
      </w:r>
    </w:p>
    <w:p w14:paraId="650576B4" w14:textId="7FB1E9F5" w:rsidR="00942F4E" w:rsidRPr="001A21E8" w:rsidRDefault="00280ADA" w:rsidP="005101A1">
      <w:pPr>
        <w:tabs>
          <w:tab w:val="num" w:pos="851"/>
        </w:tabs>
        <w:spacing w:line="276" w:lineRule="auto"/>
        <w:ind w:left="851" w:right="14" w:hanging="426"/>
        <w:jc w:val="both"/>
        <w:rPr>
          <w:rFonts w:ascii="Tahoma" w:eastAsia="Tahoma" w:hAnsi="Tahoma" w:cs="Tahoma"/>
        </w:rPr>
      </w:pPr>
      <w:r w:rsidRPr="001A21E8">
        <w:rPr>
          <w:rFonts w:ascii="Tahoma" w:eastAsia="Tahoma" w:hAnsi="Tahoma" w:cs="Tahoma"/>
          <w:spacing w:val="-1"/>
        </w:rPr>
        <w:t>1</w:t>
      </w:r>
      <w:r w:rsidRPr="001A21E8">
        <w:rPr>
          <w:rFonts w:ascii="Tahoma" w:eastAsia="Tahoma" w:hAnsi="Tahoma" w:cs="Tahoma"/>
        </w:rPr>
        <w:t>)</w:t>
      </w:r>
      <w:r w:rsidR="00954CC2">
        <w:rPr>
          <w:rFonts w:ascii="Tahoma" w:eastAsia="Tahoma" w:hAnsi="Tahoma" w:cs="Tahoma"/>
          <w:spacing w:val="35"/>
        </w:rPr>
        <w:tab/>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9"/>
        </w:rPr>
        <w:t xml:space="preserve"> </w:t>
      </w:r>
      <w:r w:rsidRPr="001A21E8">
        <w:rPr>
          <w:rFonts w:ascii="Tahoma" w:eastAsia="Tahoma" w:hAnsi="Tahoma" w:cs="Tahoma"/>
          <w:spacing w:val="1"/>
        </w:rPr>
        <w:t>wy</w:t>
      </w:r>
      <w:r w:rsidRPr="001A21E8">
        <w:rPr>
          <w:rFonts w:ascii="Tahoma" w:eastAsia="Tahoma" w:hAnsi="Tahoma" w:cs="Tahoma"/>
          <w:spacing w:val="-3"/>
        </w:rPr>
        <w:t>k</w:t>
      </w:r>
      <w:r w:rsidRPr="001A21E8">
        <w:rPr>
          <w:rFonts w:ascii="Tahoma" w:eastAsia="Tahoma" w:hAnsi="Tahoma" w:cs="Tahoma"/>
        </w:rPr>
        <w:t>orz</w:t>
      </w:r>
      <w:r w:rsidRPr="001A21E8">
        <w:rPr>
          <w:rFonts w:ascii="Tahoma" w:eastAsia="Tahoma" w:hAnsi="Tahoma" w:cs="Tahoma"/>
          <w:spacing w:val="2"/>
        </w:rPr>
        <w:t>y</w:t>
      </w:r>
      <w:r w:rsidRPr="001A21E8">
        <w:rPr>
          <w:rFonts w:ascii="Tahoma" w:eastAsia="Tahoma" w:hAnsi="Tahoma" w:cs="Tahoma"/>
        </w:rPr>
        <w:t>sta</w:t>
      </w:r>
      <w:r w:rsidRPr="001A21E8">
        <w:rPr>
          <w:rFonts w:ascii="Tahoma" w:eastAsia="Tahoma" w:hAnsi="Tahoma" w:cs="Tahoma"/>
          <w:spacing w:val="-9"/>
        </w:rPr>
        <w:t xml:space="preserve"> </w:t>
      </w:r>
      <w:r w:rsidRPr="001A21E8">
        <w:rPr>
          <w:rFonts w:ascii="Tahoma" w:eastAsia="Tahoma" w:hAnsi="Tahoma" w:cs="Tahoma"/>
        </w:rPr>
        <w:t xml:space="preserve">w </w:t>
      </w:r>
      <w:r w:rsidRPr="001A21E8">
        <w:rPr>
          <w:rFonts w:ascii="Tahoma" w:eastAsia="Tahoma" w:hAnsi="Tahoma" w:cs="Tahoma"/>
          <w:spacing w:val="2"/>
        </w:rPr>
        <w:t>c</w:t>
      </w:r>
      <w:r w:rsidRPr="001A21E8">
        <w:rPr>
          <w:rFonts w:ascii="Tahoma" w:eastAsia="Tahoma" w:hAnsi="Tahoma" w:cs="Tahoma"/>
          <w:spacing w:val="1"/>
        </w:rPr>
        <w:t>a</w:t>
      </w:r>
      <w:r w:rsidRPr="001A21E8">
        <w:rPr>
          <w:rFonts w:ascii="Tahoma" w:eastAsia="Tahoma" w:hAnsi="Tahoma" w:cs="Tahoma"/>
        </w:rPr>
        <w:t>łoś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 xml:space="preserve"> </w:t>
      </w:r>
      <w:r w:rsidRPr="001A21E8">
        <w:rPr>
          <w:rFonts w:ascii="Tahoma" w:eastAsia="Tahoma" w:hAnsi="Tahoma" w:cs="Tahoma"/>
        </w:rPr>
        <w:t>b</w:t>
      </w:r>
      <w:r w:rsidRPr="001A21E8">
        <w:rPr>
          <w:rFonts w:ascii="Tahoma" w:eastAsia="Tahoma" w:hAnsi="Tahoma" w:cs="Tahoma"/>
          <w:spacing w:val="1"/>
        </w:rPr>
        <w:t>ą</w:t>
      </w:r>
      <w:r w:rsidRPr="001A21E8">
        <w:rPr>
          <w:rFonts w:ascii="Tahoma" w:eastAsia="Tahoma" w:hAnsi="Tahoma" w:cs="Tahoma"/>
        </w:rPr>
        <w:t>dź</w:t>
      </w:r>
      <w:r w:rsidRPr="001A21E8">
        <w:rPr>
          <w:rFonts w:ascii="Tahoma" w:eastAsia="Tahoma" w:hAnsi="Tahoma" w:cs="Tahoma"/>
          <w:spacing w:val="-4"/>
        </w:rPr>
        <w:t xml:space="preserve"> </w:t>
      </w:r>
      <w:r w:rsidRPr="001A21E8">
        <w:rPr>
          <w:rFonts w:ascii="Tahoma" w:eastAsia="Tahoma" w:hAnsi="Tahoma" w:cs="Tahoma"/>
        </w:rPr>
        <w:t>w części</w:t>
      </w:r>
      <w:r w:rsidRPr="001A21E8">
        <w:rPr>
          <w:rFonts w:ascii="Tahoma" w:eastAsia="Tahoma" w:hAnsi="Tahoma" w:cs="Tahoma"/>
          <w:spacing w:val="-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0"/>
        </w:rPr>
        <w:t xml:space="preserve"> </w:t>
      </w:r>
      <w:r w:rsidRPr="001A21E8">
        <w:rPr>
          <w:rFonts w:ascii="Tahoma" w:eastAsia="Tahoma" w:hAnsi="Tahoma" w:cs="Tahoma"/>
        </w:rPr>
        <w:t>środki</w:t>
      </w:r>
      <w:r w:rsidRPr="001A21E8">
        <w:rPr>
          <w:rFonts w:ascii="Tahoma" w:eastAsia="Tahoma" w:hAnsi="Tahoma" w:cs="Tahoma"/>
          <w:spacing w:val="-5"/>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zgo</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 xml:space="preserve"> </w:t>
      </w:r>
      <w:r w:rsidR="00281D78" w:rsidRPr="001A21E8">
        <w:rPr>
          <w:rFonts w:ascii="Tahoma" w:eastAsia="Tahoma" w:hAnsi="Tahoma" w:cs="Tahoma"/>
          <w:spacing w:val="2"/>
        </w:rPr>
        <w:t>D</w:t>
      </w:r>
      <w:r w:rsidR="00CA2847" w:rsidRPr="001A21E8">
        <w:rPr>
          <w:rFonts w:ascii="Tahoma" w:eastAsia="Tahoma" w:hAnsi="Tahoma" w:cs="Tahoma"/>
          <w:spacing w:val="2"/>
        </w:rPr>
        <w:t>ecyzją</w:t>
      </w:r>
      <w:r w:rsidR="00A304A7" w:rsidRPr="001A21E8">
        <w:rPr>
          <w:rFonts w:ascii="Tahoma" w:eastAsia="Tahoma" w:hAnsi="Tahoma" w:cs="Tahoma"/>
          <w:spacing w:val="1"/>
        </w:rPr>
        <w:t>,</w:t>
      </w:r>
      <w:r w:rsidR="00CA2847" w:rsidRPr="001A21E8">
        <w:rPr>
          <w:rFonts w:ascii="Tahoma" w:eastAsia="Tahoma" w:hAnsi="Tahoma" w:cs="Tahoma"/>
          <w:spacing w:val="1"/>
        </w:rPr>
        <w:t xml:space="preserve"> </w:t>
      </w:r>
      <w:r w:rsidR="00CE188D" w:rsidRPr="001246FA">
        <w:rPr>
          <w:rFonts w:ascii="Tahoma" w:eastAsia="Tahoma" w:hAnsi="Tahoma" w:cs="Tahoma"/>
          <w:i/>
          <w:spacing w:val="1"/>
        </w:rPr>
        <w:t>Wytycznymi</w:t>
      </w:r>
      <w:r w:rsidR="00CE188D" w:rsidRPr="001A21E8">
        <w:rPr>
          <w:rFonts w:ascii="Tahoma" w:eastAsia="Tahoma" w:hAnsi="Tahoma" w:cs="Tahoma"/>
          <w:spacing w:val="1"/>
        </w:rPr>
        <w:t xml:space="preserve"> o których mowa </w:t>
      </w:r>
      <w:r w:rsidR="00CE188D" w:rsidRPr="001A21E8">
        <w:rPr>
          <w:rFonts w:ascii="Tahoma" w:eastAsia="Tahoma" w:hAnsi="Tahoma" w:cs="Tahoma"/>
        </w:rPr>
        <w:t>w § 1</w:t>
      </w:r>
      <w:r w:rsidR="00CE188D" w:rsidRPr="001A21E8">
        <w:rPr>
          <w:rFonts w:ascii="Tahoma" w:eastAsia="Tahoma" w:hAnsi="Tahoma" w:cs="Tahoma"/>
          <w:spacing w:val="-2"/>
        </w:rPr>
        <w:t xml:space="preserve"> ust.</w:t>
      </w:r>
      <w:r w:rsidR="00CE188D" w:rsidRPr="001A21E8">
        <w:rPr>
          <w:rFonts w:ascii="Tahoma" w:eastAsia="Tahoma" w:hAnsi="Tahoma" w:cs="Tahoma"/>
          <w:spacing w:val="-1"/>
        </w:rPr>
        <w:t xml:space="preserve"> 2</w:t>
      </w:r>
      <w:r w:rsidR="00EC465D">
        <w:rPr>
          <w:rFonts w:ascii="Tahoma" w:eastAsia="Tahoma" w:hAnsi="Tahoma" w:cs="Tahoma"/>
          <w:spacing w:val="-1"/>
        </w:rPr>
        <w:t>3</w:t>
      </w:r>
      <w:r w:rsidR="00A304A7" w:rsidRPr="001A21E8">
        <w:rPr>
          <w:rFonts w:ascii="Tahoma" w:eastAsia="Tahoma" w:hAnsi="Tahoma" w:cs="Tahoma"/>
          <w:spacing w:val="-1"/>
        </w:rPr>
        <w:t xml:space="preserve"> oraz regulaminem konkursu</w:t>
      </w:r>
      <w:r w:rsidRPr="001A21E8">
        <w:rPr>
          <w:rFonts w:ascii="Tahoma" w:eastAsia="Tahoma" w:hAnsi="Tahoma" w:cs="Tahoma"/>
        </w:rPr>
        <w:t>;</w:t>
      </w:r>
    </w:p>
    <w:p w14:paraId="1DA7C11E" w14:textId="1FB04903" w:rsidR="00942F4E" w:rsidRPr="001A21E8" w:rsidRDefault="00280ADA" w:rsidP="005101A1">
      <w:pPr>
        <w:tabs>
          <w:tab w:val="num" w:pos="851"/>
        </w:tabs>
        <w:spacing w:line="276" w:lineRule="auto"/>
        <w:ind w:left="851" w:right="14" w:hanging="426"/>
        <w:jc w:val="both"/>
        <w:rPr>
          <w:rFonts w:ascii="Tahoma" w:eastAsia="Tahoma" w:hAnsi="Tahoma" w:cs="Tahoma"/>
        </w:rPr>
      </w:pPr>
      <w:r w:rsidRPr="001A21E8">
        <w:rPr>
          <w:rFonts w:ascii="Tahoma" w:eastAsia="Tahoma" w:hAnsi="Tahoma" w:cs="Tahoma"/>
          <w:spacing w:val="-1"/>
        </w:rPr>
        <w:t>2</w:t>
      </w:r>
      <w:r w:rsidRPr="001A21E8">
        <w:rPr>
          <w:rFonts w:ascii="Tahoma" w:eastAsia="Tahoma" w:hAnsi="Tahoma" w:cs="Tahoma"/>
        </w:rPr>
        <w:t>)</w:t>
      </w:r>
      <w:r w:rsidR="00954CC2">
        <w:rPr>
          <w:rFonts w:ascii="Tahoma" w:eastAsia="Tahoma" w:hAnsi="Tahoma" w:cs="Tahoma"/>
          <w:spacing w:val="35"/>
        </w:rPr>
        <w:tab/>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56"/>
        </w:rPr>
        <w:t xml:space="preserve"> </w:t>
      </w:r>
      <w:r w:rsidRPr="001A21E8">
        <w:rPr>
          <w:rFonts w:ascii="Tahoma" w:eastAsia="Tahoma" w:hAnsi="Tahoma" w:cs="Tahoma"/>
        </w:rPr>
        <w:t>z</w:t>
      </w:r>
      <w:r w:rsidRPr="001A21E8">
        <w:rPr>
          <w:rFonts w:ascii="Tahoma" w:eastAsia="Tahoma" w:hAnsi="Tahoma" w:cs="Tahoma"/>
          <w:spacing w:val="1"/>
        </w:rPr>
        <w:t>ł</w:t>
      </w:r>
      <w:r w:rsidRPr="001A21E8">
        <w:rPr>
          <w:rFonts w:ascii="Tahoma" w:eastAsia="Tahoma" w:hAnsi="Tahoma" w:cs="Tahoma"/>
        </w:rPr>
        <w:t>oży</w:t>
      </w:r>
      <w:r w:rsidRPr="001A21E8">
        <w:rPr>
          <w:rFonts w:ascii="Tahoma" w:eastAsia="Tahoma" w:hAnsi="Tahoma" w:cs="Tahoma"/>
          <w:spacing w:val="61"/>
        </w:rPr>
        <w:t xml:space="preserve"> </w:t>
      </w:r>
      <w:r w:rsidRPr="001A21E8">
        <w:rPr>
          <w:rFonts w:ascii="Tahoma" w:eastAsia="Tahoma" w:hAnsi="Tahoma" w:cs="Tahoma"/>
        </w:rPr>
        <w:t>podrob</w:t>
      </w:r>
      <w:r w:rsidRPr="001A21E8">
        <w:rPr>
          <w:rFonts w:ascii="Tahoma" w:eastAsia="Tahoma" w:hAnsi="Tahoma" w:cs="Tahoma"/>
          <w:spacing w:val="2"/>
        </w:rPr>
        <w:t>io</w:t>
      </w:r>
      <w:r w:rsidRPr="001A21E8">
        <w:rPr>
          <w:rFonts w:ascii="Tahoma" w:eastAsia="Tahoma" w:hAnsi="Tahoma" w:cs="Tahoma"/>
          <w:spacing w:val="-1"/>
        </w:rPr>
        <w:t>n</w:t>
      </w:r>
      <w:r w:rsidRPr="001A21E8">
        <w:rPr>
          <w:rFonts w:ascii="Tahoma" w:eastAsia="Tahoma" w:hAnsi="Tahoma" w:cs="Tahoma"/>
          <w:spacing w:val="2"/>
        </w:rPr>
        <w:t>e</w:t>
      </w:r>
      <w:r w:rsidRPr="001A21E8">
        <w:rPr>
          <w:rFonts w:ascii="Tahoma" w:eastAsia="Tahoma" w:hAnsi="Tahoma" w:cs="Tahoma"/>
        </w:rPr>
        <w:t>,</w:t>
      </w:r>
      <w:r w:rsidRPr="001A21E8">
        <w:rPr>
          <w:rFonts w:ascii="Tahoma" w:eastAsia="Tahoma" w:hAnsi="Tahoma" w:cs="Tahoma"/>
          <w:spacing w:val="5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robione</w:t>
      </w:r>
      <w:r w:rsidRPr="001A21E8">
        <w:rPr>
          <w:rFonts w:ascii="Tahoma" w:eastAsia="Tahoma" w:hAnsi="Tahoma" w:cs="Tahoma"/>
          <w:spacing w:val="54"/>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62"/>
        </w:rPr>
        <w:t xml:space="preserve"> </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e</w:t>
      </w:r>
      <w:r w:rsidRPr="001A21E8">
        <w:rPr>
          <w:rFonts w:ascii="Tahoma" w:eastAsia="Tahoma" w:hAnsi="Tahoma" w:cs="Tahoma"/>
          <w:spacing w:val="5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dę</w:t>
      </w:r>
      <w:r w:rsidRPr="001A21E8">
        <w:rPr>
          <w:rFonts w:ascii="Tahoma" w:eastAsia="Tahoma" w:hAnsi="Tahoma" w:cs="Tahoma"/>
          <w:spacing w:val="56"/>
        </w:rPr>
        <w:t xml:space="preserve"> </w:t>
      </w:r>
      <w:r w:rsidRPr="001A21E8">
        <w:rPr>
          <w:rFonts w:ascii="Tahoma" w:eastAsia="Tahoma" w:hAnsi="Tahoma" w:cs="Tahoma"/>
        </w:rPr>
        <w:t>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54"/>
        </w:rPr>
        <w:t xml:space="preserve"> </w:t>
      </w:r>
      <w:r w:rsidR="005101A1">
        <w:rPr>
          <w:rFonts w:ascii="Tahoma" w:eastAsia="Tahoma" w:hAnsi="Tahoma" w:cs="Tahoma"/>
          <w:spacing w:val="54"/>
        </w:rPr>
        <w:br/>
      </w:r>
      <w:r w:rsidRPr="001A21E8">
        <w:rPr>
          <w:rFonts w:ascii="Tahoma" w:eastAsia="Tahoma" w:hAnsi="Tahoma" w:cs="Tahoma"/>
        </w:rPr>
        <w:t xml:space="preserve">w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lu</w:t>
      </w:r>
      <w:r w:rsidR="00CA7347"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zy</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rPr>
        <w:t>sp</w:t>
      </w:r>
      <w:r w:rsidRPr="001A21E8">
        <w:rPr>
          <w:rFonts w:ascii="Tahoma" w:eastAsia="Tahoma" w:hAnsi="Tahoma" w:cs="Tahoma"/>
          <w:spacing w:val="1"/>
        </w:rPr>
        <w:t>a</w:t>
      </w:r>
      <w:r w:rsidRPr="001A21E8">
        <w:rPr>
          <w:rFonts w:ascii="Tahoma" w:eastAsia="Tahoma" w:hAnsi="Tahoma" w:cs="Tahoma"/>
        </w:rPr>
        <w:t>rcia</w:t>
      </w:r>
      <w:r w:rsidRPr="001A21E8">
        <w:rPr>
          <w:rFonts w:ascii="Tahoma" w:eastAsia="Tahoma" w:hAnsi="Tahoma" w:cs="Tahoma"/>
          <w:spacing w:val="-8"/>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we</w:t>
      </w:r>
      <w:r w:rsidRPr="001A21E8">
        <w:rPr>
          <w:rFonts w:ascii="Tahoma" w:eastAsia="Tahoma" w:hAnsi="Tahoma" w:cs="Tahoma"/>
        </w:rPr>
        <w:t>go</w:t>
      </w:r>
      <w:r w:rsidRPr="001A21E8">
        <w:rPr>
          <w:rFonts w:ascii="Tahoma" w:eastAsia="Tahoma" w:hAnsi="Tahoma" w:cs="Tahoma"/>
          <w:spacing w:val="-11"/>
        </w:rPr>
        <w:t xml:space="preserve"> </w:t>
      </w:r>
      <w:r w:rsidRPr="001A21E8">
        <w:rPr>
          <w:rFonts w:ascii="Tahoma" w:eastAsia="Tahoma" w:hAnsi="Tahoma" w:cs="Tahoma"/>
        </w:rPr>
        <w:t xml:space="preserve">w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00281D78" w:rsidRPr="001A21E8">
        <w:rPr>
          <w:rFonts w:ascii="Tahoma" w:eastAsia="Tahoma" w:hAnsi="Tahoma" w:cs="Tahoma"/>
          <w:spacing w:val="2"/>
        </w:rPr>
        <w:t>D</w:t>
      </w:r>
      <w:r w:rsidR="00CA2847" w:rsidRPr="001A21E8">
        <w:rPr>
          <w:rFonts w:ascii="Tahoma" w:eastAsia="Tahoma" w:hAnsi="Tahoma" w:cs="Tahoma"/>
          <w:spacing w:val="2"/>
        </w:rPr>
        <w:t>ecyzji</w:t>
      </w:r>
      <w:r w:rsidR="00A7598F" w:rsidRPr="001A21E8">
        <w:rPr>
          <w:rFonts w:ascii="Tahoma" w:eastAsia="Tahoma" w:hAnsi="Tahoma" w:cs="Tahoma"/>
        </w:rPr>
        <w:t>. Doszło do poważnych nieprawidłowości, w szczególności oszustwa;</w:t>
      </w:r>
    </w:p>
    <w:p w14:paraId="47A85AB0" w14:textId="516D4098" w:rsidR="00942F4E" w:rsidRPr="001A21E8" w:rsidRDefault="00280ADA" w:rsidP="005101A1">
      <w:pPr>
        <w:tabs>
          <w:tab w:val="num" w:pos="851"/>
        </w:tabs>
        <w:spacing w:line="276" w:lineRule="auto"/>
        <w:ind w:left="851" w:right="14" w:hanging="426"/>
        <w:jc w:val="both"/>
        <w:rPr>
          <w:rFonts w:ascii="Tahoma" w:eastAsia="Tahoma" w:hAnsi="Tahoma" w:cs="Tahoma"/>
        </w:rPr>
      </w:pPr>
      <w:r w:rsidRPr="001A21E8">
        <w:rPr>
          <w:rFonts w:ascii="Tahoma" w:eastAsia="Tahoma" w:hAnsi="Tahoma" w:cs="Tahoma"/>
          <w:spacing w:val="-1"/>
        </w:rPr>
        <w:t>3</w:t>
      </w:r>
      <w:r w:rsidRPr="001A21E8">
        <w:rPr>
          <w:rFonts w:ascii="Tahoma" w:eastAsia="Tahoma" w:hAnsi="Tahoma" w:cs="Tahoma"/>
        </w:rPr>
        <w:t>)</w:t>
      </w:r>
      <w:r w:rsidR="00954CC2">
        <w:rPr>
          <w:rFonts w:ascii="Tahoma" w:eastAsia="Tahoma" w:hAnsi="Tahoma" w:cs="Tahoma"/>
          <w:spacing w:val="35"/>
        </w:rPr>
        <w:tab/>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27"/>
        </w:rPr>
        <w:t xml:space="preserve"> </w:t>
      </w:r>
      <w:r w:rsidRPr="001A21E8">
        <w:rPr>
          <w:rFonts w:ascii="Tahoma" w:eastAsia="Tahoma" w:hAnsi="Tahoma" w:cs="Tahoma"/>
        </w:rPr>
        <w:t>ze</w:t>
      </w:r>
      <w:r w:rsidRPr="001A21E8">
        <w:rPr>
          <w:rFonts w:ascii="Tahoma" w:eastAsia="Tahoma" w:hAnsi="Tahoma" w:cs="Tahoma"/>
          <w:spacing w:val="34"/>
        </w:rPr>
        <w:t xml:space="preserve"> </w:t>
      </w:r>
      <w:r w:rsidRPr="001A21E8">
        <w:rPr>
          <w:rFonts w:ascii="Tahoma" w:eastAsia="Tahoma" w:hAnsi="Tahoma" w:cs="Tahoma"/>
        </w:rPr>
        <w:t>s</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35"/>
        </w:rPr>
        <w:t xml:space="preserve"> </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33"/>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4"/>
        </w:rPr>
        <w:t xml:space="preserve"> </w:t>
      </w:r>
      <w:r w:rsidRPr="001A21E8">
        <w:rPr>
          <w:rFonts w:ascii="Tahoma" w:eastAsia="Tahoma" w:hAnsi="Tahoma" w:cs="Tahoma"/>
        </w:rPr>
        <w:t>roz</w:t>
      </w:r>
      <w:r w:rsidRPr="001A21E8">
        <w:rPr>
          <w:rFonts w:ascii="Tahoma" w:eastAsia="Tahoma" w:hAnsi="Tahoma" w:cs="Tahoma"/>
          <w:spacing w:val="1"/>
        </w:rPr>
        <w:t>p</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rPr>
        <w:t>ł</w:t>
      </w:r>
      <w:r w:rsidRPr="001A21E8">
        <w:rPr>
          <w:rFonts w:ascii="Tahoma" w:eastAsia="Tahoma" w:hAnsi="Tahoma" w:cs="Tahoma"/>
          <w:spacing w:val="28"/>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31"/>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30"/>
        </w:rPr>
        <w:t xml:space="preserve"> </w:t>
      </w:r>
      <w:r w:rsidRPr="001A21E8">
        <w:rPr>
          <w:rFonts w:ascii="Tahoma" w:eastAsia="Tahoma" w:hAnsi="Tahoma" w:cs="Tahoma"/>
        </w:rPr>
        <w:t>w</w:t>
      </w:r>
      <w:r w:rsidRPr="001A21E8">
        <w:rPr>
          <w:rFonts w:ascii="Tahoma" w:eastAsia="Tahoma" w:hAnsi="Tahoma" w:cs="Tahoma"/>
          <w:spacing w:val="35"/>
        </w:rPr>
        <w:t xml:space="preserve"> </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gu</w:t>
      </w:r>
      <w:r w:rsidRPr="001A21E8">
        <w:rPr>
          <w:rFonts w:ascii="Tahoma" w:eastAsia="Tahoma" w:hAnsi="Tahoma" w:cs="Tahoma"/>
          <w:spacing w:val="33"/>
        </w:rPr>
        <w:t xml:space="preserve"> </w:t>
      </w:r>
      <w:r w:rsidRPr="001A21E8">
        <w:rPr>
          <w:rFonts w:ascii="Tahoma" w:eastAsia="Tahoma" w:hAnsi="Tahoma" w:cs="Tahoma"/>
        </w:rPr>
        <w:t>3</w:t>
      </w:r>
      <w:r w:rsidRPr="001A21E8">
        <w:rPr>
          <w:rFonts w:ascii="Tahoma" w:eastAsia="Tahoma" w:hAnsi="Tahoma" w:cs="Tahoma"/>
          <w:spacing w:val="34"/>
        </w:rPr>
        <w:t xml:space="preserve"> </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3"/>
        </w:rPr>
        <w:t>ę</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30"/>
        </w:rPr>
        <w:t xml:space="preserve"> </w:t>
      </w:r>
      <w:r w:rsidRPr="001A21E8">
        <w:rPr>
          <w:rFonts w:ascii="Tahoma" w:eastAsia="Tahoma" w:hAnsi="Tahoma" w:cs="Tahoma"/>
        </w:rPr>
        <w:t>od</w:t>
      </w:r>
      <w:r w:rsidRPr="001A21E8">
        <w:rPr>
          <w:rFonts w:ascii="Tahoma" w:eastAsia="Tahoma" w:hAnsi="Tahoma" w:cs="Tahoma"/>
          <w:spacing w:val="33"/>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j </w:t>
      </w:r>
      <w:r w:rsidR="00CA7347" w:rsidRPr="001A21E8">
        <w:rPr>
          <w:rFonts w:ascii="Tahoma" w:eastAsia="Tahoma" w:hAnsi="Tahoma" w:cs="Tahoma"/>
        </w:rPr>
        <w:t>w</w:t>
      </w:r>
      <w:r w:rsidRPr="001A21E8">
        <w:rPr>
          <w:rFonts w:ascii="Tahoma" w:eastAsia="Tahoma" w:hAnsi="Tahoma" w:cs="Tahoma"/>
        </w:rPr>
        <w:t xml:space="preserve">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59"/>
        </w:rPr>
        <w:t xml:space="preserve"> </w:t>
      </w:r>
      <w:r w:rsidRPr="001A21E8">
        <w:rPr>
          <w:rFonts w:ascii="Tahoma" w:eastAsia="Tahoma" w:hAnsi="Tahoma" w:cs="Tahoma"/>
        </w:rPr>
        <w:t>poc</w:t>
      </w:r>
      <w:r w:rsidRPr="001A21E8">
        <w:rPr>
          <w:rFonts w:ascii="Tahoma" w:eastAsia="Tahoma" w:hAnsi="Tahoma" w:cs="Tahoma"/>
          <w:spacing w:val="1"/>
        </w:rPr>
        <w:t>zą</w:t>
      </w:r>
      <w:r w:rsidRPr="001A21E8">
        <w:rPr>
          <w:rFonts w:ascii="Tahoma" w:eastAsia="Tahoma" w:hAnsi="Tahoma" w:cs="Tahoma"/>
          <w:spacing w:val="3"/>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j</w:t>
      </w:r>
      <w:r w:rsidRPr="001A21E8">
        <w:rPr>
          <w:rFonts w:ascii="Tahoma" w:eastAsia="Tahoma" w:hAnsi="Tahoma" w:cs="Tahoma"/>
          <w:spacing w:val="57"/>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59"/>
        </w:rPr>
        <w:t xml:space="preserve"> </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su</w:t>
      </w:r>
      <w:r w:rsidRPr="001A21E8">
        <w:rPr>
          <w:rFonts w:ascii="Tahoma" w:eastAsia="Tahoma" w:hAnsi="Tahoma" w:cs="Tahoma"/>
          <w:spacing w:val="57"/>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57"/>
        </w:rPr>
        <w:t xml:space="preserve"> </w:t>
      </w:r>
      <w:r w:rsidRPr="001A21E8">
        <w:rPr>
          <w:rFonts w:ascii="Tahoma" w:eastAsia="Tahoma" w:hAnsi="Tahoma" w:cs="Tahoma"/>
        </w:rPr>
        <w:t>pr</w:t>
      </w:r>
      <w:r w:rsidRPr="001A21E8">
        <w:rPr>
          <w:rFonts w:ascii="Tahoma" w:eastAsia="Tahoma" w:hAnsi="Tahoma" w:cs="Tahoma"/>
          <w:spacing w:val="3"/>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5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56"/>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59"/>
        </w:rPr>
        <w:t xml:space="preserve"> </w:t>
      </w:r>
      <w:r w:rsidRPr="001A21E8">
        <w:rPr>
          <w:rFonts w:ascii="Tahoma" w:eastAsia="Tahoma" w:hAnsi="Tahoma" w:cs="Tahoma"/>
          <w:spacing w:val="8"/>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57"/>
        </w:rPr>
        <w:t xml:space="preserve">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 r</w:t>
      </w:r>
      <w:r w:rsidRPr="001A21E8">
        <w:rPr>
          <w:rFonts w:ascii="Tahoma" w:eastAsia="Tahoma" w:hAnsi="Tahoma" w:cs="Tahoma"/>
          <w:spacing w:val="1"/>
        </w:rPr>
        <w:t>ea</w:t>
      </w:r>
      <w:r w:rsidRPr="001A21E8">
        <w:rPr>
          <w:rFonts w:ascii="Tahoma" w:eastAsia="Tahoma" w:hAnsi="Tahoma" w:cs="Tahoma"/>
        </w:rPr>
        <w:t>lizu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rPr>
        <w:t>go</w:t>
      </w:r>
      <w:r w:rsidRPr="001A21E8">
        <w:rPr>
          <w:rFonts w:ascii="Tahoma" w:eastAsia="Tahoma" w:hAnsi="Tahoma" w:cs="Tahoma"/>
          <w:spacing w:val="-2"/>
        </w:rPr>
        <w:t xml:space="preserve"> </w:t>
      </w:r>
      <w:r w:rsidRPr="001A21E8">
        <w:rPr>
          <w:rFonts w:ascii="Tahoma" w:eastAsia="Tahoma" w:hAnsi="Tahoma" w:cs="Tahoma"/>
        </w:rPr>
        <w:t>w spo</w:t>
      </w:r>
      <w:r w:rsidRPr="001A21E8">
        <w:rPr>
          <w:rFonts w:ascii="Tahoma" w:eastAsia="Tahoma" w:hAnsi="Tahoma" w:cs="Tahoma"/>
          <w:spacing w:val="2"/>
        </w:rPr>
        <w:t>s</w:t>
      </w:r>
      <w:r w:rsidRPr="001A21E8">
        <w:rPr>
          <w:rFonts w:ascii="Tahoma" w:eastAsia="Tahoma" w:hAnsi="Tahoma" w:cs="Tahoma"/>
        </w:rPr>
        <w:t>ób</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3"/>
        </w:rPr>
        <w:t>g</w:t>
      </w:r>
      <w:r w:rsidRPr="001A21E8">
        <w:rPr>
          <w:rFonts w:ascii="Tahoma" w:eastAsia="Tahoma" w:hAnsi="Tahoma" w:cs="Tahoma"/>
        </w:rPr>
        <w:t>od</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szą</w:t>
      </w:r>
      <w:r w:rsidRPr="001A21E8">
        <w:rPr>
          <w:rFonts w:ascii="Tahoma" w:eastAsia="Tahoma" w:hAnsi="Tahoma" w:cs="Tahoma"/>
          <w:spacing w:val="-5"/>
        </w:rPr>
        <w:t xml:space="preserve"> </w:t>
      </w:r>
      <w:r w:rsidR="00281D78" w:rsidRPr="001A21E8">
        <w:rPr>
          <w:rFonts w:ascii="Tahoma" w:eastAsia="Tahoma" w:hAnsi="Tahoma" w:cs="Tahoma"/>
          <w:spacing w:val="-1"/>
        </w:rPr>
        <w:t>D</w:t>
      </w:r>
      <w:r w:rsidR="00CA2847" w:rsidRPr="001A21E8">
        <w:rPr>
          <w:rFonts w:ascii="Tahoma" w:eastAsia="Tahoma" w:hAnsi="Tahoma" w:cs="Tahoma"/>
          <w:spacing w:val="-1"/>
        </w:rPr>
        <w:t>ecyzją</w:t>
      </w:r>
      <w:r w:rsidRPr="001A21E8">
        <w:rPr>
          <w:rFonts w:ascii="Tahoma" w:eastAsia="Tahoma" w:hAnsi="Tahoma" w:cs="Tahoma"/>
        </w:rPr>
        <w:t>;</w:t>
      </w:r>
    </w:p>
    <w:p w14:paraId="189D1718" w14:textId="4A8351D0" w:rsidR="00942F4E" w:rsidRPr="001A21E8" w:rsidRDefault="00EC465D" w:rsidP="005101A1">
      <w:pPr>
        <w:tabs>
          <w:tab w:val="num" w:pos="851"/>
        </w:tabs>
        <w:spacing w:line="276" w:lineRule="auto"/>
        <w:ind w:left="851" w:right="14" w:hanging="426"/>
        <w:jc w:val="both"/>
        <w:rPr>
          <w:rFonts w:ascii="Tahoma" w:eastAsia="Tahoma" w:hAnsi="Tahoma" w:cs="Tahoma"/>
        </w:rPr>
      </w:pPr>
      <w:r>
        <w:rPr>
          <w:rFonts w:ascii="Tahoma" w:eastAsia="Tahoma" w:hAnsi="Tahoma" w:cs="Tahoma"/>
        </w:rPr>
        <w:t>4</w:t>
      </w:r>
      <w:r w:rsidR="00280ADA" w:rsidRPr="001A21E8">
        <w:rPr>
          <w:rFonts w:ascii="Tahoma" w:eastAsia="Tahoma" w:hAnsi="Tahoma" w:cs="Tahoma"/>
        </w:rPr>
        <w:t>)</w:t>
      </w:r>
      <w:r w:rsidR="00954CC2">
        <w:rPr>
          <w:rFonts w:ascii="Tahoma" w:eastAsia="Tahoma" w:hAnsi="Tahoma" w:cs="Tahoma"/>
          <w:spacing w:val="35"/>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 xml:space="preserve">t </w:t>
      </w:r>
      <w:r w:rsidR="00280ADA" w:rsidRPr="001A21E8">
        <w:rPr>
          <w:rFonts w:ascii="Tahoma" w:eastAsia="Tahoma" w:hAnsi="Tahoma" w:cs="Tahoma"/>
          <w:spacing w:val="-1"/>
        </w:rPr>
        <w:t>n</w:t>
      </w:r>
      <w:r w:rsidR="00280ADA" w:rsidRPr="001A21E8">
        <w:rPr>
          <w:rFonts w:ascii="Tahoma" w:eastAsia="Tahoma" w:hAnsi="Tahoma" w:cs="Tahoma"/>
        </w:rPr>
        <w:t>ie osi</w:t>
      </w:r>
      <w:r w:rsidR="00280ADA" w:rsidRPr="001A21E8">
        <w:rPr>
          <w:rFonts w:ascii="Tahoma" w:eastAsia="Tahoma" w:hAnsi="Tahoma" w:cs="Tahoma"/>
          <w:spacing w:val="1"/>
        </w:rPr>
        <w:t>ą</w:t>
      </w:r>
      <w:r w:rsidR="00280ADA" w:rsidRPr="001A21E8">
        <w:rPr>
          <w:rFonts w:ascii="Tahoma" w:eastAsia="Tahoma" w:hAnsi="Tahoma" w:cs="Tahoma"/>
          <w:spacing w:val="2"/>
        </w:rPr>
        <w:t>g</w:t>
      </w:r>
      <w:r w:rsidR="00280ADA" w:rsidRPr="001A21E8">
        <w:rPr>
          <w:rFonts w:ascii="Tahoma" w:eastAsia="Tahoma" w:hAnsi="Tahoma" w:cs="Tahoma"/>
          <w:spacing w:val="-1"/>
        </w:rPr>
        <w:t>n</w:t>
      </w:r>
      <w:r w:rsidR="00280ADA" w:rsidRPr="001A21E8">
        <w:rPr>
          <w:rFonts w:ascii="Tahoma" w:eastAsia="Tahoma" w:hAnsi="Tahoma" w:cs="Tahoma"/>
        </w:rPr>
        <w:t>ie z</w:t>
      </w:r>
      <w:r w:rsidR="00280ADA" w:rsidRPr="001A21E8">
        <w:rPr>
          <w:rFonts w:ascii="Tahoma" w:eastAsia="Tahoma" w:hAnsi="Tahoma" w:cs="Tahoma"/>
          <w:spacing w:val="1"/>
        </w:rPr>
        <w:t>a</w:t>
      </w:r>
      <w:r w:rsidR="00280ADA" w:rsidRPr="001A21E8">
        <w:rPr>
          <w:rFonts w:ascii="Tahoma" w:eastAsia="Tahoma" w:hAnsi="Tahoma" w:cs="Tahoma"/>
        </w:rPr>
        <w:t>mi</w:t>
      </w:r>
      <w:r w:rsidR="00280ADA" w:rsidRPr="001A21E8">
        <w:rPr>
          <w:rFonts w:ascii="Tahoma" w:eastAsia="Tahoma" w:hAnsi="Tahoma" w:cs="Tahoma"/>
          <w:spacing w:val="1"/>
        </w:rPr>
        <w:t>e</w:t>
      </w:r>
      <w:r w:rsidR="00280ADA" w:rsidRPr="001A21E8">
        <w:rPr>
          <w:rFonts w:ascii="Tahoma" w:eastAsia="Tahoma" w:hAnsi="Tahoma" w:cs="Tahoma"/>
        </w:rPr>
        <w:t>rzon</w:t>
      </w:r>
      <w:r w:rsidR="00280ADA" w:rsidRPr="001A21E8">
        <w:rPr>
          <w:rFonts w:ascii="Tahoma" w:eastAsia="Tahoma" w:hAnsi="Tahoma" w:cs="Tahoma"/>
          <w:spacing w:val="-1"/>
        </w:rPr>
        <w:t>yc</w:t>
      </w:r>
      <w:r w:rsidR="00280ADA" w:rsidRPr="001A21E8">
        <w:rPr>
          <w:rFonts w:ascii="Tahoma" w:eastAsia="Tahoma" w:hAnsi="Tahoma" w:cs="Tahoma"/>
        </w:rPr>
        <w:t>h</w:t>
      </w:r>
      <w:r w:rsidR="00280ADA" w:rsidRPr="001A21E8">
        <w:rPr>
          <w:rFonts w:ascii="Tahoma" w:eastAsia="Tahoma" w:hAnsi="Tahoma" w:cs="Tahoma"/>
          <w:spacing w:val="9"/>
        </w:rPr>
        <w:t xml:space="preserve"> </w:t>
      </w:r>
      <w:r w:rsidR="00280ADA" w:rsidRPr="001A21E8">
        <w:rPr>
          <w:rFonts w:ascii="Tahoma" w:eastAsia="Tahoma" w:hAnsi="Tahoma" w:cs="Tahoma"/>
        </w:rPr>
        <w:t xml:space="preserve">w </w:t>
      </w:r>
      <w:r w:rsidR="00280ADA" w:rsidRPr="001A21E8">
        <w:rPr>
          <w:rFonts w:ascii="Tahoma" w:eastAsia="Tahoma" w:hAnsi="Tahoma" w:cs="Tahoma"/>
          <w:spacing w:val="1"/>
        </w:rPr>
        <w:t>p</w:t>
      </w:r>
      <w:r w:rsidR="00280ADA" w:rsidRPr="001A21E8">
        <w:rPr>
          <w:rFonts w:ascii="Tahoma" w:eastAsia="Tahoma" w:hAnsi="Tahoma" w:cs="Tahoma"/>
        </w:rPr>
        <w:t>ro</w:t>
      </w:r>
      <w:r w:rsidR="00280ADA" w:rsidRPr="001A21E8">
        <w:rPr>
          <w:rFonts w:ascii="Tahoma" w:eastAsia="Tahoma" w:hAnsi="Tahoma" w:cs="Tahoma"/>
          <w:spacing w:val="-1"/>
        </w:rPr>
        <w:t>j</w:t>
      </w:r>
      <w:r w:rsidR="00280ADA" w:rsidRPr="001A21E8">
        <w:rPr>
          <w:rFonts w:ascii="Tahoma" w:eastAsia="Tahoma" w:hAnsi="Tahoma" w:cs="Tahoma"/>
          <w:spacing w:val="3"/>
        </w:rPr>
        <w:t>e</w:t>
      </w:r>
      <w:r w:rsidR="00280ADA" w:rsidRPr="001A21E8">
        <w:rPr>
          <w:rFonts w:ascii="Tahoma" w:eastAsia="Tahoma" w:hAnsi="Tahoma" w:cs="Tahoma"/>
          <w:spacing w:val="-1"/>
        </w:rPr>
        <w:t>kc</w:t>
      </w:r>
      <w:r w:rsidR="00280ADA" w:rsidRPr="001A21E8">
        <w:rPr>
          <w:rFonts w:ascii="Tahoma" w:eastAsia="Tahoma" w:hAnsi="Tahoma" w:cs="Tahoma"/>
        </w:rPr>
        <w:t xml:space="preserve">ie </w:t>
      </w:r>
      <w:r w:rsidR="00280ADA" w:rsidRPr="001A21E8">
        <w:rPr>
          <w:rFonts w:ascii="Tahoma" w:eastAsia="Tahoma" w:hAnsi="Tahoma" w:cs="Tahoma"/>
          <w:spacing w:val="1"/>
        </w:rPr>
        <w:t>w</w:t>
      </w:r>
      <w:r w:rsidR="00280ADA" w:rsidRPr="001A21E8">
        <w:rPr>
          <w:rFonts w:ascii="Tahoma" w:eastAsia="Tahoma" w:hAnsi="Tahoma" w:cs="Tahoma"/>
        </w:rPr>
        <w:t>s</w:t>
      </w:r>
      <w:r w:rsidR="00280ADA" w:rsidRPr="001A21E8">
        <w:rPr>
          <w:rFonts w:ascii="Tahoma" w:eastAsia="Tahoma" w:hAnsi="Tahoma" w:cs="Tahoma"/>
          <w:spacing w:val="-1"/>
        </w:rPr>
        <w:t>k</w:t>
      </w:r>
      <w:r w:rsidR="00280ADA" w:rsidRPr="001A21E8">
        <w:rPr>
          <w:rFonts w:ascii="Tahoma" w:eastAsia="Tahoma" w:hAnsi="Tahoma" w:cs="Tahoma"/>
          <w:spacing w:val="1"/>
        </w:rPr>
        <w:t>a</w:t>
      </w:r>
      <w:r w:rsidR="00280ADA" w:rsidRPr="001A21E8">
        <w:rPr>
          <w:rFonts w:ascii="Tahoma" w:eastAsia="Tahoma" w:hAnsi="Tahoma" w:cs="Tahoma"/>
        </w:rPr>
        <w:t>źni</w:t>
      </w:r>
      <w:r w:rsidR="00280ADA" w:rsidRPr="001A21E8">
        <w:rPr>
          <w:rFonts w:ascii="Tahoma" w:eastAsia="Tahoma" w:hAnsi="Tahoma" w:cs="Tahoma"/>
          <w:spacing w:val="2"/>
        </w:rPr>
        <w:t>k</w:t>
      </w:r>
      <w:r w:rsidR="00280ADA" w:rsidRPr="001A21E8">
        <w:rPr>
          <w:rFonts w:ascii="Tahoma" w:eastAsia="Tahoma" w:hAnsi="Tahoma" w:cs="Tahoma"/>
        </w:rPr>
        <w:t>ó</w:t>
      </w:r>
      <w:r w:rsidR="00280ADA" w:rsidRPr="001A21E8">
        <w:rPr>
          <w:rFonts w:ascii="Tahoma" w:eastAsia="Tahoma" w:hAnsi="Tahoma" w:cs="Tahoma"/>
          <w:spacing w:val="1"/>
        </w:rPr>
        <w:t>w</w:t>
      </w:r>
      <w:r w:rsidR="00280ADA" w:rsidRPr="001A21E8">
        <w:rPr>
          <w:rFonts w:ascii="Tahoma" w:eastAsia="Tahoma" w:hAnsi="Tahoma" w:cs="Tahoma"/>
        </w:rPr>
        <w:t>, zgo</w:t>
      </w:r>
      <w:r w:rsidR="00280ADA" w:rsidRPr="001A21E8">
        <w:rPr>
          <w:rFonts w:ascii="Tahoma" w:eastAsia="Tahoma" w:hAnsi="Tahoma" w:cs="Tahoma"/>
          <w:spacing w:val="2"/>
        </w:rPr>
        <w:t>d</w:t>
      </w:r>
      <w:r w:rsidR="00280ADA" w:rsidRPr="001A21E8">
        <w:rPr>
          <w:rFonts w:ascii="Tahoma" w:eastAsia="Tahoma" w:hAnsi="Tahoma" w:cs="Tahoma"/>
          <w:spacing w:val="-1"/>
        </w:rPr>
        <w:t>n</w:t>
      </w:r>
      <w:r w:rsidR="00280ADA" w:rsidRPr="001A21E8">
        <w:rPr>
          <w:rFonts w:ascii="Tahoma" w:eastAsia="Tahoma" w:hAnsi="Tahoma" w:cs="Tahoma"/>
        </w:rPr>
        <w:t>ie</w:t>
      </w:r>
      <w:r w:rsidR="00280ADA" w:rsidRPr="001A21E8">
        <w:rPr>
          <w:rFonts w:ascii="Tahoma" w:eastAsia="Tahoma" w:hAnsi="Tahoma" w:cs="Tahoma"/>
          <w:spacing w:val="15"/>
        </w:rPr>
        <w:t xml:space="preserve"> </w:t>
      </w:r>
      <w:r w:rsidR="00280ADA" w:rsidRPr="001A21E8">
        <w:rPr>
          <w:rFonts w:ascii="Tahoma" w:eastAsia="Tahoma" w:hAnsi="Tahoma" w:cs="Tahoma"/>
        </w:rPr>
        <w:t xml:space="preserve">z § </w:t>
      </w:r>
      <w:r w:rsidR="004927A6" w:rsidRPr="001A21E8">
        <w:rPr>
          <w:rFonts w:ascii="Tahoma" w:eastAsia="Tahoma" w:hAnsi="Tahoma" w:cs="Tahoma"/>
        </w:rPr>
        <w:t>6</w:t>
      </w:r>
      <w:r w:rsidR="00280ADA" w:rsidRPr="001A21E8">
        <w:rPr>
          <w:rFonts w:ascii="Tahoma" w:eastAsia="Tahoma" w:hAnsi="Tahoma" w:cs="Tahoma"/>
          <w:spacing w:val="20"/>
        </w:rPr>
        <w:t xml:space="preserve"> </w:t>
      </w:r>
      <w:r w:rsidR="00281D78" w:rsidRPr="001A21E8">
        <w:rPr>
          <w:rFonts w:ascii="Tahoma" w:eastAsia="Tahoma" w:hAnsi="Tahoma" w:cs="Tahoma"/>
          <w:spacing w:val="-1"/>
        </w:rPr>
        <w:t>D</w:t>
      </w:r>
      <w:r w:rsidR="00CA2847" w:rsidRPr="001A21E8">
        <w:rPr>
          <w:rFonts w:ascii="Tahoma" w:eastAsia="Tahoma" w:hAnsi="Tahoma" w:cs="Tahoma"/>
          <w:spacing w:val="-1"/>
        </w:rPr>
        <w:t>ecyzji</w:t>
      </w:r>
      <w:r w:rsidR="00280ADA" w:rsidRPr="001A21E8">
        <w:rPr>
          <w:rFonts w:ascii="Tahoma" w:eastAsia="Tahoma" w:hAnsi="Tahoma" w:cs="Tahoma"/>
        </w:rPr>
        <w:t>,</w:t>
      </w:r>
      <w:r w:rsidR="008E0537">
        <w:rPr>
          <w:rFonts w:ascii="Tahoma" w:eastAsia="Tahoma" w:hAnsi="Tahoma" w:cs="Tahoma"/>
        </w:rPr>
        <w:br/>
      </w:r>
      <w:r w:rsidR="00280ADA" w:rsidRPr="001A21E8">
        <w:rPr>
          <w:rFonts w:ascii="Tahoma" w:eastAsia="Tahoma" w:hAnsi="Tahoma" w:cs="Tahoma"/>
        </w:rPr>
        <w:t>z</w:t>
      </w:r>
      <w:r w:rsidR="00280ADA" w:rsidRPr="001A21E8">
        <w:rPr>
          <w:rFonts w:ascii="Tahoma" w:eastAsia="Tahoma" w:hAnsi="Tahoma" w:cs="Tahoma"/>
          <w:spacing w:val="-1"/>
        </w:rPr>
        <w:t xml:space="preserve"> </w:t>
      </w:r>
      <w:r w:rsidR="00280ADA" w:rsidRPr="001A21E8">
        <w:rPr>
          <w:rFonts w:ascii="Tahoma" w:eastAsia="Tahoma" w:hAnsi="Tahoma" w:cs="Tahoma"/>
        </w:rPr>
        <w:t>prz</w:t>
      </w:r>
      <w:r w:rsidR="00280ADA" w:rsidRPr="001A21E8">
        <w:rPr>
          <w:rFonts w:ascii="Tahoma" w:eastAsia="Tahoma" w:hAnsi="Tahoma" w:cs="Tahoma"/>
          <w:spacing w:val="-1"/>
        </w:rPr>
        <w:t>yc</w:t>
      </w:r>
      <w:r w:rsidR="00280ADA" w:rsidRPr="001A21E8">
        <w:rPr>
          <w:rFonts w:ascii="Tahoma" w:eastAsia="Tahoma" w:hAnsi="Tahoma" w:cs="Tahoma"/>
        </w:rPr>
        <w:t>z</w:t>
      </w:r>
      <w:r w:rsidR="00280ADA" w:rsidRPr="001A21E8">
        <w:rPr>
          <w:rFonts w:ascii="Tahoma" w:eastAsia="Tahoma" w:hAnsi="Tahoma" w:cs="Tahoma"/>
          <w:spacing w:val="2"/>
        </w:rPr>
        <w:t>y</w:t>
      </w:r>
      <w:r w:rsidR="00280ADA" w:rsidRPr="001A21E8">
        <w:rPr>
          <w:rFonts w:ascii="Tahoma" w:eastAsia="Tahoma" w:hAnsi="Tahoma" w:cs="Tahoma"/>
        </w:rPr>
        <w:t>n</w:t>
      </w:r>
      <w:r w:rsidR="00280ADA" w:rsidRPr="001A21E8">
        <w:rPr>
          <w:rFonts w:ascii="Tahoma" w:eastAsia="Tahoma" w:hAnsi="Tahoma" w:cs="Tahoma"/>
          <w:spacing w:val="-9"/>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z</w:t>
      </w:r>
      <w:r w:rsidR="00280ADA" w:rsidRPr="001A21E8">
        <w:rPr>
          <w:rFonts w:ascii="Tahoma" w:eastAsia="Tahoma" w:hAnsi="Tahoma" w:cs="Tahoma"/>
          <w:spacing w:val="-5"/>
        </w:rPr>
        <w:t xml:space="preserve"> </w:t>
      </w:r>
      <w:r w:rsidR="00280ADA" w:rsidRPr="001A21E8">
        <w:rPr>
          <w:rFonts w:ascii="Tahoma" w:eastAsia="Tahoma" w:hAnsi="Tahoma" w:cs="Tahoma"/>
        </w:rPr>
        <w:t>si</w:t>
      </w:r>
      <w:r w:rsidR="00280ADA" w:rsidRPr="001A21E8">
        <w:rPr>
          <w:rFonts w:ascii="Tahoma" w:eastAsia="Tahoma" w:hAnsi="Tahoma" w:cs="Tahoma"/>
          <w:spacing w:val="1"/>
        </w:rPr>
        <w:t>e</w:t>
      </w:r>
      <w:r w:rsidR="00280ADA" w:rsidRPr="001A21E8">
        <w:rPr>
          <w:rFonts w:ascii="Tahoma" w:eastAsia="Tahoma" w:hAnsi="Tahoma" w:cs="Tahoma"/>
        </w:rPr>
        <w:t>bie</w:t>
      </w:r>
      <w:r w:rsidR="00280ADA" w:rsidRPr="001A21E8">
        <w:rPr>
          <w:rFonts w:ascii="Tahoma" w:eastAsia="Tahoma" w:hAnsi="Tahoma" w:cs="Tahoma"/>
          <w:spacing w:val="-4"/>
        </w:rPr>
        <w:t xml:space="preserve"> </w:t>
      </w:r>
      <w:r w:rsidR="00280ADA" w:rsidRPr="001A21E8">
        <w:rPr>
          <w:rFonts w:ascii="Tahoma" w:eastAsia="Tahoma" w:hAnsi="Tahoma" w:cs="Tahoma"/>
        </w:rPr>
        <w:t>z</w:t>
      </w:r>
      <w:r w:rsidR="00280ADA" w:rsidRPr="001A21E8">
        <w:rPr>
          <w:rFonts w:ascii="Tahoma" w:eastAsia="Tahoma" w:hAnsi="Tahoma" w:cs="Tahoma"/>
          <w:spacing w:val="1"/>
        </w:rPr>
        <w:t>aw</w:t>
      </w:r>
      <w:r w:rsidR="00280ADA" w:rsidRPr="001A21E8">
        <w:rPr>
          <w:rFonts w:ascii="Tahoma" w:eastAsia="Tahoma" w:hAnsi="Tahoma" w:cs="Tahoma"/>
        </w:rPr>
        <w:t>i</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2"/>
        </w:rPr>
        <w:t>o</w:t>
      </w:r>
      <w:r w:rsidR="00280ADA" w:rsidRPr="001A21E8">
        <w:rPr>
          <w:rFonts w:ascii="Tahoma" w:eastAsia="Tahoma" w:hAnsi="Tahoma" w:cs="Tahoma"/>
          <w:spacing w:val="-3"/>
        </w:rPr>
        <w:t>n</w:t>
      </w:r>
      <w:r w:rsidR="00280ADA" w:rsidRPr="001A21E8">
        <w:rPr>
          <w:rFonts w:ascii="Tahoma" w:eastAsia="Tahoma" w:hAnsi="Tahoma" w:cs="Tahoma"/>
          <w:spacing w:val="-1"/>
        </w:rPr>
        <w:t>yc</w:t>
      </w:r>
      <w:r w:rsidR="00280ADA" w:rsidRPr="001A21E8">
        <w:rPr>
          <w:rFonts w:ascii="Tahoma" w:eastAsia="Tahoma" w:hAnsi="Tahoma" w:cs="Tahoma"/>
          <w:spacing w:val="1"/>
        </w:rPr>
        <w:t>h</w:t>
      </w:r>
      <w:r w:rsidR="00280ADA" w:rsidRPr="001A21E8">
        <w:rPr>
          <w:rFonts w:ascii="Tahoma" w:eastAsia="Tahoma" w:hAnsi="Tahoma" w:cs="Tahoma"/>
        </w:rPr>
        <w:t>;</w:t>
      </w:r>
    </w:p>
    <w:p w14:paraId="5D8BC4DD" w14:textId="65A8AC1F" w:rsidR="00942F4E" w:rsidRPr="001A21E8" w:rsidRDefault="00EC465D" w:rsidP="005101A1">
      <w:pPr>
        <w:tabs>
          <w:tab w:val="num" w:pos="851"/>
        </w:tabs>
        <w:spacing w:line="276" w:lineRule="auto"/>
        <w:ind w:left="851" w:right="14" w:hanging="426"/>
        <w:jc w:val="both"/>
        <w:rPr>
          <w:rFonts w:ascii="Tahoma" w:eastAsia="Tahoma" w:hAnsi="Tahoma" w:cs="Tahoma"/>
        </w:rPr>
      </w:pPr>
      <w:r>
        <w:rPr>
          <w:rFonts w:ascii="Tahoma" w:eastAsia="Tahoma" w:hAnsi="Tahoma" w:cs="Tahoma"/>
          <w:spacing w:val="-1"/>
        </w:rPr>
        <w:t>5</w:t>
      </w:r>
      <w:r w:rsidR="00280ADA" w:rsidRPr="001A21E8">
        <w:rPr>
          <w:rFonts w:ascii="Tahoma" w:eastAsia="Tahoma" w:hAnsi="Tahoma" w:cs="Tahoma"/>
        </w:rPr>
        <w:t>)</w:t>
      </w:r>
      <w:r w:rsidR="00954CC2">
        <w:rPr>
          <w:rFonts w:ascii="Tahoma" w:eastAsia="Tahoma" w:hAnsi="Tahoma" w:cs="Tahoma"/>
          <w:spacing w:val="35"/>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8"/>
        </w:rPr>
        <w:t xml:space="preserve"> </w:t>
      </w:r>
      <w:r w:rsidR="00280ADA" w:rsidRPr="001A21E8">
        <w:rPr>
          <w:rFonts w:ascii="Tahoma" w:eastAsia="Tahoma" w:hAnsi="Tahoma" w:cs="Tahoma"/>
        </w:rPr>
        <w:t>od</w:t>
      </w:r>
      <w:r w:rsidR="00280ADA" w:rsidRPr="001A21E8">
        <w:rPr>
          <w:rFonts w:ascii="Tahoma" w:eastAsia="Tahoma" w:hAnsi="Tahoma" w:cs="Tahoma"/>
          <w:spacing w:val="1"/>
        </w:rPr>
        <w:t>m</w:t>
      </w:r>
      <w:r w:rsidR="00280ADA" w:rsidRPr="001A21E8">
        <w:rPr>
          <w:rFonts w:ascii="Tahoma" w:eastAsia="Tahoma" w:hAnsi="Tahoma" w:cs="Tahoma"/>
        </w:rPr>
        <w:t>ó</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6"/>
        </w:rPr>
        <w:t xml:space="preserve"> </w:t>
      </w:r>
      <w:r w:rsidR="00280ADA" w:rsidRPr="001A21E8">
        <w:rPr>
          <w:rFonts w:ascii="Tahoma" w:eastAsia="Tahoma" w:hAnsi="Tahoma" w:cs="Tahoma"/>
        </w:rPr>
        <w:t>podd</w:t>
      </w:r>
      <w:r w:rsidR="00280ADA" w:rsidRPr="001A21E8">
        <w:rPr>
          <w:rFonts w:ascii="Tahoma" w:eastAsia="Tahoma" w:hAnsi="Tahoma" w:cs="Tahoma"/>
          <w:spacing w:val="4"/>
        </w:rPr>
        <w:t>a</w:t>
      </w:r>
      <w:r w:rsidR="00280ADA" w:rsidRPr="001A21E8">
        <w:rPr>
          <w:rFonts w:ascii="Tahoma" w:eastAsia="Tahoma" w:hAnsi="Tahoma" w:cs="Tahoma"/>
          <w:spacing w:val="1"/>
        </w:rPr>
        <w:t>n</w:t>
      </w:r>
      <w:r w:rsidR="00280ADA" w:rsidRPr="001A21E8">
        <w:rPr>
          <w:rFonts w:ascii="Tahoma" w:eastAsia="Tahoma" w:hAnsi="Tahoma" w:cs="Tahoma"/>
        </w:rPr>
        <w:t>ia</w:t>
      </w:r>
      <w:r w:rsidR="00280ADA" w:rsidRPr="001A21E8">
        <w:rPr>
          <w:rFonts w:ascii="Tahoma" w:eastAsia="Tahoma" w:hAnsi="Tahoma" w:cs="Tahoma"/>
          <w:spacing w:val="-7"/>
        </w:rPr>
        <w:t xml:space="preserve"> </w:t>
      </w:r>
      <w:r w:rsidR="00280ADA" w:rsidRPr="001A21E8">
        <w:rPr>
          <w:rFonts w:ascii="Tahoma" w:eastAsia="Tahoma" w:hAnsi="Tahoma" w:cs="Tahoma"/>
        </w:rPr>
        <w:t>s</w:t>
      </w:r>
      <w:r w:rsidR="00280ADA" w:rsidRPr="001A21E8">
        <w:rPr>
          <w:rFonts w:ascii="Tahoma" w:eastAsia="Tahoma" w:hAnsi="Tahoma" w:cs="Tahoma"/>
          <w:spacing w:val="2"/>
        </w:rPr>
        <w:t>i</w:t>
      </w:r>
      <w:r w:rsidR="00280ADA" w:rsidRPr="001A21E8">
        <w:rPr>
          <w:rFonts w:ascii="Tahoma" w:eastAsia="Tahoma" w:hAnsi="Tahoma" w:cs="Tahoma"/>
        </w:rPr>
        <w:t>ę</w:t>
      </w:r>
      <w:r w:rsidR="00280ADA" w:rsidRPr="001A21E8">
        <w:rPr>
          <w:rFonts w:ascii="Tahoma" w:eastAsia="Tahoma" w:hAnsi="Tahoma" w:cs="Tahoma"/>
          <w:spacing w:val="-2"/>
        </w:rPr>
        <w:t xml:space="preserve"> </w:t>
      </w:r>
      <w:r w:rsidR="00280ADA" w:rsidRPr="001A21E8">
        <w:rPr>
          <w:rFonts w:ascii="Tahoma" w:eastAsia="Tahoma" w:hAnsi="Tahoma" w:cs="Tahoma"/>
          <w:spacing w:val="-3"/>
        </w:rPr>
        <w:t>k</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trol</w:t>
      </w:r>
      <w:r w:rsidR="00280ADA" w:rsidRPr="001A21E8">
        <w:rPr>
          <w:rFonts w:ascii="Tahoma" w:eastAsia="Tahoma" w:hAnsi="Tahoma" w:cs="Tahoma"/>
          <w:spacing w:val="2"/>
        </w:rPr>
        <w:t>i</w:t>
      </w:r>
      <w:r w:rsidR="00280ADA" w:rsidRPr="001A21E8">
        <w:rPr>
          <w:rFonts w:ascii="Tahoma" w:eastAsia="Tahoma" w:hAnsi="Tahoma" w:cs="Tahoma"/>
        </w:rPr>
        <w:t>,</w:t>
      </w:r>
      <w:r w:rsidR="00280ADA" w:rsidRPr="001A21E8">
        <w:rPr>
          <w:rFonts w:ascii="Tahoma" w:eastAsia="Tahoma" w:hAnsi="Tahoma" w:cs="Tahoma"/>
          <w:spacing w:val="-7"/>
        </w:rPr>
        <w:t xml:space="preserve"> </w:t>
      </w:r>
      <w:r w:rsidR="00280ADA" w:rsidRPr="001A21E8">
        <w:rPr>
          <w:rFonts w:ascii="Tahoma" w:eastAsia="Tahoma" w:hAnsi="Tahoma" w:cs="Tahoma"/>
        </w:rPr>
        <w:t>o</w:t>
      </w:r>
      <w:r w:rsidR="00280ADA" w:rsidRPr="001A21E8">
        <w:rPr>
          <w:rFonts w:ascii="Tahoma" w:eastAsia="Tahoma" w:hAnsi="Tahoma" w:cs="Tahoma"/>
          <w:spacing w:val="-1"/>
        </w:rPr>
        <w:t xml:space="preserve"> k</w:t>
      </w:r>
      <w:r w:rsidR="00280ADA" w:rsidRPr="001A21E8">
        <w:rPr>
          <w:rFonts w:ascii="Tahoma" w:eastAsia="Tahoma" w:hAnsi="Tahoma" w:cs="Tahoma"/>
          <w:spacing w:val="3"/>
        </w:rPr>
        <w:t>t</w:t>
      </w:r>
      <w:r w:rsidR="00280ADA" w:rsidRPr="001A21E8">
        <w:rPr>
          <w:rFonts w:ascii="Tahoma" w:eastAsia="Tahoma" w:hAnsi="Tahoma" w:cs="Tahoma"/>
        </w:rPr>
        <w:t>ór</w:t>
      </w:r>
      <w:r w:rsidR="00280ADA" w:rsidRPr="001A21E8">
        <w:rPr>
          <w:rFonts w:ascii="Tahoma" w:eastAsia="Tahoma" w:hAnsi="Tahoma" w:cs="Tahoma"/>
          <w:spacing w:val="1"/>
        </w:rPr>
        <w:t>e</w:t>
      </w:r>
      <w:r w:rsidR="00280ADA" w:rsidRPr="001A21E8">
        <w:rPr>
          <w:rFonts w:ascii="Tahoma" w:eastAsia="Tahoma" w:hAnsi="Tahoma" w:cs="Tahoma"/>
        </w:rPr>
        <w:t>j</w:t>
      </w:r>
      <w:r w:rsidR="00280ADA" w:rsidRPr="001A21E8">
        <w:rPr>
          <w:rFonts w:ascii="Tahoma" w:eastAsia="Tahoma" w:hAnsi="Tahoma" w:cs="Tahoma"/>
          <w:spacing w:val="-6"/>
        </w:rPr>
        <w:t xml:space="preserve"> </w:t>
      </w:r>
      <w:r w:rsidR="00280ADA" w:rsidRPr="001A21E8">
        <w:rPr>
          <w:rFonts w:ascii="Tahoma" w:eastAsia="Tahoma" w:hAnsi="Tahoma" w:cs="Tahoma"/>
          <w:spacing w:val="1"/>
        </w:rPr>
        <w:t>m</w:t>
      </w:r>
      <w:r w:rsidR="00280ADA" w:rsidRPr="001A21E8">
        <w:rPr>
          <w:rFonts w:ascii="Tahoma" w:eastAsia="Tahoma" w:hAnsi="Tahoma" w:cs="Tahoma"/>
          <w:spacing w:val="2"/>
        </w:rPr>
        <w:t>o</w:t>
      </w:r>
      <w:r w:rsidR="00280ADA" w:rsidRPr="001A21E8">
        <w:rPr>
          <w:rFonts w:ascii="Tahoma" w:eastAsia="Tahoma" w:hAnsi="Tahoma" w:cs="Tahoma"/>
          <w:spacing w:val="-1"/>
        </w:rPr>
        <w:t>w</w:t>
      </w:r>
      <w:r w:rsidR="00280ADA" w:rsidRPr="001A21E8">
        <w:rPr>
          <w:rFonts w:ascii="Tahoma" w:eastAsia="Tahoma" w:hAnsi="Tahoma" w:cs="Tahoma"/>
        </w:rPr>
        <w:t>a</w:t>
      </w:r>
      <w:r w:rsidR="00280ADA" w:rsidRPr="001A21E8">
        <w:rPr>
          <w:rFonts w:ascii="Tahoma" w:eastAsia="Tahoma" w:hAnsi="Tahoma" w:cs="Tahoma"/>
          <w:spacing w:val="-4"/>
        </w:rPr>
        <w:t xml:space="preserve"> </w:t>
      </w:r>
      <w:r w:rsidR="00280ADA" w:rsidRPr="001A21E8">
        <w:rPr>
          <w:rFonts w:ascii="Tahoma" w:eastAsia="Tahoma" w:hAnsi="Tahoma" w:cs="Tahoma"/>
        </w:rPr>
        <w:t>w §</w:t>
      </w:r>
      <w:r w:rsidR="00280ADA" w:rsidRPr="001A21E8">
        <w:rPr>
          <w:rFonts w:ascii="Tahoma" w:eastAsia="Tahoma" w:hAnsi="Tahoma" w:cs="Tahoma"/>
          <w:spacing w:val="-2"/>
        </w:rPr>
        <w:t xml:space="preserve"> </w:t>
      </w:r>
      <w:r w:rsidR="00280ADA" w:rsidRPr="001A21E8">
        <w:rPr>
          <w:rFonts w:ascii="Tahoma" w:eastAsia="Tahoma" w:hAnsi="Tahoma" w:cs="Tahoma"/>
          <w:spacing w:val="-1"/>
        </w:rPr>
        <w:t>2</w:t>
      </w:r>
      <w:r w:rsidR="008472C0">
        <w:rPr>
          <w:rFonts w:ascii="Tahoma" w:eastAsia="Tahoma" w:hAnsi="Tahoma" w:cs="Tahoma"/>
          <w:spacing w:val="-1"/>
        </w:rPr>
        <w:t>1</w:t>
      </w:r>
      <w:r w:rsidR="00280ADA" w:rsidRPr="001A21E8">
        <w:rPr>
          <w:rFonts w:ascii="Tahoma" w:eastAsia="Tahoma" w:hAnsi="Tahoma" w:cs="Tahoma"/>
        </w:rPr>
        <w:t>;</w:t>
      </w:r>
    </w:p>
    <w:p w14:paraId="560C479F" w14:textId="12E01B9F" w:rsidR="00942F4E" w:rsidRPr="001A21E8" w:rsidRDefault="00EC465D" w:rsidP="005101A1">
      <w:pPr>
        <w:tabs>
          <w:tab w:val="num" w:pos="851"/>
        </w:tabs>
        <w:spacing w:line="276" w:lineRule="auto"/>
        <w:ind w:left="851" w:right="14" w:hanging="426"/>
        <w:jc w:val="both"/>
        <w:rPr>
          <w:rFonts w:ascii="Tahoma" w:eastAsia="Tahoma" w:hAnsi="Tahoma" w:cs="Tahoma"/>
        </w:rPr>
      </w:pPr>
      <w:r>
        <w:rPr>
          <w:rFonts w:ascii="Tahoma" w:eastAsia="Tahoma" w:hAnsi="Tahoma" w:cs="Tahoma"/>
          <w:spacing w:val="-1"/>
        </w:rPr>
        <w:t>6</w:t>
      </w:r>
      <w:r w:rsidR="00280ADA" w:rsidRPr="001A21E8">
        <w:rPr>
          <w:rFonts w:ascii="Tahoma" w:eastAsia="Tahoma" w:hAnsi="Tahoma" w:cs="Tahoma"/>
        </w:rPr>
        <w:t>)</w:t>
      </w:r>
      <w:r w:rsidR="00954CC2">
        <w:rPr>
          <w:rFonts w:ascii="Tahoma" w:eastAsia="Tahoma" w:hAnsi="Tahoma" w:cs="Tahoma"/>
          <w:spacing w:val="15"/>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 xml:space="preserve">t w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1"/>
        </w:rPr>
        <w:t>a</w:t>
      </w:r>
      <w:r w:rsidR="00280ADA" w:rsidRPr="001A21E8">
        <w:rPr>
          <w:rFonts w:ascii="Tahoma" w:eastAsia="Tahoma" w:hAnsi="Tahoma" w:cs="Tahoma"/>
        </w:rPr>
        <w:t>lo</w:t>
      </w:r>
      <w:r w:rsidR="00280ADA" w:rsidRPr="001A21E8">
        <w:rPr>
          <w:rFonts w:ascii="Tahoma" w:eastAsia="Tahoma" w:hAnsi="Tahoma" w:cs="Tahoma"/>
          <w:spacing w:val="-1"/>
        </w:rPr>
        <w:t>ny</w:t>
      </w:r>
      <w:r w:rsidR="00280ADA" w:rsidRPr="001A21E8">
        <w:rPr>
          <w:rFonts w:ascii="Tahoma" w:eastAsia="Tahoma" w:hAnsi="Tahoma" w:cs="Tahoma"/>
        </w:rPr>
        <w:t>m pr</w:t>
      </w:r>
      <w:r w:rsidR="00280ADA" w:rsidRPr="001A21E8">
        <w:rPr>
          <w:rFonts w:ascii="Tahoma" w:eastAsia="Tahoma" w:hAnsi="Tahoma" w:cs="Tahoma"/>
          <w:spacing w:val="1"/>
        </w:rPr>
        <w:t>ze</w:t>
      </w:r>
      <w:r w:rsidR="00280ADA" w:rsidRPr="001A21E8">
        <w:rPr>
          <w:rFonts w:ascii="Tahoma" w:eastAsia="Tahoma" w:hAnsi="Tahoma" w:cs="Tahoma"/>
        </w:rPr>
        <w:t>z IZ</w:t>
      </w:r>
      <w:r w:rsidR="00280ADA" w:rsidRPr="001A21E8">
        <w:rPr>
          <w:rFonts w:ascii="Tahoma" w:eastAsia="Tahoma" w:hAnsi="Tahoma" w:cs="Tahoma"/>
          <w:spacing w:val="7"/>
        </w:rPr>
        <w:t xml:space="preserve"> </w:t>
      </w:r>
      <w:r w:rsidR="00280ADA" w:rsidRPr="001A21E8">
        <w:rPr>
          <w:rFonts w:ascii="Tahoma" w:eastAsia="Tahoma" w:hAnsi="Tahoma" w:cs="Tahoma"/>
        </w:rPr>
        <w:t>t</w:t>
      </w:r>
      <w:r w:rsidR="00280ADA" w:rsidRPr="001A21E8">
        <w:rPr>
          <w:rFonts w:ascii="Tahoma" w:eastAsia="Tahoma" w:hAnsi="Tahoma" w:cs="Tahoma"/>
          <w:spacing w:val="1"/>
        </w:rPr>
        <w:t>e</w:t>
      </w:r>
      <w:r w:rsidR="00280ADA" w:rsidRPr="001A21E8">
        <w:rPr>
          <w:rFonts w:ascii="Tahoma" w:eastAsia="Tahoma" w:hAnsi="Tahoma" w:cs="Tahoma"/>
        </w:rPr>
        <w:t>r</w:t>
      </w:r>
      <w:r w:rsidR="00280ADA" w:rsidRPr="001A21E8">
        <w:rPr>
          <w:rFonts w:ascii="Tahoma" w:eastAsia="Tahoma" w:hAnsi="Tahoma" w:cs="Tahoma"/>
          <w:spacing w:val="1"/>
        </w:rPr>
        <w:t>m</w:t>
      </w:r>
      <w:r w:rsidR="00280ADA" w:rsidRPr="001A21E8">
        <w:rPr>
          <w:rFonts w:ascii="Tahoma" w:eastAsia="Tahoma" w:hAnsi="Tahoma" w:cs="Tahoma"/>
          <w:spacing w:val="2"/>
        </w:rPr>
        <w:t>i</w:t>
      </w:r>
      <w:r w:rsidR="00280ADA" w:rsidRPr="001A21E8">
        <w:rPr>
          <w:rFonts w:ascii="Tahoma" w:eastAsia="Tahoma" w:hAnsi="Tahoma" w:cs="Tahoma"/>
          <w:spacing w:val="-1"/>
        </w:rPr>
        <w:t>n</w:t>
      </w:r>
      <w:r w:rsidR="00280ADA" w:rsidRPr="001A21E8">
        <w:rPr>
          <w:rFonts w:ascii="Tahoma" w:eastAsia="Tahoma" w:hAnsi="Tahoma" w:cs="Tahoma"/>
        </w:rPr>
        <w:t>ie</w:t>
      </w:r>
      <w:r w:rsidR="00280ADA" w:rsidRPr="001A21E8">
        <w:rPr>
          <w:rFonts w:ascii="Tahoma" w:eastAsia="Tahoma" w:hAnsi="Tahoma" w:cs="Tahoma"/>
          <w:spacing w:val="5"/>
        </w:rPr>
        <w:t xml:space="preserve"> </w:t>
      </w:r>
      <w:r w:rsidR="00280ADA" w:rsidRPr="001A21E8">
        <w:rPr>
          <w:rFonts w:ascii="Tahoma" w:eastAsia="Tahoma" w:hAnsi="Tahoma" w:cs="Tahoma"/>
          <w:spacing w:val="-1"/>
        </w:rPr>
        <w:t>n</w:t>
      </w:r>
      <w:r w:rsidR="00280ADA" w:rsidRPr="001A21E8">
        <w:rPr>
          <w:rFonts w:ascii="Tahoma" w:eastAsia="Tahoma" w:hAnsi="Tahoma" w:cs="Tahoma"/>
        </w:rPr>
        <w:t>ie dopro</w:t>
      </w:r>
      <w:r w:rsidR="00280ADA" w:rsidRPr="001A21E8">
        <w:rPr>
          <w:rFonts w:ascii="Tahoma" w:eastAsia="Tahoma" w:hAnsi="Tahoma" w:cs="Tahoma"/>
          <w:spacing w:val="-2"/>
        </w:rPr>
        <w:t>w</w:t>
      </w:r>
      <w:r w:rsidR="00280ADA" w:rsidRPr="001A21E8">
        <w:rPr>
          <w:rFonts w:ascii="Tahoma" w:eastAsia="Tahoma" w:hAnsi="Tahoma" w:cs="Tahoma"/>
          <w:spacing w:val="1"/>
        </w:rPr>
        <w:t>a</w:t>
      </w:r>
      <w:r w:rsidR="00280ADA" w:rsidRPr="001A21E8">
        <w:rPr>
          <w:rFonts w:ascii="Tahoma" w:eastAsia="Tahoma" w:hAnsi="Tahoma" w:cs="Tahoma"/>
        </w:rPr>
        <w:t xml:space="preserve">dzi do </w:t>
      </w:r>
      <w:r w:rsidR="00280ADA" w:rsidRPr="001A21E8">
        <w:rPr>
          <w:rFonts w:ascii="Tahoma" w:eastAsia="Tahoma" w:hAnsi="Tahoma" w:cs="Tahoma"/>
          <w:spacing w:val="-1"/>
        </w:rPr>
        <w:t>u</w:t>
      </w:r>
      <w:r w:rsidR="00280ADA" w:rsidRPr="001A21E8">
        <w:rPr>
          <w:rFonts w:ascii="Tahoma" w:eastAsia="Tahoma" w:hAnsi="Tahoma" w:cs="Tahoma"/>
        </w:rPr>
        <w:t>s</w:t>
      </w:r>
      <w:r w:rsidR="00280ADA" w:rsidRPr="001A21E8">
        <w:rPr>
          <w:rFonts w:ascii="Tahoma" w:eastAsia="Tahoma" w:hAnsi="Tahoma" w:cs="Tahoma"/>
          <w:spacing w:val="1"/>
        </w:rPr>
        <w:t>u</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ę</w:t>
      </w:r>
      <w:r w:rsidR="00280ADA" w:rsidRPr="001A21E8">
        <w:rPr>
          <w:rFonts w:ascii="Tahoma" w:eastAsia="Tahoma" w:hAnsi="Tahoma" w:cs="Tahoma"/>
          <w:spacing w:val="-1"/>
        </w:rPr>
        <w:t>c</w:t>
      </w:r>
      <w:r w:rsidR="00280ADA" w:rsidRPr="001A21E8">
        <w:rPr>
          <w:rFonts w:ascii="Tahoma" w:eastAsia="Tahoma" w:hAnsi="Tahoma" w:cs="Tahoma"/>
        </w:rPr>
        <w:t>ia st</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rd</w:t>
      </w:r>
      <w:r w:rsidR="00280ADA" w:rsidRPr="001A21E8">
        <w:rPr>
          <w:rFonts w:ascii="Tahoma" w:eastAsia="Tahoma" w:hAnsi="Tahoma" w:cs="Tahoma"/>
          <w:spacing w:val="1"/>
        </w:rPr>
        <w:t>z</w:t>
      </w:r>
      <w:r w:rsidR="00280ADA" w:rsidRPr="001A21E8">
        <w:rPr>
          <w:rFonts w:ascii="Tahoma" w:eastAsia="Tahoma" w:hAnsi="Tahoma" w:cs="Tahoma"/>
        </w:rPr>
        <w:t>o</w:t>
      </w:r>
      <w:r w:rsidR="00280ADA" w:rsidRPr="001A21E8">
        <w:rPr>
          <w:rFonts w:ascii="Tahoma" w:eastAsia="Tahoma" w:hAnsi="Tahoma" w:cs="Tahoma"/>
          <w:spacing w:val="-3"/>
        </w:rPr>
        <w:t>n</w:t>
      </w:r>
      <w:r w:rsidR="00280ADA" w:rsidRPr="001A21E8">
        <w:rPr>
          <w:rFonts w:ascii="Tahoma" w:eastAsia="Tahoma" w:hAnsi="Tahoma" w:cs="Tahoma"/>
          <w:spacing w:val="-1"/>
        </w:rPr>
        <w:t>yc</w:t>
      </w:r>
      <w:r w:rsidR="00280ADA" w:rsidRPr="001A21E8">
        <w:rPr>
          <w:rFonts w:ascii="Tahoma" w:eastAsia="Tahoma" w:hAnsi="Tahoma" w:cs="Tahoma"/>
        </w:rPr>
        <w:t xml:space="preserve">h </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p</w:t>
      </w:r>
      <w:r w:rsidR="00280ADA" w:rsidRPr="001A21E8">
        <w:rPr>
          <w:rFonts w:ascii="Tahoma" w:eastAsia="Tahoma" w:hAnsi="Tahoma" w:cs="Tahoma"/>
          <w:spacing w:val="-2"/>
        </w:rPr>
        <w:t>r</w:t>
      </w:r>
      <w:r w:rsidR="00280ADA" w:rsidRPr="001A21E8">
        <w:rPr>
          <w:rFonts w:ascii="Tahoma" w:eastAsia="Tahoma" w:hAnsi="Tahoma" w:cs="Tahoma"/>
          <w:spacing w:val="1"/>
        </w:rPr>
        <w:t>aw</w:t>
      </w:r>
      <w:r w:rsidR="00280ADA" w:rsidRPr="001A21E8">
        <w:rPr>
          <w:rFonts w:ascii="Tahoma" w:eastAsia="Tahoma" w:hAnsi="Tahoma" w:cs="Tahoma"/>
        </w:rPr>
        <w:t>id</w:t>
      </w:r>
      <w:r w:rsidR="00280ADA" w:rsidRPr="001A21E8">
        <w:rPr>
          <w:rFonts w:ascii="Tahoma" w:eastAsia="Tahoma" w:hAnsi="Tahoma" w:cs="Tahoma"/>
          <w:spacing w:val="1"/>
        </w:rPr>
        <w:t>ł</w:t>
      </w:r>
      <w:r w:rsidR="00280ADA" w:rsidRPr="001A21E8">
        <w:rPr>
          <w:rFonts w:ascii="Tahoma" w:eastAsia="Tahoma" w:hAnsi="Tahoma" w:cs="Tahoma"/>
        </w:rPr>
        <w:t>o</w:t>
      </w:r>
      <w:r w:rsidR="00280ADA" w:rsidRPr="001A21E8">
        <w:rPr>
          <w:rFonts w:ascii="Tahoma" w:eastAsia="Tahoma" w:hAnsi="Tahoma" w:cs="Tahoma"/>
          <w:spacing w:val="1"/>
        </w:rPr>
        <w:t>w</w:t>
      </w:r>
      <w:r w:rsidR="00280ADA" w:rsidRPr="001A21E8">
        <w:rPr>
          <w:rFonts w:ascii="Tahoma" w:eastAsia="Tahoma" w:hAnsi="Tahoma" w:cs="Tahoma"/>
        </w:rPr>
        <w:t>oś</w:t>
      </w:r>
      <w:r w:rsidR="00280ADA" w:rsidRPr="001A21E8">
        <w:rPr>
          <w:rFonts w:ascii="Tahoma" w:eastAsia="Tahoma" w:hAnsi="Tahoma" w:cs="Tahoma"/>
          <w:spacing w:val="-1"/>
        </w:rPr>
        <w:t>c</w:t>
      </w:r>
      <w:r w:rsidR="008A3E00" w:rsidRPr="001A21E8">
        <w:rPr>
          <w:rFonts w:ascii="Tahoma" w:eastAsia="Tahoma" w:hAnsi="Tahoma" w:cs="Tahoma"/>
        </w:rPr>
        <w:t>i w tym nie dokona zwrotu wydatków niekwalifikowanych ustalonych na podstawie wniosków o płatność lub czynności k</w:t>
      </w:r>
      <w:r w:rsidR="00891BEE">
        <w:rPr>
          <w:rFonts w:ascii="Tahoma" w:eastAsia="Tahoma" w:hAnsi="Tahoma" w:cs="Tahoma"/>
        </w:rPr>
        <w:t>ontrolnych uprawnionych organów;</w:t>
      </w:r>
    </w:p>
    <w:p w14:paraId="302489D6" w14:textId="3A906DFE" w:rsidR="00942F4E" w:rsidRPr="001A21E8" w:rsidRDefault="00EC465D" w:rsidP="005101A1">
      <w:pPr>
        <w:tabs>
          <w:tab w:val="num" w:pos="851"/>
        </w:tabs>
        <w:spacing w:line="276" w:lineRule="auto"/>
        <w:ind w:left="851" w:right="14" w:hanging="426"/>
        <w:jc w:val="both"/>
        <w:rPr>
          <w:rFonts w:ascii="Tahoma" w:eastAsia="Tahoma" w:hAnsi="Tahoma" w:cs="Tahoma"/>
        </w:rPr>
      </w:pPr>
      <w:r>
        <w:rPr>
          <w:rFonts w:ascii="Tahoma" w:eastAsia="Tahoma" w:hAnsi="Tahoma" w:cs="Tahoma"/>
          <w:spacing w:val="-1"/>
        </w:rPr>
        <w:t>7</w:t>
      </w:r>
      <w:r w:rsidR="00280ADA" w:rsidRPr="001A21E8">
        <w:rPr>
          <w:rFonts w:ascii="Tahoma" w:eastAsia="Tahoma" w:hAnsi="Tahoma" w:cs="Tahoma"/>
        </w:rPr>
        <w:t>)</w:t>
      </w:r>
      <w:r w:rsidR="00954CC2">
        <w:rPr>
          <w:rFonts w:ascii="Tahoma" w:eastAsia="Tahoma" w:hAnsi="Tahoma" w:cs="Tahoma"/>
          <w:spacing w:val="35"/>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9"/>
        </w:rPr>
        <w:t xml:space="preserve"> </w:t>
      </w:r>
      <w:r w:rsidR="00280ADA" w:rsidRPr="001A21E8">
        <w:rPr>
          <w:rFonts w:ascii="Tahoma" w:eastAsia="Tahoma" w:hAnsi="Tahoma" w:cs="Tahoma"/>
          <w:spacing w:val="-1"/>
        </w:rPr>
        <w:t>n</w:t>
      </w:r>
      <w:r w:rsidR="00280ADA" w:rsidRPr="001A21E8">
        <w:rPr>
          <w:rFonts w:ascii="Tahoma" w:eastAsia="Tahoma" w:hAnsi="Tahoma" w:cs="Tahoma"/>
        </w:rPr>
        <w:t>ie</w:t>
      </w:r>
      <w:r w:rsidR="00280ADA" w:rsidRPr="001A21E8">
        <w:rPr>
          <w:rFonts w:ascii="Tahoma" w:eastAsia="Tahoma" w:hAnsi="Tahoma" w:cs="Tahoma"/>
          <w:spacing w:val="-3"/>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dkł</w:t>
      </w:r>
      <w:r w:rsidR="00280ADA" w:rsidRPr="001A21E8">
        <w:rPr>
          <w:rFonts w:ascii="Tahoma" w:eastAsia="Tahoma" w:hAnsi="Tahoma" w:cs="Tahoma"/>
          <w:spacing w:val="1"/>
        </w:rPr>
        <w:t>a</w:t>
      </w:r>
      <w:r w:rsidR="00280ADA" w:rsidRPr="001A21E8">
        <w:rPr>
          <w:rFonts w:ascii="Tahoma" w:eastAsia="Tahoma" w:hAnsi="Tahoma" w:cs="Tahoma"/>
        </w:rPr>
        <w:t>da</w:t>
      </w:r>
      <w:r w:rsidR="00280ADA" w:rsidRPr="001A21E8">
        <w:rPr>
          <w:rFonts w:ascii="Tahoma" w:eastAsia="Tahoma" w:hAnsi="Tahoma" w:cs="Tahoma"/>
          <w:spacing w:val="-7"/>
        </w:rPr>
        <w:t xml:space="preserve"> </w:t>
      </w:r>
      <w:r w:rsidR="00280ADA" w:rsidRPr="001A21E8">
        <w:rPr>
          <w:rFonts w:ascii="Tahoma" w:eastAsia="Tahoma" w:hAnsi="Tahoma" w:cs="Tahoma"/>
        </w:rPr>
        <w:t>zgod</w:t>
      </w:r>
      <w:r w:rsidR="00280ADA" w:rsidRPr="001A21E8">
        <w:rPr>
          <w:rFonts w:ascii="Tahoma" w:eastAsia="Tahoma" w:hAnsi="Tahoma" w:cs="Tahoma"/>
          <w:spacing w:val="-1"/>
        </w:rPr>
        <w:t>n</w:t>
      </w:r>
      <w:r w:rsidR="00280ADA" w:rsidRPr="001A21E8">
        <w:rPr>
          <w:rFonts w:ascii="Tahoma" w:eastAsia="Tahoma" w:hAnsi="Tahoma" w:cs="Tahoma"/>
        </w:rPr>
        <w:t>ie</w:t>
      </w:r>
      <w:r w:rsidR="00280ADA" w:rsidRPr="001A21E8">
        <w:rPr>
          <w:rFonts w:ascii="Tahoma" w:eastAsia="Tahoma" w:hAnsi="Tahoma" w:cs="Tahoma"/>
          <w:spacing w:val="-7"/>
        </w:rPr>
        <w:t xml:space="preserve"> </w:t>
      </w:r>
      <w:r w:rsidR="00280ADA" w:rsidRPr="001A21E8">
        <w:rPr>
          <w:rFonts w:ascii="Tahoma" w:eastAsia="Tahoma" w:hAnsi="Tahoma" w:cs="Tahoma"/>
        </w:rPr>
        <w:t>z</w:t>
      </w:r>
      <w:r w:rsidR="00280ADA" w:rsidRPr="001A21E8">
        <w:rPr>
          <w:rFonts w:ascii="Tahoma" w:eastAsia="Tahoma" w:hAnsi="Tahoma" w:cs="Tahoma"/>
          <w:spacing w:val="-1"/>
        </w:rPr>
        <w:t xml:space="preserve"> </w:t>
      </w:r>
      <w:r w:rsidR="00281D78" w:rsidRPr="001A21E8">
        <w:rPr>
          <w:rFonts w:ascii="Tahoma" w:eastAsia="Tahoma" w:hAnsi="Tahoma" w:cs="Tahoma"/>
          <w:spacing w:val="-1"/>
        </w:rPr>
        <w:t>D</w:t>
      </w:r>
      <w:r w:rsidR="00CA2847" w:rsidRPr="001A21E8">
        <w:rPr>
          <w:rFonts w:ascii="Tahoma" w:eastAsia="Tahoma" w:hAnsi="Tahoma" w:cs="Tahoma"/>
        </w:rPr>
        <w:t>ecyzją</w:t>
      </w:r>
      <w:r w:rsidR="00CA2847" w:rsidRPr="001A21E8">
        <w:rPr>
          <w:rFonts w:ascii="Tahoma" w:eastAsia="Tahoma" w:hAnsi="Tahoma" w:cs="Tahoma"/>
          <w:spacing w:val="-5"/>
        </w:rPr>
        <w:t xml:space="preserve"> </w:t>
      </w:r>
      <w:r w:rsidR="00280ADA" w:rsidRPr="001A21E8">
        <w:rPr>
          <w:rFonts w:ascii="Tahoma" w:eastAsia="Tahoma" w:hAnsi="Tahoma" w:cs="Tahoma"/>
          <w:spacing w:val="1"/>
        </w:rPr>
        <w:t>w</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2"/>
        </w:rPr>
        <w:t>o</w:t>
      </w:r>
      <w:r w:rsidR="00280ADA" w:rsidRPr="001A21E8">
        <w:rPr>
          <w:rFonts w:ascii="Tahoma" w:eastAsia="Tahoma" w:hAnsi="Tahoma" w:cs="Tahoma"/>
        </w:rPr>
        <w:t>s</w:t>
      </w:r>
      <w:r w:rsidR="00280ADA" w:rsidRPr="001A21E8">
        <w:rPr>
          <w:rFonts w:ascii="Tahoma" w:eastAsia="Tahoma" w:hAnsi="Tahoma" w:cs="Tahoma"/>
          <w:spacing w:val="-1"/>
        </w:rPr>
        <w:t>k</w:t>
      </w:r>
      <w:r w:rsidR="00280ADA" w:rsidRPr="001A21E8">
        <w:rPr>
          <w:rFonts w:ascii="Tahoma" w:eastAsia="Tahoma" w:hAnsi="Tahoma" w:cs="Tahoma"/>
          <w:spacing w:val="2"/>
        </w:rPr>
        <w:t>ó</w:t>
      </w:r>
      <w:r w:rsidR="00280ADA" w:rsidRPr="001A21E8">
        <w:rPr>
          <w:rFonts w:ascii="Tahoma" w:eastAsia="Tahoma" w:hAnsi="Tahoma" w:cs="Tahoma"/>
        </w:rPr>
        <w:t>w</w:t>
      </w:r>
      <w:r w:rsidR="00280ADA" w:rsidRPr="001A21E8">
        <w:rPr>
          <w:rFonts w:ascii="Tahoma" w:eastAsia="Tahoma" w:hAnsi="Tahoma" w:cs="Tahoma"/>
          <w:spacing w:val="-3"/>
        </w:rPr>
        <w:t xml:space="preserve"> </w:t>
      </w:r>
      <w:r w:rsidR="00280ADA" w:rsidRPr="001A21E8">
        <w:rPr>
          <w:rFonts w:ascii="Tahoma" w:eastAsia="Tahoma" w:hAnsi="Tahoma" w:cs="Tahoma"/>
        </w:rPr>
        <w:t>o</w:t>
      </w:r>
      <w:r w:rsidR="00280ADA" w:rsidRPr="001A21E8">
        <w:rPr>
          <w:rFonts w:ascii="Tahoma" w:eastAsia="Tahoma" w:hAnsi="Tahoma" w:cs="Tahoma"/>
          <w:spacing w:val="-1"/>
        </w:rPr>
        <w:t xml:space="preserve"> </w:t>
      </w:r>
      <w:r w:rsidR="00280ADA" w:rsidRPr="001A21E8">
        <w:rPr>
          <w:rFonts w:ascii="Tahoma" w:eastAsia="Tahoma" w:hAnsi="Tahoma" w:cs="Tahoma"/>
        </w:rPr>
        <w:t>p</w:t>
      </w:r>
      <w:r w:rsidR="00280ADA" w:rsidRPr="001A21E8">
        <w:rPr>
          <w:rFonts w:ascii="Tahoma" w:eastAsia="Tahoma" w:hAnsi="Tahoma" w:cs="Tahoma"/>
          <w:spacing w:val="1"/>
        </w:rPr>
        <w:t>ła</w:t>
      </w:r>
      <w:r w:rsidR="00280ADA" w:rsidRPr="001A21E8">
        <w:rPr>
          <w:rFonts w:ascii="Tahoma" w:eastAsia="Tahoma" w:hAnsi="Tahoma" w:cs="Tahoma"/>
        </w:rPr>
        <w:t>t</w:t>
      </w:r>
      <w:r w:rsidR="00280ADA" w:rsidRPr="001A21E8">
        <w:rPr>
          <w:rFonts w:ascii="Tahoma" w:eastAsia="Tahoma" w:hAnsi="Tahoma" w:cs="Tahoma"/>
          <w:spacing w:val="-1"/>
        </w:rPr>
        <w:t>n</w:t>
      </w:r>
      <w:r w:rsidR="00280ADA" w:rsidRPr="001A21E8">
        <w:rPr>
          <w:rFonts w:ascii="Tahoma" w:eastAsia="Tahoma" w:hAnsi="Tahoma" w:cs="Tahoma"/>
        </w:rPr>
        <w:t>oś</w:t>
      </w:r>
      <w:r w:rsidR="00280ADA" w:rsidRPr="001A21E8">
        <w:rPr>
          <w:rFonts w:ascii="Tahoma" w:eastAsia="Tahoma" w:hAnsi="Tahoma" w:cs="Tahoma"/>
          <w:spacing w:val="-1"/>
        </w:rPr>
        <w:t>ć</w:t>
      </w:r>
      <w:r w:rsidR="00280ADA" w:rsidRPr="001A21E8">
        <w:rPr>
          <w:rFonts w:ascii="Tahoma" w:eastAsia="Tahoma" w:hAnsi="Tahoma" w:cs="Tahoma"/>
        </w:rPr>
        <w:t>,</w:t>
      </w:r>
      <w:r w:rsidR="00280ADA" w:rsidRPr="001A21E8">
        <w:rPr>
          <w:rFonts w:ascii="Tahoma" w:eastAsia="Tahoma" w:hAnsi="Tahoma" w:cs="Tahoma"/>
          <w:spacing w:val="-8"/>
        </w:rPr>
        <w:t xml:space="preserve"> </w:t>
      </w:r>
      <w:r w:rsidR="00280ADA" w:rsidRPr="001A21E8">
        <w:rPr>
          <w:rFonts w:ascii="Tahoma" w:eastAsia="Tahoma" w:hAnsi="Tahoma" w:cs="Tahoma"/>
        </w:rPr>
        <w:t>z</w:t>
      </w:r>
      <w:r w:rsidR="00280ADA" w:rsidRPr="001A21E8">
        <w:rPr>
          <w:rFonts w:ascii="Tahoma" w:eastAsia="Tahoma" w:hAnsi="Tahoma" w:cs="Tahoma"/>
          <w:spacing w:val="-1"/>
        </w:rPr>
        <w:t xml:space="preserve"> </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rPr>
        <w:t>strz</w:t>
      </w:r>
      <w:r w:rsidR="00280ADA" w:rsidRPr="001A21E8">
        <w:rPr>
          <w:rFonts w:ascii="Tahoma" w:eastAsia="Tahoma" w:hAnsi="Tahoma" w:cs="Tahoma"/>
          <w:spacing w:val="1"/>
        </w:rPr>
        <w:t>e</w:t>
      </w:r>
      <w:r w:rsidR="00280ADA" w:rsidRPr="001A21E8">
        <w:rPr>
          <w:rFonts w:ascii="Tahoma" w:eastAsia="Tahoma" w:hAnsi="Tahoma" w:cs="Tahoma"/>
        </w:rPr>
        <w:t>ż</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2"/>
        </w:rPr>
        <w:t>i</w:t>
      </w:r>
      <w:r w:rsidR="00280ADA" w:rsidRPr="001A21E8">
        <w:rPr>
          <w:rFonts w:ascii="Tahoma" w:eastAsia="Tahoma" w:hAnsi="Tahoma" w:cs="Tahoma"/>
          <w:spacing w:val="1"/>
        </w:rPr>
        <w:t>e</w:t>
      </w:r>
      <w:r w:rsidR="00280ADA" w:rsidRPr="001A21E8">
        <w:rPr>
          <w:rFonts w:ascii="Tahoma" w:eastAsia="Tahoma" w:hAnsi="Tahoma" w:cs="Tahoma"/>
        </w:rPr>
        <w:t>m</w:t>
      </w:r>
      <w:r w:rsidR="00280ADA" w:rsidRPr="001A21E8">
        <w:rPr>
          <w:rFonts w:ascii="Tahoma" w:eastAsia="Tahoma" w:hAnsi="Tahoma" w:cs="Tahoma"/>
          <w:spacing w:val="-12"/>
        </w:rPr>
        <w:t xml:space="preserve"> </w:t>
      </w:r>
      <w:r w:rsidR="00280ADA" w:rsidRPr="001A21E8">
        <w:rPr>
          <w:rFonts w:ascii="Tahoma" w:eastAsia="Tahoma" w:hAnsi="Tahoma" w:cs="Tahoma"/>
        </w:rPr>
        <w:t>§</w:t>
      </w:r>
      <w:r w:rsidR="00280ADA" w:rsidRPr="001A21E8">
        <w:rPr>
          <w:rFonts w:ascii="Tahoma" w:eastAsia="Tahoma" w:hAnsi="Tahoma" w:cs="Tahoma"/>
          <w:spacing w:val="-2"/>
        </w:rPr>
        <w:t xml:space="preserve"> </w:t>
      </w:r>
      <w:r w:rsidR="00280ADA" w:rsidRPr="001A21E8">
        <w:rPr>
          <w:rFonts w:ascii="Tahoma" w:eastAsia="Tahoma" w:hAnsi="Tahoma" w:cs="Tahoma"/>
          <w:spacing w:val="-1"/>
        </w:rPr>
        <w:t>1</w:t>
      </w:r>
      <w:r w:rsidR="00580E55">
        <w:rPr>
          <w:rFonts w:ascii="Tahoma" w:eastAsia="Tahoma" w:hAnsi="Tahoma" w:cs="Tahoma"/>
          <w:spacing w:val="-1"/>
        </w:rPr>
        <w:t>2</w:t>
      </w:r>
      <w:r w:rsidR="00280ADA" w:rsidRPr="001A21E8">
        <w:rPr>
          <w:rFonts w:ascii="Tahoma" w:eastAsia="Tahoma" w:hAnsi="Tahoma" w:cs="Tahoma"/>
          <w:spacing w:val="-1"/>
        </w:rPr>
        <w:t xml:space="preserve"> </w:t>
      </w:r>
      <w:r w:rsidR="00C22053">
        <w:rPr>
          <w:rFonts w:ascii="Tahoma" w:eastAsia="Tahoma" w:hAnsi="Tahoma" w:cs="Tahoma"/>
          <w:spacing w:val="-1"/>
        </w:rPr>
        <w:br/>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1"/>
        </w:rPr>
        <w:t xml:space="preserve"> </w:t>
      </w:r>
      <w:r w:rsidR="006434DE" w:rsidRPr="001A21E8">
        <w:rPr>
          <w:rFonts w:ascii="Tahoma" w:eastAsia="Tahoma" w:hAnsi="Tahoma" w:cs="Tahoma"/>
          <w:spacing w:val="3"/>
        </w:rPr>
        <w:t>5</w:t>
      </w:r>
      <w:r w:rsidR="00280ADA" w:rsidRPr="001A21E8">
        <w:rPr>
          <w:rFonts w:ascii="Tahoma" w:eastAsia="Tahoma" w:hAnsi="Tahoma" w:cs="Tahoma"/>
        </w:rPr>
        <w:t>;</w:t>
      </w:r>
    </w:p>
    <w:p w14:paraId="04C89FE0" w14:textId="51D86AD6" w:rsidR="00942F4E" w:rsidRPr="001A21E8" w:rsidRDefault="00EC465D" w:rsidP="005101A1">
      <w:pPr>
        <w:tabs>
          <w:tab w:val="num" w:pos="851"/>
        </w:tabs>
        <w:spacing w:line="276" w:lineRule="auto"/>
        <w:ind w:left="851" w:right="14" w:hanging="426"/>
        <w:jc w:val="both"/>
        <w:rPr>
          <w:rFonts w:ascii="Tahoma" w:eastAsia="Tahoma" w:hAnsi="Tahoma" w:cs="Tahoma"/>
        </w:rPr>
      </w:pPr>
      <w:r>
        <w:rPr>
          <w:rFonts w:ascii="Tahoma" w:eastAsia="Tahoma" w:hAnsi="Tahoma" w:cs="Tahoma"/>
          <w:spacing w:val="-1"/>
        </w:rPr>
        <w:lastRenderedPageBreak/>
        <w:t>8</w:t>
      </w:r>
      <w:r w:rsidR="00280ADA" w:rsidRPr="001A21E8">
        <w:rPr>
          <w:rFonts w:ascii="Tahoma" w:eastAsia="Tahoma" w:hAnsi="Tahoma" w:cs="Tahoma"/>
        </w:rPr>
        <w:t>)</w:t>
      </w:r>
      <w:r w:rsidR="00954CC2">
        <w:rPr>
          <w:rFonts w:ascii="Tahoma" w:eastAsia="Tahoma" w:hAnsi="Tahoma" w:cs="Tahoma"/>
          <w:spacing w:val="35"/>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4"/>
        </w:rPr>
        <w:t>e</w:t>
      </w:r>
      <w:r w:rsidR="00280ADA" w:rsidRPr="001A21E8">
        <w:rPr>
          <w:rFonts w:ascii="Tahoma" w:eastAsia="Tahoma" w:hAnsi="Tahoma" w:cs="Tahoma"/>
          <w:spacing w:val="-1"/>
        </w:rPr>
        <w:t>n</w:t>
      </w:r>
      <w:r w:rsidR="00280ADA" w:rsidRPr="001A21E8">
        <w:rPr>
          <w:rFonts w:ascii="Tahoma" w:eastAsia="Tahoma" w:hAnsi="Tahoma" w:cs="Tahoma"/>
        </w:rPr>
        <w:t xml:space="preserve">t </w:t>
      </w:r>
      <w:r w:rsidR="00280ADA" w:rsidRPr="001A21E8">
        <w:rPr>
          <w:rFonts w:ascii="Tahoma" w:eastAsia="Tahoma" w:hAnsi="Tahoma" w:cs="Tahoma"/>
          <w:spacing w:val="-1"/>
        </w:rPr>
        <w:t>n</w:t>
      </w:r>
      <w:r w:rsidR="00280ADA" w:rsidRPr="001A21E8">
        <w:rPr>
          <w:rFonts w:ascii="Tahoma" w:eastAsia="Tahoma" w:hAnsi="Tahoma" w:cs="Tahoma"/>
        </w:rPr>
        <w:t>ie pr</w:t>
      </w:r>
      <w:r w:rsidR="00280ADA" w:rsidRPr="001A21E8">
        <w:rPr>
          <w:rFonts w:ascii="Tahoma" w:eastAsia="Tahoma" w:hAnsi="Tahoma" w:cs="Tahoma"/>
          <w:spacing w:val="1"/>
        </w:rPr>
        <w:t>ze</w:t>
      </w:r>
      <w:r w:rsidR="00280ADA" w:rsidRPr="001A21E8">
        <w:rPr>
          <w:rFonts w:ascii="Tahoma" w:eastAsia="Tahoma" w:hAnsi="Tahoma" w:cs="Tahoma"/>
        </w:rPr>
        <w:t>dkł</w:t>
      </w:r>
      <w:r w:rsidR="00280ADA" w:rsidRPr="001A21E8">
        <w:rPr>
          <w:rFonts w:ascii="Tahoma" w:eastAsia="Tahoma" w:hAnsi="Tahoma" w:cs="Tahoma"/>
          <w:spacing w:val="1"/>
        </w:rPr>
        <w:t>a</w:t>
      </w:r>
      <w:r w:rsidR="00280ADA" w:rsidRPr="001A21E8">
        <w:rPr>
          <w:rFonts w:ascii="Tahoma" w:eastAsia="Tahoma" w:hAnsi="Tahoma" w:cs="Tahoma"/>
        </w:rPr>
        <w:t xml:space="preserve">da </w:t>
      </w:r>
      <w:r w:rsidR="00280ADA" w:rsidRPr="001A21E8">
        <w:rPr>
          <w:rFonts w:ascii="Tahoma" w:eastAsia="Tahoma" w:hAnsi="Tahoma" w:cs="Tahoma"/>
          <w:spacing w:val="-1"/>
        </w:rPr>
        <w:t>u</w:t>
      </w:r>
      <w:r w:rsidR="00280ADA" w:rsidRPr="001A21E8">
        <w:rPr>
          <w:rFonts w:ascii="Tahoma" w:eastAsia="Tahoma" w:hAnsi="Tahoma" w:cs="Tahoma"/>
        </w:rPr>
        <w:t>zupeł</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 xml:space="preserve">ia </w:t>
      </w:r>
      <w:r w:rsidR="00280ADA" w:rsidRPr="001A21E8">
        <w:rPr>
          <w:rFonts w:ascii="Tahoma" w:eastAsia="Tahoma" w:hAnsi="Tahoma" w:cs="Tahoma"/>
          <w:spacing w:val="1"/>
        </w:rPr>
        <w:t>w</w:t>
      </w:r>
      <w:r w:rsidR="00280ADA" w:rsidRPr="001A21E8">
        <w:rPr>
          <w:rFonts w:ascii="Tahoma" w:eastAsia="Tahoma" w:hAnsi="Tahoma" w:cs="Tahoma"/>
          <w:spacing w:val="-1"/>
        </w:rPr>
        <w:t>n</w:t>
      </w:r>
      <w:r w:rsidR="00280ADA" w:rsidRPr="001A21E8">
        <w:rPr>
          <w:rFonts w:ascii="Tahoma" w:eastAsia="Tahoma" w:hAnsi="Tahoma" w:cs="Tahoma"/>
          <w:spacing w:val="2"/>
        </w:rPr>
        <w:t>i</w:t>
      </w:r>
      <w:r w:rsidR="00280ADA" w:rsidRPr="001A21E8">
        <w:rPr>
          <w:rFonts w:ascii="Tahoma" w:eastAsia="Tahoma" w:hAnsi="Tahoma" w:cs="Tahoma"/>
        </w:rPr>
        <w:t>os</w:t>
      </w:r>
      <w:r w:rsidR="00280ADA" w:rsidRPr="001A21E8">
        <w:rPr>
          <w:rFonts w:ascii="Tahoma" w:eastAsia="Tahoma" w:hAnsi="Tahoma" w:cs="Tahoma"/>
          <w:spacing w:val="1"/>
        </w:rPr>
        <w:t>k</w:t>
      </w:r>
      <w:r w:rsidR="00280ADA" w:rsidRPr="001A21E8">
        <w:rPr>
          <w:rFonts w:ascii="Tahoma" w:eastAsia="Tahoma" w:hAnsi="Tahoma" w:cs="Tahoma"/>
        </w:rPr>
        <w:t>u o p</w:t>
      </w:r>
      <w:r w:rsidR="00280ADA" w:rsidRPr="001A21E8">
        <w:rPr>
          <w:rFonts w:ascii="Tahoma" w:eastAsia="Tahoma" w:hAnsi="Tahoma" w:cs="Tahoma"/>
          <w:spacing w:val="1"/>
        </w:rPr>
        <w:t>ła</w:t>
      </w:r>
      <w:r w:rsidR="00280ADA" w:rsidRPr="001A21E8">
        <w:rPr>
          <w:rFonts w:ascii="Tahoma" w:eastAsia="Tahoma" w:hAnsi="Tahoma" w:cs="Tahoma"/>
        </w:rPr>
        <w:t>t</w:t>
      </w:r>
      <w:r w:rsidR="00280ADA" w:rsidRPr="001A21E8">
        <w:rPr>
          <w:rFonts w:ascii="Tahoma" w:eastAsia="Tahoma" w:hAnsi="Tahoma" w:cs="Tahoma"/>
          <w:spacing w:val="-1"/>
        </w:rPr>
        <w:t>n</w:t>
      </w:r>
      <w:r w:rsidR="00280ADA" w:rsidRPr="001A21E8">
        <w:rPr>
          <w:rFonts w:ascii="Tahoma" w:eastAsia="Tahoma" w:hAnsi="Tahoma" w:cs="Tahoma"/>
        </w:rPr>
        <w:t>ość w t</w:t>
      </w:r>
      <w:r w:rsidR="00280ADA" w:rsidRPr="001A21E8">
        <w:rPr>
          <w:rFonts w:ascii="Tahoma" w:eastAsia="Tahoma" w:hAnsi="Tahoma" w:cs="Tahoma"/>
          <w:spacing w:val="1"/>
        </w:rPr>
        <w:t>e</w:t>
      </w:r>
      <w:r w:rsidR="00280ADA" w:rsidRPr="001A21E8">
        <w:rPr>
          <w:rFonts w:ascii="Tahoma" w:eastAsia="Tahoma" w:hAnsi="Tahoma" w:cs="Tahoma"/>
        </w:rPr>
        <w:t>r</w:t>
      </w:r>
      <w:r w:rsidR="00280ADA" w:rsidRPr="001A21E8">
        <w:rPr>
          <w:rFonts w:ascii="Tahoma" w:eastAsia="Tahoma" w:hAnsi="Tahoma" w:cs="Tahoma"/>
          <w:spacing w:val="1"/>
        </w:rPr>
        <w:t>m</w:t>
      </w:r>
      <w:r w:rsidR="00280ADA" w:rsidRPr="001A21E8">
        <w:rPr>
          <w:rFonts w:ascii="Tahoma" w:eastAsia="Tahoma" w:hAnsi="Tahoma" w:cs="Tahoma"/>
        </w:rPr>
        <w:t>i</w:t>
      </w:r>
      <w:r w:rsidR="00280ADA" w:rsidRPr="001A21E8">
        <w:rPr>
          <w:rFonts w:ascii="Tahoma" w:eastAsia="Tahoma" w:hAnsi="Tahoma" w:cs="Tahoma"/>
          <w:spacing w:val="-1"/>
        </w:rPr>
        <w:t>n</w:t>
      </w:r>
      <w:r w:rsidR="00280ADA" w:rsidRPr="001A21E8">
        <w:rPr>
          <w:rFonts w:ascii="Tahoma" w:eastAsia="Tahoma" w:hAnsi="Tahoma" w:cs="Tahoma"/>
          <w:spacing w:val="3"/>
        </w:rPr>
        <w:t>a</w:t>
      </w:r>
      <w:r w:rsidR="00280ADA" w:rsidRPr="001A21E8">
        <w:rPr>
          <w:rFonts w:ascii="Tahoma" w:eastAsia="Tahoma" w:hAnsi="Tahoma" w:cs="Tahoma"/>
          <w:spacing w:val="-1"/>
        </w:rPr>
        <w:t>c</w:t>
      </w:r>
      <w:r w:rsidR="00280ADA" w:rsidRPr="001A21E8">
        <w:rPr>
          <w:rFonts w:ascii="Tahoma" w:eastAsia="Tahoma" w:hAnsi="Tahoma" w:cs="Tahoma"/>
        </w:rPr>
        <w:t>h i z</w:t>
      </w:r>
      <w:r w:rsidR="00280ADA" w:rsidRPr="001A21E8">
        <w:rPr>
          <w:rFonts w:ascii="Tahoma" w:eastAsia="Tahoma" w:hAnsi="Tahoma" w:cs="Tahoma"/>
          <w:spacing w:val="1"/>
        </w:rPr>
        <w:t>a</w:t>
      </w:r>
      <w:r w:rsidR="00280ADA" w:rsidRPr="001A21E8">
        <w:rPr>
          <w:rFonts w:ascii="Tahoma" w:eastAsia="Tahoma" w:hAnsi="Tahoma" w:cs="Tahoma"/>
          <w:spacing w:val="-1"/>
        </w:rPr>
        <w:t>k</w:t>
      </w:r>
      <w:r w:rsidR="00280ADA" w:rsidRPr="001A21E8">
        <w:rPr>
          <w:rFonts w:ascii="Tahoma" w:eastAsia="Tahoma" w:hAnsi="Tahoma" w:cs="Tahoma"/>
        </w:rPr>
        <w:t>r</w:t>
      </w:r>
      <w:r w:rsidR="00280ADA" w:rsidRPr="001A21E8">
        <w:rPr>
          <w:rFonts w:ascii="Tahoma" w:eastAsia="Tahoma" w:hAnsi="Tahoma" w:cs="Tahoma"/>
          <w:spacing w:val="1"/>
        </w:rPr>
        <w:t>e</w:t>
      </w:r>
      <w:r w:rsidR="00280ADA" w:rsidRPr="001A21E8">
        <w:rPr>
          <w:rFonts w:ascii="Tahoma" w:eastAsia="Tahoma" w:hAnsi="Tahoma" w:cs="Tahoma"/>
        </w:rPr>
        <w:t>sie</w:t>
      </w:r>
      <w:r w:rsidR="008E0537">
        <w:rPr>
          <w:rFonts w:ascii="Tahoma" w:eastAsia="Tahoma" w:hAnsi="Tahoma" w:cs="Tahoma"/>
        </w:rPr>
        <w:t xml:space="preserve"> </w:t>
      </w:r>
      <w:r w:rsidR="00280ADA" w:rsidRPr="001A21E8">
        <w:rPr>
          <w:rFonts w:ascii="Tahoma" w:eastAsia="Tahoma" w:hAnsi="Tahoma" w:cs="Tahoma"/>
          <w:spacing w:val="1"/>
          <w:position w:val="-1"/>
        </w:rPr>
        <w:t>w</w:t>
      </w:r>
      <w:r w:rsidR="00280ADA" w:rsidRPr="001A21E8">
        <w:rPr>
          <w:rFonts w:ascii="Tahoma" w:eastAsia="Tahoma" w:hAnsi="Tahoma" w:cs="Tahoma"/>
          <w:spacing w:val="-1"/>
          <w:position w:val="-1"/>
        </w:rPr>
        <w:t>y</w:t>
      </w:r>
      <w:r w:rsidR="00280ADA" w:rsidRPr="001A21E8">
        <w:rPr>
          <w:rFonts w:ascii="Tahoma" w:eastAsia="Tahoma" w:hAnsi="Tahoma" w:cs="Tahoma"/>
          <w:position w:val="-1"/>
        </w:rPr>
        <w:t>zna</w:t>
      </w:r>
      <w:r w:rsidR="00280ADA" w:rsidRPr="001A21E8">
        <w:rPr>
          <w:rFonts w:ascii="Tahoma" w:eastAsia="Tahoma" w:hAnsi="Tahoma" w:cs="Tahoma"/>
          <w:spacing w:val="-1"/>
          <w:position w:val="-1"/>
        </w:rPr>
        <w:t>c</w:t>
      </w:r>
      <w:r w:rsidR="00280ADA" w:rsidRPr="001A21E8">
        <w:rPr>
          <w:rFonts w:ascii="Tahoma" w:eastAsia="Tahoma" w:hAnsi="Tahoma" w:cs="Tahoma"/>
          <w:position w:val="-1"/>
        </w:rPr>
        <w:t>z</w:t>
      </w:r>
      <w:r w:rsidR="00280ADA" w:rsidRPr="001A21E8">
        <w:rPr>
          <w:rFonts w:ascii="Tahoma" w:eastAsia="Tahoma" w:hAnsi="Tahoma" w:cs="Tahoma"/>
          <w:spacing w:val="2"/>
          <w:position w:val="-1"/>
        </w:rPr>
        <w:t>o</w:t>
      </w:r>
      <w:r w:rsidR="00280ADA" w:rsidRPr="001A21E8">
        <w:rPr>
          <w:rFonts w:ascii="Tahoma" w:eastAsia="Tahoma" w:hAnsi="Tahoma" w:cs="Tahoma"/>
          <w:spacing w:val="-3"/>
          <w:position w:val="-1"/>
        </w:rPr>
        <w:t>n</w:t>
      </w:r>
      <w:r w:rsidR="00280ADA" w:rsidRPr="001A21E8">
        <w:rPr>
          <w:rFonts w:ascii="Tahoma" w:eastAsia="Tahoma" w:hAnsi="Tahoma" w:cs="Tahoma"/>
          <w:spacing w:val="-1"/>
          <w:position w:val="-1"/>
        </w:rPr>
        <w:t>y</w:t>
      </w:r>
      <w:r w:rsidR="00280ADA" w:rsidRPr="001A21E8">
        <w:rPr>
          <w:rFonts w:ascii="Tahoma" w:eastAsia="Tahoma" w:hAnsi="Tahoma" w:cs="Tahoma"/>
          <w:position w:val="-1"/>
        </w:rPr>
        <w:t>m</w:t>
      </w:r>
      <w:r w:rsidR="00280ADA" w:rsidRPr="001A21E8">
        <w:rPr>
          <w:rFonts w:ascii="Tahoma" w:eastAsia="Tahoma" w:hAnsi="Tahoma" w:cs="Tahoma"/>
          <w:spacing w:val="-12"/>
          <w:position w:val="-1"/>
        </w:rPr>
        <w:t xml:space="preserve"> </w:t>
      </w:r>
      <w:r w:rsidR="00280ADA" w:rsidRPr="001A21E8">
        <w:rPr>
          <w:rFonts w:ascii="Tahoma" w:eastAsia="Tahoma" w:hAnsi="Tahoma" w:cs="Tahoma"/>
          <w:position w:val="-1"/>
        </w:rPr>
        <w:t>pr</w:t>
      </w:r>
      <w:r w:rsidR="00280ADA" w:rsidRPr="001A21E8">
        <w:rPr>
          <w:rFonts w:ascii="Tahoma" w:eastAsia="Tahoma" w:hAnsi="Tahoma" w:cs="Tahoma"/>
          <w:spacing w:val="1"/>
          <w:position w:val="-1"/>
        </w:rPr>
        <w:t>ze</w:t>
      </w:r>
      <w:r w:rsidR="00280ADA" w:rsidRPr="001A21E8">
        <w:rPr>
          <w:rFonts w:ascii="Tahoma" w:eastAsia="Tahoma" w:hAnsi="Tahoma" w:cs="Tahoma"/>
          <w:position w:val="-1"/>
        </w:rPr>
        <w:t>z</w:t>
      </w:r>
      <w:r w:rsidR="00280ADA" w:rsidRPr="001A21E8">
        <w:rPr>
          <w:rFonts w:ascii="Tahoma" w:eastAsia="Tahoma" w:hAnsi="Tahoma" w:cs="Tahoma"/>
          <w:spacing w:val="-4"/>
          <w:position w:val="-1"/>
        </w:rPr>
        <w:t xml:space="preserve"> </w:t>
      </w:r>
      <w:r w:rsidR="00280ADA" w:rsidRPr="001A21E8">
        <w:rPr>
          <w:rFonts w:ascii="Tahoma" w:eastAsia="Tahoma" w:hAnsi="Tahoma" w:cs="Tahoma"/>
          <w:spacing w:val="3"/>
          <w:position w:val="-1"/>
        </w:rPr>
        <w:t>I</w:t>
      </w:r>
      <w:r w:rsidR="00280ADA" w:rsidRPr="001A21E8">
        <w:rPr>
          <w:rFonts w:ascii="Tahoma" w:eastAsia="Tahoma" w:hAnsi="Tahoma" w:cs="Tahoma"/>
          <w:position w:val="-1"/>
        </w:rPr>
        <w:t>Z;</w:t>
      </w:r>
    </w:p>
    <w:p w14:paraId="1FAA12A5" w14:textId="76876B1B" w:rsidR="00942F4E" w:rsidRPr="001A21E8" w:rsidRDefault="00EC465D" w:rsidP="005101A1">
      <w:pPr>
        <w:tabs>
          <w:tab w:val="num" w:pos="851"/>
        </w:tabs>
        <w:spacing w:line="276" w:lineRule="auto"/>
        <w:ind w:left="851" w:right="14" w:hanging="426"/>
        <w:jc w:val="both"/>
        <w:rPr>
          <w:rFonts w:ascii="Tahoma" w:eastAsia="Tahoma" w:hAnsi="Tahoma" w:cs="Tahoma"/>
        </w:rPr>
      </w:pPr>
      <w:r>
        <w:rPr>
          <w:rFonts w:ascii="Tahoma" w:eastAsia="Tahoma" w:hAnsi="Tahoma" w:cs="Tahoma"/>
          <w:spacing w:val="-1"/>
        </w:rPr>
        <w:t>9</w:t>
      </w:r>
      <w:r w:rsidR="00280ADA" w:rsidRPr="001A21E8">
        <w:rPr>
          <w:rFonts w:ascii="Tahoma" w:eastAsia="Tahoma" w:hAnsi="Tahoma" w:cs="Tahoma"/>
        </w:rPr>
        <w:t>)</w:t>
      </w:r>
      <w:r w:rsidR="00954CC2">
        <w:rPr>
          <w:rFonts w:ascii="Tahoma" w:eastAsia="Tahoma" w:hAnsi="Tahoma" w:cs="Tahoma"/>
          <w:spacing w:val="35"/>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48"/>
        </w:rPr>
        <w:t xml:space="preserve"> </w:t>
      </w:r>
      <w:r w:rsidR="00280ADA" w:rsidRPr="001A21E8">
        <w:rPr>
          <w:rFonts w:ascii="Tahoma" w:eastAsia="Tahoma" w:hAnsi="Tahoma" w:cs="Tahoma"/>
          <w:spacing w:val="-1"/>
        </w:rPr>
        <w:t>n</w:t>
      </w:r>
      <w:r w:rsidR="00280ADA" w:rsidRPr="001A21E8">
        <w:rPr>
          <w:rFonts w:ascii="Tahoma" w:eastAsia="Tahoma" w:hAnsi="Tahoma" w:cs="Tahoma"/>
        </w:rPr>
        <w:t>ie</w:t>
      </w:r>
      <w:r w:rsidR="00280ADA" w:rsidRPr="001A21E8">
        <w:rPr>
          <w:rFonts w:ascii="Tahoma" w:eastAsia="Tahoma" w:hAnsi="Tahoma" w:cs="Tahoma"/>
          <w:spacing w:val="58"/>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strz</w:t>
      </w:r>
      <w:r w:rsidR="00280ADA" w:rsidRPr="001A21E8">
        <w:rPr>
          <w:rFonts w:ascii="Tahoma" w:eastAsia="Tahoma" w:hAnsi="Tahoma" w:cs="Tahoma"/>
          <w:spacing w:val="1"/>
        </w:rPr>
        <w:t>e</w:t>
      </w:r>
      <w:r w:rsidR="00280ADA" w:rsidRPr="001A21E8">
        <w:rPr>
          <w:rFonts w:ascii="Tahoma" w:eastAsia="Tahoma" w:hAnsi="Tahoma" w:cs="Tahoma"/>
        </w:rPr>
        <w:t>ga</w:t>
      </w:r>
      <w:r w:rsidR="00280ADA" w:rsidRPr="001A21E8">
        <w:rPr>
          <w:rFonts w:ascii="Tahoma" w:eastAsia="Tahoma" w:hAnsi="Tahoma" w:cs="Tahoma"/>
          <w:spacing w:val="48"/>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pisów</w:t>
      </w:r>
      <w:r w:rsidR="00280ADA" w:rsidRPr="001A21E8">
        <w:rPr>
          <w:rFonts w:ascii="Tahoma" w:eastAsia="Tahoma" w:hAnsi="Tahoma" w:cs="Tahoma"/>
          <w:spacing w:val="50"/>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1"/>
        </w:rPr>
        <w:t>aw</w:t>
      </w:r>
      <w:r w:rsidR="00280ADA" w:rsidRPr="001A21E8">
        <w:rPr>
          <w:rFonts w:ascii="Tahoma" w:eastAsia="Tahoma" w:hAnsi="Tahoma" w:cs="Tahoma"/>
        </w:rPr>
        <w:t>y</w:t>
      </w:r>
      <w:r w:rsidR="00280ADA" w:rsidRPr="001A21E8">
        <w:rPr>
          <w:rFonts w:ascii="Tahoma" w:eastAsia="Tahoma" w:hAnsi="Tahoma" w:cs="Tahoma"/>
          <w:spacing w:val="50"/>
        </w:rPr>
        <w:t xml:space="preserve"> </w:t>
      </w:r>
      <w:r w:rsidR="00280ADA" w:rsidRPr="001A21E8">
        <w:rPr>
          <w:rFonts w:ascii="Tahoma" w:eastAsia="Tahoma" w:hAnsi="Tahoma" w:cs="Tahoma"/>
          <w:spacing w:val="10"/>
        </w:rPr>
        <w:t>P</w:t>
      </w:r>
      <w:r w:rsidR="00280ADA" w:rsidRPr="001A21E8">
        <w:rPr>
          <w:rFonts w:ascii="Tahoma" w:eastAsia="Tahoma" w:hAnsi="Tahoma" w:cs="Tahoma"/>
          <w:spacing w:val="-1"/>
        </w:rPr>
        <w:t>Z</w:t>
      </w:r>
      <w:r w:rsidR="00280ADA" w:rsidRPr="001A21E8">
        <w:rPr>
          <w:rFonts w:ascii="Tahoma" w:eastAsia="Tahoma" w:hAnsi="Tahoma" w:cs="Tahoma"/>
        </w:rPr>
        <w:t>P</w:t>
      </w:r>
      <w:r w:rsidR="00280ADA" w:rsidRPr="001A21E8">
        <w:rPr>
          <w:rFonts w:ascii="Tahoma" w:eastAsia="Tahoma" w:hAnsi="Tahoma" w:cs="Tahoma"/>
          <w:spacing w:val="57"/>
        </w:rPr>
        <w:t xml:space="preserve"> </w:t>
      </w:r>
      <w:r w:rsidR="00280ADA" w:rsidRPr="001A21E8">
        <w:rPr>
          <w:rFonts w:ascii="Tahoma" w:eastAsia="Tahoma" w:hAnsi="Tahoma" w:cs="Tahoma"/>
        </w:rPr>
        <w:t>w</w:t>
      </w:r>
      <w:r w:rsidR="00280ADA" w:rsidRPr="001A21E8">
        <w:rPr>
          <w:rFonts w:ascii="Tahoma" w:eastAsia="Tahoma" w:hAnsi="Tahoma" w:cs="Tahoma"/>
          <w:spacing w:val="57"/>
        </w:rPr>
        <w:t xml:space="preserve"> </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1"/>
        </w:rPr>
        <w:t>k</w:t>
      </w:r>
      <w:r w:rsidR="00280ADA" w:rsidRPr="001A21E8">
        <w:rPr>
          <w:rFonts w:ascii="Tahoma" w:eastAsia="Tahoma" w:hAnsi="Tahoma" w:cs="Tahoma"/>
        </w:rPr>
        <w:t>r</w:t>
      </w:r>
      <w:r w:rsidR="00280ADA" w:rsidRPr="001A21E8">
        <w:rPr>
          <w:rFonts w:ascii="Tahoma" w:eastAsia="Tahoma" w:hAnsi="Tahoma" w:cs="Tahoma"/>
          <w:spacing w:val="1"/>
        </w:rPr>
        <w:t>e</w:t>
      </w:r>
      <w:r w:rsidR="00280ADA" w:rsidRPr="001A21E8">
        <w:rPr>
          <w:rFonts w:ascii="Tahoma" w:eastAsia="Tahoma" w:hAnsi="Tahoma" w:cs="Tahoma"/>
        </w:rPr>
        <w:t>si</w:t>
      </w:r>
      <w:r w:rsidR="00280ADA" w:rsidRPr="001A21E8">
        <w:rPr>
          <w:rFonts w:ascii="Tahoma" w:eastAsia="Tahoma" w:hAnsi="Tahoma" w:cs="Tahoma"/>
          <w:spacing w:val="1"/>
        </w:rPr>
        <w:t>e</w:t>
      </w:r>
      <w:r w:rsidR="00280ADA" w:rsidRPr="001A21E8">
        <w:rPr>
          <w:rFonts w:ascii="Tahoma" w:eastAsia="Tahoma" w:hAnsi="Tahoma" w:cs="Tahoma"/>
        </w:rPr>
        <w:t>,</w:t>
      </w:r>
      <w:r w:rsidR="00280ADA" w:rsidRPr="001A21E8">
        <w:rPr>
          <w:rFonts w:ascii="Tahoma" w:eastAsia="Tahoma" w:hAnsi="Tahoma" w:cs="Tahoma"/>
          <w:spacing w:val="50"/>
        </w:rPr>
        <w:t xml:space="preserve"> </w:t>
      </w:r>
      <w:r w:rsidR="00280ADA" w:rsidRPr="001A21E8">
        <w:rPr>
          <w:rFonts w:ascii="Tahoma" w:eastAsia="Tahoma" w:hAnsi="Tahoma" w:cs="Tahoma"/>
        </w:rPr>
        <w:t>w</w:t>
      </w:r>
      <w:r w:rsidR="00280ADA" w:rsidRPr="001A21E8">
        <w:rPr>
          <w:rFonts w:ascii="Tahoma" w:eastAsia="Tahoma" w:hAnsi="Tahoma" w:cs="Tahoma"/>
          <w:spacing w:val="57"/>
        </w:rPr>
        <w:t xml:space="preserve"> </w:t>
      </w:r>
      <w:r w:rsidR="00280ADA" w:rsidRPr="001A21E8">
        <w:rPr>
          <w:rFonts w:ascii="Tahoma" w:eastAsia="Tahoma" w:hAnsi="Tahoma" w:cs="Tahoma"/>
          <w:spacing w:val="-1"/>
        </w:rPr>
        <w:t>j</w:t>
      </w:r>
      <w:r w:rsidR="00280ADA" w:rsidRPr="001A21E8">
        <w:rPr>
          <w:rFonts w:ascii="Tahoma" w:eastAsia="Tahoma" w:hAnsi="Tahoma" w:cs="Tahoma"/>
          <w:spacing w:val="3"/>
        </w:rPr>
        <w:t>a</w:t>
      </w:r>
      <w:r w:rsidR="00280ADA" w:rsidRPr="001A21E8">
        <w:rPr>
          <w:rFonts w:ascii="Tahoma" w:eastAsia="Tahoma" w:hAnsi="Tahoma" w:cs="Tahoma"/>
          <w:spacing w:val="-1"/>
        </w:rPr>
        <w:t>k</w:t>
      </w:r>
      <w:r w:rsidR="00280ADA" w:rsidRPr="001A21E8">
        <w:rPr>
          <w:rFonts w:ascii="Tahoma" w:eastAsia="Tahoma" w:hAnsi="Tahoma" w:cs="Tahoma"/>
        </w:rPr>
        <w:t>im</w:t>
      </w:r>
      <w:r w:rsidR="00280ADA" w:rsidRPr="001A21E8">
        <w:rPr>
          <w:rFonts w:ascii="Tahoma" w:eastAsia="Tahoma" w:hAnsi="Tahoma" w:cs="Tahoma"/>
          <w:spacing w:val="53"/>
        </w:rPr>
        <w:t xml:space="preserve"> </w:t>
      </w:r>
      <w:r w:rsidR="00280ADA" w:rsidRPr="001A21E8">
        <w:rPr>
          <w:rFonts w:ascii="Tahoma" w:eastAsia="Tahoma" w:hAnsi="Tahoma" w:cs="Tahoma"/>
        </w:rPr>
        <w:t>ta</w:t>
      </w:r>
      <w:r w:rsidR="00280ADA" w:rsidRPr="001A21E8">
        <w:rPr>
          <w:rFonts w:ascii="Tahoma" w:eastAsia="Tahoma" w:hAnsi="Tahoma" w:cs="Tahoma"/>
          <w:spacing w:val="57"/>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1"/>
        </w:rPr>
        <w:t>a</w:t>
      </w:r>
      <w:r w:rsidR="00280ADA" w:rsidRPr="001A21E8">
        <w:rPr>
          <w:rFonts w:ascii="Tahoma" w:eastAsia="Tahoma" w:hAnsi="Tahoma" w:cs="Tahoma"/>
          <w:spacing w:val="-1"/>
        </w:rPr>
        <w:t>w</w:t>
      </w:r>
      <w:r w:rsidR="00280ADA" w:rsidRPr="001A21E8">
        <w:rPr>
          <w:rFonts w:ascii="Tahoma" w:eastAsia="Tahoma" w:hAnsi="Tahoma" w:cs="Tahoma"/>
        </w:rPr>
        <w:t>a</w:t>
      </w:r>
      <w:r w:rsidR="00280ADA" w:rsidRPr="001A21E8">
        <w:rPr>
          <w:rFonts w:ascii="Tahoma" w:eastAsia="Tahoma" w:hAnsi="Tahoma" w:cs="Tahoma"/>
          <w:spacing w:val="52"/>
        </w:rPr>
        <w:t xml:space="preserve"> </w:t>
      </w:r>
      <w:r w:rsidR="00280ADA" w:rsidRPr="001A21E8">
        <w:rPr>
          <w:rFonts w:ascii="Tahoma" w:eastAsia="Tahoma" w:hAnsi="Tahoma" w:cs="Tahoma"/>
        </w:rPr>
        <w:t>stos</w:t>
      </w:r>
      <w:r w:rsidR="00280ADA" w:rsidRPr="001A21E8">
        <w:rPr>
          <w:rFonts w:ascii="Tahoma" w:eastAsia="Tahoma" w:hAnsi="Tahoma" w:cs="Tahoma"/>
          <w:spacing w:val="-1"/>
        </w:rPr>
        <w:t>uj</w:t>
      </w:r>
      <w:r w:rsidR="00280ADA" w:rsidRPr="001A21E8">
        <w:rPr>
          <w:rFonts w:ascii="Tahoma" w:eastAsia="Tahoma" w:hAnsi="Tahoma" w:cs="Tahoma"/>
        </w:rPr>
        <w:t>e</w:t>
      </w:r>
      <w:r w:rsidR="008E0537">
        <w:rPr>
          <w:rFonts w:ascii="Tahoma" w:eastAsia="Tahoma" w:hAnsi="Tahoma" w:cs="Tahoma"/>
        </w:rPr>
        <w:t xml:space="preserve"> </w:t>
      </w:r>
      <w:r w:rsidR="00280ADA" w:rsidRPr="001A21E8">
        <w:rPr>
          <w:rFonts w:ascii="Tahoma" w:eastAsia="Tahoma" w:hAnsi="Tahoma" w:cs="Tahoma"/>
          <w:position w:val="-1"/>
        </w:rPr>
        <w:t>się</w:t>
      </w:r>
      <w:r w:rsidR="00280ADA" w:rsidRPr="001A21E8">
        <w:rPr>
          <w:rFonts w:ascii="Tahoma" w:eastAsia="Tahoma" w:hAnsi="Tahoma" w:cs="Tahoma"/>
          <w:spacing w:val="-2"/>
          <w:position w:val="-1"/>
        </w:rPr>
        <w:t xml:space="preserve"> </w:t>
      </w:r>
      <w:r w:rsidR="00280ADA" w:rsidRPr="001A21E8">
        <w:rPr>
          <w:rFonts w:ascii="Tahoma" w:eastAsia="Tahoma" w:hAnsi="Tahoma" w:cs="Tahoma"/>
          <w:position w:val="-1"/>
        </w:rPr>
        <w:t>do</w:t>
      </w:r>
      <w:r w:rsidR="00280ADA" w:rsidRPr="001A21E8">
        <w:rPr>
          <w:rFonts w:ascii="Tahoma" w:eastAsia="Tahoma" w:hAnsi="Tahoma" w:cs="Tahoma"/>
          <w:spacing w:val="-2"/>
          <w:position w:val="-1"/>
        </w:rPr>
        <w:t xml:space="preserve"> </w:t>
      </w:r>
      <w:r w:rsidR="00280ADA" w:rsidRPr="001A21E8">
        <w:rPr>
          <w:rFonts w:ascii="Tahoma" w:eastAsia="Tahoma" w:hAnsi="Tahoma" w:cs="Tahoma"/>
          <w:spacing w:val="1"/>
          <w:position w:val="-1"/>
        </w:rPr>
        <w:t>Be</w:t>
      </w:r>
      <w:r w:rsidR="00280ADA" w:rsidRPr="001A21E8">
        <w:rPr>
          <w:rFonts w:ascii="Tahoma" w:eastAsia="Tahoma" w:hAnsi="Tahoma" w:cs="Tahoma"/>
          <w:spacing w:val="-1"/>
          <w:position w:val="-1"/>
        </w:rPr>
        <w:t>n</w:t>
      </w:r>
      <w:r w:rsidR="00280ADA" w:rsidRPr="001A21E8">
        <w:rPr>
          <w:rFonts w:ascii="Tahoma" w:eastAsia="Tahoma" w:hAnsi="Tahoma" w:cs="Tahoma"/>
          <w:spacing w:val="3"/>
          <w:position w:val="-1"/>
        </w:rPr>
        <w:t>e</w:t>
      </w:r>
      <w:r w:rsidR="00280ADA" w:rsidRPr="001A21E8">
        <w:rPr>
          <w:rFonts w:ascii="Tahoma" w:eastAsia="Tahoma" w:hAnsi="Tahoma" w:cs="Tahoma"/>
          <w:spacing w:val="-1"/>
          <w:position w:val="-1"/>
        </w:rPr>
        <w:t>f</w:t>
      </w:r>
      <w:r w:rsidR="00280ADA" w:rsidRPr="001A21E8">
        <w:rPr>
          <w:rFonts w:ascii="Tahoma" w:eastAsia="Tahoma" w:hAnsi="Tahoma" w:cs="Tahoma"/>
          <w:position w:val="-1"/>
        </w:rPr>
        <w:t>i</w:t>
      </w:r>
      <w:r w:rsidR="00280ADA" w:rsidRPr="001A21E8">
        <w:rPr>
          <w:rFonts w:ascii="Tahoma" w:eastAsia="Tahoma" w:hAnsi="Tahoma" w:cs="Tahoma"/>
          <w:spacing w:val="2"/>
          <w:position w:val="-1"/>
        </w:rPr>
        <w:t>c</w:t>
      </w:r>
      <w:r w:rsidR="00280ADA" w:rsidRPr="001A21E8">
        <w:rPr>
          <w:rFonts w:ascii="Tahoma" w:eastAsia="Tahoma" w:hAnsi="Tahoma" w:cs="Tahoma"/>
          <w:spacing w:val="-1"/>
          <w:position w:val="-1"/>
        </w:rPr>
        <w:t>j</w:t>
      </w:r>
      <w:r w:rsidR="00280ADA" w:rsidRPr="001A21E8">
        <w:rPr>
          <w:rFonts w:ascii="Tahoma" w:eastAsia="Tahoma" w:hAnsi="Tahoma" w:cs="Tahoma"/>
          <w:spacing w:val="1"/>
          <w:position w:val="-1"/>
        </w:rPr>
        <w:t>e</w:t>
      </w:r>
      <w:r w:rsidR="00280ADA" w:rsidRPr="001A21E8">
        <w:rPr>
          <w:rFonts w:ascii="Tahoma" w:eastAsia="Tahoma" w:hAnsi="Tahoma" w:cs="Tahoma"/>
          <w:spacing w:val="-1"/>
          <w:position w:val="-1"/>
        </w:rPr>
        <w:t>n</w:t>
      </w:r>
      <w:r w:rsidR="00280ADA" w:rsidRPr="001A21E8">
        <w:rPr>
          <w:rFonts w:ascii="Tahoma" w:eastAsia="Tahoma" w:hAnsi="Tahoma" w:cs="Tahoma"/>
          <w:position w:val="-1"/>
        </w:rPr>
        <w:t>t</w:t>
      </w:r>
      <w:r w:rsidR="00280ADA" w:rsidRPr="001A21E8">
        <w:rPr>
          <w:rFonts w:ascii="Tahoma" w:eastAsia="Tahoma" w:hAnsi="Tahoma" w:cs="Tahoma"/>
          <w:spacing w:val="1"/>
          <w:position w:val="-1"/>
        </w:rPr>
        <w:t>a</w:t>
      </w:r>
      <w:r w:rsidR="00280ADA" w:rsidRPr="001A21E8">
        <w:rPr>
          <w:rFonts w:ascii="Tahoma" w:eastAsia="Tahoma" w:hAnsi="Tahoma" w:cs="Tahoma"/>
          <w:position w:val="-1"/>
        </w:rPr>
        <w:t>;</w:t>
      </w:r>
    </w:p>
    <w:p w14:paraId="5A99F53E" w14:textId="4424E312" w:rsidR="00942F4E" w:rsidRPr="001A21E8" w:rsidRDefault="00EC465D" w:rsidP="005101A1">
      <w:pPr>
        <w:tabs>
          <w:tab w:val="num" w:pos="851"/>
        </w:tabs>
        <w:spacing w:line="276" w:lineRule="auto"/>
        <w:ind w:left="851" w:right="14" w:hanging="426"/>
        <w:jc w:val="both"/>
        <w:rPr>
          <w:rFonts w:ascii="Tahoma" w:eastAsia="Tahoma" w:hAnsi="Tahoma" w:cs="Tahoma"/>
        </w:rPr>
      </w:pPr>
      <w:r>
        <w:rPr>
          <w:rFonts w:ascii="Tahoma" w:eastAsia="Tahoma" w:hAnsi="Tahoma" w:cs="Tahoma"/>
          <w:spacing w:val="-1"/>
        </w:rPr>
        <w:t>10</w:t>
      </w:r>
      <w:r w:rsidR="00280ADA" w:rsidRPr="001A21E8">
        <w:rPr>
          <w:rFonts w:ascii="Tahoma" w:eastAsia="Tahoma" w:hAnsi="Tahoma" w:cs="Tahoma"/>
        </w:rPr>
        <w:t>)</w:t>
      </w:r>
      <w:r w:rsidR="00954CC2">
        <w:rPr>
          <w:rFonts w:ascii="Tahoma" w:eastAsia="Tahoma" w:hAnsi="Tahoma" w:cs="Tahoma"/>
          <w:spacing w:val="35"/>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8"/>
        </w:rPr>
        <w:t xml:space="preserve"> </w:t>
      </w:r>
      <w:r w:rsidR="00280ADA" w:rsidRPr="001A21E8">
        <w:rPr>
          <w:rFonts w:ascii="Tahoma" w:eastAsia="Tahoma" w:hAnsi="Tahoma" w:cs="Tahoma"/>
          <w:spacing w:val="-1"/>
        </w:rPr>
        <w:t>n</w:t>
      </w:r>
      <w:r w:rsidR="00280ADA" w:rsidRPr="001A21E8">
        <w:rPr>
          <w:rFonts w:ascii="Tahoma" w:eastAsia="Tahoma" w:hAnsi="Tahoma" w:cs="Tahoma"/>
        </w:rPr>
        <w:t>ie</w:t>
      </w:r>
      <w:r w:rsidR="00280ADA" w:rsidRPr="001A21E8">
        <w:rPr>
          <w:rFonts w:ascii="Tahoma" w:eastAsia="Tahoma" w:hAnsi="Tahoma" w:cs="Tahoma"/>
          <w:spacing w:val="14"/>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strz</w:t>
      </w:r>
      <w:r w:rsidR="00280ADA" w:rsidRPr="001A21E8">
        <w:rPr>
          <w:rFonts w:ascii="Tahoma" w:eastAsia="Tahoma" w:hAnsi="Tahoma" w:cs="Tahoma"/>
          <w:spacing w:val="1"/>
        </w:rPr>
        <w:t>e</w:t>
      </w:r>
      <w:r w:rsidR="00280ADA" w:rsidRPr="001A21E8">
        <w:rPr>
          <w:rFonts w:ascii="Tahoma" w:eastAsia="Tahoma" w:hAnsi="Tahoma" w:cs="Tahoma"/>
        </w:rPr>
        <w:t>ga</w:t>
      </w:r>
      <w:r w:rsidR="00280ADA" w:rsidRPr="001A21E8">
        <w:rPr>
          <w:rFonts w:ascii="Tahoma" w:eastAsia="Tahoma" w:hAnsi="Tahoma" w:cs="Tahoma"/>
          <w:spacing w:val="8"/>
        </w:rPr>
        <w:t xml:space="preserve"> </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rPr>
        <w:t>s</w:t>
      </w:r>
      <w:r w:rsidR="00280ADA" w:rsidRPr="001A21E8">
        <w:rPr>
          <w:rFonts w:ascii="Tahoma" w:eastAsia="Tahoma" w:hAnsi="Tahoma" w:cs="Tahoma"/>
          <w:spacing w:val="1"/>
        </w:rPr>
        <w:t>a</w:t>
      </w:r>
      <w:r w:rsidR="00280ADA" w:rsidRPr="001A21E8">
        <w:rPr>
          <w:rFonts w:ascii="Tahoma" w:eastAsia="Tahoma" w:hAnsi="Tahoma" w:cs="Tahoma"/>
        </w:rPr>
        <w:t>dy</w:t>
      </w:r>
      <w:r w:rsidR="00280ADA" w:rsidRPr="001A21E8">
        <w:rPr>
          <w:rFonts w:ascii="Tahoma" w:eastAsia="Tahoma" w:hAnsi="Tahoma" w:cs="Tahoma"/>
          <w:spacing w:val="10"/>
        </w:rPr>
        <w:t xml:space="preserve"> </w:t>
      </w:r>
      <w:r w:rsidR="00280ADA" w:rsidRPr="001A21E8">
        <w:rPr>
          <w:rFonts w:ascii="Tahoma" w:eastAsia="Tahoma" w:hAnsi="Tahoma" w:cs="Tahoma"/>
          <w:spacing w:val="-3"/>
        </w:rPr>
        <w:t>k</w:t>
      </w:r>
      <w:r w:rsidR="00280ADA" w:rsidRPr="001A21E8">
        <w:rPr>
          <w:rFonts w:ascii="Tahoma" w:eastAsia="Tahoma" w:hAnsi="Tahoma" w:cs="Tahoma"/>
          <w:spacing w:val="2"/>
        </w:rPr>
        <w:t>o</w:t>
      </w:r>
      <w:r w:rsidR="00280ADA" w:rsidRPr="001A21E8">
        <w:rPr>
          <w:rFonts w:ascii="Tahoma" w:eastAsia="Tahoma" w:hAnsi="Tahoma" w:cs="Tahoma"/>
          <w:spacing w:val="-1"/>
        </w:rPr>
        <w:t>n</w:t>
      </w:r>
      <w:r w:rsidR="00280ADA" w:rsidRPr="001A21E8">
        <w:rPr>
          <w:rFonts w:ascii="Tahoma" w:eastAsia="Tahoma" w:hAnsi="Tahoma" w:cs="Tahoma"/>
          <w:spacing w:val="1"/>
        </w:rPr>
        <w:t>k</w:t>
      </w:r>
      <w:r w:rsidR="00280ADA" w:rsidRPr="001A21E8">
        <w:rPr>
          <w:rFonts w:ascii="Tahoma" w:eastAsia="Tahoma" w:hAnsi="Tahoma" w:cs="Tahoma"/>
          <w:spacing w:val="-1"/>
        </w:rPr>
        <w:t>u</w:t>
      </w:r>
      <w:r w:rsidR="00280ADA" w:rsidRPr="001A21E8">
        <w:rPr>
          <w:rFonts w:ascii="Tahoma" w:eastAsia="Tahoma" w:hAnsi="Tahoma" w:cs="Tahoma"/>
        </w:rPr>
        <w:t>r</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2"/>
        </w:rPr>
        <w:t>c</w:t>
      </w:r>
      <w:r w:rsidR="00280ADA" w:rsidRPr="001A21E8">
        <w:rPr>
          <w:rFonts w:ascii="Tahoma" w:eastAsia="Tahoma" w:hAnsi="Tahoma" w:cs="Tahoma"/>
          <w:spacing w:val="-1"/>
        </w:rPr>
        <w:t>y</w:t>
      </w:r>
      <w:r w:rsidR="00280ADA" w:rsidRPr="001A21E8">
        <w:rPr>
          <w:rFonts w:ascii="Tahoma" w:eastAsia="Tahoma" w:hAnsi="Tahoma" w:cs="Tahoma"/>
          <w:spacing w:val="1"/>
        </w:rPr>
        <w:t>j</w:t>
      </w:r>
      <w:r w:rsidR="00280ADA" w:rsidRPr="001A21E8">
        <w:rPr>
          <w:rFonts w:ascii="Tahoma" w:eastAsia="Tahoma" w:hAnsi="Tahoma" w:cs="Tahoma"/>
          <w:spacing w:val="-1"/>
        </w:rPr>
        <w:t>n</w:t>
      </w:r>
      <w:r w:rsidR="00280ADA" w:rsidRPr="001A21E8">
        <w:rPr>
          <w:rFonts w:ascii="Tahoma" w:eastAsia="Tahoma" w:hAnsi="Tahoma" w:cs="Tahoma"/>
        </w:rPr>
        <w:t>oś</w:t>
      </w:r>
      <w:r w:rsidR="00280ADA" w:rsidRPr="001A21E8">
        <w:rPr>
          <w:rFonts w:ascii="Tahoma" w:eastAsia="Tahoma" w:hAnsi="Tahoma" w:cs="Tahoma"/>
          <w:spacing w:val="1"/>
        </w:rPr>
        <w:t>c</w:t>
      </w:r>
      <w:r w:rsidR="00280ADA" w:rsidRPr="001A21E8">
        <w:rPr>
          <w:rFonts w:ascii="Tahoma" w:eastAsia="Tahoma" w:hAnsi="Tahoma" w:cs="Tahoma"/>
        </w:rPr>
        <w:t>i</w:t>
      </w:r>
      <w:r w:rsidR="00280ADA" w:rsidRPr="001A21E8">
        <w:rPr>
          <w:rFonts w:ascii="Tahoma" w:eastAsia="Tahoma" w:hAnsi="Tahoma" w:cs="Tahoma"/>
          <w:spacing w:val="8"/>
        </w:rPr>
        <w:t xml:space="preserve"> </w:t>
      </w:r>
      <w:r w:rsidR="00280ADA" w:rsidRPr="001A21E8">
        <w:rPr>
          <w:rFonts w:ascii="Tahoma" w:eastAsia="Tahoma" w:hAnsi="Tahoma" w:cs="Tahoma"/>
        </w:rPr>
        <w:t>w</w:t>
      </w:r>
      <w:r w:rsidR="00280ADA" w:rsidRPr="001A21E8">
        <w:rPr>
          <w:rFonts w:ascii="Tahoma" w:eastAsia="Tahoma" w:hAnsi="Tahoma" w:cs="Tahoma"/>
          <w:spacing w:val="16"/>
        </w:rPr>
        <w:t xml:space="preserve"> </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1"/>
        </w:rPr>
        <w:t>k</w:t>
      </w:r>
      <w:r w:rsidR="00280ADA" w:rsidRPr="001A21E8">
        <w:rPr>
          <w:rFonts w:ascii="Tahoma" w:eastAsia="Tahoma" w:hAnsi="Tahoma" w:cs="Tahoma"/>
        </w:rPr>
        <w:t>r</w:t>
      </w:r>
      <w:r w:rsidR="00280ADA" w:rsidRPr="001A21E8">
        <w:rPr>
          <w:rFonts w:ascii="Tahoma" w:eastAsia="Tahoma" w:hAnsi="Tahoma" w:cs="Tahoma"/>
          <w:spacing w:val="1"/>
        </w:rPr>
        <w:t>e</w:t>
      </w:r>
      <w:r w:rsidR="00280ADA" w:rsidRPr="001A21E8">
        <w:rPr>
          <w:rFonts w:ascii="Tahoma" w:eastAsia="Tahoma" w:hAnsi="Tahoma" w:cs="Tahoma"/>
        </w:rPr>
        <w:t>si</w:t>
      </w:r>
      <w:r w:rsidR="00280ADA" w:rsidRPr="001A21E8">
        <w:rPr>
          <w:rFonts w:ascii="Tahoma" w:eastAsia="Tahoma" w:hAnsi="Tahoma" w:cs="Tahoma"/>
          <w:spacing w:val="1"/>
        </w:rPr>
        <w:t>e</w:t>
      </w:r>
      <w:r w:rsidR="00280ADA" w:rsidRPr="001A21E8">
        <w:rPr>
          <w:rFonts w:ascii="Tahoma" w:eastAsia="Tahoma" w:hAnsi="Tahoma" w:cs="Tahoma"/>
        </w:rPr>
        <w:t>,</w:t>
      </w:r>
      <w:r w:rsidR="00280ADA" w:rsidRPr="001A21E8">
        <w:rPr>
          <w:rFonts w:ascii="Tahoma" w:eastAsia="Tahoma" w:hAnsi="Tahoma" w:cs="Tahoma"/>
          <w:spacing w:val="8"/>
        </w:rPr>
        <w:t xml:space="preserve"> </w:t>
      </w:r>
      <w:r w:rsidR="00280ADA" w:rsidRPr="001A21E8">
        <w:rPr>
          <w:rFonts w:ascii="Tahoma" w:eastAsia="Tahoma" w:hAnsi="Tahoma" w:cs="Tahoma"/>
        </w:rPr>
        <w:t>w</w:t>
      </w:r>
      <w:r w:rsidR="00280ADA" w:rsidRPr="001A21E8">
        <w:rPr>
          <w:rFonts w:ascii="Tahoma" w:eastAsia="Tahoma" w:hAnsi="Tahoma" w:cs="Tahoma"/>
          <w:spacing w:val="16"/>
        </w:rPr>
        <w:t xml:space="preserve"> </w:t>
      </w:r>
      <w:r w:rsidR="00280ADA" w:rsidRPr="001A21E8">
        <w:rPr>
          <w:rFonts w:ascii="Tahoma" w:eastAsia="Tahoma" w:hAnsi="Tahoma" w:cs="Tahoma"/>
          <w:spacing w:val="-1"/>
        </w:rPr>
        <w:t>j</w:t>
      </w:r>
      <w:r w:rsidR="00280ADA" w:rsidRPr="001A21E8">
        <w:rPr>
          <w:rFonts w:ascii="Tahoma" w:eastAsia="Tahoma" w:hAnsi="Tahoma" w:cs="Tahoma"/>
          <w:spacing w:val="1"/>
        </w:rPr>
        <w:t>a</w:t>
      </w:r>
      <w:r w:rsidR="00280ADA" w:rsidRPr="001A21E8">
        <w:rPr>
          <w:rFonts w:ascii="Tahoma" w:eastAsia="Tahoma" w:hAnsi="Tahoma" w:cs="Tahoma"/>
          <w:spacing w:val="-1"/>
        </w:rPr>
        <w:t>k</w:t>
      </w:r>
      <w:r w:rsidR="00280ADA" w:rsidRPr="001A21E8">
        <w:rPr>
          <w:rFonts w:ascii="Tahoma" w:eastAsia="Tahoma" w:hAnsi="Tahoma" w:cs="Tahoma"/>
        </w:rPr>
        <w:t>im</w:t>
      </w:r>
      <w:r w:rsidR="00280ADA" w:rsidRPr="001A21E8">
        <w:rPr>
          <w:rFonts w:ascii="Tahoma" w:eastAsia="Tahoma" w:hAnsi="Tahoma" w:cs="Tahoma"/>
          <w:spacing w:val="12"/>
        </w:rPr>
        <w:t xml:space="preserve"> </w:t>
      </w:r>
      <w:r w:rsidR="00280ADA" w:rsidRPr="001A21E8">
        <w:rPr>
          <w:rFonts w:ascii="Tahoma" w:eastAsia="Tahoma" w:hAnsi="Tahoma" w:cs="Tahoma"/>
        </w:rPr>
        <w:t>ta</w:t>
      </w:r>
      <w:r w:rsidR="00280ADA" w:rsidRPr="001A21E8">
        <w:rPr>
          <w:rFonts w:ascii="Tahoma" w:eastAsia="Tahoma" w:hAnsi="Tahoma" w:cs="Tahoma"/>
          <w:spacing w:val="15"/>
        </w:rPr>
        <w:t xml:space="preserve"> </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rPr>
        <w:t>s</w:t>
      </w:r>
      <w:r w:rsidR="00280ADA" w:rsidRPr="001A21E8">
        <w:rPr>
          <w:rFonts w:ascii="Tahoma" w:eastAsia="Tahoma" w:hAnsi="Tahoma" w:cs="Tahoma"/>
          <w:spacing w:val="1"/>
        </w:rPr>
        <w:t>a</w:t>
      </w:r>
      <w:r w:rsidR="00280ADA" w:rsidRPr="001A21E8">
        <w:rPr>
          <w:rFonts w:ascii="Tahoma" w:eastAsia="Tahoma" w:hAnsi="Tahoma" w:cs="Tahoma"/>
        </w:rPr>
        <w:t>da</w:t>
      </w:r>
      <w:r w:rsidR="00280ADA" w:rsidRPr="001A21E8">
        <w:rPr>
          <w:rFonts w:ascii="Tahoma" w:eastAsia="Tahoma" w:hAnsi="Tahoma" w:cs="Tahoma"/>
          <w:spacing w:val="12"/>
        </w:rPr>
        <w:t xml:space="preserve"> </w:t>
      </w:r>
      <w:r w:rsidR="00280ADA" w:rsidRPr="001A21E8">
        <w:rPr>
          <w:rFonts w:ascii="Tahoma" w:eastAsia="Tahoma" w:hAnsi="Tahoma" w:cs="Tahoma"/>
        </w:rPr>
        <w:t>stos</w:t>
      </w:r>
      <w:r w:rsidR="00280ADA" w:rsidRPr="001A21E8">
        <w:rPr>
          <w:rFonts w:ascii="Tahoma" w:eastAsia="Tahoma" w:hAnsi="Tahoma" w:cs="Tahoma"/>
          <w:spacing w:val="-1"/>
        </w:rPr>
        <w:t>uj</w:t>
      </w:r>
      <w:r w:rsidR="00280ADA" w:rsidRPr="001A21E8">
        <w:rPr>
          <w:rFonts w:ascii="Tahoma" w:eastAsia="Tahoma" w:hAnsi="Tahoma" w:cs="Tahoma"/>
        </w:rPr>
        <w:t>e</w:t>
      </w:r>
      <w:r w:rsidR="00280ADA" w:rsidRPr="001A21E8">
        <w:rPr>
          <w:rFonts w:ascii="Tahoma" w:eastAsia="Tahoma" w:hAnsi="Tahoma" w:cs="Tahoma"/>
          <w:spacing w:val="11"/>
        </w:rPr>
        <w:t xml:space="preserve"> </w:t>
      </w:r>
      <w:r w:rsidR="00280ADA" w:rsidRPr="001A21E8">
        <w:rPr>
          <w:rFonts w:ascii="Tahoma" w:eastAsia="Tahoma" w:hAnsi="Tahoma" w:cs="Tahoma"/>
        </w:rPr>
        <w:t>się</w:t>
      </w:r>
      <w:r w:rsidR="008E0537">
        <w:rPr>
          <w:rFonts w:ascii="Tahoma" w:eastAsia="Tahoma" w:hAnsi="Tahoma" w:cs="Tahoma"/>
        </w:rPr>
        <w:t xml:space="preserve"> </w:t>
      </w:r>
      <w:r w:rsidR="00280ADA" w:rsidRPr="001A21E8">
        <w:rPr>
          <w:rFonts w:ascii="Tahoma" w:eastAsia="Tahoma" w:hAnsi="Tahoma" w:cs="Tahoma"/>
        </w:rPr>
        <w:t>do</w:t>
      </w:r>
      <w:r w:rsidR="00280ADA" w:rsidRPr="001A21E8">
        <w:rPr>
          <w:rFonts w:ascii="Tahoma" w:eastAsia="Tahoma" w:hAnsi="Tahoma" w:cs="Tahoma"/>
          <w:spacing w:val="-2"/>
        </w:rPr>
        <w:t xml:space="preserve"> </w:t>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3"/>
        </w:rPr>
        <w:t>e</w:t>
      </w:r>
      <w:r w:rsidR="00280ADA" w:rsidRPr="001A21E8">
        <w:rPr>
          <w:rFonts w:ascii="Tahoma" w:eastAsia="Tahoma" w:hAnsi="Tahoma" w:cs="Tahoma"/>
          <w:spacing w:val="-1"/>
        </w:rPr>
        <w:t>f</w:t>
      </w:r>
      <w:r w:rsidR="00280ADA" w:rsidRPr="001A21E8">
        <w:rPr>
          <w:rFonts w:ascii="Tahoma" w:eastAsia="Tahoma" w:hAnsi="Tahoma" w:cs="Tahoma"/>
        </w:rPr>
        <w:t>i</w:t>
      </w:r>
      <w:r w:rsidR="00280ADA" w:rsidRPr="001A21E8">
        <w:rPr>
          <w:rFonts w:ascii="Tahoma" w:eastAsia="Tahoma" w:hAnsi="Tahoma" w:cs="Tahoma"/>
          <w:spacing w:val="2"/>
        </w:rPr>
        <w:t>c</w:t>
      </w:r>
      <w:r w:rsidR="00280ADA" w:rsidRPr="001A21E8">
        <w:rPr>
          <w:rFonts w:ascii="Tahoma" w:eastAsia="Tahoma" w:hAnsi="Tahoma" w:cs="Tahoma"/>
          <w:spacing w:val="-1"/>
        </w:rPr>
        <w:t>j</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1"/>
        </w:rPr>
        <w:t>a</w:t>
      </w:r>
      <w:r w:rsidR="00280ADA" w:rsidRPr="001A21E8">
        <w:rPr>
          <w:rFonts w:ascii="Tahoma" w:eastAsia="Tahoma" w:hAnsi="Tahoma" w:cs="Tahoma"/>
        </w:rPr>
        <w:t>;</w:t>
      </w:r>
    </w:p>
    <w:p w14:paraId="5F62394B" w14:textId="6AA65F0E" w:rsidR="00942F4E" w:rsidRPr="001A21E8" w:rsidRDefault="0011602C" w:rsidP="005101A1">
      <w:pPr>
        <w:tabs>
          <w:tab w:val="num" w:pos="851"/>
        </w:tabs>
        <w:spacing w:line="276" w:lineRule="auto"/>
        <w:ind w:left="851" w:right="14" w:hanging="426"/>
        <w:jc w:val="both"/>
        <w:rPr>
          <w:rFonts w:ascii="Tahoma" w:eastAsia="Tahoma" w:hAnsi="Tahoma" w:cs="Tahoma"/>
        </w:rPr>
      </w:pPr>
      <w:r>
        <w:rPr>
          <w:rFonts w:ascii="Tahoma" w:eastAsia="Tahoma" w:hAnsi="Tahoma" w:cs="Tahoma"/>
          <w:spacing w:val="-1"/>
        </w:rPr>
        <w:t>11</w:t>
      </w:r>
      <w:r w:rsidR="00280ADA" w:rsidRPr="001A21E8">
        <w:rPr>
          <w:rFonts w:ascii="Tahoma" w:eastAsia="Tahoma" w:hAnsi="Tahoma" w:cs="Tahoma"/>
        </w:rPr>
        <w:t>)</w:t>
      </w:r>
      <w:r w:rsidR="00954CC2">
        <w:rPr>
          <w:rFonts w:ascii="Tahoma" w:eastAsia="Tahoma" w:hAnsi="Tahoma" w:cs="Tahoma"/>
          <w:spacing w:val="35"/>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39"/>
        </w:rPr>
        <w:t xml:space="preserve"> </w:t>
      </w:r>
      <w:r w:rsidR="00280ADA" w:rsidRPr="001A21E8">
        <w:rPr>
          <w:rFonts w:ascii="Tahoma" w:eastAsia="Tahoma" w:hAnsi="Tahoma" w:cs="Tahoma"/>
        </w:rPr>
        <w:t>w</w:t>
      </w:r>
      <w:r w:rsidR="00280ADA" w:rsidRPr="001A21E8">
        <w:rPr>
          <w:rFonts w:ascii="Tahoma" w:eastAsia="Tahoma" w:hAnsi="Tahoma" w:cs="Tahoma"/>
          <w:spacing w:val="47"/>
        </w:rPr>
        <w:t xml:space="preserve"> </w:t>
      </w:r>
      <w:r w:rsidR="00280ADA" w:rsidRPr="001A21E8">
        <w:rPr>
          <w:rFonts w:ascii="Tahoma" w:eastAsia="Tahoma" w:hAnsi="Tahoma" w:cs="Tahoma"/>
        </w:rPr>
        <w:t>sposób</w:t>
      </w:r>
      <w:r w:rsidR="00280ADA" w:rsidRPr="001A21E8">
        <w:rPr>
          <w:rFonts w:ascii="Tahoma" w:eastAsia="Tahoma" w:hAnsi="Tahoma" w:cs="Tahoma"/>
          <w:spacing w:val="42"/>
        </w:rPr>
        <w:t xml:space="preserve"> </w:t>
      </w:r>
      <w:r w:rsidR="00280ADA" w:rsidRPr="001A21E8">
        <w:rPr>
          <w:rFonts w:ascii="Tahoma" w:eastAsia="Tahoma" w:hAnsi="Tahoma" w:cs="Tahoma"/>
          <w:spacing w:val="1"/>
        </w:rPr>
        <w:t>u</w:t>
      </w:r>
      <w:r w:rsidR="00280ADA" w:rsidRPr="001A21E8">
        <w:rPr>
          <w:rFonts w:ascii="Tahoma" w:eastAsia="Tahoma" w:hAnsi="Tahoma" w:cs="Tahoma"/>
        </w:rPr>
        <w:t>p</w:t>
      </w:r>
      <w:r w:rsidR="00280ADA" w:rsidRPr="001A21E8">
        <w:rPr>
          <w:rFonts w:ascii="Tahoma" w:eastAsia="Tahoma" w:hAnsi="Tahoma" w:cs="Tahoma"/>
          <w:spacing w:val="2"/>
        </w:rPr>
        <w:t>o</w:t>
      </w:r>
      <w:r w:rsidR="00280ADA" w:rsidRPr="001A21E8">
        <w:rPr>
          <w:rFonts w:ascii="Tahoma" w:eastAsia="Tahoma" w:hAnsi="Tahoma" w:cs="Tahoma"/>
        </w:rPr>
        <w:t>rcz</w:t>
      </w:r>
      <w:r w:rsidR="00280ADA" w:rsidRPr="001A21E8">
        <w:rPr>
          <w:rFonts w:ascii="Tahoma" w:eastAsia="Tahoma" w:hAnsi="Tahoma" w:cs="Tahoma"/>
          <w:spacing w:val="-1"/>
        </w:rPr>
        <w:t>y</w:t>
      </w:r>
      <w:r w:rsidR="00280ADA" w:rsidRPr="001A21E8">
        <w:rPr>
          <w:rFonts w:ascii="Tahoma" w:eastAsia="Tahoma" w:hAnsi="Tahoma" w:cs="Tahoma"/>
          <w:spacing w:val="1"/>
        </w:rPr>
        <w:t>w</w:t>
      </w:r>
      <w:r w:rsidR="00280ADA" w:rsidRPr="001A21E8">
        <w:rPr>
          <w:rFonts w:ascii="Tahoma" w:eastAsia="Tahoma" w:hAnsi="Tahoma" w:cs="Tahoma"/>
        </w:rPr>
        <w:t>y</w:t>
      </w:r>
      <w:r w:rsidR="00280ADA" w:rsidRPr="001A21E8">
        <w:rPr>
          <w:rFonts w:ascii="Tahoma" w:eastAsia="Tahoma" w:hAnsi="Tahoma" w:cs="Tahoma"/>
          <w:spacing w:val="38"/>
        </w:rPr>
        <w:t xml:space="preserve"> </w:t>
      </w:r>
      <w:r w:rsidR="00280ADA" w:rsidRPr="001A21E8">
        <w:rPr>
          <w:rFonts w:ascii="Tahoma" w:eastAsia="Tahoma" w:hAnsi="Tahoma" w:cs="Tahoma"/>
          <w:spacing w:val="1"/>
        </w:rPr>
        <w:t>u</w:t>
      </w:r>
      <w:r w:rsidR="00280ADA" w:rsidRPr="001A21E8">
        <w:rPr>
          <w:rFonts w:ascii="Tahoma" w:eastAsia="Tahoma" w:hAnsi="Tahoma" w:cs="Tahoma"/>
          <w:spacing w:val="2"/>
        </w:rPr>
        <w:t>c</w:t>
      </w:r>
      <w:r w:rsidR="00280ADA" w:rsidRPr="001A21E8">
        <w:rPr>
          <w:rFonts w:ascii="Tahoma" w:eastAsia="Tahoma" w:hAnsi="Tahoma" w:cs="Tahoma"/>
          <w:spacing w:val="-3"/>
        </w:rPr>
        <w:t>h</w:t>
      </w:r>
      <w:r w:rsidR="00280ADA" w:rsidRPr="001A21E8">
        <w:rPr>
          <w:rFonts w:ascii="Tahoma" w:eastAsia="Tahoma" w:hAnsi="Tahoma" w:cs="Tahoma"/>
          <w:spacing w:val="-1"/>
        </w:rPr>
        <w:t>y</w:t>
      </w:r>
      <w:r w:rsidR="00280ADA" w:rsidRPr="001A21E8">
        <w:rPr>
          <w:rFonts w:ascii="Tahoma" w:eastAsia="Tahoma" w:hAnsi="Tahoma" w:cs="Tahoma"/>
        </w:rPr>
        <w:t>la</w:t>
      </w:r>
      <w:r w:rsidR="00280ADA" w:rsidRPr="001A21E8">
        <w:rPr>
          <w:rFonts w:ascii="Tahoma" w:eastAsia="Tahoma" w:hAnsi="Tahoma" w:cs="Tahoma"/>
          <w:spacing w:val="43"/>
        </w:rPr>
        <w:t xml:space="preserve"> </w:t>
      </w:r>
      <w:r w:rsidR="00280ADA" w:rsidRPr="001A21E8">
        <w:rPr>
          <w:rFonts w:ascii="Tahoma" w:eastAsia="Tahoma" w:hAnsi="Tahoma" w:cs="Tahoma"/>
        </w:rPr>
        <w:t>się</w:t>
      </w:r>
      <w:r w:rsidR="00280ADA" w:rsidRPr="001A21E8">
        <w:rPr>
          <w:rFonts w:ascii="Tahoma" w:eastAsia="Tahoma" w:hAnsi="Tahoma" w:cs="Tahoma"/>
          <w:spacing w:val="46"/>
        </w:rPr>
        <w:t xml:space="preserve"> </w:t>
      </w:r>
      <w:r w:rsidR="00280ADA" w:rsidRPr="001A21E8">
        <w:rPr>
          <w:rFonts w:ascii="Tahoma" w:eastAsia="Tahoma" w:hAnsi="Tahoma" w:cs="Tahoma"/>
        </w:rPr>
        <w:t>od</w:t>
      </w:r>
      <w:r w:rsidR="00280ADA" w:rsidRPr="001A21E8">
        <w:rPr>
          <w:rFonts w:ascii="Tahoma" w:eastAsia="Tahoma" w:hAnsi="Tahoma" w:cs="Tahoma"/>
          <w:spacing w:val="46"/>
        </w:rPr>
        <w:t xml:space="preserve"> </w:t>
      </w:r>
      <w:r w:rsidR="00280ADA" w:rsidRPr="001A21E8">
        <w:rPr>
          <w:rFonts w:ascii="Tahoma" w:eastAsia="Tahoma" w:hAnsi="Tahoma" w:cs="Tahoma"/>
          <w:spacing w:val="1"/>
        </w:rPr>
        <w:t>wy</w:t>
      </w:r>
      <w:r w:rsidR="00280ADA" w:rsidRPr="001A21E8">
        <w:rPr>
          <w:rFonts w:ascii="Tahoma" w:eastAsia="Tahoma" w:hAnsi="Tahoma" w:cs="Tahoma"/>
          <w:spacing w:val="-1"/>
        </w:rPr>
        <w:t>k</w:t>
      </w:r>
      <w:r w:rsidR="00280ADA" w:rsidRPr="001A21E8">
        <w:rPr>
          <w:rFonts w:ascii="Tahoma" w:eastAsia="Tahoma" w:hAnsi="Tahoma" w:cs="Tahoma"/>
        </w:rPr>
        <w:t>o</w:t>
      </w:r>
      <w:r w:rsidR="00280ADA" w:rsidRPr="001A21E8">
        <w:rPr>
          <w:rFonts w:ascii="Tahoma" w:eastAsia="Tahoma" w:hAnsi="Tahoma" w:cs="Tahoma"/>
          <w:spacing w:val="-3"/>
        </w:rPr>
        <w:t>n</w:t>
      </w:r>
      <w:r w:rsidR="00280ADA" w:rsidRPr="001A21E8">
        <w:rPr>
          <w:rFonts w:ascii="Tahoma" w:eastAsia="Tahoma" w:hAnsi="Tahoma" w:cs="Tahoma"/>
          <w:spacing w:val="1"/>
        </w:rPr>
        <w:t>y</w:t>
      </w:r>
      <w:r w:rsidR="00280ADA" w:rsidRPr="001A21E8">
        <w:rPr>
          <w:rFonts w:ascii="Tahoma" w:eastAsia="Tahoma" w:hAnsi="Tahoma" w:cs="Tahoma"/>
          <w:spacing w:val="-1"/>
        </w:rPr>
        <w:t>w</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ia</w:t>
      </w:r>
      <w:r w:rsidR="00280ADA" w:rsidRPr="001A21E8">
        <w:rPr>
          <w:rFonts w:ascii="Tahoma" w:eastAsia="Tahoma" w:hAnsi="Tahoma" w:cs="Tahoma"/>
          <w:spacing w:val="37"/>
        </w:rPr>
        <w:t xml:space="preserve"> </w:t>
      </w:r>
      <w:r w:rsidR="00280ADA" w:rsidRPr="001A21E8">
        <w:rPr>
          <w:rFonts w:ascii="Tahoma" w:eastAsia="Tahoma" w:hAnsi="Tahoma" w:cs="Tahoma"/>
        </w:rPr>
        <w:t>obo</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ą</w:t>
      </w:r>
      <w:r w:rsidR="00280ADA" w:rsidRPr="001A21E8">
        <w:rPr>
          <w:rFonts w:ascii="Tahoma" w:eastAsia="Tahoma" w:hAnsi="Tahoma" w:cs="Tahoma"/>
        </w:rPr>
        <w:t>z</w:t>
      </w:r>
      <w:r w:rsidR="00280ADA" w:rsidRPr="001A21E8">
        <w:rPr>
          <w:rFonts w:ascii="Tahoma" w:eastAsia="Tahoma" w:hAnsi="Tahoma" w:cs="Tahoma"/>
          <w:spacing w:val="2"/>
        </w:rPr>
        <w:t>k</w:t>
      </w:r>
      <w:r w:rsidR="00280ADA" w:rsidRPr="001A21E8">
        <w:rPr>
          <w:rFonts w:ascii="Tahoma" w:eastAsia="Tahoma" w:hAnsi="Tahoma" w:cs="Tahoma"/>
        </w:rPr>
        <w:t>ó</w:t>
      </w:r>
      <w:r w:rsidR="00280ADA" w:rsidRPr="001A21E8">
        <w:rPr>
          <w:rFonts w:ascii="Tahoma" w:eastAsia="Tahoma" w:hAnsi="Tahoma" w:cs="Tahoma"/>
          <w:spacing w:val="-6"/>
        </w:rPr>
        <w:t>w</w:t>
      </w:r>
      <w:r w:rsidR="00280ADA" w:rsidRPr="001A21E8">
        <w:rPr>
          <w:rFonts w:ascii="Tahoma" w:eastAsia="Tahoma" w:hAnsi="Tahoma" w:cs="Tahoma"/>
        </w:rPr>
        <w:t>,</w:t>
      </w:r>
      <w:r w:rsidR="00280ADA" w:rsidRPr="001A21E8">
        <w:rPr>
          <w:rFonts w:ascii="Tahoma" w:eastAsia="Tahoma" w:hAnsi="Tahoma" w:cs="Tahoma"/>
          <w:spacing w:val="36"/>
        </w:rPr>
        <w:t xml:space="preserve"> </w:t>
      </w:r>
      <w:r w:rsidR="00280ADA" w:rsidRPr="001A21E8">
        <w:rPr>
          <w:rFonts w:ascii="Tahoma" w:eastAsia="Tahoma" w:hAnsi="Tahoma" w:cs="Tahoma"/>
        </w:rPr>
        <w:t>o</w:t>
      </w:r>
      <w:r w:rsidR="00280ADA" w:rsidRPr="001A21E8">
        <w:rPr>
          <w:rFonts w:ascii="Tahoma" w:eastAsia="Tahoma" w:hAnsi="Tahoma" w:cs="Tahoma"/>
          <w:spacing w:val="49"/>
        </w:rPr>
        <w:t xml:space="preserve"> </w:t>
      </w:r>
      <w:r w:rsidR="00280ADA" w:rsidRPr="001A21E8">
        <w:rPr>
          <w:rFonts w:ascii="Tahoma" w:eastAsia="Tahoma" w:hAnsi="Tahoma" w:cs="Tahoma"/>
          <w:spacing w:val="-1"/>
        </w:rPr>
        <w:t>k</w:t>
      </w:r>
      <w:r w:rsidR="00280ADA" w:rsidRPr="001A21E8">
        <w:rPr>
          <w:rFonts w:ascii="Tahoma" w:eastAsia="Tahoma" w:hAnsi="Tahoma" w:cs="Tahoma"/>
        </w:rPr>
        <w:t>tó</w:t>
      </w:r>
      <w:r w:rsidR="00280ADA" w:rsidRPr="001A21E8">
        <w:rPr>
          <w:rFonts w:ascii="Tahoma" w:eastAsia="Tahoma" w:hAnsi="Tahoma" w:cs="Tahoma"/>
          <w:spacing w:val="2"/>
        </w:rPr>
        <w:t>r</w:t>
      </w:r>
      <w:r w:rsidR="00280ADA" w:rsidRPr="001A21E8">
        <w:rPr>
          <w:rFonts w:ascii="Tahoma" w:eastAsia="Tahoma" w:hAnsi="Tahoma" w:cs="Tahoma"/>
          <w:spacing w:val="-3"/>
        </w:rPr>
        <w:t>y</w:t>
      </w:r>
      <w:r w:rsidR="00280ADA" w:rsidRPr="001A21E8">
        <w:rPr>
          <w:rFonts w:ascii="Tahoma" w:eastAsia="Tahoma" w:hAnsi="Tahoma" w:cs="Tahoma"/>
          <w:spacing w:val="-1"/>
        </w:rPr>
        <w:t>c</w:t>
      </w:r>
      <w:r w:rsidR="00280ADA" w:rsidRPr="001A21E8">
        <w:rPr>
          <w:rFonts w:ascii="Tahoma" w:eastAsia="Tahoma" w:hAnsi="Tahoma" w:cs="Tahoma"/>
        </w:rPr>
        <w:t>h</w:t>
      </w:r>
      <w:r w:rsidR="00280ADA" w:rsidRPr="001A21E8">
        <w:rPr>
          <w:rFonts w:ascii="Tahoma" w:eastAsia="Tahoma" w:hAnsi="Tahoma" w:cs="Tahoma"/>
          <w:spacing w:val="41"/>
        </w:rPr>
        <w:t xml:space="preserve"> </w:t>
      </w:r>
      <w:r w:rsidR="00280ADA" w:rsidRPr="001A21E8">
        <w:rPr>
          <w:rFonts w:ascii="Tahoma" w:eastAsia="Tahoma" w:hAnsi="Tahoma" w:cs="Tahoma"/>
          <w:spacing w:val="3"/>
        </w:rPr>
        <w:t>m</w:t>
      </w:r>
      <w:r w:rsidR="00280ADA" w:rsidRPr="001A21E8">
        <w:rPr>
          <w:rFonts w:ascii="Tahoma" w:eastAsia="Tahoma" w:hAnsi="Tahoma" w:cs="Tahoma"/>
        </w:rPr>
        <w:t>o</w:t>
      </w:r>
      <w:r w:rsidR="00280ADA" w:rsidRPr="001A21E8">
        <w:rPr>
          <w:rFonts w:ascii="Tahoma" w:eastAsia="Tahoma" w:hAnsi="Tahoma" w:cs="Tahoma"/>
          <w:spacing w:val="-2"/>
        </w:rPr>
        <w:t>w</w:t>
      </w:r>
      <w:r w:rsidR="00280ADA" w:rsidRPr="001A21E8">
        <w:rPr>
          <w:rFonts w:ascii="Tahoma" w:eastAsia="Tahoma" w:hAnsi="Tahoma" w:cs="Tahoma"/>
        </w:rPr>
        <w:t>a</w:t>
      </w:r>
      <w:r>
        <w:rPr>
          <w:rFonts w:ascii="Tahoma" w:eastAsia="Tahoma" w:hAnsi="Tahoma" w:cs="Tahoma"/>
        </w:rPr>
        <w:t xml:space="preserve"> </w:t>
      </w:r>
      <w:r w:rsidR="00280ADA" w:rsidRPr="001A21E8">
        <w:rPr>
          <w:rFonts w:ascii="Tahoma" w:eastAsia="Tahoma" w:hAnsi="Tahoma" w:cs="Tahoma"/>
        </w:rPr>
        <w:t>§</w:t>
      </w:r>
      <w:r w:rsidR="00280ADA" w:rsidRPr="001A21E8">
        <w:rPr>
          <w:rFonts w:ascii="Tahoma" w:eastAsia="Tahoma" w:hAnsi="Tahoma" w:cs="Tahoma"/>
          <w:spacing w:val="-2"/>
        </w:rPr>
        <w:t xml:space="preserve"> </w:t>
      </w:r>
      <w:r w:rsidR="00580E55">
        <w:rPr>
          <w:rFonts w:ascii="Tahoma" w:eastAsia="Tahoma" w:hAnsi="Tahoma" w:cs="Tahoma"/>
          <w:spacing w:val="-2"/>
        </w:rPr>
        <w:t>10</w:t>
      </w:r>
      <w:r w:rsidR="00280ADA" w:rsidRPr="001A21E8">
        <w:rPr>
          <w:rFonts w:ascii="Tahoma" w:eastAsia="Tahoma" w:hAnsi="Tahoma" w:cs="Tahoma"/>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3"/>
        </w:rPr>
        <w:t xml:space="preserve"> </w:t>
      </w:r>
      <w:r w:rsidR="00280ADA" w:rsidRPr="001A21E8">
        <w:rPr>
          <w:rFonts w:ascii="Tahoma" w:eastAsia="Tahoma" w:hAnsi="Tahoma" w:cs="Tahoma"/>
          <w:spacing w:val="2"/>
        </w:rPr>
        <w:t>1</w:t>
      </w:r>
      <w:r w:rsidR="00280ADA" w:rsidRPr="001A21E8">
        <w:rPr>
          <w:rFonts w:ascii="Tahoma" w:eastAsia="Tahoma" w:hAnsi="Tahoma" w:cs="Tahoma"/>
        </w:rPr>
        <w:t>-</w:t>
      </w:r>
      <w:r w:rsidR="00277886" w:rsidRPr="001A21E8">
        <w:rPr>
          <w:rFonts w:ascii="Tahoma" w:eastAsia="Tahoma" w:hAnsi="Tahoma" w:cs="Tahoma"/>
        </w:rPr>
        <w:t>4</w:t>
      </w:r>
      <w:r w:rsidR="00280ADA" w:rsidRPr="001A21E8">
        <w:rPr>
          <w:rFonts w:ascii="Tahoma" w:eastAsia="Tahoma" w:hAnsi="Tahoma" w:cs="Tahoma"/>
          <w:spacing w:val="-4"/>
        </w:rPr>
        <w:t xml:space="preserve"> </w:t>
      </w:r>
      <w:r w:rsidR="00280ADA" w:rsidRPr="001A21E8">
        <w:rPr>
          <w:rFonts w:ascii="Tahoma" w:eastAsia="Tahoma" w:hAnsi="Tahoma" w:cs="Tahoma"/>
        </w:rPr>
        <w:t>i</w:t>
      </w:r>
      <w:r w:rsidR="00280ADA" w:rsidRPr="001A21E8">
        <w:rPr>
          <w:rFonts w:ascii="Tahoma" w:eastAsia="Tahoma" w:hAnsi="Tahoma" w:cs="Tahoma"/>
          <w:spacing w:val="2"/>
        </w:rPr>
        <w:t xml:space="preserve"> </w:t>
      </w:r>
      <w:r w:rsidR="00280ADA" w:rsidRPr="001A21E8">
        <w:rPr>
          <w:rFonts w:ascii="Tahoma" w:eastAsia="Tahoma" w:hAnsi="Tahoma" w:cs="Tahoma"/>
        </w:rPr>
        <w:t>§</w:t>
      </w:r>
      <w:r w:rsidR="00280ADA" w:rsidRPr="001A21E8">
        <w:rPr>
          <w:rFonts w:ascii="Tahoma" w:eastAsia="Tahoma" w:hAnsi="Tahoma" w:cs="Tahoma"/>
          <w:spacing w:val="-2"/>
        </w:rPr>
        <w:t xml:space="preserve"> </w:t>
      </w:r>
      <w:r w:rsidR="008472C0">
        <w:rPr>
          <w:rFonts w:ascii="Tahoma" w:eastAsia="Tahoma" w:hAnsi="Tahoma" w:cs="Tahoma"/>
          <w:spacing w:val="-2"/>
        </w:rPr>
        <w:t>19</w:t>
      </w:r>
      <w:r w:rsidR="00280ADA" w:rsidRPr="001A21E8">
        <w:rPr>
          <w:rFonts w:ascii="Tahoma" w:eastAsia="Tahoma" w:hAnsi="Tahoma" w:cs="Tahoma"/>
          <w:spacing w:val="-3"/>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3"/>
        </w:rPr>
        <w:t xml:space="preserve"> </w:t>
      </w:r>
      <w:r w:rsidR="00280ADA" w:rsidRPr="001A21E8">
        <w:rPr>
          <w:rFonts w:ascii="Tahoma" w:eastAsia="Tahoma" w:hAnsi="Tahoma" w:cs="Tahoma"/>
        </w:rPr>
        <w:t>1</w:t>
      </w:r>
      <w:r w:rsidR="00280ADA" w:rsidRPr="001A21E8">
        <w:rPr>
          <w:rFonts w:ascii="Tahoma" w:eastAsia="Tahoma" w:hAnsi="Tahoma" w:cs="Tahoma"/>
          <w:spacing w:val="-1"/>
        </w:rPr>
        <w:t xml:space="preserve"> </w:t>
      </w:r>
      <w:r w:rsidR="00280ADA" w:rsidRPr="001A21E8">
        <w:rPr>
          <w:rFonts w:ascii="Tahoma" w:eastAsia="Tahoma" w:hAnsi="Tahoma" w:cs="Tahoma"/>
          <w:spacing w:val="2"/>
        </w:rPr>
        <w:t>p</w:t>
      </w:r>
      <w:r w:rsidR="00280ADA" w:rsidRPr="001A21E8">
        <w:rPr>
          <w:rFonts w:ascii="Tahoma" w:eastAsia="Tahoma" w:hAnsi="Tahoma" w:cs="Tahoma"/>
          <w:spacing w:val="1"/>
        </w:rPr>
        <w:t>k</w:t>
      </w:r>
      <w:r w:rsidR="00280ADA" w:rsidRPr="001A21E8">
        <w:rPr>
          <w:rFonts w:ascii="Tahoma" w:eastAsia="Tahoma" w:hAnsi="Tahoma" w:cs="Tahoma"/>
        </w:rPr>
        <w:t>t</w:t>
      </w:r>
      <w:r w:rsidR="00280ADA" w:rsidRPr="001A21E8">
        <w:rPr>
          <w:rFonts w:ascii="Tahoma" w:eastAsia="Tahoma" w:hAnsi="Tahoma" w:cs="Tahoma"/>
          <w:spacing w:val="-3"/>
        </w:rPr>
        <w:t xml:space="preserve"> </w:t>
      </w:r>
      <w:r w:rsidR="00280ADA" w:rsidRPr="001A21E8">
        <w:rPr>
          <w:rFonts w:ascii="Tahoma" w:eastAsia="Tahoma" w:hAnsi="Tahoma" w:cs="Tahoma"/>
        </w:rPr>
        <w:t>4;</w:t>
      </w:r>
    </w:p>
    <w:p w14:paraId="563CD00E" w14:textId="6A90608D" w:rsidR="00CE188D" w:rsidRDefault="0011602C" w:rsidP="005101A1">
      <w:pPr>
        <w:tabs>
          <w:tab w:val="num" w:pos="851"/>
        </w:tabs>
        <w:spacing w:line="276" w:lineRule="auto"/>
        <w:ind w:left="851" w:right="14" w:hanging="426"/>
        <w:jc w:val="both"/>
        <w:rPr>
          <w:rFonts w:ascii="Tahoma" w:eastAsia="Tahoma" w:hAnsi="Tahoma" w:cs="Tahoma"/>
        </w:rPr>
      </w:pPr>
      <w:r>
        <w:rPr>
          <w:rFonts w:ascii="Tahoma" w:eastAsia="Tahoma" w:hAnsi="Tahoma" w:cs="Tahoma"/>
          <w:spacing w:val="-1"/>
        </w:rPr>
        <w:t>12</w:t>
      </w:r>
      <w:r w:rsidR="00280ADA" w:rsidRPr="001A21E8">
        <w:rPr>
          <w:rFonts w:ascii="Tahoma" w:eastAsia="Tahoma" w:hAnsi="Tahoma" w:cs="Tahoma"/>
        </w:rPr>
        <w:t>)</w:t>
      </w:r>
      <w:r w:rsidR="00954CC2">
        <w:rPr>
          <w:rFonts w:ascii="Tahoma" w:eastAsia="Tahoma" w:hAnsi="Tahoma" w:cs="Tahoma"/>
          <w:spacing w:val="35"/>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 xml:space="preserve">t </w:t>
      </w:r>
      <w:r>
        <w:rPr>
          <w:rFonts w:ascii="Tahoma" w:eastAsia="Tahoma" w:hAnsi="Tahoma" w:cs="Tahoma"/>
        </w:rPr>
        <w:t xml:space="preserve">odmawia wykonywania postanowień zmieniających Decyzję w szczególności zmian wprowadzonych Wytycznymi, o których mowa </w:t>
      </w:r>
      <w:r w:rsidR="00280ADA" w:rsidRPr="001A21E8">
        <w:rPr>
          <w:rFonts w:ascii="Tahoma" w:eastAsia="Tahoma" w:hAnsi="Tahoma" w:cs="Tahoma"/>
        </w:rPr>
        <w:t>w § 1</w:t>
      </w:r>
      <w:r w:rsidR="00280ADA" w:rsidRPr="001A21E8">
        <w:rPr>
          <w:rFonts w:ascii="Tahoma" w:eastAsia="Tahoma" w:hAnsi="Tahoma" w:cs="Tahoma"/>
          <w:spacing w:val="-2"/>
        </w:rPr>
        <w:t xml:space="preserve"> </w:t>
      </w:r>
      <w:r w:rsidR="00085299" w:rsidRPr="001A21E8">
        <w:rPr>
          <w:rFonts w:ascii="Tahoma" w:eastAsia="Tahoma" w:hAnsi="Tahoma" w:cs="Tahoma"/>
          <w:spacing w:val="-2"/>
        </w:rPr>
        <w:t>ust.</w:t>
      </w:r>
      <w:r w:rsidR="00280ADA" w:rsidRPr="001A21E8">
        <w:rPr>
          <w:rFonts w:ascii="Tahoma" w:eastAsia="Tahoma" w:hAnsi="Tahoma" w:cs="Tahoma"/>
          <w:spacing w:val="-1"/>
        </w:rPr>
        <w:t xml:space="preserve"> 2</w:t>
      </w:r>
      <w:r w:rsidR="00B16904">
        <w:rPr>
          <w:rFonts w:ascii="Tahoma" w:eastAsia="Tahoma" w:hAnsi="Tahoma" w:cs="Tahoma"/>
          <w:spacing w:val="-1"/>
        </w:rPr>
        <w:t>5</w:t>
      </w:r>
      <w:r w:rsidR="00891BEE">
        <w:rPr>
          <w:rFonts w:ascii="Tahoma" w:eastAsia="Tahoma" w:hAnsi="Tahoma" w:cs="Tahoma"/>
        </w:rPr>
        <w:t>;</w:t>
      </w:r>
    </w:p>
    <w:p w14:paraId="7B0305F4" w14:textId="09621D88" w:rsidR="00432C22" w:rsidRPr="00432C22" w:rsidRDefault="00432C22" w:rsidP="00432C22">
      <w:pPr>
        <w:pStyle w:val="Akapitzlist"/>
        <w:numPr>
          <w:ilvl w:val="0"/>
          <w:numId w:val="69"/>
        </w:numPr>
        <w:tabs>
          <w:tab w:val="num" w:pos="851"/>
        </w:tabs>
        <w:spacing w:line="276" w:lineRule="auto"/>
        <w:ind w:right="14"/>
        <w:jc w:val="both"/>
        <w:rPr>
          <w:rFonts w:ascii="Tahoma" w:eastAsia="Tahoma" w:hAnsi="Tahoma" w:cs="Tahoma"/>
        </w:rPr>
      </w:pPr>
      <w:r w:rsidRPr="00432C22">
        <w:rPr>
          <w:rFonts w:ascii="Tahoma" w:eastAsia="Tahoma" w:hAnsi="Tahoma" w:cs="Tahoma"/>
        </w:rPr>
        <w:t>Beneficjent nie poddał się lub nie uzyskał akredytacji w okresie realiza</w:t>
      </w:r>
      <w:r>
        <w:rPr>
          <w:rFonts w:ascii="Tahoma" w:eastAsia="Tahoma" w:hAnsi="Tahoma" w:cs="Tahoma"/>
        </w:rPr>
        <w:t>cji projektu, o której mowa w § 8</w:t>
      </w:r>
      <w:r w:rsidRPr="00432C22">
        <w:rPr>
          <w:rFonts w:ascii="Tahoma" w:eastAsia="Tahoma" w:hAnsi="Tahoma" w:cs="Tahoma"/>
        </w:rPr>
        <w:t xml:space="preserve"> ust. 8.</w:t>
      </w:r>
      <w:r w:rsidRPr="00E60F6E">
        <w:rPr>
          <w:rStyle w:val="Odwoanieprzypisudolnego"/>
          <w:rFonts w:ascii="Tahoma" w:eastAsia="Tahoma" w:hAnsi="Tahoma" w:cs="Tahoma"/>
        </w:rPr>
        <w:footnoteReference w:id="85"/>
      </w:r>
    </w:p>
    <w:p w14:paraId="033735A8" w14:textId="77777777" w:rsidR="008472C0" w:rsidRDefault="008472C0" w:rsidP="00A549C4">
      <w:pPr>
        <w:spacing w:line="276" w:lineRule="auto"/>
        <w:ind w:right="14"/>
        <w:rPr>
          <w:rFonts w:ascii="Tahoma" w:eastAsia="Tahoma" w:hAnsi="Tahoma" w:cs="Tahoma"/>
          <w:position w:val="-1"/>
        </w:rPr>
      </w:pPr>
    </w:p>
    <w:p w14:paraId="71BD02EC" w14:textId="3E864FAB" w:rsidR="00942F4E" w:rsidRPr="001A21E8" w:rsidRDefault="00280ADA" w:rsidP="005101A1">
      <w:pPr>
        <w:spacing w:line="276" w:lineRule="auto"/>
        <w:ind w:left="426" w:right="14" w:hanging="426"/>
        <w:jc w:val="center"/>
        <w:rPr>
          <w:rFonts w:ascii="Tahoma" w:eastAsia="Tahoma" w:hAnsi="Tahoma" w:cs="Tahoma"/>
          <w:w w:val="99"/>
        </w:rPr>
      </w:pPr>
      <w:r w:rsidRPr="00031201">
        <w:rPr>
          <w:rFonts w:ascii="Tahoma" w:eastAsia="Tahoma" w:hAnsi="Tahoma" w:cs="Tahoma"/>
          <w:position w:val="-1"/>
        </w:rPr>
        <w:t>§ 3</w:t>
      </w:r>
      <w:r w:rsidR="0011602C">
        <w:rPr>
          <w:rFonts w:ascii="Tahoma" w:eastAsia="Tahoma" w:hAnsi="Tahoma" w:cs="Tahoma"/>
          <w:position w:val="-1"/>
        </w:rPr>
        <w:t>4</w:t>
      </w:r>
      <w:r w:rsidRPr="001A21E8">
        <w:rPr>
          <w:rFonts w:ascii="Tahoma" w:eastAsia="Tahoma" w:hAnsi="Tahoma" w:cs="Tahoma"/>
          <w:w w:val="99"/>
        </w:rPr>
        <w:t>.</w:t>
      </w:r>
    </w:p>
    <w:p w14:paraId="00349B25" w14:textId="2D06EC25" w:rsidR="00942F4E" w:rsidRPr="006D46F9" w:rsidRDefault="00CA2847" w:rsidP="005101A1">
      <w:pPr>
        <w:spacing w:line="276" w:lineRule="auto"/>
        <w:ind w:right="14"/>
        <w:jc w:val="both"/>
        <w:rPr>
          <w:rFonts w:ascii="Tahoma" w:eastAsia="Tahoma" w:hAnsi="Tahoma" w:cs="Tahoma"/>
        </w:rPr>
      </w:pPr>
      <w:r w:rsidRPr="006D46F9">
        <w:rPr>
          <w:rFonts w:ascii="Tahoma" w:eastAsia="Tahoma" w:hAnsi="Tahoma" w:cs="Tahoma"/>
          <w:spacing w:val="-1"/>
        </w:rPr>
        <w:t>Decyzja</w:t>
      </w:r>
      <w:r w:rsidR="00280ADA" w:rsidRPr="006D46F9">
        <w:rPr>
          <w:rFonts w:ascii="Tahoma" w:eastAsia="Tahoma" w:hAnsi="Tahoma" w:cs="Tahoma"/>
          <w:spacing w:val="4"/>
        </w:rPr>
        <w:t xml:space="preserve"> </w:t>
      </w:r>
      <w:r w:rsidR="00280ADA" w:rsidRPr="006D46F9">
        <w:rPr>
          <w:rFonts w:ascii="Tahoma" w:eastAsia="Tahoma" w:hAnsi="Tahoma" w:cs="Tahoma"/>
        </w:rPr>
        <w:t>może</w:t>
      </w:r>
      <w:r w:rsidR="00280ADA" w:rsidRPr="006D46F9">
        <w:rPr>
          <w:rFonts w:ascii="Tahoma" w:eastAsia="Tahoma" w:hAnsi="Tahoma" w:cs="Tahoma"/>
          <w:spacing w:val="6"/>
        </w:rPr>
        <w:t xml:space="preserve"> </w:t>
      </w:r>
      <w:r w:rsidR="00280ADA" w:rsidRPr="006D46F9">
        <w:rPr>
          <w:rFonts w:ascii="Tahoma" w:eastAsia="Tahoma" w:hAnsi="Tahoma" w:cs="Tahoma"/>
        </w:rPr>
        <w:t>zos</w:t>
      </w:r>
      <w:r w:rsidR="00280ADA" w:rsidRPr="006D46F9">
        <w:rPr>
          <w:rFonts w:ascii="Tahoma" w:eastAsia="Tahoma" w:hAnsi="Tahoma" w:cs="Tahoma"/>
          <w:spacing w:val="1"/>
        </w:rPr>
        <w:t>ta</w:t>
      </w:r>
      <w:r w:rsidR="00280ADA" w:rsidRPr="006D46F9">
        <w:rPr>
          <w:rFonts w:ascii="Tahoma" w:eastAsia="Tahoma" w:hAnsi="Tahoma" w:cs="Tahoma"/>
        </w:rPr>
        <w:t>ć</w:t>
      </w:r>
      <w:r w:rsidR="00280ADA" w:rsidRPr="006D46F9">
        <w:rPr>
          <w:rFonts w:ascii="Tahoma" w:eastAsia="Tahoma" w:hAnsi="Tahoma" w:cs="Tahoma"/>
          <w:spacing w:val="5"/>
        </w:rPr>
        <w:t xml:space="preserve"> </w:t>
      </w:r>
      <w:r w:rsidRPr="006D46F9">
        <w:rPr>
          <w:rFonts w:ascii="Tahoma" w:eastAsia="Tahoma" w:hAnsi="Tahoma" w:cs="Tahoma"/>
        </w:rPr>
        <w:t>uchylona</w:t>
      </w:r>
      <w:r w:rsidRPr="006D46F9">
        <w:rPr>
          <w:rFonts w:ascii="Tahoma" w:eastAsia="Tahoma" w:hAnsi="Tahoma" w:cs="Tahoma"/>
          <w:spacing w:val="2"/>
        </w:rPr>
        <w:t xml:space="preserve"> </w:t>
      </w:r>
      <w:r w:rsidR="00280ADA" w:rsidRPr="006D46F9">
        <w:rPr>
          <w:rFonts w:ascii="Tahoma" w:eastAsia="Tahoma" w:hAnsi="Tahoma" w:cs="Tahoma"/>
          <w:spacing w:val="-1"/>
        </w:rPr>
        <w:t>n</w:t>
      </w:r>
      <w:r w:rsidR="00280ADA" w:rsidRPr="006D46F9">
        <w:rPr>
          <w:rFonts w:ascii="Tahoma" w:eastAsia="Tahoma" w:hAnsi="Tahoma" w:cs="Tahoma"/>
        </w:rPr>
        <w:t>a</w:t>
      </w:r>
      <w:r w:rsidR="00280ADA" w:rsidRPr="006D46F9">
        <w:rPr>
          <w:rFonts w:ascii="Tahoma" w:eastAsia="Tahoma" w:hAnsi="Tahoma" w:cs="Tahoma"/>
          <w:spacing w:val="9"/>
        </w:rPr>
        <w:t xml:space="preserve"> </w:t>
      </w:r>
      <w:r w:rsidR="00280ADA" w:rsidRPr="006D46F9">
        <w:rPr>
          <w:rFonts w:ascii="Tahoma" w:eastAsia="Tahoma" w:hAnsi="Tahoma" w:cs="Tahoma"/>
          <w:spacing w:val="1"/>
        </w:rPr>
        <w:t>w</w:t>
      </w:r>
      <w:r w:rsidR="00280ADA" w:rsidRPr="006D46F9">
        <w:rPr>
          <w:rFonts w:ascii="Tahoma" w:eastAsia="Tahoma" w:hAnsi="Tahoma" w:cs="Tahoma"/>
          <w:spacing w:val="-1"/>
        </w:rPr>
        <w:t>n</w:t>
      </w:r>
      <w:r w:rsidR="00280ADA" w:rsidRPr="006D46F9">
        <w:rPr>
          <w:rFonts w:ascii="Tahoma" w:eastAsia="Tahoma" w:hAnsi="Tahoma" w:cs="Tahoma"/>
        </w:rPr>
        <w:t>iosek</w:t>
      </w:r>
      <w:r w:rsidR="0011602C" w:rsidRPr="006D46F9">
        <w:rPr>
          <w:rFonts w:ascii="Tahoma" w:eastAsia="Tahoma" w:hAnsi="Tahoma" w:cs="Tahoma"/>
        </w:rPr>
        <w:t xml:space="preserve"> Beneficjenta </w:t>
      </w:r>
      <w:r w:rsidR="00280ADA" w:rsidRPr="006D46F9">
        <w:rPr>
          <w:rFonts w:ascii="Tahoma" w:eastAsia="Tahoma" w:hAnsi="Tahoma" w:cs="Tahoma"/>
        </w:rPr>
        <w:t>w</w:t>
      </w:r>
      <w:r w:rsidR="00280ADA" w:rsidRPr="006D46F9">
        <w:rPr>
          <w:rFonts w:ascii="Tahoma" w:eastAsia="Tahoma" w:hAnsi="Tahoma" w:cs="Tahoma"/>
          <w:spacing w:val="10"/>
        </w:rPr>
        <w:t xml:space="preserve"> </w:t>
      </w:r>
      <w:r w:rsidR="00280ADA" w:rsidRPr="006D46F9">
        <w:rPr>
          <w:rFonts w:ascii="Tahoma" w:eastAsia="Tahoma" w:hAnsi="Tahoma" w:cs="Tahoma"/>
        </w:rPr>
        <w:t>pr</w:t>
      </w:r>
      <w:r w:rsidR="00280ADA" w:rsidRPr="006D46F9">
        <w:rPr>
          <w:rFonts w:ascii="Tahoma" w:eastAsia="Tahoma" w:hAnsi="Tahoma" w:cs="Tahoma"/>
          <w:spacing w:val="1"/>
        </w:rPr>
        <w:t>z</w:t>
      </w:r>
      <w:r w:rsidR="00280ADA" w:rsidRPr="006D46F9">
        <w:rPr>
          <w:rFonts w:ascii="Tahoma" w:eastAsia="Tahoma" w:hAnsi="Tahoma" w:cs="Tahoma"/>
          <w:spacing w:val="-1"/>
        </w:rPr>
        <w:t>y</w:t>
      </w:r>
      <w:r w:rsidR="00280ADA" w:rsidRPr="006D46F9">
        <w:rPr>
          <w:rFonts w:ascii="Tahoma" w:eastAsia="Tahoma" w:hAnsi="Tahoma" w:cs="Tahoma"/>
        </w:rPr>
        <w:t>p</w:t>
      </w:r>
      <w:r w:rsidR="00280ADA" w:rsidRPr="006D46F9">
        <w:rPr>
          <w:rFonts w:ascii="Tahoma" w:eastAsia="Tahoma" w:hAnsi="Tahoma" w:cs="Tahoma"/>
          <w:spacing w:val="1"/>
        </w:rPr>
        <w:t>a</w:t>
      </w:r>
      <w:r w:rsidR="00280ADA" w:rsidRPr="006D46F9">
        <w:rPr>
          <w:rFonts w:ascii="Tahoma" w:eastAsia="Tahoma" w:hAnsi="Tahoma" w:cs="Tahoma"/>
        </w:rPr>
        <w:t xml:space="preserve">dku </w:t>
      </w:r>
      <w:r w:rsidR="00280ADA" w:rsidRPr="006D46F9">
        <w:rPr>
          <w:rFonts w:ascii="Tahoma" w:eastAsia="Tahoma" w:hAnsi="Tahoma" w:cs="Tahoma"/>
          <w:spacing w:val="3"/>
        </w:rPr>
        <w:t>w</w:t>
      </w:r>
      <w:r w:rsidR="00280ADA" w:rsidRPr="006D46F9">
        <w:rPr>
          <w:rFonts w:ascii="Tahoma" w:eastAsia="Tahoma" w:hAnsi="Tahoma" w:cs="Tahoma"/>
          <w:spacing w:val="-1"/>
        </w:rPr>
        <w:t>y</w:t>
      </w:r>
      <w:r w:rsidR="00280ADA" w:rsidRPr="006D46F9">
        <w:rPr>
          <w:rFonts w:ascii="Tahoma" w:eastAsia="Tahoma" w:hAnsi="Tahoma" w:cs="Tahoma"/>
          <w:spacing w:val="2"/>
        </w:rPr>
        <w:t>s</w:t>
      </w:r>
      <w:r w:rsidR="00280ADA" w:rsidRPr="006D46F9">
        <w:rPr>
          <w:rFonts w:ascii="Tahoma" w:eastAsia="Tahoma" w:hAnsi="Tahoma" w:cs="Tahoma"/>
        </w:rPr>
        <w:t>t</w:t>
      </w:r>
      <w:r w:rsidR="00280ADA" w:rsidRPr="006D46F9">
        <w:rPr>
          <w:rFonts w:ascii="Tahoma" w:eastAsia="Tahoma" w:hAnsi="Tahoma" w:cs="Tahoma"/>
          <w:spacing w:val="1"/>
        </w:rPr>
        <w:t>ą</w:t>
      </w:r>
      <w:r w:rsidR="00280ADA" w:rsidRPr="006D46F9">
        <w:rPr>
          <w:rFonts w:ascii="Tahoma" w:eastAsia="Tahoma" w:hAnsi="Tahoma" w:cs="Tahoma"/>
        </w:rPr>
        <w:t>pi</w:t>
      </w:r>
      <w:r w:rsidR="00280ADA" w:rsidRPr="006D46F9">
        <w:rPr>
          <w:rFonts w:ascii="Tahoma" w:eastAsia="Tahoma" w:hAnsi="Tahoma" w:cs="Tahoma"/>
          <w:spacing w:val="1"/>
        </w:rPr>
        <w:t>e</w:t>
      </w:r>
      <w:r w:rsidR="00280ADA" w:rsidRPr="006D46F9">
        <w:rPr>
          <w:rFonts w:ascii="Tahoma" w:eastAsia="Tahoma" w:hAnsi="Tahoma" w:cs="Tahoma"/>
          <w:spacing w:val="-1"/>
        </w:rPr>
        <w:t>n</w:t>
      </w:r>
      <w:r w:rsidR="00280ADA" w:rsidRPr="006D46F9">
        <w:rPr>
          <w:rFonts w:ascii="Tahoma" w:eastAsia="Tahoma" w:hAnsi="Tahoma" w:cs="Tahoma"/>
        </w:rPr>
        <w:t>ia</w:t>
      </w:r>
      <w:r w:rsidR="00280ADA" w:rsidRPr="006D46F9">
        <w:rPr>
          <w:rFonts w:ascii="Tahoma" w:eastAsia="Tahoma" w:hAnsi="Tahoma" w:cs="Tahoma"/>
          <w:spacing w:val="1"/>
        </w:rPr>
        <w:t xml:space="preserve"> </w:t>
      </w:r>
      <w:r w:rsidR="00280ADA" w:rsidRPr="006D46F9">
        <w:rPr>
          <w:rFonts w:ascii="Tahoma" w:eastAsia="Tahoma" w:hAnsi="Tahoma" w:cs="Tahoma"/>
        </w:rPr>
        <w:t>o</w:t>
      </w:r>
      <w:r w:rsidR="00280ADA" w:rsidRPr="006D46F9">
        <w:rPr>
          <w:rFonts w:ascii="Tahoma" w:eastAsia="Tahoma" w:hAnsi="Tahoma" w:cs="Tahoma"/>
          <w:spacing w:val="-3"/>
        </w:rPr>
        <w:t>k</w:t>
      </w:r>
      <w:r w:rsidR="00280ADA" w:rsidRPr="006D46F9">
        <w:rPr>
          <w:rFonts w:ascii="Tahoma" w:eastAsia="Tahoma" w:hAnsi="Tahoma" w:cs="Tahoma"/>
        </w:rPr>
        <w:t>ol</w:t>
      </w:r>
      <w:r w:rsidR="00280ADA" w:rsidRPr="006D46F9">
        <w:rPr>
          <w:rFonts w:ascii="Tahoma" w:eastAsia="Tahoma" w:hAnsi="Tahoma" w:cs="Tahoma"/>
          <w:spacing w:val="2"/>
        </w:rPr>
        <w:t>i</w:t>
      </w:r>
      <w:r w:rsidR="00280ADA" w:rsidRPr="006D46F9">
        <w:rPr>
          <w:rFonts w:ascii="Tahoma" w:eastAsia="Tahoma" w:hAnsi="Tahoma" w:cs="Tahoma"/>
          <w:spacing w:val="-1"/>
        </w:rPr>
        <w:t>c</w:t>
      </w:r>
      <w:r w:rsidR="00280ADA" w:rsidRPr="006D46F9">
        <w:rPr>
          <w:rFonts w:ascii="Tahoma" w:eastAsia="Tahoma" w:hAnsi="Tahoma" w:cs="Tahoma"/>
        </w:rPr>
        <w:t>z</w:t>
      </w:r>
      <w:r w:rsidR="00280ADA" w:rsidRPr="006D46F9">
        <w:rPr>
          <w:rFonts w:ascii="Tahoma" w:eastAsia="Tahoma" w:hAnsi="Tahoma" w:cs="Tahoma"/>
          <w:spacing w:val="2"/>
        </w:rPr>
        <w:t>n</w:t>
      </w:r>
      <w:r w:rsidR="00280ADA" w:rsidRPr="006D46F9">
        <w:rPr>
          <w:rFonts w:ascii="Tahoma" w:eastAsia="Tahoma" w:hAnsi="Tahoma" w:cs="Tahoma"/>
        </w:rPr>
        <w:t>oś</w:t>
      </w:r>
      <w:r w:rsidR="00280ADA" w:rsidRPr="006D46F9">
        <w:rPr>
          <w:rFonts w:ascii="Tahoma" w:eastAsia="Tahoma" w:hAnsi="Tahoma" w:cs="Tahoma"/>
          <w:spacing w:val="-1"/>
        </w:rPr>
        <w:t>c</w:t>
      </w:r>
      <w:r w:rsidR="00280ADA" w:rsidRPr="006D46F9">
        <w:rPr>
          <w:rFonts w:ascii="Tahoma" w:eastAsia="Tahoma" w:hAnsi="Tahoma" w:cs="Tahoma"/>
        </w:rPr>
        <w:t xml:space="preserve">i, </w:t>
      </w:r>
      <w:r w:rsidR="00280ADA" w:rsidRPr="006D46F9">
        <w:rPr>
          <w:rFonts w:ascii="Tahoma" w:eastAsia="Tahoma" w:hAnsi="Tahoma" w:cs="Tahoma"/>
          <w:spacing w:val="-1"/>
        </w:rPr>
        <w:t>k</w:t>
      </w:r>
      <w:r w:rsidR="00280ADA" w:rsidRPr="006D46F9">
        <w:rPr>
          <w:rFonts w:ascii="Tahoma" w:eastAsia="Tahoma" w:hAnsi="Tahoma" w:cs="Tahoma"/>
        </w:rPr>
        <w:t>tóre</w:t>
      </w:r>
      <w:r w:rsidR="00280ADA" w:rsidRPr="006D46F9">
        <w:rPr>
          <w:rFonts w:ascii="Tahoma" w:eastAsia="Tahoma" w:hAnsi="Tahoma" w:cs="Tahoma"/>
          <w:spacing w:val="8"/>
        </w:rPr>
        <w:t xml:space="preserve"> </w:t>
      </w:r>
      <w:r w:rsidR="00280ADA" w:rsidRPr="006D46F9">
        <w:rPr>
          <w:rFonts w:ascii="Tahoma" w:eastAsia="Tahoma" w:hAnsi="Tahoma" w:cs="Tahoma"/>
          <w:spacing w:val="1"/>
        </w:rPr>
        <w:t>u</w:t>
      </w:r>
      <w:r w:rsidR="00280ADA" w:rsidRPr="006D46F9">
        <w:rPr>
          <w:rFonts w:ascii="Tahoma" w:eastAsia="Tahoma" w:hAnsi="Tahoma" w:cs="Tahoma"/>
          <w:spacing w:val="-1"/>
        </w:rPr>
        <w:t>n</w:t>
      </w:r>
      <w:r w:rsidR="00280ADA" w:rsidRPr="006D46F9">
        <w:rPr>
          <w:rFonts w:ascii="Tahoma" w:eastAsia="Tahoma" w:hAnsi="Tahoma" w:cs="Tahoma"/>
        </w:rPr>
        <w:t>i</w:t>
      </w:r>
      <w:r w:rsidR="00280ADA" w:rsidRPr="006D46F9">
        <w:rPr>
          <w:rFonts w:ascii="Tahoma" w:eastAsia="Tahoma" w:hAnsi="Tahoma" w:cs="Tahoma"/>
          <w:spacing w:val="1"/>
        </w:rPr>
        <w:t>e</w:t>
      </w:r>
      <w:r w:rsidR="00280ADA" w:rsidRPr="006D46F9">
        <w:rPr>
          <w:rFonts w:ascii="Tahoma" w:eastAsia="Tahoma" w:hAnsi="Tahoma" w:cs="Tahoma"/>
        </w:rPr>
        <w:t>możli</w:t>
      </w:r>
      <w:r w:rsidR="00280ADA" w:rsidRPr="006D46F9">
        <w:rPr>
          <w:rFonts w:ascii="Tahoma" w:eastAsia="Tahoma" w:hAnsi="Tahoma" w:cs="Tahoma"/>
          <w:spacing w:val="1"/>
        </w:rPr>
        <w:t>w</w:t>
      </w:r>
      <w:r w:rsidR="00280ADA" w:rsidRPr="006D46F9">
        <w:rPr>
          <w:rFonts w:ascii="Tahoma" w:eastAsia="Tahoma" w:hAnsi="Tahoma" w:cs="Tahoma"/>
        </w:rPr>
        <w:t>i</w:t>
      </w:r>
      <w:r w:rsidR="00280ADA" w:rsidRPr="006D46F9">
        <w:rPr>
          <w:rFonts w:ascii="Tahoma" w:eastAsia="Tahoma" w:hAnsi="Tahoma" w:cs="Tahoma"/>
          <w:spacing w:val="1"/>
        </w:rPr>
        <w:t>a</w:t>
      </w:r>
      <w:r w:rsidR="00280ADA" w:rsidRPr="006D46F9">
        <w:rPr>
          <w:rFonts w:ascii="Tahoma" w:eastAsia="Tahoma" w:hAnsi="Tahoma" w:cs="Tahoma"/>
          <w:spacing w:val="-1"/>
        </w:rPr>
        <w:t>j</w:t>
      </w:r>
      <w:r w:rsidR="00280ADA" w:rsidRPr="006D46F9">
        <w:rPr>
          <w:rFonts w:ascii="Tahoma" w:eastAsia="Tahoma" w:hAnsi="Tahoma" w:cs="Tahoma"/>
        </w:rPr>
        <w:t>ą d</w:t>
      </w:r>
      <w:r w:rsidR="00280ADA" w:rsidRPr="006D46F9">
        <w:rPr>
          <w:rFonts w:ascii="Tahoma" w:eastAsia="Tahoma" w:hAnsi="Tahoma" w:cs="Tahoma"/>
          <w:spacing w:val="1"/>
        </w:rPr>
        <w:t>a</w:t>
      </w:r>
      <w:r w:rsidR="00280ADA" w:rsidRPr="006D46F9">
        <w:rPr>
          <w:rFonts w:ascii="Tahoma" w:eastAsia="Tahoma" w:hAnsi="Tahoma" w:cs="Tahoma"/>
        </w:rPr>
        <w:t>ls</w:t>
      </w:r>
      <w:r w:rsidR="00280ADA" w:rsidRPr="006D46F9">
        <w:rPr>
          <w:rFonts w:ascii="Tahoma" w:eastAsia="Tahoma" w:hAnsi="Tahoma" w:cs="Tahoma"/>
          <w:spacing w:val="3"/>
        </w:rPr>
        <w:t>z</w:t>
      </w:r>
      <w:r w:rsidR="00280ADA" w:rsidRPr="006D46F9">
        <w:rPr>
          <w:rFonts w:ascii="Tahoma" w:eastAsia="Tahoma" w:hAnsi="Tahoma" w:cs="Tahoma"/>
        </w:rPr>
        <w:t>e</w:t>
      </w:r>
      <w:r w:rsidR="00280ADA" w:rsidRPr="006D46F9">
        <w:rPr>
          <w:rFonts w:ascii="Tahoma" w:eastAsia="Tahoma" w:hAnsi="Tahoma" w:cs="Tahoma"/>
          <w:spacing w:val="6"/>
        </w:rPr>
        <w:t xml:space="preserve"> </w:t>
      </w:r>
      <w:r w:rsidR="00280ADA" w:rsidRPr="006D46F9">
        <w:rPr>
          <w:rFonts w:ascii="Tahoma" w:eastAsia="Tahoma" w:hAnsi="Tahoma" w:cs="Tahoma"/>
          <w:spacing w:val="1"/>
        </w:rPr>
        <w:t>wy</w:t>
      </w:r>
      <w:r w:rsidR="00280ADA" w:rsidRPr="006D46F9">
        <w:rPr>
          <w:rFonts w:ascii="Tahoma" w:eastAsia="Tahoma" w:hAnsi="Tahoma" w:cs="Tahoma"/>
          <w:spacing w:val="-3"/>
        </w:rPr>
        <w:t>k</w:t>
      </w:r>
      <w:r w:rsidR="00280ADA" w:rsidRPr="006D46F9">
        <w:rPr>
          <w:rFonts w:ascii="Tahoma" w:eastAsia="Tahoma" w:hAnsi="Tahoma" w:cs="Tahoma"/>
          <w:spacing w:val="2"/>
        </w:rPr>
        <w:t>o</w:t>
      </w:r>
      <w:r w:rsidR="00280ADA" w:rsidRPr="006D46F9">
        <w:rPr>
          <w:rFonts w:ascii="Tahoma" w:eastAsia="Tahoma" w:hAnsi="Tahoma" w:cs="Tahoma"/>
          <w:spacing w:val="-3"/>
        </w:rPr>
        <w:t>n</w:t>
      </w:r>
      <w:r w:rsidR="00280ADA" w:rsidRPr="006D46F9">
        <w:rPr>
          <w:rFonts w:ascii="Tahoma" w:eastAsia="Tahoma" w:hAnsi="Tahoma" w:cs="Tahoma"/>
          <w:spacing w:val="-1"/>
        </w:rPr>
        <w:t>yw</w:t>
      </w:r>
      <w:r w:rsidR="00280ADA" w:rsidRPr="006D46F9">
        <w:rPr>
          <w:rFonts w:ascii="Tahoma" w:eastAsia="Tahoma" w:hAnsi="Tahoma" w:cs="Tahoma"/>
          <w:spacing w:val="1"/>
        </w:rPr>
        <w:t>a</w:t>
      </w:r>
      <w:r w:rsidR="00280ADA" w:rsidRPr="006D46F9">
        <w:rPr>
          <w:rFonts w:ascii="Tahoma" w:eastAsia="Tahoma" w:hAnsi="Tahoma" w:cs="Tahoma"/>
          <w:spacing w:val="-1"/>
        </w:rPr>
        <w:t>n</w:t>
      </w:r>
      <w:r w:rsidR="00280ADA" w:rsidRPr="006D46F9">
        <w:rPr>
          <w:rFonts w:ascii="Tahoma" w:eastAsia="Tahoma" w:hAnsi="Tahoma" w:cs="Tahoma"/>
        </w:rPr>
        <w:t>ie</w:t>
      </w:r>
      <w:r w:rsidR="00280ADA" w:rsidRPr="006D46F9">
        <w:rPr>
          <w:rFonts w:ascii="Tahoma" w:eastAsia="Tahoma" w:hAnsi="Tahoma" w:cs="Tahoma"/>
          <w:spacing w:val="3"/>
        </w:rPr>
        <w:t xml:space="preserve"> </w:t>
      </w:r>
      <w:r w:rsidR="00280ADA" w:rsidRPr="006D46F9">
        <w:rPr>
          <w:rFonts w:ascii="Tahoma" w:eastAsia="Tahoma" w:hAnsi="Tahoma" w:cs="Tahoma"/>
        </w:rPr>
        <w:t>pos</w:t>
      </w:r>
      <w:r w:rsidR="00280ADA" w:rsidRPr="006D46F9">
        <w:rPr>
          <w:rFonts w:ascii="Tahoma" w:eastAsia="Tahoma" w:hAnsi="Tahoma" w:cs="Tahoma"/>
          <w:spacing w:val="1"/>
        </w:rPr>
        <w:t>tan</w:t>
      </w:r>
      <w:r w:rsidR="00280ADA" w:rsidRPr="006D46F9">
        <w:rPr>
          <w:rFonts w:ascii="Tahoma" w:eastAsia="Tahoma" w:hAnsi="Tahoma" w:cs="Tahoma"/>
        </w:rPr>
        <w:t>o</w:t>
      </w:r>
      <w:r w:rsidR="00280ADA" w:rsidRPr="006D46F9">
        <w:rPr>
          <w:rFonts w:ascii="Tahoma" w:eastAsia="Tahoma" w:hAnsi="Tahoma" w:cs="Tahoma"/>
          <w:spacing w:val="1"/>
        </w:rPr>
        <w:t>w</w:t>
      </w:r>
      <w:r w:rsidR="00280ADA" w:rsidRPr="006D46F9">
        <w:rPr>
          <w:rFonts w:ascii="Tahoma" w:eastAsia="Tahoma" w:hAnsi="Tahoma" w:cs="Tahoma"/>
          <w:spacing w:val="2"/>
        </w:rPr>
        <w:t>i</w:t>
      </w:r>
      <w:r w:rsidR="00280ADA" w:rsidRPr="006D46F9">
        <w:rPr>
          <w:rFonts w:ascii="Tahoma" w:eastAsia="Tahoma" w:hAnsi="Tahoma" w:cs="Tahoma"/>
          <w:spacing w:val="1"/>
        </w:rPr>
        <w:t>e</w:t>
      </w:r>
      <w:r w:rsidR="00280ADA" w:rsidRPr="006D46F9">
        <w:rPr>
          <w:rFonts w:ascii="Tahoma" w:eastAsia="Tahoma" w:hAnsi="Tahoma" w:cs="Tahoma"/>
        </w:rPr>
        <w:t>ń z</w:t>
      </w:r>
      <w:r w:rsidR="00280ADA" w:rsidRPr="006D46F9">
        <w:rPr>
          <w:rFonts w:ascii="Tahoma" w:eastAsia="Tahoma" w:hAnsi="Tahoma" w:cs="Tahoma"/>
          <w:spacing w:val="1"/>
        </w:rPr>
        <w:t>a</w:t>
      </w:r>
      <w:r w:rsidR="00280ADA" w:rsidRPr="006D46F9">
        <w:rPr>
          <w:rFonts w:ascii="Tahoma" w:eastAsia="Tahoma" w:hAnsi="Tahoma" w:cs="Tahoma"/>
          <w:spacing w:val="-1"/>
        </w:rPr>
        <w:t>w</w:t>
      </w:r>
      <w:r w:rsidR="00280ADA" w:rsidRPr="006D46F9">
        <w:rPr>
          <w:rFonts w:ascii="Tahoma" w:eastAsia="Tahoma" w:hAnsi="Tahoma" w:cs="Tahoma"/>
          <w:spacing w:val="1"/>
        </w:rPr>
        <w:t>a</w:t>
      </w:r>
      <w:r w:rsidR="00280ADA" w:rsidRPr="006D46F9">
        <w:rPr>
          <w:rFonts w:ascii="Tahoma" w:eastAsia="Tahoma" w:hAnsi="Tahoma" w:cs="Tahoma"/>
        </w:rPr>
        <w:t>r</w:t>
      </w:r>
      <w:r w:rsidR="00280ADA" w:rsidRPr="006D46F9">
        <w:rPr>
          <w:rFonts w:ascii="Tahoma" w:eastAsia="Tahoma" w:hAnsi="Tahoma" w:cs="Tahoma"/>
          <w:spacing w:val="-1"/>
        </w:rPr>
        <w:t>t</w:t>
      </w:r>
      <w:r w:rsidR="00280ADA" w:rsidRPr="006D46F9">
        <w:rPr>
          <w:rFonts w:ascii="Tahoma" w:eastAsia="Tahoma" w:hAnsi="Tahoma" w:cs="Tahoma"/>
          <w:spacing w:val="-3"/>
        </w:rPr>
        <w:t>y</w:t>
      </w:r>
      <w:r w:rsidR="00280ADA" w:rsidRPr="006D46F9">
        <w:rPr>
          <w:rFonts w:ascii="Tahoma" w:eastAsia="Tahoma" w:hAnsi="Tahoma" w:cs="Tahoma"/>
          <w:spacing w:val="2"/>
        </w:rPr>
        <w:t>c</w:t>
      </w:r>
      <w:r w:rsidR="00280ADA" w:rsidRPr="006D46F9">
        <w:rPr>
          <w:rFonts w:ascii="Tahoma" w:eastAsia="Tahoma" w:hAnsi="Tahoma" w:cs="Tahoma"/>
        </w:rPr>
        <w:t>h</w:t>
      </w:r>
      <w:r w:rsidR="00280ADA" w:rsidRPr="006D46F9">
        <w:rPr>
          <w:rFonts w:ascii="Tahoma" w:eastAsia="Tahoma" w:hAnsi="Tahoma" w:cs="Tahoma"/>
          <w:spacing w:val="2"/>
        </w:rPr>
        <w:t xml:space="preserve"> </w:t>
      </w:r>
      <w:r w:rsidR="00280ADA" w:rsidRPr="006D46F9">
        <w:rPr>
          <w:rFonts w:ascii="Tahoma" w:eastAsia="Tahoma" w:hAnsi="Tahoma" w:cs="Tahoma"/>
        </w:rPr>
        <w:t>w</w:t>
      </w:r>
      <w:r w:rsidR="00280ADA" w:rsidRPr="006D46F9">
        <w:rPr>
          <w:rFonts w:ascii="Tahoma" w:eastAsia="Tahoma" w:hAnsi="Tahoma" w:cs="Tahoma"/>
          <w:spacing w:val="13"/>
        </w:rPr>
        <w:t xml:space="preserve"> </w:t>
      </w:r>
      <w:r w:rsidR="00281D78" w:rsidRPr="006D46F9">
        <w:rPr>
          <w:rFonts w:ascii="Tahoma" w:eastAsia="Tahoma" w:hAnsi="Tahoma" w:cs="Tahoma"/>
          <w:spacing w:val="-1"/>
        </w:rPr>
        <w:t>D</w:t>
      </w:r>
      <w:r w:rsidRPr="006D46F9">
        <w:rPr>
          <w:rFonts w:ascii="Tahoma" w:eastAsia="Tahoma" w:hAnsi="Tahoma" w:cs="Tahoma"/>
          <w:spacing w:val="-1"/>
        </w:rPr>
        <w:t>ecyzji</w:t>
      </w:r>
      <w:r w:rsidR="00280ADA" w:rsidRPr="006D46F9">
        <w:rPr>
          <w:rFonts w:ascii="Tahoma" w:eastAsia="Tahoma" w:hAnsi="Tahoma" w:cs="Tahoma"/>
        </w:rPr>
        <w:t>.</w:t>
      </w:r>
      <w:r w:rsidR="00280ADA" w:rsidRPr="006D46F9">
        <w:rPr>
          <w:rFonts w:ascii="Tahoma" w:eastAsia="Tahoma" w:hAnsi="Tahoma" w:cs="Tahoma"/>
          <w:spacing w:val="6"/>
        </w:rPr>
        <w:t xml:space="preserve"> </w:t>
      </w:r>
      <w:r w:rsidR="00280ADA" w:rsidRPr="006D46F9">
        <w:rPr>
          <w:rFonts w:ascii="Tahoma" w:eastAsia="Tahoma" w:hAnsi="Tahoma" w:cs="Tahoma"/>
        </w:rPr>
        <w:t>W</w:t>
      </w:r>
      <w:r w:rsidR="00280ADA" w:rsidRPr="006D46F9">
        <w:rPr>
          <w:rFonts w:ascii="Tahoma" w:eastAsia="Tahoma" w:hAnsi="Tahoma" w:cs="Tahoma"/>
          <w:spacing w:val="10"/>
        </w:rPr>
        <w:t xml:space="preserve"> </w:t>
      </w:r>
      <w:r w:rsidR="00280ADA" w:rsidRPr="006D46F9">
        <w:rPr>
          <w:rFonts w:ascii="Tahoma" w:eastAsia="Tahoma" w:hAnsi="Tahoma" w:cs="Tahoma"/>
        </w:rPr>
        <w:t>t</w:t>
      </w:r>
      <w:r w:rsidR="00280ADA" w:rsidRPr="006D46F9">
        <w:rPr>
          <w:rFonts w:ascii="Tahoma" w:eastAsia="Tahoma" w:hAnsi="Tahoma" w:cs="Tahoma"/>
          <w:spacing w:val="1"/>
        </w:rPr>
        <w:t>a</w:t>
      </w:r>
      <w:r w:rsidR="00280ADA" w:rsidRPr="006D46F9">
        <w:rPr>
          <w:rFonts w:ascii="Tahoma" w:eastAsia="Tahoma" w:hAnsi="Tahoma" w:cs="Tahoma"/>
          <w:spacing w:val="-1"/>
        </w:rPr>
        <w:t>k</w:t>
      </w:r>
      <w:r w:rsidR="00280ADA" w:rsidRPr="006D46F9">
        <w:rPr>
          <w:rFonts w:ascii="Tahoma" w:eastAsia="Tahoma" w:hAnsi="Tahoma" w:cs="Tahoma"/>
        </w:rPr>
        <w:t>im</w:t>
      </w:r>
      <w:r w:rsidR="00280ADA" w:rsidRPr="006D46F9">
        <w:rPr>
          <w:rFonts w:ascii="Tahoma" w:eastAsia="Tahoma" w:hAnsi="Tahoma" w:cs="Tahoma"/>
          <w:spacing w:val="7"/>
        </w:rPr>
        <w:t xml:space="preserve"> </w:t>
      </w:r>
      <w:r w:rsidR="00280ADA" w:rsidRPr="006D46F9">
        <w:rPr>
          <w:rFonts w:ascii="Tahoma" w:eastAsia="Tahoma" w:hAnsi="Tahoma" w:cs="Tahoma"/>
        </w:rPr>
        <w:t>pr</w:t>
      </w:r>
      <w:r w:rsidR="00280ADA" w:rsidRPr="006D46F9">
        <w:rPr>
          <w:rFonts w:ascii="Tahoma" w:eastAsia="Tahoma" w:hAnsi="Tahoma" w:cs="Tahoma"/>
          <w:spacing w:val="3"/>
        </w:rPr>
        <w:t>z</w:t>
      </w:r>
      <w:r w:rsidR="00280ADA" w:rsidRPr="006D46F9">
        <w:rPr>
          <w:rFonts w:ascii="Tahoma" w:eastAsia="Tahoma" w:hAnsi="Tahoma" w:cs="Tahoma"/>
          <w:spacing w:val="-1"/>
        </w:rPr>
        <w:t>y</w:t>
      </w:r>
      <w:r w:rsidR="00280ADA" w:rsidRPr="006D46F9">
        <w:rPr>
          <w:rFonts w:ascii="Tahoma" w:eastAsia="Tahoma" w:hAnsi="Tahoma" w:cs="Tahoma"/>
        </w:rPr>
        <w:t>p</w:t>
      </w:r>
      <w:r w:rsidR="00280ADA" w:rsidRPr="006D46F9">
        <w:rPr>
          <w:rFonts w:ascii="Tahoma" w:eastAsia="Tahoma" w:hAnsi="Tahoma" w:cs="Tahoma"/>
          <w:spacing w:val="1"/>
        </w:rPr>
        <w:t>a</w:t>
      </w:r>
      <w:r w:rsidR="00280ADA" w:rsidRPr="006D46F9">
        <w:rPr>
          <w:rFonts w:ascii="Tahoma" w:eastAsia="Tahoma" w:hAnsi="Tahoma" w:cs="Tahoma"/>
        </w:rPr>
        <w:t>d</w:t>
      </w:r>
      <w:r w:rsidR="00280ADA" w:rsidRPr="006D46F9">
        <w:rPr>
          <w:rFonts w:ascii="Tahoma" w:eastAsia="Tahoma" w:hAnsi="Tahoma" w:cs="Tahoma"/>
          <w:spacing w:val="2"/>
        </w:rPr>
        <w:t>k</w:t>
      </w:r>
      <w:r w:rsidR="00280ADA" w:rsidRPr="006D46F9">
        <w:rPr>
          <w:rFonts w:ascii="Tahoma" w:eastAsia="Tahoma" w:hAnsi="Tahoma" w:cs="Tahoma"/>
        </w:rPr>
        <w:t>u pr</w:t>
      </w:r>
      <w:r w:rsidR="00280ADA" w:rsidRPr="006D46F9">
        <w:rPr>
          <w:rFonts w:ascii="Tahoma" w:eastAsia="Tahoma" w:hAnsi="Tahoma" w:cs="Tahoma"/>
          <w:spacing w:val="1"/>
        </w:rPr>
        <w:t>zep</w:t>
      </w:r>
      <w:r w:rsidR="00280ADA" w:rsidRPr="006D46F9">
        <w:rPr>
          <w:rFonts w:ascii="Tahoma" w:eastAsia="Tahoma" w:hAnsi="Tahoma" w:cs="Tahoma"/>
        </w:rPr>
        <w:t>isy</w:t>
      </w:r>
      <w:r w:rsidRPr="006D46F9">
        <w:rPr>
          <w:rFonts w:ascii="Tahoma" w:eastAsia="Tahoma" w:hAnsi="Tahoma" w:cs="Tahoma"/>
        </w:rPr>
        <w:br/>
      </w:r>
      <w:r w:rsidR="00280ADA" w:rsidRPr="006D46F9">
        <w:rPr>
          <w:rFonts w:ascii="Tahoma" w:eastAsia="Tahoma" w:hAnsi="Tahoma" w:cs="Tahoma"/>
        </w:rPr>
        <w:t>§</w:t>
      </w:r>
      <w:r w:rsidR="00280ADA" w:rsidRPr="006D46F9">
        <w:rPr>
          <w:rFonts w:ascii="Tahoma" w:eastAsia="Tahoma" w:hAnsi="Tahoma" w:cs="Tahoma"/>
          <w:spacing w:val="-2"/>
        </w:rPr>
        <w:t xml:space="preserve"> </w:t>
      </w:r>
      <w:r w:rsidR="00280ADA" w:rsidRPr="006D46F9">
        <w:rPr>
          <w:rFonts w:ascii="Tahoma" w:eastAsia="Tahoma" w:hAnsi="Tahoma" w:cs="Tahoma"/>
          <w:spacing w:val="2"/>
        </w:rPr>
        <w:t>3</w:t>
      </w:r>
      <w:r w:rsidR="0011602C" w:rsidRPr="006D46F9">
        <w:rPr>
          <w:rFonts w:ascii="Tahoma" w:eastAsia="Tahoma" w:hAnsi="Tahoma" w:cs="Tahoma"/>
          <w:spacing w:val="2"/>
        </w:rPr>
        <w:t>3</w:t>
      </w:r>
      <w:r w:rsidR="00A52A85" w:rsidRPr="006D46F9">
        <w:rPr>
          <w:rFonts w:ascii="Tahoma" w:eastAsia="Tahoma" w:hAnsi="Tahoma" w:cs="Tahoma"/>
        </w:rPr>
        <w:t xml:space="preserve"> </w:t>
      </w:r>
      <w:r w:rsidR="00280ADA" w:rsidRPr="006D46F9">
        <w:rPr>
          <w:rFonts w:ascii="Tahoma" w:eastAsia="Tahoma" w:hAnsi="Tahoma" w:cs="Tahoma"/>
          <w:spacing w:val="1"/>
        </w:rPr>
        <w:t>u</w:t>
      </w:r>
      <w:r w:rsidR="00280ADA" w:rsidRPr="006D46F9">
        <w:rPr>
          <w:rFonts w:ascii="Tahoma" w:eastAsia="Tahoma" w:hAnsi="Tahoma" w:cs="Tahoma"/>
        </w:rPr>
        <w:t>st.</w:t>
      </w:r>
      <w:r w:rsidR="00280ADA" w:rsidRPr="006D46F9">
        <w:rPr>
          <w:rFonts w:ascii="Tahoma" w:eastAsia="Tahoma" w:hAnsi="Tahoma" w:cs="Tahoma"/>
          <w:spacing w:val="-3"/>
        </w:rPr>
        <w:t xml:space="preserve"> </w:t>
      </w:r>
      <w:r w:rsidR="00280ADA" w:rsidRPr="006D46F9">
        <w:rPr>
          <w:rFonts w:ascii="Tahoma" w:eastAsia="Tahoma" w:hAnsi="Tahoma" w:cs="Tahoma"/>
        </w:rPr>
        <w:t>2</w:t>
      </w:r>
      <w:r w:rsidR="004E70BE" w:rsidRPr="006D46F9">
        <w:rPr>
          <w:rFonts w:ascii="Tahoma" w:eastAsia="Tahoma" w:hAnsi="Tahoma" w:cs="Tahoma"/>
        </w:rPr>
        <w:t>, § 35 ust.2 i</w:t>
      </w:r>
      <w:r w:rsidR="00280ADA" w:rsidRPr="006D46F9">
        <w:rPr>
          <w:rFonts w:ascii="Tahoma" w:eastAsia="Tahoma" w:hAnsi="Tahoma" w:cs="Tahoma"/>
          <w:spacing w:val="2"/>
        </w:rPr>
        <w:t xml:space="preserve"> </w:t>
      </w:r>
      <w:r w:rsidR="00280ADA" w:rsidRPr="006D46F9">
        <w:rPr>
          <w:rFonts w:ascii="Tahoma" w:eastAsia="Tahoma" w:hAnsi="Tahoma" w:cs="Tahoma"/>
        </w:rPr>
        <w:t>§</w:t>
      </w:r>
      <w:r w:rsidR="00280ADA" w:rsidRPr="006D46F9">
        <w:rPr>
          <w:rFonts w:ascii="Tahoma" w:eastAsia="Tahoma" w:hAnsi="Tahoma" w:cs="Tahoma"/>
          <w:spacing w:val="-2"/>
        </w:rPr>
        <w:t xml:space="preserve"> </w:t>
      </w:r>
      <w:r w:rsidR="00280ADA" w:rsidRPr="006D46F9">
        <w:rPr>
          <w:rFonts w:ascii="Tahoma" w:eastAsia="Tahoma" w:hAnsi="Tahoma" w:cs="Tahoma"/>
          <w:spacing w:val="1"/>
        </w:rPr>
        <w:t>3</w:t>
      </w:r>
      <w:r w:rsidR="0011602C" w:rsidRPr="006D46F9">
        <w:rPr>
          <w:rFonts w:ascii="Tahoma" w:eastAsia="Tahoma" w:hAnsi="Tahoma" w:cs="Tahoma"/>
          <w:spacing w:val="1"/>
        </w:rPr>
        <w:t>6</w:t>
      </w:r>
      <w:r w:rsidR="00280ADA" w:rsidRPr="006D46F9">
        <w:rPr>
          <w:rFonts w:ascii="Tahoma" w:eastAsia="Tahoma" w:hAnsi="Tahoma" w:cs="Tahoma"/>
          <w:spacing w:val="-2"/>
        </w:rPr>
        <w:t xml:space="preserve"> </w:t>
      </w:r>
      <w:r w:rsidR="00280ADA" w:rsidRPr="006D46F9">
        <w:rPr>
          <w:rFonts w:ascii="Tahoma" w:eastAsia="Tahoma" w:hAnsi="Tahoma" w:cs="Tahoma"/>
          <w:spacing w:val="2"/>
        </w:rPr>
        <w:t>s</w:t>
      </w:r>
      <w:r w:rsidR="00280ADA" w:rsidRPr="006D46F9">
        <w:rPr>
          <w:rFonts w:ascii="Tahoma" w:eastAsia="Tahoma" w:hAnsi="Tahoma" w:cs="Tahoma"/>
        </w:rPr>
        <w:t>tos</w:t>
      </w:r>
      <w:r w:rsidR="00280ADA" w:rsidRPr="006D46F9">
        <w:rPr>
          <w:rFonts w:ascii="Tahoma" w:eastAsia="Tahoma" w:hAnsi="Tahoma" w:cs="Tahoma"/>
          <w:spacing w:val="-1"/>
        </w:rPr>
        <w:t>uj</w:t>
      </w:r>
      <w:r w:rsidR="00280ADA" w:rsidRPr="006D46F9">
        <w:rPr>
          <w:rFonts w:ascii="Tahoma" w:eastAsia="Tahoma" w:hAnsi="Tahoma" w:cs="Tahoma"/>
        </w:rPr>
        <w:t>e</w:t>
      </w:r>
      <w:r w:rsidR="00280ADA" w:rsidRPr="006D46F9">
        <w:rPr>
          <w:rFonts w:ascii="Tahoma" w:eastAsia="Tahoma" w:hAnsi="Tahoma" w:cs="Tahoma"/>
          <w:spacing w:val="-6"/>
        </w:rPr>
        <w:t xml:space="preserve"> </w:t>
      </w:r>
      <w:r w:rsidR="00280ADA" w:rsidRPr="006D46F9">
        <w:rPr>
          <w:rFonts w:ascii="Tahoma" w:eastAsia="Tahoma" w:hAnsi="Tahoma" w:cs="Tahoma"/>
        </w:rPr>
        <w:t>się</w:t>
      </w:r>
      <w:r w:rsidR="00280ADA" w:rsidRPr="006D46F9">
        <w:rPr>
          <w:rFonts w:ascii="Tahoma" w:eastAsia="Tahoma" w:hAnsi="Tahoma" w:cs="Tahoma"/>
          <w:spacing w:val="1"/>
        </w:rPr>
        <w:t xml:space="preserve"> </w:t>
      </w:r>
      <w:r w:rsidR="00280ADA" w:rsidRPr="006D46F9">
        <w:rPr>
          <w:rFonts w:ascii="Tahoma" w:eastAsia="Tahoma" w:hAnsi="Tahoma" w:cs="Tahoma"/>
        </w:rPr>
        <w:t>odpo</w:t>
      </w:r>
      <w:r w:rsidR="00280ADA" w:rsidRPr="006D46F9">
        <w:rPr>
          <w:rFonts w:ascii="Tahoma" w:eastAsia="Tahoma" w:hAnsi="Tahoma" w:cs="Tahoma"/>
          <w:spacing w:val="1"/>
        </w:rPr>
        <w:t>w</w:t>
      </w:r>
      <w:r w:rsidR="00280ADA" w:rsidRPr="006D46F9">
        <w:rPr>
          <w:rFonts w:ascii="Tahoma" w:eastAsia="Tahoma" w:hAnsi="Tahoma" w:cs="Tahoma"/>
        </w:rPr>
        <w:t>i</w:t>
      </w:r>
      <w:r w:rsidR="00280ADA" w:rsidRPr="006D46F9">
        <w:rPr>
          <w:rFonts w:ascii="Tahoma" w:eastAsia="Tahoma" w:hAnsi="Tahoma" w:cs="Tahoma"/>
          <w:spacing w:val="1"/>
        </w:rPr>
        <w:t>e</w:t>
      </w:r>
      <w:r w:rsidR="00280ADA" w:rsidRPr="006D46F9">
        <w:rPr>
          <w:rFonts w:ascii="Tahoma" w:eastAsia="Tahoma" w:hAnsi="Tahoma" w:cs="Tahoma"/>
        </w:rPr>
        <w:t>dn</w:t>
      </w:r>
      <w:r w:rsidR="00280ADA" w:rsidRPr="006D46F9">
        <w:rPr>
          <w:rFonts w:ascii="Tahoma" w:eastAsia="Tahoma" w:hAnsi="Tahoma" w:cs="Tahoma"/>
          <w:spacing w:val="2"/>
        </w:rPr>
        <w:t>i</w:t>
      </w:r>
      <w:r w:rsidR="00280ADA" w:rsidRPr="006D46F9">
        <w:rPr>
          <w:rFonts w:ascii="Tahoma" w:eastAsia="Tahoma" w:hAnsi="Tahoma" w:cs="Tahoma"/>
          <w:spacing w:val="-3"/>
        </w:rPr>
        <w:t>o</w:t>
      </w:r>
      <w:r w:rsidR="00280ADA" w:rsidRPr="006D46F9">
        <w:rPr>
          <w:rFonts w:ascii="Tahoma" w:eastAsia="Tahoma" w:hAnsi="Tahoma" w:cs="Tahoma"/>
        </w:rPr>
        <w:t>.</w:t>
      </w:r>
      <w:r w:rsidR="003F4EFA" w:rsidRPr="006D46F9">
        <w:rPr>
          <w:rFonts w:ascii="Tahoma" w:eastAsia="Tahoma" w:hAnsi="Tahoma" w:cs="Tahoma"/>
        </w:rPr>
        <w:t xml:space="preserve"> </w:t>
      </w:r>
    </w:p>
    <w:p w14:paraId="17112497" w14:textId="77777777" w:rsidR="00BC1E79" w:rsidRDefault="00BC1E79" w:rsidP="00F10027">
      <w:pPr>
        <w:spacing w:line="276" w:lineRule="auto"/>
        <w:ind w:left="426" w:right="14" w:hanging="426"/>
        <w:jc w:val="both"/>
        <w:rPr>
          <w:rFonts w:ascii="Tahoma" w:eastAsia="Tahoma" w:hAnsi="Tahoma" w:cs="Tahoma"/>
        </w:rPr>
      </w:pPr>
    </w:p>
    <w:p w14:paraId="285B6735" w14:textId="7D9E0B2C" w:rsidR="00942F4E" w:rsidRPr="001A21E8" w:rsidRDefault="00280ADA" w:rsidP="005101A1">
      <w:pPr>
        <w:spacing w:line="276" w:lineRule="auto"/>
        <w:ind w:left="426" w:right="14" w:hanging="426"/>
        <w:jc w:val="center"/>
        <w:rPr>
          <w:rFonts w:ascii="Tahoma" w:eastAsia="Tahoma" w:hAnsi="Tahoma" w:cs="Tahoma"/>
          <w:w w:val="99"/>
        </w:rPr>
      </w:pPr>
      <w:r w:rsidRPr="00031201">
        <w:rPr>
          <w:rFonts w:ascii="Tahoma" w:eastAsia="Tahoma" w:hAnsi="Tahoma" w:cs="Tahoma"/>
          <w:position w:val="-1"/>
        </w:rPr>
        <w:t>§ 3</w:t>
      </w:r>
      <w:r w:rsidR="0011602C">
        <w:rPr>
          <w:rFonts w:ascii="Tahoma" w:eastAsia="Tahoma" w:hAnsi="Tahoma" w:cs="Tahoma"/>
          <w:position w:val="-1"/>
        </w:rPr>
        <w:t>5</w:t>
      </w:r>
      <w:r w:rsidRPr="001A21E8">
        <w:rPr>
          <w:rFonts w:ascii="Tahoma" w:eastAsia="Tahoma" w:hAnsi="Tahoma" w:cs="Tahoma"/>
          <w:w w:val="99"/>
        </w:rPr>
        <w:t>.</w:t>
      </w:r>
    </w:p>
    <w:p w14:paraId="0B07EE79" w14:textId="331F9EFB" w:rsidR="00942F4E" w:rsidRPr="001A21E8" w:rsidRDefault="00280ADA" w:rsidP="005100BA">
      <w:pPr>
        <w:pStyle w:val="Akapitzlist"/>
        <w:numPr>
          <w:ilvl w:val="0"/>
          <w:numId w:val="34"/>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5"/>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7"/>
        </w:rPr>
        <w:t xml:space="preserve"> </w:t>
      </w:r>
      <w:r w:rsidR="00CA2847" w:rsidRPr="001A21E8">
        <w:rPr>
          <w:rFonts w:ascii="Tahoma" w:eastAsia="Tahoma" w:hAnsi="Tahoma" w:cs="Tahoma"/>
        </w:rPr>
        <w:t xml:space="preserve">uchylenia </w:t>
      </w:r>
      <w:r w:rsidR="0009305E">
        <w:rPr>
          <w:rFonts w:ascii="Tahoma" w:eastAsia="Tahoma" w:hAnsi="Tahoma" w:cs="Tahoma"/>
        </w:rPr>
        <w:t>D</w:t>
      </w:r>
      <w:r w:rsidR="00CA2847" w:rsidRPr="001A21E8">
        <w:rPr>
          <w:rFonts w:ascii="Tahoma" w:eastAsia="Tahoma" w:hAnsi="Tahoma" w:cs="Tahoma"/>
        </w:rPr>
        <w:t>ecyzji</w:t>
      </w:r>
      <w:r w:rsidRPr="001A21E8">
        <w:rPr>
          <w:rFonts w:ascii="Tahoma" w:eastAsia="Tahoma" w:hAnsi="Tahoma" w:cs="Tahoma"/>
          <w:spacing w:val="1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po</w:t>
      </w:r>
      <w:r w:rsidRPr="001A21E8">
        <w:rPr>
          <w:rFonts w:ascii="Tahoma" w:eastAsia="Tahoma" w:hAnsi="Tahoma" w:cs="Tahoma"/>
          <w:spacing w:val="3"/>
        </w:rPr>
        <w:t>d</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rPr>
        <w:t>§</w:t>
      </w:r>
      <w:r w:rsidRPr="001A21E8">
        <w:rPr>
          <w:rFonts w:ascii="Tahoma" w:eastAsia="Tahoma" w:hAnsi="Tahoma" w:cs="Tahoma"/>
          <w:spacing w:val="15"/>
        </w:rPr>
        <w:t xml:space="preserve"> </w:t>
      </w:r>
      <w:r w:rsidRPr="001A21E8">
        <w:rPr>
          <w:rFonts w:ascii="Tahoma" w:eastAsia="Tahoma" w:hAnsi="Tahoma" w:cs="Tahoma"/>
          <w:spacing w:val="1"/>
        </w:rPr>
        <w:t>3</w:t>
      </w:r>
      <w:r w:rsidR="0011602C">
        <w:rPr>
          <w:rFonts w:ascii="Tahoma" w:eastAsia="Tahoma" w:hAnsi="Tahoma" w:cs="Tahoma"/>
          <w:spacing w:val="1"/>
        </w:rPr>
        <w:t>3</w:t>
      </w:r>
      <w:r w:rsidRPr="001A21E8">
        <w:rPr>
          <w:rFonts w:ascii="Tahoma" w:eastAsia="Tahoma" w:hAnsi="Tahoma" w:cs="Tahoma"/>
          <w:spacing w:val="21"/>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6"/>
        </w:rPr>
        <w:t xml:space="preserve"> </w:t>
      </w:r>
      <w:r w:rsidRPr="001A21E8">
        <w:rPr>
          <w:rFonts w:ascii="Tahoma" w:eastAsia="Tahoma" w:hAnsi="Tahoma" w:cs="Tahoma"/>
        </w:rPr>
        <w:t>1</w:t>
      </w:r>
      <w:r w:rsidRPr="001A21E8">
        <w:rPr>
          <w:rFonts w:ascii="Tahoma" w:eastAsia="Tahoma" w:hAnsi="Tahoma" w:cs="Tahoma"/>
          <w:spacing w:val="15"/>
        </w:rPr>
        <w:t xml:space="preserve"> </w:t>
      </w:r>
      <w:r w:rsidRPr="001A21E8">
        <w:rPr>
          <w:rFonts w:ascii="Tahoma" w:eastAsia="Tahoma" w:hAnsi="Tahoma" w:cs="Tahoma"/>
          <w:spacing w:val="2"/>
        </w:rPr>
        <w:t>p</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6"/>
        </w:rPr>
        <w:t xml:space="preserve"> </w:t>
      </w:r>
      <w:r w:rsidRPr="001A21E8">
        <w:rPr>
          <w:rFonts w:ascii="Tahoma" w:eastAsia="Tahoma" w:hAnsi="Tahoma" w:cs="Tahoma"/>
        </w:rPr>
        <w:t>1-</w:t>
      </w:r>
      <w:r w:rsidRPr="001A21E8">
        <w:rPr>
          <w:rFonts w:ascii="Tahoma" w:eastAsia="Tahoma" w:hAnsi="Tahoma" w:cs="Tahoma"/>
          <w:spacing w:val="2"/>
        </w:rPr>
        <w:t>3</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9"/>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do</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rPr>
        <w:t>łoś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
        </w:rPr>
        <w:t xml:space="preserve"> </w:t>
      </w:r>
      <w:r w:rsidRPr="001A21E8">
        <w:rPr>
          <w:rFonts w:ascii="Tahoma" w:eastAsia="Tahoma" w:hAnsi="Tahoma" w:cs="Tahoma"/>
        </w:rPr>
        <w:t>czę</w:t>
      </w:r>
      <w:r w:rsidRPr="001A21E8">
        <w:rPr>
          <w:rFonts w:ascii="Tahoma" w:eastAsia="Tahoma" w:hAnsi="Tahoma" w:cs="Tahoma"/>
          <w:spacing w:val="3"/>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rPr>
        <w:t>ot</w:t>
      </w:r>
      <w:r w:rsidRPr="001A21E8">
        <w:rPr>
          <w:rFonts w:ascii="Tahoma" w:eastAsia="Tahoma" w:hAnsi="Tahoma" w:cs="Tahoma"/>
          <w:spacing w:val="1"/>
        </w:rPr>
        <w:t>r</w:t>
      </w:r>
      <w:r w:rsidRPr="001A21E8">
        <w:rPr>
          <w:rFonts w:ascii="Tahoma" w:eastAsia="Tahoma" w:hAnsi="Tahoma" w:cs="Tahoma"/>
        </w:rPr>
        <w:t>zym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3"/>
        </w:rPr>
        <w:t xml:space="preserve"> </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ods</w:t>
      </w:r>
      <w:r w:rsidRPr="001A21E8">
        <w:rPr>
          <w:rFonts w:ascii="Tahoma" w:eastAsia="Tahoma" w:hAnsi="Tahoma" w:cs="Tahoma"/>
          <w:spacing w:val="1"/>
        </w:rPr>
        <w:t>e</w:t>
      </w:r>
      <w:r w:rsidRPr="001A21E8">
        <w:rPr>
          <w:rFonts w:ascii="Tahoma" w:eastAsia="Tahoma" w:hAnsi="Tahoma" w:cs="Tahoma"/>
          <w:spacing w:val="3"/>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9"/>
        </w:rPr>
        <w:t xml:space="preserve"> </w:t>
      </w:r>
      <w:r w:rsidRPr="001A21E8">
        <w:rPr>
          <w:rFonts w:ascii="Tahoma" w:eastAsia="Tahoma" w:hAnsi="Tahoma" w:cs="Tahoma"/>
        </w:rPr>
        <w:t xml:space="preserve">w </w:t>
      </w:r>
      <w:r w:rsidRPr="001A21E8">
        <w:rPr>
          <w:rFonts w:ascii="Tahoma" w:eastAsia="Tahoma" w:hAnsi="Tahoma" w:cs="Tahoma"/>
          <w:spacing w:val="1"/>
        </w:rPr>
        <w:t>wy</w:t>
      </w:r>
      <w:r w:rsidRPr="001A21E8">
        <w:rPr>
          <w:rFonts w:ascii="Tahoma" w:eastAsia="Tahoma" w:hAnsi="Tahoma" w:cs="Tahoma"/>
        </w:rPr>
        <w:t>so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j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4"/>
        </w:rPr>
        <w:t xml:space="preserve"> </w:t>
      </w:r>
      <w:r w:rsidRPr="001A21E8">
        <w:rPr>
          <w:rFonts w:ascii="Tahoma" w:eastAsia="Tahoma" w:hAnsi="Tahoma" w:cs="Tahoma"/>
        </w:rPr>
        <w:t>dla</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1"/>
        </w:rPr>
        <w:t>ł</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spacing w:val="2"/>
        </w:rPr>
        <w:t>p</w:t>
      </w:r>
      <w:r w:rsidRPr="001A21E8">
        <w:rPr>
          <w:rFonts w:ascii="Tahoma" w:eastAsia="Tahoma" w:hAnsi="Tahoma" w:cs="Tahoma"/>
        </w:rPr>
        <w:t>od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3"/>
        </w:rPr>
        <w:t xml:space="preserve"> </w:t>
      </w:r>
      <w:r w:rsidRPr="001A21E8">
        <w:rPr>
          <w:rFonts w:ascii="Tahoma" w:eastAsia="Tahoma" w:hAnsi="Tahoma" w:cs="Tahoma"/>
        </w:rPr>
        <w:t>licz</w:t>
      </w:r>
      <w:r w:rsidRPr="001A21E8">
        <w:rPr>
          <w:rFonts w:ascii="Tahoma" w:eastAsia="Tahoma" w:hAnsi="Tahoma" w:cs="Tahoma"/>
          <w:spacing w:val="2"/>
        </w:rPr>
        <w:t>o</w:t>
      </w:r>
      <w:r w:rsidRPr="001A21E8">
        <w:rPr>
          <w:rFonts w:ascii="Tahoma" w:eastAsia="Tahoma" w:hAnsi="Tahoma" w:cs="Tahoma"/>
          <w:spacing w:val="-1"/>
        </w:rPr>
        <w:t>ny</w:t>
      </w:r>
      <w:r w:rsidRPr="001A21E8">
        <w:rPr>
          <w:rFonts w:ascii="Tahoma" w:eastAsia="Tahoma" w:hAnsi="Tahoma" w:cs="Tahoma"/>
        </w:rPr>
        <w:t>mi</w:t>
      </w:r>
      <w:r w:rsidRPr="001A21E8">
        <w:rPr>
          <w:rFonts w:ascii="Tahoma" w:eastAsia="Tahoma" w:hAnsi="Tahoma" w:cs="Tahoma"/>
          <w:spacing w:val="-8"/>
        </w:rPr>
        <w:t xml:space="preserve"> </w:t>
      </w:r>
      <w:r w:rsidRPr="001A21E8">
        <w:rPr>
          <w:rFonts w:ascii="Tahoma" w:eastAsia="Tahoma" w:hAnsi="Tahoma" w:cs="Tahoma"/>
        </w:rPr>
        <w:t>od</w:t>
      </w:r>
      <w:r w:rsidRPr="001A21E8">
        <w:rPr>
          <w:rFonts w:ascii="Tahoma" w:eastAsia="Tahoma" w:hAnsi="Tahoma" w:cs="Tahoma"/>
          <w:spacing w:val="-2"/>
        </w:rPr>
        <w:t xml:space="preserve"> </w:t>
      </w:r>
      <w:r w:rsidRPr="001A21E8">
        <w:rPr>
          <w:rFonts w:ascii="Tahoma" w:eastAsia="Tahoma" w:hAnsi="Tahoma" w:cs="Tahoma"/>
          <w:spacing w:val="3"/>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p>
    <w:p w14:paraId="4A544CDB" w14:textId="42F9F14A" w:rsidR="00942F4E" w:rsidRPr="001A21E8" w:rsidRDefault="00280ADA" w:rsidP="005100BA">
      <w:pPr>
        <w:pStyle w:val="Akapitzlist"/>
        <w:numPr>
          <w:ilvl w:val="0"/>
          <w:numId w:val="34"/>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 xml:space="preserve">dku </w:t>
      </w:r>
      <w:r w:rsidR="00CA2847" w:rsidRPr="001A21E8">
        <w:rPr>
          <w:rFonts w:ascii="Tahoma" w:eastAsia="Tahoma" w:hAnsi="Tahoma" w:cs="Tahoma"/>
        </w:rPr>
        <w:t xml:space="preserve">uchylenia </w:t>
      </w:r>
      <w:r w:rsidR="008E0537">
        <w:rPr>
          <w:rFonts w:ascii="Tahoma" w:eastAsia="Tahoma" w:hAnsi="Tahoma" w:cs="Tahoma"/>
        </w:rPr>
        <w:t>D</w:t>
      </w:r>
      <w:r w:rsidR="00CA2847" w:rsidRPr="001A21E8">
        <w:rPr>
          <w:rFonts w:ascii="Tahoma" w:eastAsia="Tahoma" w:hAnsi="Tahoma" w:cs="Tahoma"/>
        </w:rPr>
        <w:t>ecyzji</w:t>
      </w:r>
      <w:r w:rsidRPr="001A21E8">
        <w:rPr>
          <w:rFonts w:ascii="Tahoma" w:eastAsia="Tahoma" w:hAnsi="Tahoma" w:cs="Tahoma"/>
          <w:spacing w:val="3"/>
        </w:rPr>
        <w:t xml:space="preserve"> </w:t>
      </w:r>
      <w:r w:rsidR="0011602C">
        <w:rPr>
          <w:rFonts w:ascii="Tahoma" w:eastAsia="Tahoma" w:hAnsi="Tahoma" w:cs="Tahoma"/>
        </w:rPr>
        <w:t>na podstawie</w:t>
      </w:r>
      <w:r w:rsidRPr="001A21E8">
        <w:rPr>
          <w:rFonts w:ascii="Tahoma" w:eastAsia="Tahoma" w:hAnsi="Tahoma" w:cs="Tahoma"/>
          <w:spacing w:val="5"/>
        </w:rPr>
        <w:t xml:space="preserve"> </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spacing w:val="-1"/>
        </w:rPr>
        <w:t>3</w:t>
      </w:r>
      <w:r w:rsidR="0011602C">
        <w:rPr>
          <w:rFonts w:ascii="Tahoma" w:eastAsia="Tahoma" w:hAnsi="Tahoma" w:cs="Tahoma"/>
          <w:spacing w:val="-1"/>
        </w:rPr>
        <w:t>3</w:t>
      </w:r>
      <w:r w:rsidRPr="001A21E8">
        <w:rPr>
          <w:rFonts w:ascii="Tahoma" w:eastAsia="Tahoma" w:hAnsi="Tahoma" w:cs="Tahoma"/>
          <w:spacing w:val="9"/>
        </w:rPr>
        <w:t xml:space="preserve"> </w:t>
      </w:r>
      <w:r w:rsidR="0011602C">
        <w:rPr>
          <w:rFonts w:ascii="Tahoma" w:eastAsia="Tahoma" w:hAnsi="Tahoma" w:cs="Tahoma"/>
          <w:spacing w:val="-1"/>
        </w:rPr>
        <w:t>pkt 4-12</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ma</w:t>
      </w:r>
      <w:r w:rsidRPr="001A21E8">
        <w:rPr>
          <w:rFonts w:ascii="Tahoma" w:eastAsia="Tahoma" w:hAnsi="Tahoma" w:cs="Tahoma"/>
          <w:spacing w:val="8"/>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znie</w:t>
      </w:r>
      <w:r w:rsidRPr="001A21E8">
        <w:rPr>
          <w:rFonts w:ascii="Tahoma" w:eastAsia="Tahoma" w:hAnsi="Tahoma" w:cs="Tahoma"/>
          <w:spacing w:val="12"/>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9"/>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8"/>
        </w:rPr>
        <w:t xml:space="preserve"> </w:t>
      </w:r>
      <w:r w:rsidRPr="001A21E8">
        <w:rPr>
          <w:rFonts w:ascii="Tahoma" w:eastAsia="Tahoma" w:hAnsi="Tahoma" w:cs="Tahoma"/>
        </w:rPr>
        <w:t>ot</w:t>
      </w:r>
      <w:r w:rsidRPr="001A21E8">
        <w:rPr>
          <w:rFonts w:ascii="Tahoma" w:eastAsia="Tahoma" w:hAnsi="Tahoma" w:cs="Tahoma"/>
          <w:spacing w:val="3"/>
        </w:rPr>
        <w:t>r</w:t>
      </w:r>
      <w:r w:rsidRPr="001A21E8">
        <w:rPr>
          <w:rFonts w:ascii="Tahoma" w:eastAsia="Tahoma" w:hAnsi="Tahoma" w:cs="Tahoma"/>
        </w:rPr>
        <w:t>zym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w:t>
      </w:r>
      <w:r w:rsidRPr="001A21E8">
        <w:rPr>
          <w:rFonts w:ascii="Tahoma" w:eastAsia="Tahoma" w:hAnsi="Tahoma" w:cs="Tahoma"/>
          <w:spacing w:val="15"/>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7"/>
        </w:rPr>
        <w:t>a</w:t>
      </w:r>
      <w:r w:rsidRPr="001A21E8">
        <w:rPr>
          <w:rFonts w:ascii="Tahoma" w:eastAsia="Tahoma" w:hAnsi="Tahoma" w:cs="Tahoma"/>
          <w:sz w:val="21"/>
          <w:szCs w:val="21"/>
        </w:rPr>
        <w:t xml:space="preserve">, </w:t>
      </w:r>
      <w:r w:rsidR="004E70BE" w:rsidRPr="001A21E8">
        <w:rPr>
          <w:rFonts w:ascii="Tahoma" w:eastAsia="Tahoma" w:hAnsi="Tahoma" w:cs="Tahoma"/>
          <w:spacing w:val="-1"/>
        </w:rPr>
        <w:t>k</w:t>
      </w:r>
      <w:r w:rsidR="004E70BE" w:rsidRPr="001A21E8">
        <w:rPr>
          <w:rFonts w:ascii="Tahoma" w:eastAsia="Tahoma" w:hAnsi="Tahoma" w:cs="Tahoma"/>
          <w:spacing w:val="3"/>
        </w:rPr>
        <w:t>t</w:t>
      </w:r>
      <w:r w:rsidR="004E70BE" w:rsidRPr="001A21E8">
        <w:rPr>
          <w:rFonts w:ascii="Tahoma" w:eastAsia="Tahoma" w:hAnsi="Tahoma" w:cs="Tahoma"/>
        </w:rPr>
        <w:t>ór</w:t>
      </w:r>
      <w:r w:rsidR="004E70BE">
        <w:rPr>
          <w:rFonts w:ascii="Tahoma" w:eastAsia="Tahoma" w:hAnsi="Tahoma" w:cs="Tahoma"/>
        </w:rPr>
        <w:t>a</w:t>
      </w:r>
      <w:r w:rsidR="004E70BE" w:rsidRPr="001A21E8">
        <w:rPr>
          <w:rFonts w:ascii="Tahoma" w:eastAsia="Tahoma" w:hAnsi="Tahoma" w:cs="Tahoma"/>
          <w:spacing w:val="16"/>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9"/>
        </w:rPr>
        <w:t xml:space="preserve"> </w:t>
      </w:r>
      <w:r w:rsidRPr="001A21E8">
        <w:rPr>
          <w:rFonts w:ascii="Tahoma" w:eastAsia="Tahoma" w:hAnsi="Tahoma" w:cs="Tahoma"/>
          <w:spacing w:val="2"/>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 zr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3"/>
        </w:rPr>
        <w:t xml:space="preserve"> </w:t>
      </w:r>
      <w:r w:rsidRPr="001A21E8">
        <w:rPr>
          <w:rFonts w:ascii="Tahoma" w:eastAsia="Tahoma" w:hAnsi="Tahoma" w:cs="Tahoma"/>
        </w:rPr>
        <w:t>części</w:t>
      </w:r>
      <w:r w:rsidRPr="001A21E8">
        <w:rPr>
          <w:rFonts w:ascii="Tahoma" w:eastAsia="Tahoma" w:hAnsi="Tahoma" w:cs="Tahoma"/>
          <w:spacing w:val="-5"/>
        </w:rPr>
        <w:t xml:space="preserve"> </w:t>
      </w:r>
      <w:r w:rsidRPr="001A21E8">
        <w:rPr>
          <w:rFonts w:ascii="Tahoma" w:eastAsia="Tahoma" w:hAnsi="Tahoma" w:cs="Tahoma"/>
          <w:spacing w:val="1"/>
        </w:rPr>
        <w:t>p</w:t>
      </w:r>
      <w:r w:rsidRPr="001A21E8">
        <w:rPr>
          <w:rFonts w:ascii="Tahoma" w:eastAsia="Tahoma" w:hAnsi="Tahoma" w:cs="Tahoma"/>
        </w:rPr>
        <w:t>r</w:t>
      </w:r>
      <w:r w:rsidRPr="001A21E8">
        <w:rPr>
          <w:rFonts w:ascii="Tahoma" w:eastAsia="Tahoma" w:hAnsi="Tahoma" w:cs="Tahoma"/>
          <w:spacing w:val="3"/>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00C750CB">
        <w:rPr>
          <w:rFonts w:ascii="Tahoma" w:eastAsia="Tahoma" w:hAnsi="Tahoma" w:cs="Tahoma"/>
        </w:rPr>
        <w:t xml:space="preserve"> z zastrzeżeniem ust. 3 i 4.</w:t>
      </w:r>
      <w:r w:rsidRPr="001A21E8">
        <w:rPr>
          <w:rFonts w:ascii="Tahoma" w:eastAsia="Tahoma" w:hAnsi="Tahoma" w:cs="Tahoma"/>
        </w:rPr>
        <w:t>.</w:t>
      </w:r>
    </w:p>
    <w:p w14:paraId="1F15508B" w14:textId="09AA8571" w:rsidR="00942F4E" w:rsidRPr="001A21E8" w:rsidRDefault="00280ADA" w:rsidP="005100BA">
      <w:pPr>
        <w:pStyle w:val="Akapitzlist"/>
        <w:numPr>
          <w:ilvl w:val="0"/>
          <w:numId w:val="34"/>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e się pr</w:t>
      </w:r>
      <w:r w:rsidRPr="001A21E8">
        <w:rPr>
          <w:rFonts w:ascii="Tahoma" w:eastAsia="Tahoma" w:hAnsi="Tahoma" w:cs="Tahoma"/>
          <w:spacing w:val="1"/>
        </w:rPr>
        <w:t>ze</w:t>
      </w:r>
      <w:r w:rsidRPr="001A21E8">
        <w:rPr>
          <w:rFonts w:ascii="Tahoma" w:eastAsia="Tahoma" w:hAnsi="Tahoma" w:cs="Tahoma"/>
        </w:rPr>
        <w:t>ds</w:t>
      </w:r>
      <w:r w:rsidRPr="001A21E8">
        <w:rPr>
          <w:rFonts w:ascii="Tahoma" w:eastAsia="Tahoma" w:hAnsi="Tahoma" w:cs="Tahoma"/>
          <w:spacing w:val="1"/>
        </w:rPr>
        <w:t>taw</w:t>
      </w:r>
      <w:r w:rsidRPr="001A21E8">
        <w:rPr>
          <w:rFonts w:ascii="Tahoma" w:eastAsia="Tahoma" w:hAnsi="Tahoma" w:cs="Tahoma"/>
        </w:rPr>
        <w:t>ić 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ie ot</w:t>
      </w:r>
      <w:r w:rsidRPr="001A21E8">
        <w:rPr>
          <w:rFonts w:ascii="Tahoma" w:eastAsia="Tahoma" w:hAnsi="Tahoma" w:cs="Tahoma"/>
          <w:spacing w:val="1"/>
        </w:rPr>
        <w:t>r</w:t>
      </w:r>
      <w:r w:rsidRPr="001A21E8">
        <w:rPr>
          <w:rFonts w:ascii="Tahoma" w:eastAsia="Tahoma" w:hAnsi="Tahoma" w:cs="Tahoma"/>
        </w:rPr>
        <w:t>zym</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h 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 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 xml:space="preserve">, w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ć</w:t>
      </w:r>
      <w:r w:rsidR="00C750CB">
        <w:rPr>
          <w:rFonts w:ascii="Tahoma" w:eastAsia="Tahoma" w:hAnsi="Tahoma" w:cs="Tahoma"/>
          <w:spacing w:val="-1"/>
        </w:rPr>
        <w:t xml:space="preserve"> w terminie 30 dni kalendarzowych od dnia </w:t>
      </w:r>
      <w:r w:rsidR="002128F8">
        <w:rPr>
          <w:rFonts w:ascii="Tahoma" w:eastAsia="Tahoma" w:hAnsi="Tahoma" w:cs="Tahoma"/>
          <w:spacing w:val="-1"/>
        </w:rPr>
        <w:t>uchylenia Decyzji</w:t>
      </w:r>
      <w:r w:rsidRPr="001A21E8">
        <w:rPr>
          <w:rFonts w:ascii="Tahoma" w:eastAsia="Tahoma" w:hAnsi="Tahoma" w:cs="Tahoma"/>
        </w:rPr>
        <w:t>.</w:t>
      </w:r>
    </w:p>
    <w:p w14:paraId="0FBF95F4" w14:textId="54DEA0E8" w:rsidR="00942F4E" w:rsidRPr="001A21E8" w:rsidRDefault="00280ADA" w:rsidP="005100BA">
      <w:pPr>
        <w:pStyle w:val="Akapitzlist"/>
        <w:numPr>
          <w:ilvl w:val="0"/>
          <w:numId w:val="34"/>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ewy</w:t>
      </w:r>
      <w:r w:rsidRPr="001A21E8">
        <w:rPr>
          <w:rFonts w:ascii="Tahoma" w:eastAsia="Tahoma" w:hAnsi="Tahoma" w:cs="Tahoma"/>
          <w:spacing w:val="-3"/>
        </w:rPr>
        <w:t>k</w:t>
      </w:r>
      <w:r w:rsidRPr="001A21E8">
        <w:rPr>
          <w:rFonts w:ascii="Tahoma" w:eastAsia="Tahoma" w:hAnsi="Tahoma" w:cs="Tahoma"/>
        </w:rPr>
        <w:t>orz</w:t>
      </w:r>
      <w:r w:rsidRPr="001A21E8">
        <w:rPr>
          <w:rFonts w:ascii="Tahoma" w:eastAsia="Tahoma" w:hAnsi="Tahoma" w:cs="Tahoma"/>
          <w:spacing w:val="2"/>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3"/>
        </w:rPr>
        <w:t>ę</w:t>
      </w:r>
      <w:r w:rsidRPr="001A21E8">
        <w:rPr>
          <w:rFonts w:ascii="Tahoma" w:eastAsia="Tahoma" w:hAnsi="Tahoma" w:cs="Tahoma"/>
        </w:rPr>
        <w:t>ść</w:t>
      </w:r>
      <w:r w:rsidRPr="001A21E8">
        <w:rPr>
          <w:rFonts w:ascii="Tahoma" w:eastAsia="Tahoma" w:hAnsi="Tahoma" w:cs="Tahoma"/>
          <w:spacing w:val="11"/>
        </w:rPr>
        <w:t xml:space="preserve"> </w:t>
      </w:r>
      <w:r w:rsidRPr="001A21E8">
        <w:rPr>
          <w:rFonts w:ascii="Tahoma" w:eastAsia="Tahoma" w:hAnsi="Tahoma" w:cs="Tahoma"/>
          <w:spacing w:val="2"/>
        </w:rPr>
        <w:t>o</w:t>
      </w:r>
      <w:r w:rsidRPr="001A21E8">
        <w:rPr>
          <w:rFonts w:ascii="Tahoma" w:eastAsia="Tahoma" w:hAnsi="Tahoma" w:cs="Tahoma"/>
        </w:rPr>
        <w:t>trz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 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p</w:t>
      </w:r>
      <w:r w:rsidRPr="001A21E8">
        <w:rPr>
          <w:rFonts w:ascii="Tahoma" w:eastAsia="Tahoma" w:hAnsi="Tahoma" w:cs="Tahoma"/>
        </w:rPr>
        <w:t>odl</w:t>
      </w:r>
      <w:r w:rsidRPr="001A21E8">
        <w:rPr>
          <w:rFonts w:ascii="Tahoma" w:eastAsia="Tahoma" w:hAnsi="Tahoma" w:cs="Tahoma"/>
          <w:spacing w:val="1"/>
        </w:rPr>
        <w:t>e</w:t>
      </w:r>
      <w:r w:rsidRPr="001A21E8">
        <w:rPr>
          <w:rFonts w:ascii="Tahoma" w:eastAsia="Tahoma" w:hAnsi="Tahoma" w:cs="Tahoma"/>
        </w:rPr>
        <w:t>ga</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3"/>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1"/>
        </w:rPr>
        <w:t xml:space="preserve"> </w:t>
      </w:r>
      <w:r w:rsidRPr="001A21E8">
        <w:rPr>
          <w:rFonts w:ascii="Tahoma" w:eastAsia="Tahoma" w:hAnsi="Tahoma" w:cs="Tahoma"/>
          <w:spacing w:val="3"/>
        </w:rPr>
        <w:t>I</w:t>
      </w:r>
      <w:r w:rsidRPr="001A21E8">
        <w:rPr>
          <w:rFonts w:ascii="Tahoma" w:eastAsia="Tahoma" w:hAnsi="Tahoma" w:cs="Tahoma"/>
        </w:rPr>
        <w:t>Z</w:t>
      </w:r>
      <w:r w:rsidRPr="001A21E8">
        <w:rPr>
          <w:rFonts w:ascii="Tahoma" w:eastAsia="Tahoma" w:hAnsi="Tahoma" w:cs="Tahoma"/>
          <w:spacing w:val="2"/>
        </w:rPr>
        <w:t xml:space="preserve"> </w:t>
      </w:r>
      <w:r w:rsidR="005101A1">
        <w:rPr>
          <w:rFonts w:ascii="Tahoma" w:eastAsia="Tahoma" w:hAnsi="Tahoma" w:cs="Tahoma"/>
          <w:spacing w:val="2"/>
        </w:rPr>
        <w:br/>
      </w:r>
      <w:r w:rsidRPr="001A21E8">
        <w:rPr>
          <w:rFonts w:ascii="Tahoma" w:eastAsia="Tahoma" w:hAnsi="Tahoma" w:cs="Tahoma"/>
        </w:rPr>
        <w:t>w</w:t>
      </w:r>
      <w:r w:rsidRPr="001A21E8">
        <w:rPr>
          <w:rFonts w:ascii="Tahoma" w:eastAsia="Tahoma" w:hAnsi="Tahoma" w:cs="Tahoma"/>
          <w:spacing w:val="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rPr>
        <w:t>mi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4"/>
        </w:rPr>
        <w:t xml:space="preserve"> </w:t>
      </w:r>
      <w:r w:rsidRPr="001A21E8">
        <w:rPr>
          <w:rFonts w:ascii="Tahoma" w:eastAsia="Tahoma" w:hAnsi="Tahoma" w:cs="Tahoma"/>
        </w:rPr>
        <w:t>dni</w:t>
      </w:r>
      <w:r w:rsidRPr="001A21E8">
        <w:rPr>
          <w:rFonts w:ascii="Tahoma" w:eastAsia="Tahoma" w:hAnsi="Tahoma" w:cs="Tahoma"/>
          <w:spacing w:val="4"/>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rzo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0"/>
        </w:rPr>
        <w:t xml:space="preserve"> </w:t>
      </w:r>
      <w:r w:rsidRPr="001A21E8">
        <w:rPr>
          <w:rFonts w:ascii="Tahoma" w:eastAsia="Tahoma" w:hAnsi="Tahoma" w:cs="Tahoma"/>
        </w:rPr>
        <w:t>od</w:t>
      </w:r>
      <w:r w:rsidR="00C750CB">
        <w:rPr>
          <w:rFonts w:ascii="Tahoma" w:eastAsia="Tahoma" w:hAnsi="Tahoma" w:cs="Tahoma"/>
          <w:spacing w:val="-1"/>
        </w:rPr>
        <w:t xml:space="preserve"> dnia </w:t>
      </w:r>
      <w:r w:rsidR="002128F8">
        <w:rPr>
          <w:rFonts w:ascii="Tahoma" w:eastAsia="Tahoma" w:hAnsi="Tahoma" w:cs="Tahoma"/>
          <w:spacing w:val="-1"/>
        </w:rPr>
        <w:t>uchylenia Decyzji</w:t>
      </w:r>
      <w:r w:rsidRPr="001A21E8">
        <w:rPr>
          <w:rFonts w:ascii="Tahoma" w:eastAsia="Tahoma" w:hAnsi="Tahoma" w:cs="Tahoma"/>
        </w:rPr>
        <w:t>. W pr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w:t>
      </w:r>
      <w:r w:rsidRPr="001A21E8">
        <w:rPr>
          <w:rFonts w:ascii="Tahoma" w:eastAsia="Tahoma" w:hAnsi="Tahoma" w:cs="Tahoma"/>
          <w:spacing w:val="4"/>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 z</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rPr>
        <w:t xml:space="preserve">otu </w:t>
      </w:r>
      <w:r w:rsidR="00FF4AAE">
        <w:rPr>
          <w:rFonts w:ascii="Tahoma" w:eastAsia="Tahoma" w:hAnsi="Tahoma" w:cs="Tahoma"/>
        </w:rPr>
        <w:br/>
      </w:r>
      <w:r w:rsidRPr="001A21E8">
        <w:rPr>
          <w:rFonts w:ascii="Tahoma" w:eastAsia="Tahoma" w:hAnsi="Tahoma" w:cs="Tahoma"/>
        </w:rPr>
        <w:t xml:space="preserve">w </w:t>
      </w:r>
      <w:r w:rsidRPr="001A21E8">
        <w:rPr>
          <w:rFonts w:ascii="Tahoma" w:eastAsia="Tahoma" w:hAnsi="Tahoma" w:cs="Tahoma"/>
          <w:spacing w:val="1"/>
        </w:rPr>
        <w:t>w</w:t>
      </w:r>
      <w:r w:rsidRPr="001A21E8">
        <w:rPr>
          <w:rFonts w:ascii="Tahoma" w:eastAsia="Tahoma" w:hAnsi="Tahoma" w:cs="Tahoma"/>
          <w:spacing w:val="-6"/>
        </w:rPr>
        <w:t>w</w:t>
      </w:r>
      <w:r w:rsidRPr="001A21E8">
        <w:rPr>
          <w:rFonts w:ascii="Tahoma" w:eastAsia="Tahoma" w:hAnsi="Tahoma" w:cs="Tahoma"/>
        </w:rPr>
        <w:t>. 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st</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u</w:t>
      </w:r>
      <w:r w:rsidRPr="001A21E8">
        <w:rPr>
          <w:rFonts w:ascii="Tahoma" w:eastAsia="Tahoma" w:hAnsi="Tahoma" w:cs="Tahoma"/>
          <w:spacing w:val="7"/>
        </w:rPr>
        <w:t>j</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rPr>
        <w:t>się pr</w:t>
      </w:r>
      <w:r w:rsidRPr="001A21E8">
        <w:rPr>
          <w:rFonts w:ascii="Tahoma" w:eastAsia="Tahoma" w:hAnsi="Tahoma" w:cs="Tahoma"/>
          <w:spacing w:val="1"/>
        </w:rPr>
        <w:t>ze</w:t>
      </w:r>
      <w:r w:rsidRPr="001A21E8">
        <w:rPr>
          <w:rFonts w:ascii="Tahoma" w:eastAsia="Tahoma" w:hAnsi="Tahoma" w:cs="Tahoma"/>
        </w:rPr>
        <w:t>pisy</w:t>
      </w:r>
      <w:r w:rsidR="00CA7347" w:rsidRPr="001A21E8">
        <w:rPr>
          <w:rFonts w:ascii="Tahoma" w:eastAsia="Tahoma" w:hAnsi="Tahoma" w:cs="Tahoma"/>
        </w:rPr>
        <w:t xml:space="preserve"> </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1"/>
        </w:rPr>
        <w:t>1</w:t>
      </w:r>
      <w:r w:rsidR="00C71B92">
        <w:rPr>
          <w:rFonts w:ascii="Tahoma" w:eastAsia="Tahoma" w:hAnsi="Tahoma" w:cs="Tahoma"/>
          <w:spacing w:val="1"/>
        </w:rPr>
        <w:t>6</w:t>
      </w:r>
      <w:r w:rsidRPr="001A21E8">
        <w:rPr>
          <w:rFonts w:ascii="Tahoma" w:eastAsia="Tahoma" w:hAnsi="Tahoma" w:cs="Tahoma"/>
          <w:spacing w:val="-2"/>
        </w:rPr>
        <w:t xml:space="preserve"> </w:t>
      </w:r>
      <w:r w:rsidR="00281D78" w:rsidRPr="001A21E8">
        <w:rPr>
          <w:rFonts w:ascii="Tahoma" w:eastAsia="Tahoma" w:hAnsi="Tahoma" w:cs="Tahoma"/>
          <w:spacing w:val="-1"/>
        </w:rPr>
        <w:t>D</w:t>
      </w:r>
      <w:r w:rsidR="00366343" w:rsidRPr="001A21E8">
        <w:rPr>
          <w:rFonts w:ascii="Tahoma" w:eastAsia="Tahoma" w:hAnsi="Tahoma" w:cs="Tahoma"/>
          <w:spacing w:val="-1"/>
        </w:rPr>
        <w:t>ecyzji</w:t>
      </w:r>
      <w:r w:rsidRPr="001A21E8">
        <w:rPr>
          <w:rFonts w:ascii="Tahoma" w:eastAsia="Tahoma" w:hAnsi="Tahoma" w:cs="Tahoma"/>
        </w:rPr>
        <w:t>.</w:t>
      </w:r>
    </w:p>
    <w:p w14:paraId="0F6F3C7C" w14:textId="77777777" w:rsidR="00954CC2" w:rsidRDefault="00954CC2" w:rsidP="00F10027">
      <w:pPr>
        <w:spacing w:line="276" w:lineRule="auto"/>
        <w:ind w:left="426" w:right="14" w:hanging="426"/>
        <w:jc w:val="both"/>
        <w:rPr>
          <w:rFonts w:ascii="Tahoma" w:eastAsia="Tahoma" w:hAnsi="Tahoma" w:cs="Tahoma"/>
        </w:rPr>
      </w:pPr>
    </w:p>
    <w:p w14:paraId="68D445FD" w14:textId="6048F5C6" w:rsidR="00942F4E" w:rsidRPr="001A21E8" w:rsidRDefault="00280ADA" w:rsidP="005101A1">
      <w:pPr>
        <w:spacing w:line="276" w:lineRule="auto"/>
        <w:ind w:left="426" w:right="14" w:hanging="426"/>
        <w:jc w:val="center"/>
        <w:rPr>
          <w:rFonts w:ascii="Tahoma" w:eastAsia="Tahoma" w:hAnsi="Tahoma" w:cs="Tahoma"/>
          <w:w w:val="99"/>
        </w:rPr>
      </w:pPr>
      <w:r w:rsidRPr="00031201">
        <w:rPr>
          <w:rFonts w:ascii="Tahoma" w:eastAsia="Tahoma" w:hAnsi="Tahoma" w:cs="Tahoma"/>
          <w:position w:val="-1"/>
        </w:rPr>
        <w:t>§ 3</w:t>
      </w:r>
      <w:r w:rsidR="0011602C">
        <w:rPr>
          <w:rFonts w:ascii="Tahoma" w:eastAsia="Tahoma" w:hAnsi="Tahoma" w:cs="Tahoma"/>
          <w:position w:val="-1"/>
        </w:rPr>
        <w:t>6</w:t>
      </w:r>
      <w:r w:rsidRPr="001A21E8">
        <w:rPr>
          <w:rFonts w:ascii="Tahoma" w:eastAsia="Tahoma" w:hAnsi="Tahoma" w:cs="Tahoma"/>
          <w:w w:val="99"/>
        </w:rPr>
        <w:t>.</w:t>
      </w:r>
    </w:p>
    <w:p w14:paraId="06CB740E" w14:textId="16A5637E" w:rsidR="00942F4E" w:rsidRPr="001A21E8" w:rsidRDefault="00366343" w:rsidP="005100BA">
      <w:pPr>
        <w:pStyle w:val="Akapitzlist"/>
        <w:numPr>
          <w:ilvl w:val="0"/>
          <w:numId w:val="35"/>
        </w:numPr>
        <w:spacing w:line="276" w:lineRule="auto"/>
        <w:ind w:left="426" w:right="14" w:hanging="426"/>
        <w:jc w:val="both"/>
        <w:rPr>
          <w:rFonts w:ascii="Tahoma" w:eastAsia="Tahoma" w:hAnsi="Tahoma" w:cs="Tahoma"/>
        </w:rPr>
      </w:pPr>
      <w:r w:rsidRPr="001A21E8">
        <w:rPr>
          <w:rFonts w:ascii="Tahoma" w:eastAsia="Tahoma" w:hAnsi="Tahoma" w:cs="Tahoma"/>
          <w:spacing w:val="-4"/>
        </w:rPr>
        <w:t>Uchylenie decyzji</w:t>
      </w:r>
      <w:r w:rsidR="00280ADA" w:rsidRPr="001A21E8">
        <w:rPr>
          <w:rFonts w:ascii="Tahoma" w:eastAsia="Tahoma" w:hAnsi="Tahoma" w:cs="Tahoma"/>
        </w:rPr>
        <w:t>, b</w:t>
      </w:r>
      <w:r w:rsidR="00280ADA" w:rsidRPr="001A21E8">
        <w:rPr>
          <w:rFonts w:ascii="Tahoma" w:eastAsia="Tahoma" w:hAnsi="Tahoma" w:cs="Tahoma"/>
          <w:spacing w:val="1"/>
        </w:rPr>
        <w:t>e</w:t>
      </w:r>
      <w:r w:rsidR="00280ADA" w:rsidRPr="001A21E8">
        <w:rPr>
          <w:rFonts w:ascii="Tahoma" w:eastAsia="Tahoma" w:hAnsi="Tahoma" w:cs="Tahoma"/>
        </w:rPr>
        <w:t>z</w:t>
      </w:r>
      <w:r w:rsidR="00280ADA" w:rsidRPr="001A21E8">
        <w:rPr>
          <w:rFonts w:ascii="Tahoma" w:eastAsia="Tahoma" w:hAnsi="Tahoma" w:cs="Tahoma"/>
          <w:spacing w:val="4"/>
        </w:rPr>
        <w:t xml:space="preserve"> </w:t>
      </w:r>
      <w:r w:rsidR="00280ADA" w:rsidRPr="001A21E8">
        <w:rPr>
          <w:rFonts w:ascii="Tahoma" w:eastAsia="Tahoma" w:hAnsi="Tahoma" w:cs="Tahoma"/>
          <w:spacing w:val="1"/>
        </w:rPr>
        <w:t>w</w:t>
      </w:r>
      <w:r w:rsidR="00280ADA" w:rsidRPr="001A21E8">
        <w:rPr>
          <w:rFonts w:ascii="Tahoma" w:eastAsia="Tahoma" w:hAnsi="Tahoma" w:cs="Tahoma"/>
        </w:rPr>
        <w:t>zgl</w:t>
      </w:r>
      <w:r w:rsidR="00280ADA" w:rsidRPr="001A21E8">
        <w:rPr>
          <w:rFonts w:ascii="Tahoma" w:eastAsia="Tahoma" w:hAnsi="Tahoma" w:cs="Tahoma"/>
          <w:spacing w:val="1"/>
        </w:rPr>
        <w:t>ę</w:t>
      </w:r>
      <w:r w:rsidR="00280ADA" w:rsidRPr="001A21E8">
        <w:rPr>
          <w:rFonts w:ascii="Tahoma" w:eastAsia="Tahoma" w:hAnsi="Tahoma" w:cs="Tahoma"/>
        </w:rPr>
        <w:t xml:space="preserve">du </w:t>
      </w:r>
      <w:r w:rsidR="00280ADA" w:rsidRPr="001A21E8">
        <w:rPr>
          <w:rFonts w:ascii="Tahoma" w:eastAsia="Tahoma" w:hAnsi="Tahoma" w:cs="Tahoma"/>
          <w:spacing w:val="-1"/>
        </w:rPr>
        <w:t>n</w:t>
      </w:r>
      <w:r w:rsidR="00280ADA" w:rsidRPr="001A21E8">
        <w:rPr>
          <w:rFonts w:ascii="Tahoma" w:eastAsia="Tahoma" w:hAnsi="Tahoma" w:cs="Tahoma"/>
        </w:rPr>
        <w:t>a</w:t>
      </w:r>
      <w:r w:rsidR="00280ADA" w:rsidRPr="001A21E8">
        <w:rPr>
          <w:rFonts w:ascii="Tahoma" w:eastAsia="Tahoma" w:hAnsi="Tahoma" w:cs="Tahoma"/>
          <w:spacing w:val="6"/>
        </w:rPr>
        <w:t xml:space="preserve"> </w:t>
      </w:r>
      <w:r w:rsidR="00280ADA" w:rsidRPr="001A21E8">
        <w:rPr>
          <w:rFonts w:ascii="Tahoma" w:eastAsia="Tahoma" w:hAnsi="Tahoma" w:cs="Tahoma"/>
        </w:rPr>
        <w:t>to</w:t>
      </w:r>
      <w:r w:rsidR="00280ADA" w:rsidRPr="001A21E8">
        <w:rPr>
          <w:rFonts w:ascii="Tahoma" w:eastAsia="Tahoma" w:hAnsi="Tahoma" w:cs="Tahoma"/>
          <w:spacing w:val="5"/>
        </w:rPr>
        <w:t xml:space="preserve"> </w:t>
      </w:r>
      <w:r w:rsidR="00280ADA" w:rsidRPr="001A21E8">
        <w:rPr>
          <w:rFonts w:ascii="Tahoma" w:eastAsia="Tahoma" w:hAnsi="Tahoma" w:cs="Tahoma"/>
          <w:spacing w:val="-1"/>
        </w:rPr>
        <w:t>c</w:t>
      </w:r>
      <w:r w:rsidR="00280ADA" w:rsidRPr="001A21E8">
        <w:rPr>
          <w:rFonts w:ascii="Tahoma" w:eastAsia="Tahoma" w:hAnsi="Tahoma" w:cs="Tahoma"/>
        </w:rPr>
        <w:t>zy</w:t>
      </w:r>
      <w:r w:rsidR="00280ADA" w:rsidRPr="001A21E8">
        <w:rPr>
          <w:rFonts w:ascii="Tahoma" w:eastAsia="Tahoma" w:hAnsi="Tahoma" w:cs="Tahoma"/>
          <w:spacing w:val="4"/>
        </w:rPr>
        <w:t xml:space="preserve"> </w:t>
      </w:r>
      <w:r w:rsidR="00280ADA" w:rsidRPr="001A21E8">
        <w:rPr>
          <w:rFonts w:ascii="Tahoma" w:eastAsia="Tahoma" w:hAnsi="Tahoma" w:cs="Tahoma"/>
          <w:spacing w:val="-1"/>
        </w:rPr>
        <w:t>n</w:t>
      </w:r>
      <w:r w:rsidR="00280ADA" w:rsidRPr="001A21E8">
        <w:rPr>
          <w:rFonts w:ascii="Tahoma" w:eastAsia="Tahoma" w:hAnsi="Tahoma" w:cs="Tahoma"/>
          <w:spacing w:val="1"/>
        </w:rPr>
        <w:t>a</w:t>
      </w:r>
      <w:r w:rsidR="00280ADA" w:rsidRPr="001A21E8">
        <w:rPr>
          <w:rFonts w:ascii="Tahoma" w:eastAsia="Tahoma" w:hAnsi="Tahoma" w:cs="Tahoma"/>
        </w:rPr>
        <w:t>st</w:t>
      </w:r>
      <w:r w:rsidR="00280ADA" w:rsidRPr="001A21E8">
        <w:rPr>
          <w:rFonts w:ascii="Tahoma" w:eastAsia="Tahoma" w:hAnsi="Tahoma" w:cs="Tahoma"/>
          <w:spacing w:val="1"/>
        </w:rPr>
        <w:t>ę</w:t>
      </w:r>
      <w:r w:rsidR="00280ADA" w:rsidRPr="001A21E8">
        <w:rPr>
          <w:rFonts w:ascii="Tahoma" w:eastAsia="Tahoma" w:hAnsi="Tahoma" w:cs="Tahoma"/>
        </w:rPr>
        <w:t>pu</w:t>
      </w:r>
      <w:r w:rsidR="00280ADA" w:rsidRPr="001A21E8">
        <w:rPr>
          <w:rFonts w:ascii="Tahoma" w:eastAsia="Tahoma" w:hAnsi="Tahoma" w:cs="Tahoma"/>
          <w:spacing w:val="-1"/>
        </w:rPr>
        <w:t>j</w:t>
      </w:r>
      <w:r w:rsidR="00280ADA" w:rsidRPr="001A21E8">
        <w:rPr>
          <w:rFonts w:ascii="Tahoma" w:eastAsia="Tahoma" w:hAnsi="Tahoma" w:cs="Tahoma"/>
        </w:rPr>
        <w:t>e</w:t>
      </w:r>
      <w:r w:rsidR="00280ADA" w:rsidRPr="001A21E8">
        <w:rPr>
          <w:rFonts w:ascii="Tahoma" w:eastAsia="Tahoma" w:hAnsi="Tahoma" w:cs="Tahoma"/>
          <w:spacing w:val="1"/>
        </w:rPr>
        <w:t xml:space="preserve"> </w:t>
      </w:r>
      <w:r w:rsidR="00280ADA" w:rsidRPr="001A21E8">
        <w:rPr>
          <w:rFonts w:ascii="Tahoma" w:eastAsia="Tahoma" w:hAnsi="Tahoma" w:cs="Tahoma"/>
          <w:spacing w:val="-1"/>
        </w:rPr>
        <w:t>n</w:t>
      </w:r>
      <w:r w:rsidR="00280ADA" w:rsidRPr="001A21E8">
        <w:rPr>
          <w:rFonts w:ascii="Tahoma" w:eastAsia="Tahoma" w:hAnsi="Tahoma" w:cs="Tahoma"/>
        </w:rPr>
        <w:t>a</w:t>
      </w:r>
      <w:r w:rsidR="00280ADA" w:rsidRPr="001A21E8">
        <w:rPr>
          <w:rFonts w:ascii="Tahoma" w:eastAsia="Tahoma" w:hAnsi="Tahoma" w:cs="Tahoma"/>
          <w:spacing w:val="12"/>
        </w:rPr>
        <w:t xml:space="preserve"> </w:t>
      </w:r>
      <w:r w:rsidR="00280ADA" w:rsidRPr="001A21E8">
        <w:rPr>
          <w:rFonts w:ascii="Tahoma" w:eastAsia="Tahoma" w:hAnsi="Tahoma" w:cs="Tahoma"/>
        </w:rPr>
        <w:t>pods</w:t>
      </w:r>
      <w:r w:rsidR="00280ADA" w:rsidRPr="001A21E8">
        <w:rPr>
          <w:rFonts w:ascii="Tahoma" w:eastAsia="Tahoma" w:hAnsi="Tahoma" w:cs="Tahoma"/>
          <w:spacing w:val="1"/>
        </w:rPr>
        <w:t>taw</w:t>
      </w:r>
      <w:r w:rsidR="00280ADA" w:rsidRPr="001A21E8">
        <w:rPr>
          <w:rFonts w:ascii="Tahoma" w:eastAsia="Tahoma" w:hAnsi="Tahoma" w:cs="Tahoma"/>
        </w:rPr>
        <w:t>ie</w:t>
      </w:r>
      <w:r w:rsidR="00280ADA" w:rsidRPr="001A21E8">
        <w:rPr>
          <w:rFonts w:ascii="Tahoma" w:eastAsia="Tahoma" w:hAnsi="Tahoma" w:cs="Tahoma"/>
          <w:spacing w:val="-1"/>
        </w:rPr>
        <w:t xml:space="preserve"> </w:t>
      </w:r>
      <w:r w:rsidR="00280ADA" w:rsidRPr="001A21E8">
        <w:rPr>
          <w:rFonts w:ascii="Tahoma" w:eastAsia="Tahoma" w:hAnsi="Tahoma" w:cs="Tahoma"/>
        </w:rPr>
        <w:t>§</w:t>
      </w:r>
      <w:r w:rsidR="00280ADA" w:rsidRPr="001A21E8">
        <w:rPr>
          <w:rFonts w:ascii="Tahoma" w:eastAsia="Tahoma" w:hAnsi="Tahoma" w:cs="Tahoma"/>
          <w:spacing w:val="5"/>
        </w:rPr>
        <w:t xml:space="preserve"> </w:t>
      </w:r>
      <w:r w:rsidR="00280ADA" w:rsidRPr="001A21E8">
        <w:rPr>
          <w:rFonts w:ascii="Tahoma" w:eastAsia="Tahoma" w:hAnsi="Tahoma" w:cs="Tahoma"/>
          <w:spacing w:val="-1"/>
        </w:rPr>
        <w:t>3</w:t>
      </w:r>
      <w:r w:rsidR="0011602C">
        <w:rPr>
          <w:rFonts w:ascii="Tahoma" w:eastAsia="Tahoma" w:hAnsi="Tahoma" w:cs="Tahoma"/>
          <w:spacing w:val="-1"/>
        </w:rPr>
        <w:t>3</w:t>
      </w:r>
      <w:r w:rsidR="00280ADA" w:rsidRPr="001A21E8">
        <w:rPr>
          <w:rFonts w:ascii="Tahoma" w:eastAsia="Tahoma" w:hAnsi="Tahoma" w:cs="Tahoma"/>
          <w:spacing w:val="6"/>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4"/>
        </w:rPr>
        <w:t xml:space="preserve"> </w:t>
      </w:r>
      <w:r w:rsidR="00280ADA" w:rsidRPr="001A21E8">
        <w:rPr>
          <w:rFonts w:ascii="Tahoma" w:eastAsia="Tahoma" w:hAnsi="Tahoma" w:cs="Tahoma"/>
        </w:rPr>
        <w:t>1</w:t>
      </w:r>
      <w:r w:rsidR="00280ADA" w:rsidRPr="001A21E8">
        <w:rPr>
          <w:rFonts w:ascii="Tahoma" w:eastAsia="Tahoma" w:hAnsi="Tahoma" w:cs="Tahoma"/>
          <w:spacing w:val="5"/>
        </w:rPr>
        <w:t xml:space="preserve"> </w:t>
      </w:r>
      <w:r w:rsidR="00280ADA" w:rsidRPr="001A21E8">
        <w:rPr>
          <w:rFonts w:ascii="Tahoma" w:eastAsia="Tahoma" w:hAnsi="Tahoma" w:cs="Tahoma"/>
        </w:rPr>
        <w:t>l</w:t>
      </w:r>
      <w:r w:rsidR="00280ADA" w:rsidRPr="001A21E8">
        <w:rPr>
          <w:rFonts w:ascii="Tahoma" w:eastAsia="Tahoma" w:hAnsi="Tahoma" w:cs="Tahoma"/>
          <w:spacing w:val="2"/>
        </w:rPr>
        <w:t>u</w:t>
      </w:r>
      <w:r w:rsidR="00280ADA" w:rsidRPr="001A21E8">
        <w:rPr>
          <w:rFonts w:ascii="Tahoma" w:eastAsia="Tahoma" w:hAnsi="Tahoma" w:cs="Tahoma"/>
        </w:rPr>
        <w:t>b</w:t>
      </w:r>
      <w:r w:rsidR="00280ADA" w:rsidRPr="001A21E8">
        <w:rPr>
          <w:rFonts w:ascii="Tahoma" w:eastAsia="Tahoma" w:hAnsi="Tahoma" w:cs="Tahoma"/>
          <w:spacing w:val="4"/>
        </w:rPr>
        <w:t xml:space="preserve"> </w:t>
      </w:r>
      <w:r w:rsidR="00280ADA" w:rsidRPr="001A21E8">
        <w:rPr>
          <w:rFonts w:ascii="Tahoma" w:eastAsia="Tahoma" w:hAnsi="Tahoma" w:cs="Tahoma"/>
        </w:rPr>
        <w:t>2</w:t>
      </w:r>
      <w:r w:rsidR="00280ADA" w:rsidRPr="001A21E8">
        <w:rPr>
          <w:rFonts w:ascii="Tahoma" w:eastAsia="Tahoma" w:hAnsi="Tahoma" w:cs="Tahoma"/>
          <w:spacing w:val="5"/>
        </w:rPr>
        <w:t xml:space="preserve"> </w:t>
      </w:r>
      <w:r w:rsidR="00280ADA" w:rsidRPr="001A21E8">
        <w:rPr>
          <w:rFonts w:ascii="Tahoma" w:eastAsia="Tahoma" w:hAnsi="Tahoma" w:cs="Tahoma"/>
        </w:rPr>
        <w:t>l</w:t>
      </w:r>
      <w:r w:rsidR="00280ADA" w:rsidRPr="001A21E8">
        <w:rPr>
          <w:rFonts w:ascii="Tahoma" w:eastAsia="Tahoma" w:hAnsi="Tahoma" w:cs="Tahoma"/>
          <w:spacing w:val="-1"/>
        </w:rPr>
        <w:t>u</w:t>
      </w:r>
      <w:r w:rsidR="00280ADA" w:rsidRPr="001A21E8">
        <w:rPr>
          <w:rFonts w:ascii="Tahoma" w:eastAsia="Tahoma" w:hAnsi="Tahoma" w:cs="Tahoma"/>
        </w:rPr>
        <w:t>b</w:t>
      </w:r>
      <w:r w:rsidR="00280ADA" w:rsidRPr="001A21E8">
        <w:rPr>
          <w:rFonts w:ascii="Tahoma" w:eastAsia="Tahoma" w:hAnsi="Tahoma" w:cs="Tahoma"/>
          <w:spacing w:val="6"/>
        </w:rPr>
        <w:t xml:space="preserve"> </w:t>
      </w:r>
      <w:r w:rsidR="00280ADA" w:rsidRPr="001A21E8">
        <w:rPr>
          <w:rFonts w:ascii="Tahoma" w:eastAsia="Tahoma" w:hAnsi="Tahoma" w:cs="Tahoma"/>
        </w:rPr>
        <w:t>§</w:t>
      </w:r>
      <w:r w:rsidR="00280ADA" w:rsidRPr="001A21E8">
        <w:rPr>
          <w:rFonts w:ascii="Tahoma" w:eastAsia="Tahoma" w:hAnsi="Tahoma" w:cs="Tahoma"/>
          <w:spacing w:val="5"/>
        </w:rPr>
        <w:t xml:space="preserve"> </w:t>
      </w:r>
      <w:r w:rsidR="00280ADA" w:rsidRPr="001A21E8">
        <w:rPr>
          <w:rFonts w:ascii="Tahoma" w:eastAsia="Tahoma" w:hAnsi="Tahoma" w:cs="Tahoma"/>
          <w:spacing w:val="-1"/>
        </w:rPr>
        <w:t>3</w:t>
      </w:r>
      <w:r w:rsidR="0011602C">
        <w:rPr>
          <w:rFonts w:ascii="Tahoma" w:eastAsia="Tahoma" w:hAnsi="Tahoma" w:cs="Tahoma"/>
          <w:spacing w:val="-1"/>
        </w:rPr>
        <w:t>4</w:t>
      </w:r>
      <w:r w:rsidR="00280ADA" w:rsidRPr="001A21E8">
        <w:rPr>
          <w:rFonts w:ascii="Tahoma" w:eastAsia="Tahoma" w:hAnsi="Tahoma" w:cs="Tahoma"/>
        </w:rPr>
        <w:t>,</w:t>
      </w:r>
      <w:r w:rsidR="00280ADA" w:rsidRPr="001A21E8">
        <w:rPr>
          <w:rFonts w:ascii="Tahoma" w:eastAsia="Tahoma" w:hAnsi="Tahoma" w:cs="Tahoma"/>
          <w:spacing w:val="4"/>
        </w:rPr>
        <w:t xml:space="preserve"> </w:t>
      </w:r>
      <w:r w:rsidR="004D1745">
        <w:rPr>
          <w:rFonts w:ascii="Tahoma" w:eastAsia="Tahoma" w:hAnsi="Tahoma" w:cs="Tahoma"/>
          <w:spacing w:val="4"/>
        </w:rPr>
        <w:t>n</w:t>
      </w:r>
      <w:r w:rsidR="00280ADA" w:rsidRPr="001A21E8">
        <w:rPr>
          <w:rFonts w:ascii="Tahoma" w:eastAsia="Tahoma" w:hAnsi="Tahoma" w:cs="Tahoma"/>
        </w:rPr>
        <w:t>ie z</w:t>
      </w:r>
      <w:r w:rsidR="00280ADA" w:rsidRPr="001A21E8">
        <w:rPr>
          <w:rFonts w:ascii="Tahoma" w:eastAsia="Tahoma" w:hAnsi="Tahoma" w:cs="Tahoma"/>
          <w:spacing w:val="-1"/>
        </w:rPr>
        <w:t>w</w:t>
      </w:r>
      <w:r w:rsidR="00280ADA" w:rsidRPr="001A21E8">
        <w:rPr>
          <w:rFonts w:ascii="Tahoma" w:eastAsia="Tahoma" w:hAnsi="Tahoma" w:cs="Tahoma"/>
          <w:spacing w:val="1"/>
        </w:rPr>
        <w:t>a</w:t>
      </w:r>
      <w:r w:rsidR="00280ADA" w:rsidRPr="001A21E8">
        <w:rPr>
          <w:rFonts w:ascii="Tahoma" w:eastAsia="Tahoma" w:hAnsi="Tahoma" w:cs="Tahoma"/>
        </w:rPr>
        <w:t>l</w:t>
      </w:r>
      <w:r w:rsidR="00280ADA" w:rsidRPr="001A21E8">
        <w:rPr>
          <w:rFonts w:ascii="Tahoma" w:eastAsia="Tahoma" w:hAnsi="Tahoma" w:cs="Tahoma"/>
          <w:spacing w:val="-1"/>
        </w:rPr>
        <w:t>n</w:t>
      </w:r>
      <w:r w:rsidR="00280ADA" w:rsidRPr="001A21E8">
        <w:rPr>
          <w:rFonts w:ascii="Tahoma" w:eastAsia="Tahoma" w:hAnsi="Tahoma" w:cs="Tahoma"/>
        </w:rPr>
        <w:t>ia</w:t>
      </w:r>
      <w:r w:rsidR="00280ADA" w:rsidRPr="001A21E8">
        <w:rPr>
          <w:rFonts w:ascii="Tahoma" w:eastAsia="Tahoma" w:hAnsi="Tahoma" w:cs="Tahoma"/>
          <w:spacing w:val="18"/>
        </w:rPr>
        <w:t xml:space="preserve"> </w:t>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ta</w:t>
      </w:r>
      <w:r w:rsidR="00280ADA" w:rsidRPr="001A21E8">
        <w:rPr>
          <w:rFonts w:ascii="Tahoma" w:eastAsia="Tahoma" w:hAnsi="Tahoma" w:cs="Tahoma"/>
          <w:spacing w:val="15"/>
        </w:rPr>
        <w:t xml:space="preserve"> </w:t>
      </w:r>
      <w:r w:rsidR="00280ADA" w:rsidRPr="001A21E8">
        <w:rPr>
          <w:rFonts w:ascii="Tahoma" w:eastAsia="Tahoma" w:hAnsi="Tahoma" w:cs="Tahoma"/>
        </w:rPr>
        <w:t>z</w:t>
      </w:r>
      <w:r w:rsidR="00280ADA" w:rsidRPr="001A21E8">
        <w:rPr>
          <w:rFonts w:ascii="Tahoma" w:eastAsia="Tahoma" w:hAnsi="Tahoma" w:cs="Tahoma"/>
          <w:spacing w:val="23"/>
        </w:rPr>
        <w:t xml:space="preserve"> </w:t>
      </w:r>
      <w:r w:rsidR="00280ADA" w:rsidRPr="001A21E8">
        <w:rPr>
          <w:rFonts w:ascii="Tahoma" w:eastAsia="Tahoma" w:hAnsi="Tahoma" w:cs="Tahoma"/>
        </w:rPr>
        <w:t>ob</w:t>
      </w:r>
      <w:r w:rsidR="00280ADA" w:rsidRPr="001A21E8">
        <w:rPr>
          <w:rFonts w:ascii="Tahoma" w:eastAsia="Tahoma" w:hAnsi="Tahoma" w:cs="Tahoma"/>
          <w:spacing w:val="2"/>
        </w:rPr>
        <w:t>o</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ą</w:t>
      </w:r>
      <w:r w:rsidR="00280ADA" w:rsidRPr="001A21E8">
        <w:rPr>
          <w:rFonts w:ascii="Tahoma" w:eastAsia="Tahoma" w:hAnsi="Tahoma" w:cs="Tahoma"/>
        </w:rPr>
        <w:t>zk</w:t>
      </w:r>
      <w:r w:rsidR="00280ADA" w:rsidRPr="001A21E8">
        <w:rPr>
          <w:rFonts w:ascii="Tahoma" w:eastAsia="Tahoma" w:hAnsi="Tahoma" w:cs="Tahoma"/>
          <w:spacing w:val="-1"/>
        </w:rPr>
        <w:t>ó</w:t>
      </w:r>
      <w:r w:rsidR="00280ADA" w:rsidRPr="001A21E8">
        <w:rPr>
          <w:rFonts w:ascii="Tahoma" w:eastAsia="Tahoma" w:hAnsi="Tahoma" w:cs="Tahoma"/>
        </w:rPr>
        <w:t>w</w:t>
      </w:r>
      <w:r w:rsidR="00280ADA" w:rsidRPr="001A21E8">
        <w:rPr>
          <w:rFonts w:ascii="Tahoma" w:eastAsia="Tahoma" w:hAnsi="Tahoma" w:cs="Tahoma"/>
          <w:spacing w:val="15"/>
        </w:rPr>
        <w:t xml:space="preserve"> </w:t>
      </w:r>
      <w:r w:rsidR="00280ADA" w:rsidRPr="001A21E8">
        <w:rPr>
          <w:rFonts w:ascii="Tahoma" w:eastAsia="Tahoma" w:hAnsi="Tahoma" w:cs="Tahoma"/>
          <w:spacing w:val="1"/>
        </w:rPr>
        <w:t>w</w:t>
      </w:r>
      <w:r w:rsidR="00280ADA" w:rsidRPr="001A21E8">
        <w:rPr>
          <w:rFonts w:ascii="Tahoma" w:eastAsia="Tahoma" w:hAnsi="Tahoma" w:cs="Tahoma"/>
          <w:spacing w:val="-1"/>
        </w:rPr>
        <w:t>yn</w:t>
      </w:r>
      <w:r w:rsidR="00280ADA" w:rsidRPr="001A21E8">
        <w:rPr>
          <w:rFonts w:ascii="Tahoma" w:eastAsia="Tahoma" w:hAnsi="Tahoma" w:cs="Tahoma"/>
          <w:spacing w:val="2"/>
        </w:rPr>
        <w:t>i</w:t>
      </w:r>
      <w:r w:rsidR="00280ADA" w:rsidRPr="001A21E8">
        <w:rPr>
          <w:rFonts w:ascii="Tahoma" w:eastAsia="Tahoma" w:hAnsi="Tahoma" w:cs="Tahoma"/>
          <w:spacing w:val="-1"/>
        </w:rPr>
        <w:t>k</w:t>
      </w:r>
      <w:r w:rsidR="00280ADA" w:rsidRPr="001A21E8">
        <w:rPr>
          <w:rFonts w:ascii="Tahoma" w:eastAsia="Tahoma" w:hAnsi="Tahoma" w:cs="Tahoma"/>
          <w:spacing w:val="1"/>
        </w:rPr>
        <w:t>a</w:t>
      </w:r>
      <w:r w:rsidR="00280ADA" w:rsidRPr="001A21E8">
        <w:rPr>
          <w:rFonts w:ascii="Tahoma" w:eastAsia="Tahoma" w:hAnsi="Tahoma" w:cs="Tahoma"/>
          <w:spacing w:val="-1"/>
        </w:rPr>
        <w:t>j</w:t>
      </w:r>
      <w:r w:rsidR="00280ADA" w:rsidRPr="001A21E8">
        <w:rPr>
          <w:rFonts w:ascii="Tahoma" w:eastAsia="Tahoma" w:hAnsi="Tahoma" w:cs="Tahoma"/>
          <w:spacing w:val="1"/>
        </w:rPr>
        <w:t>ą</w:t>
      </w:r>
      <w:r w:rsidR="00280ADA" w:rsidRPr="001A21E8">
        <w:rPr>
          <w:rFonts w:ascii="Tahoma" w:eastAsia="Tahoma" w:hAnsi="Tahoma" w:cs="Tahoma"/>
          <w:spacing w:val="2"/>
        </w:rPr>
        <w:t>c</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h</w:t>
      </w:r>
      <w:r w:rsidR="00280ADA" w:rsidRPr="001A21E8">
        <w:rPr>
          <w:rFonts w:ascii="Tahoma" w:eastAsia="Tahoma" w:hAnsi="Tahoma" w:cs="Tahoma"/>
          <w:spacing w:val="12"/>
        </w:rPr>
        <w:t xml:space="preserve"> </w:t>
      </w:r>
      <w:r w:rsidR="00280ADA" w:rsidRPr="001A21E8">
        <w:rPr>
          <w:rFonts w:ascii="Tahoma" w:eastAsia="Tahoma" w:hAnsi="Tahoma" w:cs="Tahoma"/>
        </w:rPr>
        <w:t>z</w:t>
      </w:r>
      <w:r w:rsidR="00280ADA" w:rsidRPr="001A21E8">
        <w:rPr>
          <w:rFonts w:ascii="Tahoma" w:eastAsia="Tahoma" w:hAnsi="Tahoma" w:cs="Tahoma"/>
          <w:spacing w:val="23"/>
        </w:rPr>
        <w:t xml:space="preserve"> </w:t>
      </w:r>
      <w:r w:rsidR="00280ADA" w:rsidRPr="00031201">
        <w:rPr>
          <w:rFonts w:ascii="Tahoma" w:eastAsia="Tahoma" w:hAnsi="Tahoma" w:cs="Tahoma"/>
          <w:position w:val="-1"/>
        </w:rPr>
        <w:t>§ 1</w:t>
      </w:r>
      <w:r w:rsidR="00C71B92" w:rsidRPr="00031201">
        <w:rPr>
          <w:rFonts w:ascii="Tahoma" w:eastAsia="Tahoma" w:hAnsi="Tahoma" w:cs="Tahoma"/>
          <w:position w:val="-1"/>
        </w:rPr>
        <w:t>4</w:t>
      </w:r>
      <w:r w:rsidR="00280ADA" w:rsidRPr="00031201">
        <w:rPr>
          <w:rFonts w:ascii="Tahoma" w:eastAsia="Tahoma" w:hAnsi="Tahoma" w:cs="Tahoma"/>
          <w:position w:val="-1"/>
        </w:rPr>
        <w:t>, § 1</w:t>
      </w:r>
      <w:r w:rsidR="00C71B92" w:rsidRPr="00031201">
        <w:rPr>
          <w:rFonts w:ascii="Tahoma" w:eastAsia="Tahoma" w:hAnsi="Tahoma" w:cs="Tahoma"/>
          <w:position w:val="-1"/>
        </w:rPr>
        <w:t>6</w:t>
      </w:r>
      <w:r w:rsidR="00280ADA" w:rsidRPr="00031201">
        <w:rPr>
          <w:rFonts w:ascii="Tahoma" w:eastAsia="Tahoma" w:hAnsi="Tahoma" w:cs="Tahoma"/>
          <w:position w:val="-1"/>
        </w:rPr>
        <w:t xml:space="preserve">, § </w:t>
      </w:r>
      <w:r w:rsidR="0011602C">
        <w:rPr>
          <w:rFonts w:ascii="Tahoma" w:eastAsia="Tahoma" w:hAnsi="Tahoma" w:cs="Tahoma"/>
          <w:position w:val="-1"/>
        </w:rPr>
        <w:t>19</w:t>
      </w:r>
      <w:r w:rsidR="00280ADA" w:rsidRPr="00031201">
        <w:rPr>
          <w:rFonts w:ascii="Tahoma" w:eastAsia="Tahoma" w:hAnsi="Tahoma" w:cs="Tahoma"/>
          <w:position w:val="-1"/>
        </w:rPr>
        <w:t>, § 2</w:t>
      </w:r>
      <w:r w:rsidR="0011602C">
        <w:rPr>
          <w:rFonts w:ascii="Tahoma" w:eastAsia="Tahoma" w:hAnsi="Tahoma" w:cs="Tahoma"/>
          <w:position w:val="-1"/>
        </w:rPr>
        <w:t>0</w:t>
      </w:r>
      <w:r w:rsidR="00280ADA" w:rsidRPr="00031201">
        <w:rPr>
          <w:rFonts w:ascii="Tahoma" w:eastAsia="Tahoma" w:hAnsi="Tahoma" w:cs="Tahoma"/>
          <w:position w:val="-1"/>
        </w:rPr>
        <w:t>, § 2</w:t>
      </w:r>
      <w:r w:rsidR="0011602C">
        <w:rPr>
          <w:rFonts w:ascii="Tahoma" w:eastAsia="Tahoma" w:hAnsi="Tahoma" w:cs="Tahoma"/>
          <w:position w:val="-1"/>
        </w:rPr>
        <w:t>6</w:t>
      </w:r>
      <w:r w:rsidR="00280ADA" w:rsidRPr="00031201">
        <w:rPr>
          <w:rFonts w:ascii="Tahoma" w:eastAsia="Tahoma" w:hAnsi="Tahoma" w:cs="Tahoma"/>
          <w:position w:val="-1"/>
        </w:rPr>
        <w:t xml:space="preserve">, § </w:t>
      </w:r>
      <w:r w:rsidR="00146299" w:rsidRPr="00031201">
        <w:rPr>
          <w:rFonts w:ascii="Tahoma" w:eastAsia="Tahoma" w:hAnsi="Tahoma" w:cs="Tahoma"/>
          <w:position w:val="-1"/>
        </w:rPr>
        <w:t>2</w:t>
      </w:r>
      <w:r w:rsidR="0011602C">
        <w:rPr>
          <w:rFonts w:ascii="Tahoma" w:eastAsia="Tahoma" w:hAnsi="Tahoma" w:cs="Tahoma"/>
          <w:position w:val="-1"/>
        </w:rPr>
        <w:t>7</w:t>
      </w:r>
      <w:r w:rsidR="00280ADA" w:rsidRPr="00031201">
        <w:rPr>
          <w:rFonts w:ascii="Tahoma" w:eastAsia="Tahoma" w:hAnsi="Tahoma" w:cs="Tahoma"/>
          <w:position w:val="-1"/>
        </w:rPr>
        <w:t>,</w:t>
      </w:r>
      <w:r w:rsidR="00E9720E" w:rsidRPr="00031201">
        <w:rPr>
          <w:rFonts w:ascii="Tahoma" w:eastAsia="Tahoma" w:hAnsi="Tahoma" w:cs="Tahoma"/>
          <w:position w:val="-1"/>
        </w:rPr>
        <w:t xml:space="preserve"> </w:t>
      </w:r>
      <w:r w:rsidR="00280ADA" w:rsidRPr="001A21E8">
        <w:rPr>
          <w:rFonts w:ascii="Tahoma" w:eastAsia="Tahoma" w:hAnsi="Tahoma" w:cs="Tahoma"/>
          <w:position w:val="-1"/>
        </w:rPr>
        <w:t>§</w:t>
      </w:r>
      <w:r w:rsidR="00280ADA" w:rsidRPr="00031201">
        <w:rPr>
          <w:rFonts w:ascii="Tahoma" w:eastAsia="Tahoma" w:hAnsi="Tahoma" w:cs="Tahoma"/>
          <w:position w:val="-1"/>
        </w:rPr>
        <w:t xml:space="preserve"> </w:t>
      </w:r>
      <w:r w:rsidR="0011602C">
        <w:rPr>
          <w:rFonts w:ascii="Tahoma" w:eastAsia="Tahoma" w:hAnsi="Tahoma" w:cs="Tahoma"/>
          <w:position w:val="-1"/>
        </w:rPr>
        <w:t>29</w:t>
      </w:r>
      <w:r w:rsidR="00280ADA" w:rsidRPr="001A21E8">
        <w:rPr>
          <w:rFonts w:ascii="Tahoma" w:eastAsia="Tahoma" w:hAnsi="Tahoma" w:cs="Tahoma"/>
          <w:position w:val="-1"/>
        </w:rPr>
        <w:t>,</w:t>
      </w:r>
      <w:r w:rsidR="00280ADA" w:rsidRPr="00031201">
        <w:rPr>
          <w:rFonts w:ascii="Tahoma" w:eastAsia="Tahoma" w:hAnsi="Tahoma" w:cs="Tahoma"/>
          <w:position w:val="-1"/>
        </w:rPr>
        <w:t xml:space="preserve"> </w:t>
      </w:r>
      <w:r w:rsidR="00234147" w:rsidRPr="00031201">
        <w:rPr>
          <w:rFonts w:ascii="Tahoma" w:eastAsia="Tahoma" w:hAnsi="Tahoma" w:cs="Tahoma"/>
          <w:position w:val="-1"/>
        </w:rPr>
        <w:br/>
      </w:r>
      <w:r w:rsidR="00280ADA" w:rsidRPr="001A21E8">
        <w:rPr>
          <w:rFonts w:ascii="Tahoma" w:eastAsia="Tahoma" w:hAnsi="Tahoma" w:cs="Tahoma"/>
          <w:position w:val="-1"/>
        </w:rPr>
        <w:t xml:space="preserve">§ </w:t>
      </w:r>
      <w:r w:rsidR="00280ADA" w:rsidRPr="00031201">
        <w:rPr>
          <w:rFonts w:ascii="Tahoma" w:eastAsia="Tahoma" w:hAnsi="Tahoma" w:cs="Tahoma"/>
          <w:position w:val="-1"/>
        </w:rPr>
        <w:t>3</w:t>
      </w:r>
      <w:r w:rsidR="0011602C">
        <w:rPr>
          <w:rFonts w:ascii="Tahoma" w:eastAsia="Tahoma" w:hAnsi="Tahoma" w:cs="Tahoma"/>
          <w:position w:val="-1"/>
        </w:rPr>
        <w:t>0</w:t>
      </w:r>
      <w:r w:rsidR="00280ADA" w:rsidRPr="001A21E8">
        <w:rPr>
          <w:rFonts w:ascii="Tahoma" w:eastAsia="Tahoma" w:hAnsi="Tahoma" w:cs="Tahoma"/>
          <w:position w:val="-1"/>
        </w:rPr>
        <w:t>,</w:t>
      </w:r>
      <w:r w:rsidR="00280ADA" w:rsidRPr="001A21E8">
        <w:rPr>
          <w:rFonts w:ascii="Tahoma" w:eastAsia="Tahoma" w:hAnsi="Tahoma" w:cs="Tahoma"/>
          <w:spacing w:val="-3"/>
          <w:position w:val="-1"/>
        </w:rPr>
        <w:t xml:space="preserve"> </w:t>
      </w:r>
      <w:r w:rsidR="00280ADA" w:rsidRPr="001A21E8">
        <w:rPr>
          <w:rFonts w:ascii="Tahoma" w:eastAsia="Tahoma" w:hAnsi="Tahoma" w:cs="Tahoma"/>
          <w:spacing w:val="-1"/>
          <w:position w:val="-1"/>
        </w:rPr>
        <w:t>k</w:t>
      </w:r>
      <w:r w:rsidR="00280ADA" w:rsidRPr="001A21E8">
        <w:rPr>
          <w:rFonts w:ascii="Tahoma" w:eastAsia="Tahoma" w:hAnsi="Tahoma" w:cs="Tahoma"/>
          <w:position w:val="-1"/>
        </w:rPr>
        <w:t>tóre</w:t>
      </w:r>
      <w:r w:rsidR="00280ADA" w:rsidRPr="001A21E8">
        <w:rPr>
          <w:rFonts w:ascii="Tahoma" w:eastAsia="Tahoma" w:hAnsi="Tahoma" w:cs="Tahoma"/>
          <w:spacing w:val="-4"/>
          <w:position w:val="-1"/>
        </w:rPr>
        <w:t xml:space="preserve"> </w:t>
      </w:r>
      <w:r w:rsidR="00280ADA" w:rsidRPr="001A21E8">
        <w:rPr>
          <w:rFonts w:ascii="Tahoma" w:eastAsia="Tahoma" w:hAnsi="Tahoma" w:cs="Tahoma"/>
          <w:position w:val="-1"/>
        </w:rPr>
        <w:t>zobo</w:t>
      </w:r>
      <w:r w:rsidR="00280ADA" w:rsidRPr="001A21E8">
        <w:rPr>
          <w:rFonts w:ascii="Tahoma" w:eastAsia="Tahoma" w:hAnsi="Tahoma" w:cs="Tahoma"/>
          <w:spacing w:val="1"/>
          <w:position w:val="-1"/>
        </w:rPr>
        <w:t>w</w:t>
      </w:r>
      <w:r w:rsidR="00280ADA" w:rsidRPr="001A21E8">
        <w:rPr>
          <w:rFonts w:ascii="Tahoma" w:eastAsia="Tahoma" w:hAnsi="Tahoma" w:cs="Tahoma"/>
          <w:position w:val="-1"/>
        </w:rPr>
        <w:t>i</w:t>
      </w:r>
      <w:r w:rsidR="00280ADA" w:rsidRPr="001A21E8">
        <w:rPr>
          <w:rFonts w:ascii="Tahoma" w:eastAsia="Tahoma" w:hAnsi="Tahoma" w:cs="Tahoma"/>
          <w:spacing w:val="1"/>
          <w:position w:val="-1"/>
        </w:rPr>
        <w:t>ą</w:t>
      </w:r>
      <w:r w:rsidR="00280ADA" w:rsidRPr="001A21E8">
        <w:rPr>
          <w:rFonts w:ascii="Tahoma" w:eastAsia="Tahoma" w:hAnsi="Tahoma" w:cs="Tahoma"/>
          <w:position w:val="-1"/>
        </w:rPr>
        <w:t>z</w:t>
      </w:r>
      <w:r w:rsidR="00280ADA" w:rsidRPr="001A21E8">
        <w:rPr>
          <w:rFonts w:ascii="Tahoma" w:eastAsia="Tahoma" w:hAnsi="Tahoma" w:cs="Tahoma"/>
          <w:spacing w:val="1"/>
          <w:position w:val="-1"/>
        </w:rPr>
        <w:t>a</w:t>
      </w:r>
      <w:r w:rsidR="00280ADA" w:rsidRPr="001A21E8">
        <w:rPr>
          <w:rFonts w:ascii="Tahoma" w:eastAsia="Tahoma" w:hAnsi="Tahoma" w:cs="Tahoma"/>
          <w:spacing w:val="-3"/>
          <w:position w:val="-1"/>
        </w:rPr>
        <w:t>n</w:t>
      </w:r>
      <w:r w:rsidR="00280ADA" w:rsidRPr="001A21E8">
        <w:rPr>
          <w:rFonts w:ascii="Tahoma" w:eastAsia="Tahoma" w:hAnsi="Tahoma" w:cs="Tahoma"/>
          <w:position w:val="-1"/>
        </w:rPr>
        <w:t>y</w:t>
      </w:r>
      <w:r w:rsidR="00280ADA" w:rsidRPr="001A21E8">
        <w:rPr>
          <w:rFonts w:ascii="Tahoma" w:eastAsia="Tahoma" w:hAnsi="Tahoma" w:cs="Tahoma"/>
          <w:spacing w:val="-8"/>
          <w:position w:val="-1"/>
        </w:rPr>
        <w:t xml:space="preserve"> </w:t>
      </w:r>
      <w:r w:rsidR="00280ADA" w:rsidRPr="001A21E8">
        <w:rPr>
          <w:rFonts w:ascii="Tahoma" w:eastAsia="Tahoma" w:hAnsi="Tahoma" w:cs="Tahoma"/>
          <w:spacing w:val="-1"/>
          <w:position w:val="-1"/>
        </w:rPr>
        <w:t>j</w:t>
      </w:r>
      <w:r w:rsidR="00280ADA" w:rsidRPr="001A21E8">
        <w:rPr>
          <w:rFonts w:ascii="Tahoma" w:eastAsia="Tahoma" w:hAnsi="Tahoma" w:cs="Tahoma"/>
          <w:spacing w:val="1"/>
          <w:position w:val="-1"/>
        </w:rPr>
        <w:t>e</w:t>
      </w:r>
      <w:r w:rsidR="00280ADA" w:rsidRPr="001A21E8">
        <w:rPr>
          <w:rFonts w:ascii="Tahoma" w:eastAsia="Tahoma" w:hAnsi="Tahoma" w:cs="Tahoma"/>
          <w:position w:val="-1"/>
        </w:rPr>
        <w:t>st</w:t>
      </w:r>
      <w:r w:rsidR="00280ADA" w:rsidRPr="001A21E8">
        <w:rPr>
          <w:rFonts w:ascii="Tahoma" w:eastAsia="Tahoma" w:hAnsi="Tahoma" w:cs="Tahoma"/>
          <w:spacing w:val="-3"/>
          <w:position w:val="-1"/>
        </w:rPr>
        <w:t xml:space="preserve"> </w:t>
      </w:r>
      <w:r w:rsidR="00280ADA" w:rsidRPr="001A21E8">
        <w:rPr>
          <w:rFonts w:ascii="Tahoma" w:eastAsia="Tahoma" w:hAnsi="Tahoma" w:cs="Tahoma"/>
          <w:position w:val="-1"/>
        </w:rPr>
        <w:t>on</w:t>
      </w:r>
      <w:r w:rsidR="00280ADA" w:rsidRPr="001A21E8">
        <w:rPr>
          <w:rFonts w:ascii="Tahoma" w:eastAsia="Tahoma" w:hAnsi="Tahoma" w:cs="Tahoma"/>
          <w:spacing w:val="-1"/>
          <w:position w:val="-1"/>
        </w:rPr>
        <w:t xml:space="preserve"> </w:t>
      </w:r>
      <w:r w:rsidR="00280ADA" w:rsidRPr="001A21E8">
        <w:rPr>
          <w:rFonts w:ascii="Tahoma" w:eastAsia="Tahoma" w:hAnsi="Tahoma" w:cs="Tahoma"/>
          <w:spacing w:val="1"/>
          <w:position w:val="-1"/>
        </w:rPr>
        <w:t>wy</w:t>
      </w:r>
      <w:r w:rsidR="00280ADA" w:rsidRPr="001A21E8">
        <w:rPr>
          <w:rFonts w:ascii="Tahoma" w:eastAsia="Tahoma" w:hAnsi="Tahoma" w:cs="Tahoma"/>
          <w:spacing w:val="-3"/>
          <w:position w:val="-1"/>
        </w:rPr>
        <w:t>k</w:t>
      </w:r>
      <w:r w:rsidR="00280ADA" w:rsidRPr="001A21E8">
        <w:rPr>
          <w:rFonts w:ascii="Tahoma" w:eastAsia="Tahoma" w:hAnsi="Tahoma" w:cs="Tahoma"/>
          <w:spacing w:val="2"/>
          <w:position w:val="-1"/>
        </w:rPr>
        <w:t>o</w:t>
      </w:r>
      <w:r w:rsidR="00280ADA" w:rsidRPr="001A21E8">
        <w:rPr>
          <w:rFonts w:ascii="Tahoma" w:eastAsia="Tahoma" w:hAnsi="Tahoma" w:cs="Tahoma"/>
          <w:spacing w:val="-3"/>
          <w:position w:val="-1"/>
        </w:rPr>
        <w:t>n</w:t>
      </w:r>
      <w:r w:rsidR="00280ADA" w:rsidRPr="001A21E8">
        <w:rPr>
          <w:rFonts w:ascii="Tahoma" w:eastAsia="Tahoma" w:hAnsi="Tahoma" w:cs="Tahoma"/>
          <w:spacing w:val="-1"/>
          <w:position w:val="-1"/>
        </w:rPr>
        <w:t>yw</w:t>
      </w:r>
      <w:r w:rsidR="00280ADA" w:rsidRPr="001A21E8">
        <w:rPr>
          <w:rFonts w:ascii="Tahoma" w:eastAsia="Tahoma" w:hAnsi="Tahoma" w:cs="Tahoma"/>
          <w:spacing w:val="1"/>
          <w:position w:val="-1"/>
        </w:rPr>
        <w:t>a</w:t>
      </w:r>
      <w:r w:rsidR="00280ADA" w:rsidRPr="001A21E8">
        <w:rPr>
          <w:rFonts w:ascii="Tahoma" w:eastAsia="Tahoma" w:hAnsi="Tahoma" w:cs="Tahoma"/>
          <w:position w:val="-1"/>
        </w:rPr>
        <w:t>ć</w:t>
      </w:r>
      <w:r w:rsidR="00280ADA" w:rsidRPr="001A21E8">
        <w:rPr>
          <w:rFonts w:ascii="Tahoma" w:eastAsia="Tahoma" w:hAnsi="Tahoma" w:cs="Tahoma"/>
          <w:spacing w:val="-8"/>
          <w:position w:val="-1"/>
        </w:rPr>
        <w:t xml:space="preserve"> </w:t>
      </w:r>
      <w:r w:rsidR="00280ADA" w:rsidRPr="001A21E8">
        <w:rPr>
          <w:rFonts w:ascii="Tahoma" w:eastAsia="Tahoma" w:hAnsi="Tahoma" w:cs="Tahoma"/>
          <w:position w:val="-1"/>
        </w:rPr>
        <w:t>w d</w:t>
      </w:r>
      <w:r w:rsidR="00280ADA" w:rsidRPr="001A21E8">
        <w:rPr>
          <w:rFonts w:ascii="Tahoma" w:eastAsia="Tahoma" w:hAnsi="Tahoma" w:cs="Tahoma"/>
          <w:spacing w:val="1"/>
          <w:position w:val="-1"/>
        </w:rPr>
        <w:t>a</w:t>
      </w:r>
      <w:r w:rsidR="00280ADA" w:rsidRPr="001A21E8">
        <w:rPr>
          <w:rFonts w:ascii="Tahoma" w:eastAsia="Tahoma" w:hAnsi="Tahoma" w:cs="Tahoma"/>
          <w:position w:val="-1"/>
        </w:rPr>
        <w:t>lszym</w:t>
      </w:r>
      <w:r w:rsidR="00280ADA" w:rsidRPr="001A21E8">
        <w:rPr>
          <w:rFonts w:ascii="Tahoma" w:eastAsia="Tahoma" w:hAnsi="Tahoma" w:cs="Tahoma"/>
          <w:spacing w:val="-7"/>
          <w:position w:val="-1"/>
        </w:rPr>
        <w:t xml:space="preserve"> </w:t>
      </w:r>
      <w:r w:rsidR="00280ADA" w:rsidRPr="001A21E8">
        <w:rPr>
          <w:rFonts w:ascii="Tahoma" w:eastAsia="Tahoma" w:hAnsi="Tahoma" w:cs="Tahoma"/>
          <w:position w:val="-1"/>
        </w:rPr>
        <w:t>cią</w:t>
      </w:r>
      <w:r w:rsidR="00280ADA" w:rsidRPr="001A21E8">
        <w:rPr>
          <w:rFonts w:ascii="Tahoma" w:eastAsia="Tahoma" w:hAnsi="Tahoma" w:cs="Tahoma"/>
          <w:spacing w:val="3"/>
          <w:position w:val="-1"/>
        </w:rPr>
        <w:t>g</w:t>
      </w:r>
      <w:r w:rsidR="00280ADA" w:rsidRPr="001A21E8">
        <w:rPr>
          <w:rFonts w:ascii="Tahoma" w:eastAsia="Tahoma" w:hAnsi="Tahoma" w:cs="Tahoma"/>
          <w:spacing w:val="-1"/>
          <w:position w:val="-1"/>
        </w:rPr>
        <w:t>u</w:t>
      </w:r>
      <w:r w:rsidR="00280ADA" w:rsidRPr="001A21E8">
        <w:rPr>
          <w:rFonts w:ascii="Tahoma" w:eastAsia="Tahoma" w:hAnsi="Tahoma" w:cs="Tahoma"/>
          <w:position w:val="-1"/>
        </w:rPr>
        <w:t>.</w:t>
      </w:r>
    </w:p>
    <w:p w14:paraId="462FEB64" w14:textId="4744D4E0" w:rsidR="00942F4E" w:rsidRPr="001A21E8" w:rsidRDefault="00280ADA" w:rsidP="005100BA">
      <w:pPr>
        <w:pStyle w:val="Akapitzlist"/>
        <w:numPr>
          <w:ilvl w:val="0"/>
          <w:numId w:val="35"/>
        </w:numPr>
        <w:spacing w:line="276" w:lineRule="auto"/>
        <w:ind w:left="426" w:right="14" w:hanging="426"/>
        <w:jc w:val="both"/>
        <w:rPr>
          <w:rFonts w:ascii="Tahoma" w:eastAsia="Tahoma" w:hAnsi="Tahoma" w:cs="Tahoma"/>
        </w:rPr>
      </w:pPr>
      <w:r w:rsidRPr="001A21E8">
        <w:rPr>
          <w:rFonts w:ascii="Tahoma" w:eastAsia="Tahoma" w:hAnsi="Tahoma" w:cs="Tahoma"/>
        </w:rPr>
        <w:t>Prz</w:t>
      </w:r>
      <w:r w:rsidRPr="001A21E8">
        <w:rPr>
          <w:rFonts w:ascii="Tahoma" w:eastAsia="Tahoma" w:hAnsi="Tahoma" w:cs="Tahoma"/>
          <w:spacing w:val="1"/>
        </w:rPr>
        <w:t>e</w:t>
      </w:r>
      <w:r w:rsidRPr="001A21E8">
        <w:rPr>
          <w:rFonts w:ascii="Tahoma" w:eastAsia="Tahoma" w:hAnsi="Tahoma" w:cs="Tahoma"/>
        </w:rPr>
        <w:t xml:space="preserve">pis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28"/>
        </w:rPr>
        <w:t xml:space="preserve"> </w:t>
      </w:r>
      <w:r w:rsidRPr="001A21E8">
        <w:rPr>
          <w:rFonts w:ascii="Tahoma" w:eastAsia="Tahoma" w:hAnsi="Tahoma" w:cs="Tahoma"/>
        </w:rPr>
        <w:t xml:space="preserve">1 </w:t>
      </w:r>
      <w:r w:rsidRPr="001A21E8">
        <w:rPr>
          <w:rFonts w:ascii="Tahoma" w:eastAsia="Tahoma" w:hAnsi="Tahoma" w:cs="Tahoma"/>
          <w:spacing w:val="-1"/>
        </w:rPr>
        <w:t>n</w:t>
      </w:r>
      <w:r w:rsidRPr="001A21E8">
        <w:rPr>
          <w:rFonts w:ascii="Tahoma" w:eastAsia="Tahoma" w:hAnsi="Tahoma" w:cs="Tahoma"/>
        </w:rPr>
        <w:t>ie ob</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m</w:t>
      </w:r>
      <w:r w:rsidRPr="001A21E8">
        <w:rPr>
          <w:rFonts w:ascii="Tahoma" w:eastAsia="Tahoma" w:hAnsi="Tahoma" w:cs="Tahoma"/>
          <w:spacing w:val="-1"/>
        </w:rPr>
        <w:t>uj</w:t>
      </w:r>
      <w:r w:rsidRPr="001A21E8">
        <w:rPr>
          <w:rFonts w:ascii="Tahoma" w:eastAsia="Tahoma" w:hAnsi="Tahoma" w:cs="Tahoma"/>
        </w:rPr>
        <w:t>e</w:t>
      </w:r>
      <w:r w:rsidRPr="001A21E8">
        <w:rPr>
          <w:rFonts w:ascii="Tahoma" w:eastAsia="Tahoma" w:hAnsi="Tahoma" w:cs="Tahoma"/>
          <w:spacing w:val="23"/>
        </w:rPr>
        <w:t xml:space="preserve"> </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i, g</w:t>
      </w:r>
      <w:r w:rsidRPr="001A21E8">
        <w:rPr>
          <w:rFonts w:ascii="Tahoma" w:eastAsia="Tahoma" w:hAnsi="Tahoma" w:cs="Tahoma"/>
          <w:spacing w:val="3"/>
        </w:rPr>
        <w:t>d</w:t>
      </w:r>
      <w:r w:rsidRPr="001A21E8">
        <w:rPr>
          <w:rFonts w:ascii="Tahoma" w:eastAsia="Tahoma" w:hAnsi="Tahoma" w:cs="Tahoma"/>
        </w:rPr>
        <w:t>y w</w:t>
      </w:r>
      <w:r w:rsidRPr="001A21E8">
        <w:rPr>
          <w:rFonts w:ascii="Tahoma" w:eastAsia="Tahoma" w:hAnsi="Tahoma" w:cs="Tahoma"/>
          <w:spacing w:val="30"/>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 xml:space="preserve">zku z </w:t>
      </w:r>
      <w:r w:rsidR="00366343" w:rsidRPr="001A21E8">
        <w:rPr>
          <w:rFonts w:ascii="Tahoma" w:eastAsia="Tahoma" w:hAnsi="Tahoma" w:cs="Tahoma"/>
        </w:rPr>
        <w:t>uchyleniem decyzji</w:t>
      </w:r>
      <w:r w:rsidRPr="001A21E8">
        <w:rPr>
          <w:rFonts w:ascii="Tahoma" w:eastAsia="Tahoma" w:hAnsi="Tahoma" w:cs="Tahoma"/>
        </w:rPr>
        <w:t xml:space="preserve"> Beneficjent</w:t>
      </w:r>
      <w:r w:rsidR="0091038B" w:rsidRPr="001A21E8">
        <w:rPr>
          <w:rFonts w:ascii="Tahoma" w:eastAsia="Tahoma" w:hAnsi="Tahoma" w:cs="Tahoma"/>
          <w:w w:val="99"/>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12"/>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spacing w:val="3"/>
        </w:rPr>
        <w:t>d</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rPr>
        <w:t>ca</w:t>
      </w:r>
      <w:r w:rsidRPr="001A21E8">
        <w:rPr>
          <w:rFonts w:ascii="Tahoma" w:eastAsia="Tahoma" w:hAnsi="Tahoma" w:cs="Tahoma"/>
          <w:spacing w:val="1"/>
        </w:rPr>
        <w:t>ł</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ot</w:t>
      </w:r>
      <w:r w:rsidRPr="001A21E8">
        <w:rPr>
          <w:rFonts w:ascii="Tahoma" w:eastAsia="Tahoma" w:hAnsi="Tahoma" w:cs="Tahoma"/>
          <w:spacing w:val="1"/>
        </w:rPr>
        <w:t>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1"/>
        </w:rPr>
        <w:t xml:space="preserve"> </w:t>
      </w:r>
      <w:r w:rsidRPr="001A21E8">
        <w:rPr>
          <w:rFonts w:ascii="Tahoma" w:eastAsia="Tahoma" w:hAnsi="Tahoma" w:cs="Tahoma"/>
          <w:spacing w:val="3"/>
        </w:rPr>
        <w:t>d</w:t>
      </w:r>
      <w:r w:rsidRPr="001A21E8">
        <w:rPr>
          <w:rFonts w:ascii="Tahoma" w:eastAsia="Tahoma" w:hAnsi="Tahoma" w:cs="Tahoma"/>
        </w:rPr>
        <w:t>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p>
    <w:p w14:paraId="3A672D8F" w14:textId="77777777" w:rsidR="00B9402C" w:rsidRDefault="00B9402C" w:rsidP="0011602C">
      <w:pPr>
        <w:spacing w:line="276" w:lineRule="auto"/>
        <w:ind w:right="14"/>
        <w:rPr>
          <w:rFonts w:ascii="Tahoma" w:eastAsia="Tahoma" w:hAnsi="Tahoma" w:cs="Tahoma"/>
          <w:b/>
          <w:spacing w:val="1"/>
        </w:rPr>
      </w:pPr>
    </w:p>
    <w:p w14:paraId="6888337A" w14:textId="77777777" w:rsidR="00942F4E" w:rsidRPr="001A21E8" w:rsidRDefault="00280ADA" w:rsidP="005101A1">
      <w:pPr>
        <w:spacing w:line="276" w:lineRule="auto"/>
        <w:ind w:left="426" w:right="14" w:hanging="426"/>
        <w:jc w:val="center"/>
        <w:rPr>
          <w:rFonts w:ascii="Tahoma" w:eastAsia="Tahoma" w:hAnsi="Tahoma" w:cs="Tahoma"/>
        </w:rPr>
      </w:pPr>
      <w:r w:rsidRPr="001A21E8">
        <w:rPr>
          <w:rFonts w:ascii="Tahoma" w:eastAsia="Tahoma" w:hAnsi="Tahoma" w:cs="Tahoma"/>
          <w:b/>
          <w:spacing w:val="1"/>
        </w:rPr>
        <w:t>P</w:t>
      </w:r>
      <w:r w:rsidRPr="001A21E8">
        <w:rPr>
          <w:rFonts w:ascii="Tahoma" w:eastAsia="Tahoma" w:hAnsi="Tahoma" w:cs="Tahoma"/>
          <w:b/>
        </w:rPr>
        <w:t>os</w:t>
      </w:r>
      <w:r w:rsidRPr="001A21E8">
        <w:rPr>
          <w:rFonts w:ascii="Tahoma" w:eastAsia="Tahoma" w:hAnsi="Tahoma" w:cs="Tahoma"/>
          <w:b/>
          <w:spacing w:val="-1"/>
        </w:rPr>
        <w:t>t</w:t>
      </w:r>
      <w:r w:rsidRPr="001A21E8">
        <w:rPr>
          <w:rFonts w:ascii="Tahoma" w:eastAsia="Tahoma" w:hAnsi="Tahoma" w:cs="Tahoma"/>
          <w:b/>
        </w:rPr>
        <w:t>an</w:t>
      </w:r>
      <w:r w:rsidRPr="001A21E8">
        <w:rPr>
          <w:rFonts w:ascii="Tahoma" w:eastAsia="Tahoma" w:hAnsi="Tahoma" w:cs="Tahoma"/>
          <w:b/>
          <w:spacing w:val="1"/>
        </w:rPr>
        <w:t>o</w:t>
      </w:r>
      <w:r w:rsidRPr="001A21E8">
        <w:rPr>
          <w:rFonts w:ascii="Tahoma" w:eastAsia="Tahoma" w:hAnsi="Tahoma" w:cs="Tahoma"/>
          <w:b/>
        </w:rPr>
        <w:t>wi</w:t>
      </w:r>
      <w:r w:rsidRPr="001A21E8">
        <w:rPr>
          <w:rFonts w:ascii="Tahoma" w:eastAsia="Tahoma" w:hAnsi="Tahoma" w:cs="Tahoma"/>
          <w:b/>
          <w:spacing w:val="2"/>
        </w:rPr>
        <w:t>e</w:t>
      </w:r>
      <w:r w:rsidRPr="001A21E8">
        <w:rPr>
          <w:rFonts w:ascii="Tahoma" w:eastAsia="Tahoma" w:hAnsi="Tahoma" w:cs="Tahoma"/>
          <w:b/>
        </w:rPr>
        <w:t>nia</w:t>
      </w:r>
      <w:r w:rsidRPr="001A21E8">
        <w:rPr>
          <w:rFonts w:ascii="Tahoma" w:eastAsia="Tahoma" w:hAnsi="Tahoma" w:cs="Tahoma"/>
          <w:b/>
          <w:spacing w:val="-15"/>
        </w:rPr>
        <w:t xml:space="preserve"> </w:t>
      </w:r>
      <w:r w:rsidRPr="00954CC2">
        <w:rPr>
          <w:rFonts w:ascii="Tahoma" w:eastAsia="Tahoma" w:hAnsi="Tahoma" w:cs="Tahoma"/>
          <w:b/>
        </w:rPr>
        <w:t>końcowe</w:t>
      </w:r>
    </w:p>
    <w:p w14:paraId="4C2BD06C" w14:textId="61E6A858" w:rsidR="00942F4E" w:rsidRPr="001A21E8" w:rsidRDefault="00280ADA" w:rsidP="005101A1">
      <w:pPr>
        <w:spacing w:line="276" w:lineRule="auto"/>
        <w:ind w:left="426" w:right="14" w:hanging="426"/>
        <w:jc w:val="center"/>
        <w:rPr>
          <w:rFonts w:ascii="Tahoma" w:eastAsia="Tahoma" w:hAnsi="Tahoma" w:cs="Tahoma"/>
          <w:w w:val="99"/>
        </w:rPr>
      </w:pPr>
      <w:r w:rsidRPr="00031201">
        <w:rPr>
          <w:rFonts w:ascii="Tahoma" w:eastAsia="Tahoma" w:hAnsi="Tahoma" w:cs="Tahoma"/>
          <w:position w:val="-1"/>
        </w:rPr>
        <w:t xml:space="preserve">§ </w:t>
      </w:r>
      <w:r w:rsidR="00E67406" w:rsidRPr="00031201">
        <w:rPr>
          <w:rFonts w:ascii="Tahoma" w:eastAsia="Tahoma" w:hAnsi="Tahoma" w:cs="Tahoma"/>
          <w:position w:val="-1"/>
        </w:rPr>
        <w:t>3</w:t>
      </w:r>
      <w:r w:rsidR="0011602C">
        <w:rPr>
          <w:rFonts w:ascii="Tahoma" w:eastAsia="Tahoma" w:hAnsi="Tahoma" w:cs="Tahoma"/>
          <w:position w:val="-1"/>
        </w:rPr>
        <w:t>7</w:t>
      </w:r>
      <w:r w:rsidRPr="001A21E8">
        <w:rPr>
          <w:rFonts w:ascii="Tahoma" w:eastAsia="Tahoma" w:hAnsi="Tahoma" w:cs="Tahoma"/>
          <w:w w:val="99"/>
        </w:rPr>
        <w:t>.</w:t>
      </w:r>
    </w:p>
    <w:p w14:paraId="7B2F5900" w14:textId="77777777" w:rsidR="0011602C" w:rsidRPr="0011602C" w:rsidRDefault="00280ADA" w:rsidP="005100BA">
      <w:pPr>
        <w:pStyle w:val="Akapitzlist"/>
        <w:numPr>
          <w:ilvl w:val="0"/>
          <w:numId w:val="36"/>
        </w:numPr>
        <w:spacing w:line="276" w:lineRule="auto"/>
        <w:ind w:right="14"/>
        <w:jc w:val="both"/>
        <w:rPr>
          <w:rFonts w:ascii="Tahoma" w:eastAsia="Tahoma" w:hAnsi="Tahoma" w:cs="Tahoma"/>
        </w:rPr>
      </w:pPr>
      <w:r w:rsidRPr="00954CC2">
        <w:rPr>
          <w:rFonts w:ascii="Tahoma" w:eastAsia="Tahoma" w:hAnsi="Tahoma" w:cs="Tahoma"/>
        </w:rPr>
        <w:t>P</w:t>
      </w:r>
      <w:r w:rsidRPr="00954CC2">
        <w:rPr>
          <w:rFonts w:ascii="Tahoma" w:eastAsia="Tahoma" w:hAnsi="Tahoma" w:cs="Tahoma"/>
          <w:spacing w:val="-2"/>
        </w:rPr>
        <w:t>r</w:t>
      </w:r>
      <w:r w:rsidRPr="00954CC2">
        <w:rPr>
          <w:rFonts w:ascii="Tahoma" w:eastAsia="Tahoma" w:hAnsi="Tahoma" w:cs="Tahoma"/>
          <w:spacing w:val="1"/>
        </w:rPr>
        <w:t>a</w:t>
      </w:r>
      <w:r w:rsidRPr="00954CC2">
        <w:rPr>
          <w:rFonts w:ascii="Tahoma" w:eastAsia="Tahoma" w:hAnsi="Tahoma" w:cs="Tahoma"/>
          <w:spacing w:val="-1"/>
        </w:rPr>
        <w:t>w</w:t>
      </w:r>
      <w:r w:rsidRPr="00954CC2">
        <w:rPr>
          <w:rFonts w:ascii="Tahoma" w:eastAsia="Tahoma" w:hAnsi="Tahoma" w:cs="Tahoma"/>
        </w:rPr>
        <w:t>a</w:t>
      </w:r>
      <w:r w:rsidRPr="00954CC2">
        <w:rPr>
          <w:rFonts w:ascii="Tahoma" w:eastAsia="Tahoma" w:hAnsi="Tahoma" w:cs="Tahoma"/>
          <w:spacing w:val="12"/>
        </w:rPr>
        <w:t xml:space="preserve"> </w:t>
      </w:r>
      <w:r w:rsidRPr="00954CC2">
        <w:rPr>
          <w:rFonts w:ascii="Tahoma" w:eastAsia="Tahoma" w:hAnsi="Tahoma" w:cs="Tahoma"/>
        </w:rPr>
        <w:t>i</w:t>
      </w:r>
      <w:r w:rsidRPr="00954CC2">
        <w:rPr>
          <w:rFonts w:ascii="Tahoma" w:eastAsia="Tahoma" w:hAnsi="Tahoma" w:cs="Tahoma"/>
          <w:spacing w:val="17"/>
        </w:rPr>
        <w:t xml:space="preserve"> </w:t>
      </w:r>
      <w:r w:rsidRPr="00954CC2">
        <w:rPr>
          <w:rFonts w:ascii="Tahoma" w:eastAsia="Tahoma" w:hAnsi="Tahoma" w:cs="Tahoma"/>
        </w:rPr>
        <w:t>obo</w:t>
      </w:r>
      <w:r w:rsidRPr="00954CC2">
        <w:rPr>
          <w:rFonts w:ascii="Tahoma" w:eastAsia="Tahoma" w:hAnsi="Tahoma" w:cs="Tahoma"/>
          <w:spacing w:val="1"/>
        </w:rPr>
        <w:t>w</w:t>
      </w:r>
      <w:r w:rsidRPr="00954CC2">
        <w:rPr>
          <w:rFonts w:ascii="Tahoma" w:eastAsia="Tahoma" w:hAnsi="Tahoma" w:cs="Tahoma"/>
        </w:rPr>
        <w:t>i</w:t>
      </w:r>
      <w:r w:rsidRPr="00954CC2">
        <w:rPr>
          <w:rFonts w:ascii="Tahoma" w:eastAsia="Tahoma" w:hAnsi="Tahoma" w:cs="Tahoma"/>
          <w:spacing w:val="1"/>
        </w:rPr>
        <w:t>ą</w:t>
      </w:r>
      <w:r w:rsidRPr="00954CC2">
        <w:rPr>
          <w:rFonts w:ascii="Tahoma" w:eastAsia="Tahoma" w:hAnsi="Tahoma" w:cs="Tahoma"/>
        </w:rPr>
        <w:t>zki</w:t>
      </w:r>
      <w:r w:rsidRPr="00954CC2">
        <w:rPr>
          <w:rFonts w:ascii="Tahoma" w:eastAsia="Tahoma" w:hAnsi="Tahoma" w:cs="Tahoma"/>
          <w:spacing w:val="9"/>
        </w:rPr>
        <w:t xml:space="preserve"> </w:t>
      </w:r>
      <w:r w:rsidRPr="00954CC2">
        <w:rPr>
          <w:rFonts w:ascii="Tahoma" w:eastAsia="Tahoma" w:hAnsi="Tahoma" w:cs="Tahoma"/>
        </w:rPr>
        <w:t>B</w:t>
      </w:r>
      <w:r w:rsidRPr="00954CC2">
        <w:rPr>
          <w:rFonts w:ascii="Tahoma" w:eastAsia="Tahoma" w:hAnsi="Tahoma" w:cs="Tahoma"/>
          <w:spacing w:val="1"/>
        </w:rPr>
        <w:t>e</w:t>
      </w:r>
      <w:r w:rsidRPr="00954CC2">
        <w:rPr>
          <w:rFonts w:ascii="Tahoma" w:eastAsia="Tahoma" w:hAnsi="Tahoma" w:cs="Tahoma"/>
          <w:spacing w:val="-1"/>
        </w:rPr>
        <w:t>n</w:t>
      </w:r>
      <w:r w:rsidRPr="00954CC2">
        <w:rPr>
          <w:rFonts w:ascii="Tahoma" w:eastAsia="Tahoma" w:hAnsi="Tahoma" w:cs="Tahoma"/>
          <w:spacing w:val="3"/>
        </w:rPr>
        <w:t>e</w:t>
      </w:r>
      <w:r w:rsidRPr="00954CC2">
        <w:rPr>
          <w:rFonts w:ascii="Tahoma" w:eastAsia="Tahoma" w:hAnsi="Tahoma" w:cs="Tahoma"/>
          <w:spacing w:val="-1"/>
        </w:rPr>
        <w:t>f</w:t>
      </w:r>
      <w:r w:rsidRPr="00954CC2">
        <w:rPr>
          <w:rFonts w:ascii="Tahoma" w:eastAsia="Tahoma" w:hAnsi="Tahoma" w:cs="Tahoma"/>
        </w:rPr>
        <w:t>i</w:t>
      </w:r>
      <w:r w:rsidRPr="00954CC2">
        <w:rPr>
          <w:rFonts w:ascii="Tahoma" w:eastAsia="Tahoma" w:hAnsi="Tahoma" w:cs="Tahoma"/>
          <w:spacing w:val="2"/>
        </w:rPr>
        <w:t>c</w:t>
      </w:r>
      <w:r w:rsidRPr="00954CC2">
        <w:rPr>
          <w:rFonts w:ascii="Tahoma" w:eastAsia="Tahoma" w:hAnsi="Tahoma" w:cs="Tahoma"/>
          <w:spacing w:val="3"/>
        </w:rPr>
        <w:t>j</w:t>
      </w:r>
      <w:r w:rsidRPr="00954CC2">
        <w:rPr>
          <w:rFonts w:ascii="Tahoma" w:eastAsia="Tahoma" w:hAnsi="Tahoma" w:cs="Tahoma"/>
          <w:spacing w:val="1"/>
        </w:rPr>
        <w:t>e</w:t>
      </w:r>
      <w:r w:rsidRPr="00954CC2">
        <w:rPr>
          <w:rFonts w:ascii="Tahoma" w:eastAsia="Tahoma" w:hAnsi="Tahoma" w:cs="Tahoma"/>
          <w:spacing w:val="-1"/>
        </w:rPr>
        <w:t>n</w:t>
      </w:r>
      <w:r w:rsidRPr="00954CC2">
        <w:rPr>
          <w:rFonts w:ascii="Tahoma" w:eastAsia="Tahoma" w:hAnsi="Tahoma" w:cs="Tahoma"/>
        </w:rPr>
        <w:t>ta</w:t>
      </w:r>
      <w:r w:rsidRPr="00954CC2">
        <w:rPr>
          <w:rFonts w:ascii="Tahoma" w:eastAsia="Tahoma" w:hAnsi="Tahoma" w:cs="Tahoma"/>
          <w:spacing w:val="6"/>
        </w:rPr>
        <w:t xml:space="preserve"> </w:t>
      </w:r>
      <w:r w:rsidRPr="00954CC2">
        <w:rPr>
          <w:rFonts w:ascii="Tahoma" w:eastAsia="Tahoma" w:hAnsi="Tahoma" w:cs="Tahoma"/>
          <w:spacing w:val="1"/>
        </w:rPr>
        <w:t>w</w:t>
      </w:r>
      <w:r w:rsidRPr="00954CC2">
        <w:rPr>
          <w:rFonts w:ascii="Tahoma" w:eastAsia="Tahoma" w:hAnsi="Tahoma" w:cs="Tahoma"/>
          <w:spacing w:val="-1"/>
        </w:rPr>
        <w:t>yn</w:t>
      </w:r>
      <w:r w:rsidRPr="00954CC2">
        <w:rPr>
          <w:rFonts w:ascii="Tahoma" w:eastAsia="Tahoma" w:hAnsi="Tahoma" w:cs="Tahoma"/>
          <w:spacing w:val="2"/>
        </w:rPr>
        <w:t>i</w:t>
      </w:r>
      <w:r w:rsidRPr="00954CC2">
        <w:rPr>
          <w:rFonts w:ascii="Tahoma" w:eastAsia="Tahoma" w:hAnsi="Tahoma" w:cs="Tahoma"/>
          <w:spacing w:val="-1"/>
        </w:rPr>
        <w:t>k</w:t>
      </w:r>
      <w:r w:rsidRPr="00954CC2">
        <w:rPr>
          <w:rFonts w:ascii="Tahoma" w:eastAsia="Tahoma" w:hAnsi="Tahoma" w:cs="Tahoma"/>
          <w:spacing w:val="1"/>
        </w:rPr>
        <w:t>a</w:t>
      </w:r>
      <w:r w:rsidRPr="00954CC2">
        <w:rPr>
          <w:rFonts w:ascii="Tahoma" w:eastAsia="Tahoma" w:hAnsi="Tahoma" w:cs="Tahoma"/>
          <w:spacing w:val="-1"/>
        </w:rPr>
        <w:t>j</w:t>
      </w:r>
      <w:r w:rsidRPr="00954CC2">
        <w:rPr>
          <w:rFonts w:ascii="Tahoma" w:eastAsia="Tahoma" w:hAnsi="Tahoma" w:cs="Tahoma"/>
          <w:spacing w:val="1"/>
        </w:rPr>
        <w:t>ą</w:t>
      </w:r>
      <w:r w:rsidRPr="00954CC2">
        <w:rPr>
          <w:rFonts w:ascii="Tahoma" w:eastAsia="Tahoma" w:hAnsi="Tahoma" w:cs="Tahoma"/>
          <w:spacing w:val="-1"/>
        </w:rPr>
        <w:t>c</w:t>
      </w:r>
      <w:r w:rsidRPr="00954CC2">
        <w:rPr>
          <w:rFonts w:ascii="Tahoma" w:eastAsia="Tahoma" w:hAnsi="Tahoma" w:cs="Tahoma"/>
        </w:rPr>
        <w:t>e</w:t>
      </w:r>
      <w:r w:rsidRPr="00954CC2">
        <w:rPr>
          <w:rFonts w:ascii="Tahoma" w:eastAsia="Tahoma" w:hAnsi="Tahoma" w:cs="Tahoma"/>
          <w:spacing w:val="8"/>
        </w:rPr>
        <w:t xml:space="preserve"> </w:t>
      </w:r>
      <w:r w:rsidRPr="00954CC2">
        <w:rPr>
          <w:rFonts w:ascii="Tahoma" w:eastAsia="Tahoma" w:hAnsi="Tahoma" w:cs="Tahoma"/>
        </w:rPr>
        <w:t>z</w:t>
      </w:r>
      <w:r w:rsidRPr="00954CC2">
        <w:rPr>
          <w:rFonts w:ascii="Tahoma" w:eastAsia="Tahoma" w:hAnsi="Tahoma" w:cs="Tahoma"/>
          <w:spacing w:val="18"/>
        </w:rPr>
        <w:t xml:space="preserve"> </w:t>
      </w:r>
      <w:r w:rsidR="00366343" w:rsidRPr="00954CC2">
        <w:rPr>
          <w:rFonts w:ascii="Tahoma" w:eastAsia="Tahoma" w:hAnsi="Tahoma" w:cs="Tahoma"/>
          <w:spacing w:val="-1"/>
        </w:rPr>
        <w:t>Decyzji</w:t>
      </w:r>
      <w:r w:rsidR="00366343" w:rsidRPr="00954CC2">
        <w:rPr>
          <w:rFonts w:ascii="Tahoma" w:eastAsia="Tahoma" w:hAnsi="Tahoma" w:cs="Tahoma"/>
          <w:spacing w:val="12"/>
        </w:rPr>
        <w:t xml:space="preserve"> </w:t>
      </w:r>
      <w:r w:rsidRPr="00954CC2">
        <w:rPr>
          <w:rFonts w:ascii="Tahoma" w:eastAsia="Tahoma" w:hAnsi="Tahoma" w:cs="Tahoma"/>
          <w:spacing w:val="-1"/>
        </w:rPr>
        <w:t>n</w:t>
      </w:r>
      <w:r w:rsidRPr="00954CC2">
        <w:rPr>
          <w:rFonts w:ascii="Tahoma" w:eastAsia="Tahoma" w:hAnsi="Tahoma" w:cs="Tahoma"/>
        </w:rPr>
        <w:t>ie</w:t>
      </w:r>
      <w:r w:rsidRPr="00954CC2">
        <w:rPr>
          <w:rFonts w:ascii="Tahoma" w:eastAsia="Tahoma" w:hAnsi="Tahoma" w:cs="Tahoma"/>
          <w:spacing w:val="14"/>
        </w:rPr>
        <w:t xml:space="preserve"> </w:t>
      </w:r>
      <w:r w:rsidRPr="00954CC2">
        <w:rPr>
          <w:rFonts w:ascii="Tahoma" w:eastAsia="Tahoma" w:hAnsi="Tahoma" w:cs="Tahoma"/>
        </w:rPr>
        <w:t>mogą</w:t>
      </w:r>
      <w:r w:rsidRPr="00954CC2">
        <w:rPr>
          <w:rFonts w:ascii="Tahoma" w:eastAsia="Tahoma" w:hAnsi="Tahoma" w:cs="Tahoma"/>
          <w:spacing w:val="13"/>
        </w:rPr>
        <w:t xml:space="preserve"> </w:t>
      </w:r>
      <w:r w:rsidRPr="00954CC2">
        <w:rPr>
          <w:rFonts w:ascii="Tahoma" w:eastAsia="Tahoma" w:hAnsi="Tahoma" w:cs="Tahoma"/>
        </w:rPr>
        <w:t>b</w:t>
      </w:r>
      <w:r w:rsidRPr="00954CC2">
        <w:rPr>
          <w:rFonts w:ascii="Tahoma" w:eastAsia="Tahoma" w:hAnsi="Tahoma" w:cs="Tahoma"/>
          <w:spacing w:val="2"/>
        </w:rPr>
        <w:t>y</w:t>
      </w:r>
      <w:r w:rsidRPr="00954CC2">
        <w:rPr>
          <w:rFonts w:ascii="Tahoma" w:eastAsia="Tahoma" w:hAnsi="Tahoma" w:cs="Tahoma"/>
        </w:rPr>
        <w:t>ć</w:t>
      </w:r>
      <w:r w:rsidRPr="00954CC2">
        <w:rPr>
          <w:rFonts w:ascii="Tahoma" w:eastAsia="Tahoma" w:hAnsi="Tahoma" w:cs="Tahoma"/>
          <w:spacing w:val="13"/>
        </w:rPr>
        <w:t xml:space="preserve"> </w:t>
      </w:r>
      <w:r w:rsidRPr="00954CC2">
        <w:rPr>
          <w:rFonts w:ascii="Tahoma" w:eastAsia="Tahoma" w:hAnsi="Tahoma" w:cs="Tahoma"/>
        </w:rPr>
        <w:t>pr</w:t>
      </w:r>
      <w:r w:rsidRPr="00954CC2">
        <w:rPr>
          <w:rFonts w:ascii="Tahoma" w:eastAsia="Tahoma" w:hAnsi="Tahoma" w:cs="Tahoma"/>
          <w:spacing w:val="1"/>
        </w:rPr>
        <w:t>zen</w:t>
      </w:r>
      <w:r w:rsidRPr="00954CC2">
        <w:rPr>
          <w:rFonts w:ascii="Tahoma" w:eastAsia="Tahoma" w:hAnsi="Tahoma" w:cs="Tahoma"/>
        </w:rPr>
        <w:t>oszo</w:t>
      </w:r>
      <w:r w:rsidRPr="00954CC2">
        <w:rPr>
          <w:rFonts w:ascii="Tahoma" w:eastAsia="Tahoma" w:hAnsi="Tahoma" w:cs="Tahoma"/>
          <w:spacing w:val="-1"/>
        </w:rPr>
        <w:t>n</w:t>
      </w:r>
      <w:r w:rsidRPr="00954CC2">
        <w:rPr>
          <w:rFonts w:ascii="Tahoma" w:eastAsia="Tahoma" w:hAnsi="Tahoma" w:cs="Tahoma"/>
        </w:rPr>
        <w:t>e</w:t>
      </w:r>
      <w:r w:rsidRPr="00954CC2">
        <w:rPr>
          <w:rFonts w:ascii="Tahoma" w:eastAsia="Tahoma" w:hAnsi="Tahoma" w:cs="Tahoma"/>
          <w:spacing w:val="9"/>
        </w:rPr>
        <w:t xml:space="preserve"> </w:t>
      </w:r>
      <w:r w:rsidRPr="00954CC2">
        <w:rPr>
          <w:rFonts w:ascii="Tahoma" w:eastAsia="Tahoma" w:hAnsi="Tahoma" w:cs="Tahoma"/>
          <w:spacing w:val="-1"/>
        </w:rPr>
        <w:t>n</w:t>
      </w:r>
      <w:r w:rsidRPr="00954CC2">
        <w:rPr>
          <w:rFonts w:ascii="Tahoma" w:eastAsia="Tahoma" w:hAnsi="Tahoma" w:cs="Tahoma"/>
        </w:rPr>
        <w:t>a</w:t>
      </w:r>
      <w:r w:rsidRPr="00954CC2">
        <w:rPr>
          <w:rFonts w:ascii="Tahoma" w:eastAsia="Tahoma" w:hAnsi="Tahoma" w:cs="Tahoma"/>
          <w:spacing w:val="15"/>
        </w:rPr>
        <w:t xml:space="preserve"> </w:t>
      </w:r>
      <w:r w:rsidRPr="00954CC2">
        <w:rPr>
          <w:rFonts w:ascii="Tahoma" w:eastAsia="Tahoma" w:hAnsi="Tahoma" w:cs="Tahoma"/>
        </w:rPr>
        <w:t>o</w:t>
      </w:r>
      <w:r w:rsidRPr="00954CC2">
        <w:rPr>
          <w:rFonts w:ascii="Tahoma" w:eastAsia="Tahoma" w:hAnsi="Tahoma" w:cs="Tahoma"/>
          <w:spacing w:val="2"/>
        </w:rPr>
        <w:t>s</w:t>
      </w:r>
      <w:r w:rsidRPr="00954CC2">
        <w:rPr>
          <w:rFonts w:ascii="Tahoma" w:eastAsia="Tahoma" w:hAnsi="Tahoma" w:cs="Tahoma"/>
        </w:rPr>
        <w:t>oby</w:t>
      </w:r>
      <w:r w:rsidRPr="00954CC2">
        <w:rPr>
          <w:rFonts w:ascii="Tahoma" w:eastAsia="Tahoma" w:hAnsi="Tahoma" w:cs="Tahoma"/>
          <w:spacing w:val="11"/>
        </w:rPr>
        <w:t xml:space="preserve"> </w:t>
      </w:r>
      <w:r w:rsidRPr="00954CC2">
        <w:rPr>
          <w:rFonts w:ascii="Tahoma" w:eastAsia="Tahoma" w:hAnsi="Tahoma" w:cs="Tahoma"/>
        </w:rPr>
        <w:t>trzecie</w:t>
      </w:r>
      <w:r w:rsidRPr="00954CC2">
        <w:rPr>
          <w:rFonts w:ascii="Tahoma" w:eastAsia="Tahoma" w:hAnsi="Tahoma" w:cs="Tahoma"/>
          <w:w w:val="99"/>
        </w:rPr>
        <w:t>,</w:t>
      </w:r>
      <w:r w:rsidR="00954CC2">
        <w:rPr>
          <w:rFonts w:ascii="Tahoma" w:eastAsia="Tahoma" w:hAnsi="Tahoma" w:cs="Tahoma"/>
          <w:w w:val="99"/>
        </w:rPr>
        <w:t xml:space="preserve"> </w:t>
      </w:r>
      <w:r w:rsidRPr="00954CC2">
        <w:rPr>
          <w:rFonts w:ascii="Tahoma" w:eastAsia="Tahoma" w:hAnsi="Tahoma" w:cs="Tahoma"/>
        </w:rPr>
        <w:t>b</w:t>
      </w:r>
      <w:r w:rsidRPr="00954CC2">
        <w:rPr>
          <w:rFonts w:ascii="Tahoma" w:eastAsia="Tahoma" w:hAnsi="Tahoma" w:cs="Tahoma"/>
          <w:spacing w:val="1"/>
        </w:rPr>
        <w:t>e</w:t>
      </w:r>
      <w:r w:rsidRPr="00954CC2">
        <w:rPr>
          <w:rFonts w:ascii="Tahoma" w:eastAsia="Tahoma" w:hAnsi="Tahoma" w:cs="Tahoma"/>
        </w:rPr>
        <w:t>z</w:t>
      </w:r>
      <w:r w:rsidRPr="00954CC2">
        <w:rPr>
          <w:rFonts w:ascii="Tahoma" w:eastAsia="Tahoma" w:hAnsi="Tahoma" w:cs="Tahoma"/>
          <w:spacing w:val="-3"/>
        </w:rPr>
        <w:t xml:space="preserve"> </w:t>
      </w:r>
      <w:r w:rsidRPr="00954CC2">
        <w:rPr>
          <w:rFonts w:ascii="Tahoma" w:eastAsia="Tahoma" w:hAnsi="Tahoma" w:cs="Tahoma"/>
          <w:spacing w:val="1"/>
        </w:rPr>
        <w:t>z</w:t>
      </w:r>
      <w:r w:rsidRPr="00954CC2">
        <w:rPr>
          <w:rFonts w:ascii="Tahoma" w:eastAsia="Tahoma" w:hAnsi="Tahoma" w:cs="Tahoma"/>
        </w:rPr>
        <w:t>gody</w:t>
      </w:r>
      <w:r w:rsidRPr="00954CC2">
        <w:rPr>
          <w:rFonts w:ascii="Tahoma" w:eastAsia="Tahoma" w:hAnsi="Tahoma" w:cs="Tahoma"/>
          <w:spacing w:val="-5"/>
        </w:rPr>
        <w:t xml:space="preserve"> </w:t>
      </w:r>
      <w:r w:rsidRPr="00954CC2">
        <w:rPr>
          <w:rFonts w:ascii="Tahoma" w:eastAsia="Tahoma" w:hAnsi="Tahoma" w:cs="Tahoma"/>
        </w:rPr>
        <w:t>I</w:t>
      </w:r>
      <w:r w:rsidRPr="00954CC2">
        <w:rPr>
          <w:rFonts w:ascii="Tahoma" w:eastAsia="Tahoma" w:hAnsi="Tahoma" w:cs="Tahoma"/>
          <w:spacing w:val="-1"/>
        </w:rPr>
        <w:t>Z</w:t>
      </w:r>
      <w:r w:rsidRPr="00954CC2">
        <w:rPr>
          <w:rFonts w:ascii="Tahoma" w:eastAsia="Tahoma" w:hAnsi="Tahoma" w:cs="Tahoma"/>
        </w:rPr>
        <w:t xml:space="preserve">. </w:t>
      </w:r>
      <w:r w:rsidR="0011602C" w:rsidRPr="0011602C">
        <w:rPr>
          <w:rFonts w:ascii="Tahoma" w:eastAsia="Tahoma" w:hAnsi="Tahoma" w:cs="Tahoma"/>
        </w:rPr>
        <w:t>Decyzja może zostać uchylona w przypadku błędnego wczytania danych z systemu LSI do  Centralnego Systemu Informatycznego SL2014, wynikająca z nieprawidłowości we wniosku aplikacyjnym.</w:t>
      </w:r>
    </w:p>
    <w:p w14:paraId="62763F52" w14:textId="77777777" w:rsidR="0011602C" w:rsidRPr="0011602C" w:rsidRDefault="0011602C" w:rsidP="005100BA">
      <w:pPr>
        <w:pStyle w:val="Akapitzlist"/>
        <w:numPr>
          <w:ilvl w:val="0"/>
          <w:numId w:val="36"/>
        </w:numPr>
        <w:spacing w:line="276" w:lineRule="auto"/>
        <w:ind w:right="14"/>
        <w:jc w:val="both"/>
        <w:rPr>
          <w:rFonts w:ascii="Tahoma" w:eastAsia="Tahoma" w:hAnsi="Tahoma" w:cs="Tahoma"/>
        </w:rPr>
      </w:pPr>
      <w:r w:rsidRPr="0011602C">
        <w:rPr>
          <w:rFonts w:ascii="Tahoma" w:eastAsia="Tahoma" w:hAnsi="Tahoma" w:cs="Tahoma"/>
        </w:rPr>
        <w:lastRenderedPageBreak/>
        <w:t>W przypadku gdy zaistnieje sytuacja, o której mowa w ust. 2, Beneficjent zobowiązany jest do poprawy wniosku o dofinansowanie  w terminie 7 dni kalendarzowych od momentu otrzymania informacji o zaistniałym fakcie.</w:t>
      </w:r>
    </w:p>
    <w:p w14:paraId="6D682366" w14:textId="77777777" w:rsidR="0011602C" w:rsidRPr="0011602C" w:rsidRDefault="0011602C" w:rsidP="005100BA">
      <w:pPr>
        <w:pStyle w:val="Akapitzlist"/>
        <w:numPr>
          <w:ilvl w:val="0"/>
          <w:numId w:val="36"/>
        </w:numPr>
        <w:spacing w:line="276" w:lineRule="auto"/>
        <w:ind w:right="14"/>
        <w:jc w:val="both"/>
        <w:rPr>
          <w:rFonts w:ascii="Tahoma" w:eastAsia="Tahoma" w:hAnsi="Tahoma" w:cs="Tahoma"/>
        </w:rPr>
      </w:pPr>
      <w:r w:rsidRPr="0011602C">
        <w:rPr>
          <w:rFonts w:ascii="Tahoma" w:eastAsia="Tahoma" w:hAnsi="Tahoma" w:cs="Tahoma"/>
        </w:rPr>
        <w:t>Przesłanki o których mowa w ust. 2 oraz 3 skutkować będą podjęciem nowej obowiązującej Decyzji, która zastąpi podjętą uprzednio Decyzje o dofinansowanie.</w:t>
      </w:r>
    </w:p>
    <w:p w14:paraId="034B9AEC" w14:textId="77777777" w:rsidR="00550EAD" w:rsidRDefault="00550EAD" w:rsidP="005101A1">
      <w:pPr>
        <w:spacing w:line="276" w:lineRule="auto"/>
        <w:ind w:left="426" w:right="14" w:hanging="426"/>
        <w:jc w:val="center"/>
        <w:rPr>
          <w:rFonts w:ascii="Tahoma" w:eastAsia="Tahoma" w:hAnsi="Tahoma" w:cs="Tahoma"/>
          <w:position w:val="-1"/>
        </w:rPr>
      </w:pPr>
    </w:p>
    <w:p w14:paraId="74E28EF1" w14:textId="0BF23B2B" w:rsidR="00942F4E" w:rsidRPr="001A21E8" w:rsidRDefault="00280ADA" w:rsidP="005101A1">
      <w:pPr>
        <w:spacing w:line="276" w:lineRule="auto"/>
        <w:ind w:left="426" w:right="14" w:hanging="426"/>
        <w:jc w:val="center"/>
        <w:rPr>
          <w:rFonts w:ascii="Tahoma" w:eastAsia="Tahoma" w:hAnsi="Tahoma" w:cs="Tahoma"/>
        </w:rPr>
      </w:pPr>
      <w:r w:rsidRPr="00031201">
        <w:rPr>
          <w:rFonts w:ascii="Tahoma" w:eastAsia="Tahoma" w:hAnsi="Tahoma" w:cs="Tahoma"/>
          <w:position w:val="-1"/>
        </w:rPr>
        <w:t xml:space="preserve">§ </w:t>
      </w:r>
      <w:r w:rsidR="0011602C">
        <w:rPr>
          <w:rFonts w:ascii="Tahoma" w:eastAsia="Tahoma" w:hAnsi="Tahoma" w:cs="Tahoma"/>
          <w:position w:val="-1"/>
        </w:rPr>
        <w:t>38</w:t>
      </w:r>
      <w:r w:rsidRPr="001A21E8">
        <w:rPr>
          <w:rFonts w:ascii="Tahoma" w:eastAsia="Tahoma" w:hAnsi="Tahoma" w:cs="Tahoma"/>
          <w:w w:val="99"/>
        </w:rPr>
        <w:t>.</w:t>
      </w:r>
    </w:p>
    <w:p w14:paraId="3292ABF6" w14:textId="635EF13E" w:rsidR="00942F4E" w:rsidRPr="001A21E8" w:rsidRDefault="00280ADA" w:rsidP="005100BA">
      <w:pPr>
        <w:pStyle w:val="Akapitzlist"/>
        <w:numPr>
          <w:ilvl w:val="0"/>
          <w:numId w:val="37"/>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S</w:t>
      </w:r>
      <w:r w:rsidRPr="001A21E8">
        <w:rPr>
          <w:rFonts w:ascii="Tahoma" w:eastAsia="Tahoma" w:hAnsi="Tahoma" w:cs="Tahoma"/>
          <w:spacing w:val="2"/>
        </w:rPr>
        <w:t>p</w:t>
      </w:r>
      <w:r w:rsidRPr="001A21E8">
        <w:rPr>
          <w:rFonts w:ascii="Tahoma" w:eastAsia="Tahoma" w:hAnsi="Tahoma" w:cs="Tahoma"/>
        </w:rPr>
        <w:t>ory</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rea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7"/>
        </w:rPr>
        <w:t xml:space="preserve"> </w:t>
      </w:r>
      <w:r w:rsidR="00366343" w:rsidRPr="001A21E8">
        <w:rPr>
          <w:rFonts w:ascii="Tahoma" w:eastAsia="Tahoma" w:hAnsi="Tahoma" w:cs="Tahoma"/>
          <w:spacing w:val="-1"/>
        </w:rPr>
        <w:t>Decyzji</w:t>
      </w:r>
      <w:r w:rsidR="00366343" w:rsidRPr="001A21E8">
        <w:rPr>
          <w:rFonts w:ascii="Tahoma" w:eastAsia="Tahoma" w:hAnsi="Tahoma" w:cs="Tahoma"/>
          <w:spacing w:val="-5"/>
        </w:rPr>
        <w:t xml:space="preserve"> </w:t>
      </w:r>
      <w:r w:rsidRPr="001A21E8">
        <w:rPr>
          <w:rFonts w:ascii="Tahoma" w:eastAsia="Tahoma" w:hAnsi="Tahoma" w:cs="Tahoma"/>
        </w:rPr>
        <w:t>stro</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4"/>
        </w:rPr>
        <w:t xml:space="preserve"> </w:t>
      </w:r>
      <w:r w:rsidRPr="001A21E8">
        <w:rPr>
          <w:rFonts w:ascii="Tahoma" w:eastAsia="Tahoma" w:hAnsi="Tahoma" w:cs="Tahoma"/>
        </w:rPr>
        <w:t>b</w:t>
      </w:r>
      <w:r w:rsidRPr="001A21E8">
        <w:rPr>
          <w:rFonts w:ascii="Tahoma" w:eastAsia="Tahoma" w:hAnsi="Tahoma" w:cs="Tahoma"/>
          <w:spacing w:val="1"/>
        </w:rPr>
        <w:t>ę</w:t>
      </w:r>
      <w:r w:rsidRPr="001A21E8">
        <w:rPr>
          <w:rFonts w:ascii="Tahoma" w:eastAsia="Tahoma" w:hAnsi="Tahoma" w:cs="Tahoma"/>
        </w:rPr>
        <w:t>dą</w:t>
      </w:r>
      <w:r w:rsidRPr="001A21E8">
        <w:rPr>
          <w:rFonts w:ascii="Tahoma" w:eastAsia="Tahoma" w:hAnsi="Tahoma" w:cs="Tahoma"/>
          <w:spacing w:val="-3"/>
        </w:rPr>
        <w:t xml:space="preserve"> </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ły</w:t>
      </w:r>
      <w:r w:rsidRPr="001A21E8">
        <w:rPr>
          <w:rFonts w:ascii="Tahoma" w:eastAsia="Tahoma" w:hAnsi="Tahoma" w:cs="Tahoma"/>
          <w:spacing w:val="-7"/>
        </w:rPr>
        <w:t xml:space="preserve"> </w:t>
      </w:r>
      <w:r w:rsidRPr="001A21E8">
        <w:rPr>
          <w:rFonts w:ascii="Tahoma" w:eastAsia="Tahoma" w:hAnsi="Tahoma" w:cs="Tahoma"/>
        </w:rPr>
        <w:t>się</w:t>
      </w:r>
      <w:r w:rsidRPr="001A21E8">
        <w:rPr>
          <w:rFonts w:ascii="Tahoma" w:eastAsia="Tahoma" w:hAnsi="Tahoma" w:cs="Tahoma"/>
          <w:spacing w:val="-2"/>
        </w:rPr>
        <w:t xml:space="preserve"> </w:t>
      </w:r>
      <w:r w:rsidRPr="001A21E8">
        <w:rPr>
          <w:rFonts w:ascii="Tahoma" w:eastAsia="Tahoma" w:hAnsi="Tahoma" w:cs="Tahoma"/>
        </w:rPr>
        <w:t>roz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2"/>
        </w:rPr>
        <w:t xml:space="preserve"> </w:t>
      </w:r>
      <w:r w:rsidRPr="001A21E8">
        <w:rPr>
          <w:rFonts w:ascii="Tahoma" w:eastAsia="Tahoma" w:hAnsi="Tahoma" w:cs="Tahoma"/>
        </w:rPr>
        <w:t>pol</w:t>
      </w:r>
      <w:r w:rsidRPr="001A21E8">
        <w:rPr>
          <w:rFonts w:ascii="Tahoma" w:eastAsia="Tahoma" w:hAnsi="Tahoma" w:cs="Tahoma"/>
          <w:spacing w:val="-1"/>
        </w:rPr>
        <w:t>u</w:t>
      </w:r>
      <w:r w:rsidRPr="001A21E8">
        <w:rPr>
          <w:rFonts w:ascii="Tahoma" w:eastAsia="Tahoma" w:hAnsi="Tahoma" w:cs="Tahoma"/>
        </w:rPr>
        <w:t>bo</w:t>
      </w:r>
      <w:r w:rsidRPr="001A21E8">
        <w:rPr>
          <w:rFonts w:ascii="Tahoma" w:eastAsia="Tahoma" w:hAnsi="Tahoma" w:cs="Tahoma"/>
          <w:spacing w:val="1"/>
        </w:rPr>
        <w:t>wn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p>
    <w:p w14:paraId="6F2007A6" w14:textId="2A1DC82D" w:rsidR="00942F4E" w:rsidRPr="001A21E8" w:rsidRDefault="00280ADA" w:rsidP="005100BA">
      <w:pPr>
        <w:pStyle w:val="Akapitzlist"/>
        <w:numPr>
          <w:ilvl w:val="0"/>
          <w:numId w:val="37"/>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5"/>
        </w:rPr>
        <w:t xml:space="preserve"> </w:t>
      </w:r>
      <w:r w:rsidRPr="001A21E8">
        <w:rPr>
          <w:rFonts w:ascii="Tahoma" w:eastAsia="Tahoma" w:hAnsi="Tahoma" w:cs="Tahoma"/>
        </w:rPr>
        <w:t>sp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gul</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 xml:space="preserve">h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szą</w:t>
      </w:r>
      <w:r w:rsidRPr="001A21E8">
        <w:rPr>
          <w:rFonts w:ascii="Tahoma" w:eastAsia="Tahoma" w:hAnsi="Tahoma" w:cs="Tahoma"/>
          <w:spacing w:val="14"/>
        </w:rPr>
        <w:t xml:space="preserve"> </w:t>
      </w:r>
      <w:r w:rsidR="00366343" w:rsidRPr="001A21E8">
        <w:rPr>
          <w:rFonts w:ascii="Tahoma" w:eastAsia="Tahoma" w:hAnsi="Tahoma" w:cs="Tahoma"/>
          <w:spacing w:val="-1"/>
        </w:rPr>
        <w:t>Decyzją</w:t>
      </w:r>
      <w:r w:rsidR="00366343" w:rsidRPr="001A21E8">
        <w:rPr>
          <w:rFonts w:ascii="Tahoma" w:eastAsia="Tahoma" w:hAnsi="Tahoma" w:cs="Tahoma"/>
          <w:spacing w:val="9"/>
        </w:rPr>
        <w:t xml:space="preserve"> </w:t>
      </w:r>
      <w:r w:rsidRPr="001A21E8">
        <w:rPr>
          <w:rFonts w:ascii="Tahoma" w:eastAsia="Tahoma" w:hAnsi="Tahoma" w:cs="Tahoma"/>
          <w:spacing w:val="3"/>
        </w:rPr>
        <w:t>z</w:t>
      </w:r>
      <w:r w:rsidRPr="001A21E8">
        <w:rPr>
          <w:rFonts w:ascii="Tahoma" w:eastAsia="Tahoma" w:hAnsi="Tahoma" w:cs="Tahoma"/>
          <w:spacing w:val="2"/>
        </w:rPr>
        <w:t>a</w:t>
      </w:r>
      <w:r w:rsidRPr="001A21E8">
        <w:rPr>
          <w:rFonts w:ascii="Tahoma" w:eastAsia="Tahoma" w:hAnsi="Tahoma" w:cs="Tahoma"/>
        </w:rPr>
        <w:t>stoso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15"/>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dnie</w:t>
      </w:r>
      <w:r w:rsidRPr="001A21E8">
        <w:rPr>
          <w:rFonts w:ascii="Tahoma" w:eastAsia="Tahoma" w:hAnsi="Tahoma" w:cs="Tahoma"/>
          <w:spacing w:val="3"/>
        </w:rPr>
        <w:t xml:space="preserve"> </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guły</w:t>
      </w:r>
      <w:r w:rsidRPr="001A21E8">
        <w:rPr>
          <w:rFonts w:ascii="Tahoma" w:eastAsia="Tahoma" w:hAnsi="Tahoma" w:cs="Tahoma"/>
          <w:spacing w:val="10"/>
        </w:rPr>
        <w:t xml:space="preserve"> </w:t>
      </w:r>
      <w:r w:rsidRPr="001A21E8">
        <w:rPr>
          <w:rFonts w:ascii="Tahoma" w:eastAsia="Tahoma" w:hAnsi="Tahoma" w:cs="Tahoma"/>
        </w:rPr>
        <w:t>i</w:t>
      </w:r>
      <w:r w:rsidRPr="001A21E8">
        <w:rPr>
          <w:rFonts w:ascii="Tahoma" w:eastAsia="Tahoma" w:hAnsi="Tahoma" w:cs="Tahoma"/>
          <w:spacing w:val="14"/>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rPr>
        <w:t xml:space="preserve">y </w:t>
      </w:r>
      <w:r w:rsidRPr="001A21E8">
        <w:rPr>
          <w:rFonts w:ascii="Tahoma" w:eastAsia="Tahoma" w:hAnsi="Tahoma" w:cs="Tahoma"/>
          <w:spacing w:val="1"/>
        </w:rPr>
        <w:t>w</w:t>
      </w:r>
      <w:r w:rsidRPr="001A21E8">
        <w:rPr>
          <w:rFonts w:ascii="Tahoma" w:eastAsia="Tahoma" w:hAnsi="Tahoma" w:cs="Tahoma"/>
          <w:spacing w:val="-1"/>
        </w:rPr>
        <w:t>yn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rPr>
        <w:t>ce</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1"/>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a</w:t>
      </w:r>
      <w:r w:rsidRPr="001A21E8">
        <w:rPr>
          <w:rFonts w:ascii="Tahoma" w:eastAsia="Tahoma" w:hAnsi="Tahoma" w:cs="Tahoma"/>
          <w:spacing w:val="9"/>
        </w:rPr>
        <w:t xml:space="preserve"> </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że</w:t>
      </w:r>
      <w:r w:rsidRPr="001A21E8">
        <w:rPr>
          <w:rFonts w:ascii="Tahoma" w:eastAsia="Tahoma" w:hAnsi="Tahoma" w:cs="Tahoma"/>
          <w:spacing w:val="8"/>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dnie</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pisy</w:t>
      </w:r>
      <w:r w:rsidRPr="001A21E8">
        <w:rPr>
          <w:rFonts w:ascii="Tahoma" w:eastAsia="Tahoma" w:hAnsi="Tahoma" w:cs="Tahoma"/>
          <w:spacing w:val="5"/>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spacing w:val="-1"/>
        </w:rPr>
        <w:t>Un</w:t>
      </w:r>
      <w:r w:rsidRPr="001A21E8">
        <w:rPr>
          <w:rFonts w:ascii="Tahoma" w:eastAsia="Tahoma" w:hAnsi="Tahoma" w:cs="Tahoma"/>
        </w:rPr>
        <w:t>ii</w:t>
      </w:r>
      <w:r w:rsidRPr="001A21E8">
        <w:rPr>
          <w:rFonts w:ascii="Tahoma" w:eastAsia="Tahoma" w:hAnsi="Tahoma" w:cs="Tahoma"/>
          <w:spacing w:val="8"/>
        </w:rPr>
        <w:t xml:space="preserv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j o</w:t>
      </w:r>
      <w:r w:rsidRPr="001A21E8">
        <w:rPr>
          <w:rFonts w:ascii="Tahoma" w:eastAsia="Tahoma" w:hAnsi="Tahoma" w:cs="Tahoma"/>
          <w:spacing w:val="-2"/>
        </w:rPr>
        <w:t>r</w:t>
      </w:r>
      <w:r w:rsidRPr="001A21E8">
        <w:rPr>
          <w:rFonts w:ascii="Tahoma" w:eastAsia="Tahoma" w:hAnsi="Tahoma" w:cs="Tahoma"/>
          <w:spacing w:val="8"/>
        </w:rPr>
        <w:t>a</w:t>
      </w:r>
      <w:r w:rsidRPr="001A21E8">
        <w:rPr>
          <w:rFonts w:ascii="Tahoma" w:eastAsia="Tahoma" w:hAnsi="Tahoma" w:cs="Tahoma"/>
        </w:rPr>
        <w:t>z</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4"/>
        </w:rPr>
        <w:t xml:space="preserve">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spacing w:val="-2"/>
        </w:rPr>
        <w:t>t</w:t>
      </w:r>
      <w:r w:rsidRPr="001A21E8">
        <w:rPr>
          <w:rFonts w:ascii="Tahoma" w:eastAsia="Tahoma" w:hAnsi="Tahoma" w:cs="Tahoma"/>
        </w:rPr>
        <w:t>y 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spacing w:val="-1"/>
        </w:rPr>
        <w:t>k</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w:t>
      </w:r>
    </w:p>
    <w:p w14:paraId="71F9E76B" w14:textId="77777777" w:rsidR="00880E27" w:rsidRDefault="00880E27" w:rsidP="005101A1">
      <w:pPr>
        <w:spacing w:line="276" w:lineRule="auto"/>
        <w:ind w:left="426" w:right="14" w:hanging="426"/>
        <w:jc w:val="center"/>
        <w:rPr>
          <w:rFonts w:ascii="Tahoma" w:eastAsia="Tahoma" w:hAnsi="Tahoma" w:cs="Tahoma"/>
          <w:position w:val="-1"/>
        </w:rPr>
      </w:pPr>
    </w:p>
    <w:p w14:paraId="3300882B" w14:textId="7D397F61" w:rsidR="00942F4E" w:rsidRPr="001A21E8" w:rsidRDefault="00280ADA" w:rsidP="005101A1">
      <w:pPr>
        <w:spacing w:line="276" w:lineRule="auto"/>
        <w:ind w:left="426" w:right="14" w:hanging="426"/>
        <w:jc w:val="center"/>
        <w:rPr>
          <w:rFonts w:ascii="Tahoma" w:eastAsia="Tahoma" w:hAnsi="Tahoma" w:cs="Tahoma"/>
        </w:rPr>
      </w:pPr>
      <w:r w:rsidRPr="00031201">
        <w:rPr>
          <w:rFonts w:ascii="Tahoma" w:eastAsia="Tahoma" w:hAnsi="Tahoma" w:cs="Tahoma"/>
          <w:position w:val="-1"/>
        </w:rPr>
        <w:t xml:space="preserve">§ </w:t>
      </w:r>
      <w:r w:rsidR="0011602C">
        <w:rPr>
          <w:rFonts w:ascii="Tahoma" w:eastAsia="Tahoma" w:hAnsi="Tahoma" w:cs="Tahoma"/>
          <w:position w:val="-1"/>
        </w:rPr>
        <w:t>39</w:t>
      </w:r>
      <w:r w:rsidRPr="001A21E8">
        <w:rPr>
          <w:rFonts w:ascii="Tahoma" w:eastAsia="Tahoma" w:hAnsi="Tahoma" w:cs="Tahoma"/>
          <w:w w:val="99"/>
        </w:rPr>
        <w:t>.</w:t>
      </w:r>
    </w:p>
    <w:p w14:paraId="33B702D4" w14:textId="41989438" w:rsidR="00942F4E" w:rsidRPr="001A21E8" w:rsidRDefault="00280ADA" w:rsidP="005100BA">
      <w:pPr>
        <w:pStyle w:val="Akapitzlist"/>
        <w:numPr>
          <w:ilvl w:val="0"/>
          <w:numId w:val="38"/>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rPr>
        <w:t>Wsz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spacing w:val="1"/>
        </w:rPr>
        <w:t>wą</w:t>
      </w:r>
      <w:r w:rsidRPr="001A21E8">
        <w:rPr>
          <w:rFonts w:ascii="Tahoma" w:eastAsia="Tahoma" w:hAnsi="Tahoma" w:cs="Tahoma"/>
        </w:rPr>
        <w:t>tpli</w:t>
      </w:r>
      <w:r w:rsidRPr="001A21E8">
        <w:rPr>
          <w:rFonts w:ascii="Tahoma" w:eastAsia="Tahoma" w:hAnsi="Tahoma" w:cs="Tahoma"/>
          <w:spacing w:val="1"/>
        </w:rPr>
        <w:t>w</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spacing w:val="3"/>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rea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00366343" w:rsidRPr="001A21E8">
        <w:rPr>
          <w:rFonts w:ascii="Tahoma" w:eastAsia="Tahoma" w:hAnsi="Tahoma" w:cs="Tahoma"/>
          <w:spacing w:val="2"/>
        </w:rPr>
        <w:t xml:space="preserve">Decyzji </w:t>
      </w:r>
      <w:r w:rsidRPr="001A21E8">
        <w:rPr>
          <w:rFonts w:ascii="Tahoma" w:eastAsia="Tahoma" w:hAnsi="Tahoma" w:cs="Tahoma"/>
          <w:spacing w:val="1"/>
        </w:rPr>
        <w:t>w</w:t>
      </w:r>
      <w:r w:rsidRPr="001A21E8">
        <w:rPr>
          <w:rFonts w:ascii="Tahoma" w:eastAsia="Tahoma" w:hAnsi="Tahoma" w:cs="Tahoma"/>
          <w:spacing w:val="-1"/>
        </w:rPr>
        <w:t>yj</w:t>
      </w:r>
      <w:r w:rsidRPr="001A21E8">
        <w:rPr>
          <w:rFonts w:ascii="Tahoma" w:eastAsia="Tahoma" w:hAnsi="Tahoma" w:cs="Tahoma"/>
          <w:spacing w:val="1"/>
        </w:rPr>
        <w:t>a</w:t>
      </w:r>
      <w:r w:rsidRPr="001A21E8">
        <w:rPr>
          <w:rFonts w:ascii="Tahoma" w:eastAsia="Tahoma" w:hAnsi="Tahoma" w:cs="Tahoma"/>
          <w:spacing w:val="2"/>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0"/>
        </w:rPr>
        <w:t xml:space="preserve"> </w:t>
      </w:r>
      <w:r w:rsidRPr="001A21E8">
        <w:rPr>
          <w:rFonts w:ascii="Tahoma" w:eastAsia="Tahoma" w:hAnsi="Tahoma" w:cs="Tahoma"/>
        </w:rPr>
        <w:t>b</w:t>
      </w:r>
      <w:r w:rsidRPr="001A21E8">
        <w:rPr>
          <w:rFonts w:ascii="Tahoma" w:eastAsia="Tahoma" w:hAnsi="Tahoma" w:cs="Tahoma"/>
          <w:spacing w:val="1"/>
        </w:rPr>
        <w:t>ę</w:t>
      </w:r>
      <w:r w:rsidRPr="001A21E8">
        <w:rPr>
          <w:rFonts w:ascii="Tahoma" w:eastAsia="Tahoma" w:hAnsi="Tahoma" w:cs="Tahoma"/>
        </w:rPr>
        <w:t>dą</w:t>
      </w:r>
      <w:r w:rsidRPr="001A21E8">
        <w:rPr>
          <w:rFonts w:ascii="Tahoma" w:eastAsia="Tahoma" w:hAnsi="Tahoma" w:cs="Tahoma"/>
          <w:spacing w:val="-3"/>
        </w:rPr>
        <w:t xml:space="preserve"> </w:t>
      </w:r>
      <w:r w:rsidRPr="001A21E8">
        <w:rPr>
          <w:rFonts w:ascii="Tahoma" w:eastAsia="Tahoma" w:hAnsi="Tahoma" w:cs="Tahoma"/>
        </w:rPr>
        <w:t xml:space="preserve">w </w:t>
      </w:r>
      <w:r w:rsidRPr="001A21E8">
        <w:rPr>
          <w:rFonts w:ascii="Tahoma" w:eastAsia="Tahoma" w:hAnsi="Tahoma" w:cs="Tahoma"/>
          <w:spacing w:val="-1"/>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00076405" w:rsidRPr="001A21E8">
        <w:rPr>
          <w:rFonts w:ascii="Tahoma" w:eastAsia="Tahoma" w:hAnsi="Tahoma" w:cs="Tahoma"/>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p>
    <w:p w14:paraId="0EF44B98" w14:textId="0AA907A6" w:rsidR="00942F4E" w:rsidRPr="001A21E8" w:rsidRDefault="00280ADA" w:rsidP="005100BA">
      <w:pPr>
        <w:pStyle w:val="Akapitzlist"/>
        <w:numPr>
          <w:ilvl w:val="0"/>
          <w:numId w:val="38"/>
        </w:numPr>
        <w:tabs>
          <w:tab w:val="clear" w:pos="360"/>
          <w:tab w:val="num" w:pos="426"/>
        </w:tabs>
        <w:spacing w:line="276" w:lineRule="auto"/>
        <w:ind w:left="426" w:right="14" w:hanging="426"/>
        <w:jc w:val="both"/>
        <w:rPr>
          <w:rFonts w:ascii="Tahoma" w:eastAsia="Tahoma" w:hAnsi="Tahoma" w:cs="Tahoma"/>
        </w:rPr>
      </w:pPr>
      <w:r w:rsidRPr="001A21E8">
        <w:rPr>
          <w:rFonts w:ascii="Tahoma" w:eastAsia="Tahoma" w:hAnsi="Tahoma" w:cs="Tahoma"/>
          <w:spacing w:val="-1"/>
        </w:rPr>
        <w:t>Z</w:t>
      </w:r>
      <w:r w:rsidRPr="001A21E8">
        <w:rPr>
          <w:rFonts w:ascii="Tahoma" w:eastAsia="Tahoma" w:hAnsi="Tahoma" w:cs="Tahoma"/>
        </w:rPr>
        <w:t>mi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tr</w:t>
      </w:r>
      <w:r w:rsidRPr="001A21E8">
        <w:rPr>
          <w:rFonts w:ascii="Tahoma" w:eastAsia="Tahoma" w:hAnsi="Tahoma" w:cs="Tahoma"/>
          <w:spacing w:val="1"/>
        </w:rPr>
        <w:t>e</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 xml:space="preserve"> </w:t>
      </w:r>
      <w:r w:rsidR="00366343" w:rsidRPr="001A21E8">
        <w:rPr>
          <w:rFonts w:ascii="Tahoma" w:eastAsia="Tahoma" w:hAnsi="Tahoma" w:cs="Tahoma"/>
          <w:spacing w:val="-1"/>
        </w:rPr>
        <w:t>Decyzji</w:t>
      </w:r>
      <w:r w:rsidR="00366343" w:rsidRPr="001A21E8">
        <w:rPr>
          <w:rFonts w:ascii="Tahoma" w:eastAsia="Tahoma" w:hAnsi="Tahoma" w:cs="Tahoma"/>
          <w:spacing w:val="-2"/>
        </w:rPr>
        <w:t xml:space="preserve"> </w:t>
      </w:r>
      <w:r w:rsidRPr="001A21E8">
        <w:rPr>
          <w:rFonts w:ascii="Tahoma" w:eastAsia="Tahoma" w:hAnsi="Tahoma" w:cs="Tahoma"/>
          <w:spacing w:val="1"/>
        </w:rPr>
        <w:t>wy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6"/>
        </w:rPr>
        <w:t xml:space="preserve">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y</w:t>
      </w:r>
      <w:r w:rsidRPr="001A21E8">
        <w:rPr>
          <w:rFonts w:ascii="Tahoma" w:eastAsia="Tahoma" w:hAnsi="Tahoma" w:cs="Tahoma"/>
          <w:spacing w:val="-4"/>
        </w:rPr>
        <w:t xml:space="preserve"> </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su</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3"/>
        </w:rPr>
        <w:t xml:space="preserve"> </w:t>
      </w:r>
      <w:r w:rsidR="00366343" w:rsidRPr="001A21E8">
        <w:rPr>
          <w:rFonts w:ascii="Tahoma" w:eastAsia="Tahoma" w:hAnsi="Tahoma" w:cs="Tahoma"/>
          <w:spacing w:val="1"/>
        </w:rPr>
        <w:t>Decyzji</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9"/>
        </w:rPr>
        <w:t xml:space="preserve"> </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spacing w:val="1"/>
        </w:rPr>
        <w:t>1</w:t>
      </w:r>
      <w:r w:rsidR="00C71B92">
        <w:rPr>
          <w:rFonts w:ascii="Tahoma" w:eastAsia="Tahoma" w:hAnsi="Tahoma" w:cs="Tahoma"/>
          <w:spacing w:val="1"/>
        </w:rPr>
        <w:t>1</w:t>
      </w:r>
      <w:r w:rsidRPr="001A21E8">
        <w:rPr>
          <w:rFonts w:ascii="Tahoma" w:eastAsia="Tahoma" w:hAnsi="Tahoma" w:cs="Tahoma"/>
          <w:spacing w:val="-1"/>
        </w:rPr>
        <w:t xml:space="preserve"> u</w:t>
      </w:r>
      <w:r w:rsidRPr="001A21E8">
        <w:rPr>
          <w:rFonts w:ascii="Tahoma" w:eastAsia="Tahoma" w:hAnsi="Tahoma" w:cs="Tahoma"/>
        </w:rPr>
        <w:t>s</w:t>
      </w:r>
      <w:r w:rsidRPr="001A21E8">
        <w:rPr>
          <w:rFonts w:ascii="Tahoma" w:eastAsia="Tahoma" w:hAnsi="Tahoma" w:cs="Tahoma"/>
          <w:spacing w:val="3"/>
        </w:rPr>
        <w:t>t</w:t>
      </w:r>
      <w:r w:rsidRPr="001A21E8">
        <w:rPr>
          <w:rFonts w:ascii="Tahoma" w:eastAsia="Tahoma" w:hAnsi="Tahoma" w:cs="Tahoma"/>
        </w:rPr>
        <w:t>.</w:t>
      </w:r>
      <w:r w:rsidRPr="001A21E8">
        <w:rPr>
          <w:rFonts w:ascii="Tahoma" w:eastAsia="Tahoma" w:hAnsi="Tahoma" w:cs="Tahoma"/>
          <w:spacing w:val="3"/>
        </w:rPr>
        <w:t xml:space="preserve"> </w:t>
      </w:r>
      <w:r w:rsidR="0011602C">
        <w:rPr>
          <w:rFonts w:ascii="Tahoma" w:eastAsia="Tahoma" w:hAnsi="Tahoma" w:cs="Tahoma"/>
          <w:spacing w:val="3"/>
        </w:rPr>
        <w:t>8</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spacing w:val="-1"/>
        </w:rPr>
        <w:t>1</w:t>
      </w:r>
      <w:r w:rsidR="00C71B92">
        <w:rPr>
          <w:rFonts w:ascii="Tahoma" w:eastAsia="Tahoma" w:hAnsi="Tahoma" w:cs="Tahoma"/>
          <w:spacing w:val="-1"/>
        </w:rPr>
        <w:t>7</w:t>
      </w:r>
      <w:r w:rsidRPr="001A21E8">
        <w:rPr>
          <w:rFonts w:ascii="Tahoma" w:eastAsia="Tahoma" w:hAnsi="Tahoma" w:cs="Tahoma"/>
          <w:spacing w:val="2"/>
        </w:rPr>
        <w:t xml:space="preserve"> </w:t>
      </w:r>
      <w:r w:rsidRPr="001A21E8">
        <w:rPr>
          <w:rFonts w:ascii="Tahoma" w:eastAsia="Tahoma" w:hAnsi="Tahoma" w:cs="Tahoma"/>
        </w:rPr>
        <w:t>oraz</w:t>
      </w:r>
      <w:r w:rsidR="00943ECE">
        <w:rPr>
          <w:rFonts w:ascii="Tahoma" w:eastAsia="Tahoma" w:hAnsi="Tahoma" w:cs="Tahoma"/>
        </w:rPr>
        <w:t xml:space="preserve"> </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2"/>
        </w:rPr>
        <w:t>3</w:t>
      </w:r>
      <w:r w:rsidR="008472C0">
        <w:rPr>
          <w:rFonts w:ascii="Tahoma" w:eastAsia="Tahoma" w:hAnsi="Tahoma" w:cs="Tahoma"/>
          <w:spacing w:val="2"/>
        </w:rPr>
        <w:t>2</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2"/>
        </w:rPr>
        <w:t>.</w:t>
      </w:r>
      <w:r w:rsidR="00C22053">
        <w:rPr>
          <w:rFonts w:ascii="Tahoma" w:eastAsia="Tahoma" w:hAnsi="Tahoma" w:cs="Tahoma"/>
          <w:spacing w:val="2"/>
        </w:rPr>
        <w:t xml:space="preserve"> </w:t>
      </w:r>
      <w:r w:rsidRPr="001A21E8">
        <w:rPr>
          <w:rFonts w:ascii="Tahoma" w:eastAsia="Tahoma" w:hAnsi="Tahoma" w:cs="Tahoma"/>
          <w:spacing w:val="-1"/>
        </w:rPr>
        <w:t>1</w:t>
      </w:r>
      <w:r w:rsidRPr="001A21E8">
        <w:rPr>
          <w:rFonts w:ascii="Tahoma" w:eastAsia="Tahoma" w:hAnsi="Tahoma" w:cs="Tahoma"/>
        </w:rPr>
        <w:t>.</w:t>
      </w:r>
    </w:p>
    <w:p w14:paraId="6D07A11D" w14:textId="77777777" w:rsidR="00C22053" w:rsidRDefault="00C22053" w:rsidP="00F10027">
      <w:pPr>
        <w:spacing w:line="276" w:lineRule="auto"/>
        <w:ind w:left="426" w:right="14" w:hanging="426"/>
        <w:jc w:val="both"/>
        <w:rPr>
          <w:rFonts w:ascii="Tahoma" w:eastAsia="Tahoma" w:hAnsi="Tahoma" w:cs="Tahoma"/>
        </w:rPr>
      </w:pPr>
    </w:p>
    <w:p w14:paraId="213C0E2E" w14:textId="08879940" w:rsidR="00942F4E" w:rsidRPr="001A21E8" w:rsidRDefault="00280ADA" w:rsidP="005101A1">
      <w:pPr>
        <w:spacing w:line="276" w:lineRule="auto"/>
        <w:ind w:left="426" w:right="14" w:hanging="426"/>
        <w:jc w:val="center"/>
        <w:rPr>
          <w:rFonts w:ascii="Tahoma" w:eastAsia="Tahoma" w:hAnsi="Tahoma" w:cs="Tahoma"/>
          <w:w w:val="99"/>
        </w:rPr>
      </w:pPr>
      <w:r w:rsidRPr="00031201">
        <w:rPr>
          <w:rFonts w:ascii="Tahoma" w:eastAsia="Tahoma" w:hAnsi="Tahoma" w:cs="Tahoma"/>
          <w:position w:val="-1"/>
        </w:rPr>
        <w:t xml:space="preserve">§ </w:t>
      </w:r>
      <w:r w:rsidR="00E67406" w:rsidRPr="00031201">
        <w:rPr>
          <w:rFonts w:ascii="Tahoma" w:eastAsia="Tahoma" w:hAnsi="Tahoma" w:cs="Tahoma"/>
          <w:position w:val="-1"/>
        </w:rPr>
        <w:t>4</w:t>
      </w:r>
      <w:r w:rsidR="0011602C">
        <w:rPr>
          <w:rFonts w:ascii="Tahoma" w:eastAsia="Tahoma" w:hAnsi="Tahoma" w:cs="Tahoma"/>
          <w:position w:val="-1"/>
        </w:rPr>
        <w:t>0</w:t>
      </w:r>
      <w:r w:rsidRPr="001A21E8">
        <w:rPr>
          <w:rFonts w:ascii="Tahoma" w:eastAsia="Tahoma" w:hAnsi="Tahoma" w:cs="Tahoma"/>
          <w:w w:val="99"/>
        </w:rPr>
        <w:t>.</w:t>
      </w:r>
    </w:p>
    <w:p w14:paraId="3E4FCA4B" w14:textId="6B45FAAA" w:rsidR="00942F4E" w:rsidRPr="00FF4AAE" w:rsidRDefault="00366343" w:rsidP="005100BA">
      <w:pPr>
        <w:pStyle w:val="Akapitzlist"/>
        <w:numPr>
          <w:ilvl w:val="0"/>
          <w:numId w:val="39"/>
        </w:numPr>
        <w:tabs>
          <w:tab w:val="clear" w:pos="360"/>
          <w:tab w:val="num" w:pos="426"/>
        </w:tabs>
        <w:spacing w:line="276" w:lineRule="auto"/>
        <w:ind w:left="425" w:right="14" w:hanging="426"/>
        <w:jc w:val="both"/>
        <w:rPr>
          <w:rFonts w:ascii="Tahoma" w:eastAsia="Tahoma" w:hAnsi="Tahoma" w:cs="Tahoma"/>
        </w:rPr>
      </w:pPr>
      <w:r w:rsidRPr="00FF4AAE">
        <w:rPr>
          <w:rFonts w:ascii="Tahoma" w:eastAsia="Tahoma" w:hAnsi="Tahoma" w:cs="Tahoma"/>
        </w:rPr>
        <w:t>Decyzja</w:t>
      </w:r>
      <w:r w:rsidR="00280ADA" w:rsidRPr="00FF4AAE">
        <w:rPr>
          <w:rFonts w:ascii="Tahoma" w:eastAsia="Tahoma" w:hAnsi="Tahoma" w:cs="Tahoma"/>
        </w:rPr>
        <w:t xml:space="preserve"> została sporządzona w </w:t>
      </w:r>
      <w:r w:rsidR="004D1745" w:rsidRPr="00FF4AAE">
        <w:rPr>
          <w:rFonts w:ascii="Tahoma" w:eastAsia="Tahoma" w:hAnsi="Tahoma" w:cs="Tahoma"/>
        </w:rPr>
        <w:t>dwóch</w:t>
      </w:r>
      <w:r w:rsidR="00280ADA" w:rsidRPr="00FF4AAE">
        <w:rPr>
          <w:rFonts w:ascii="Tahoma" w:eastAsia="Tahoma" w:hAnsi="Tahoma" w:cs="Tahoma"/>
        </w:rPr>
        <w:t xml:space="preserve"> jednobrzmiących egzemplarzach</w:t>
      </w:r>
      <w:r w:rsidR="004D1745" w:rsidRPr="00FF4AAE">
        <w:rPr>
          <w:rFonts w:ascii="Tahoma" w:eastAsia="Tahoma" w:hAnsi="Tahoma" w:cs="Tahoma"/>
        </w:rPr>
        <w:t>, po jednym dla każdej ze stron.</w:t>
      </w:r>
    </w:p>
    <w:p w14:paraId="11978BF1" w14:textId="619F8872" w:rsidR="003C358C" w:rsidRPr="00FF4AAE" w:rsidRDefault="00280ADA" w:rsidP="005100BA">
      <w:pPr>
        <w:pStyle w:val="Akapitzlist"/>
        <w:numPr>
          <w:ilvl w:val="0"/>
          <w:numId w:val="39"/>
        </w:numPr>
        <w:tabs>
          <w:tab w:val="clear" w:pos="360"/>
          <w:tab w:val="num" w:pos="426"/>
        </w:tabs>
        <w:spacing w:line="276" w:lineRule="auto"/>
        <w:ind w:left="425" w:right="14" w:hanging="426"/>
        <w:jc w:val="both"/>
        <w:rPr>
          <w:rFonts w:ascii="Tahoma" w:eastAsia="Tahoma" w:hAnsi="Tahoma" w:cs="Tahoma"/>
        </w:rPr>
      </w:pPr>
      <w:r w:rsidRPr="00FF4AAE">
        <w:rPr>
          <w:rFonts w:ascii="Tahoma" w:eastAsia="Tahoma" w:hAnsi="Tahoma" w:cs="Tahoma"/>
        </w:rPr>
        <w:t xml:space="preserve">Postanowienia </w:t>
      </w:r>
      <w:r w:rsidR="00366343" w:rsidRPr="00FF4AAE">
        <w:rPr>
          <w:rFonts w:ascii="Tahoma" w:eastAsia="Tahoma" w:hAnsi="Tahoma" w:cs="Tahoma"/>
        </w:rPr>
        <w:t xml:space="preserve">Decyzji </w:t>
      </w:r>
      <w:r w:rsidRPr="00FF4AAE">
        <w:rPr>
          <w:rFonts w:ascii="Tahoma" w:eastAsia="Tahoma" w:hAnsi="Tahoma" w:cs="Tahoma"/>
        </w:rPr>
        <w:t xml:space="preserve">wchodzą w życie z dniem </w:t>
      </w:r>
      <w:r w:rsidR="00281D78" w:rsidRPr="00FF4AAE">
        <w:rPr>
          <w:rFonts w:ascii="Tahoma" w:eastAsia="Tahoma" w:hAnsi="Tahoma" w:cs="Tahoma"/>
        </w:rPr>
        <w:t>podjęcia</w:t>
      </w:r>
      <w:r w:rsidRPr="00FF4AAE">
        <w:rPr>
          <w:rFonts w:ascii="Tahoma" w:eastAsia="Tahoma" w:hAnsi="Tahoma" w:cs="Tahoma"/>
        </w:rPr>
        <w:t xml:space="preserve"> z mocą obowiązującą od dnia</w:t>
      </w:r>
      <w:r w:rsidR="00BE11F7" w:rsidRPr="00FF4AAE">
        <w:rPr>
          <w:rFonts w:ascii="Tahoma" w:eastAsia="Tahoma" w:hAnsi="Tahoma" w:cs="Tahoma"/>
        </w:rPr>
        <w:t xml:space="preserve"> rozpoczęcia</w:t>
      </w:r>
      <w:r w:rsidRPr="00FF4AAE">
        <w:rPr>
          <w:rFonts w:ascii="Tahoma" w:eastAsia="Tahoma" w:hAnsi="Tahoma" w:cs="Tahoma"/>
        </w:rPr>
        <w:t xml:space="preserve"> realizacji projektu, o którym mowa w § </w:t>
      </w:r>
      <w:r w:rsidR="00146299" w:rsidRPr="00FF4AAE">
        <w:rPr>
          <w:rFonts w:ascii="Tahoma" w:eastAsia="Tahoma" w:hAnsi="Tahoma" w:cs="Tahoma"/>
        </w:rPr>
        <w:t>2</w:t>
      </w:r>
      <w:r w:rsidRPr="00FF4AAE">
        <w:rPr>
          <w:rFonts w:ascii="Tahoma" w:eastAsia="Tahoma" w:hAnsi="Tahoma" w:cs="Tahoma"/>
        </w:rPr>
        <w:t xml:space="preserve"> ust. 1 </w:t>
      </w:r>
      <w:r w:rsidR="00366343" w:rsidRPr="00FF4AAE">
        <w:rPr>
          <w:rFonts w:ascii="Tahoma" w:eastAsia="Tahoma" w:hAnsi="Tahoma" w:cs="Tahoma"/>
        </w:rPr>
        <w:t>Decyzji</w:t>
      </w:r>
      <w:r w:rsidRPr="00FF4AAE">
        <w:rPr>
          <w:rFonts w:ascii="Tahoma" w:eastAsia="Tahoma" w:hAnsi="Tahoma" w:cs="Tahoma"/>
        </w:rPr>
        <w:t>.</w:t>
      </w:r>
    </w:p>
    <w:p w14:paraId="67DEDAE5" w14:textId="5C2CC354" w:rsidR="00535409" w:rsidRPr="00FF4AAE" w:rsidRDefault="00535409" w:rsidP="008C2934">
      <w:pPr>
        <w:pStyle w:val="Akapitzlist"/>
        <w:numPr>
          <w:ilvl w:val="0"/>
          <w:numId w:val="39"/>
        </w:numPr>
        <w:tabs>
          <w:tab w:val="clear" w:pos="360"/>
          <w:tab w:val="num" w:pos="426"/>
        </w:tabs>
        <w:spacing w:line="276" w:lineRule="auto"/>
        <w:ind w:left="425" w:hanging="426"/>
        <w:jc w:val="both"/>
        <w:rPr>
          <w:rFonts w:ascii="Tahoma" w:eastAsia="Tahoma" w:hAnsi="Tahoma" w:cs="Tahoma"/>
        </w:rPr>
      </w:pPr>
      <w:r w:rsidRPr="00FF4AAE">
        <w:rPr>
          <w:rFonts w:ascii="Tahoma" w:eastAsia="Tahoma" w:hAnsi="Tahoma" w:cs="Tahoma"/>
        </w:rPr>
        <w:t>Z dniem podjęcia niniejszej Decyzji poprzednia Decyzja nr ………….. Zarządu Województwa Świętokrzyskiego z dnia…………………….w sprawie dofinansowania projektu pt.………………….. przestaje obowiązywać</w:t>
      </w:r>
      <w:r w:rsidRPr="00FF4AAE">
        <w:rPr>
          <w:rFonts w:eastAsia="Tahoma"/>
          <w:vertAlign w:val="superscript"/>
        </w:rPr>
        <w:footnoteReference w:id="86"/>
      </w:r>
    </w:p>
    <w:p w14:paraId="7DE05F75" w14:textId="089F44FB" w:rsidR="00942F4E" w:rsidRPr="001A21E8" w:rsidRDefault="00280ADA" w:rsidP="005100BA">
      <w:pPr>
        <w:pStyle w:val="Akapitzlist"/>
        <w:numPr>
          <w:ilvl w:val="0"/>
          <w:numId w:val="39"/>
        </w:numPr>
        <w:tabs>
          <w:tab w:val="clear" w:pos="360"/>
          <w:tab w:val="num" w:pos="426"/>
        </w:tabs>
        <w:spacing w:line="276" w:lineRule="auto"/>
        <w:ind w:left="425" w:right="14"/>
        <w:jc w:val="both"/>
        <w:rPr>
          <w:rFonts w:ascii="Tahoma" w:eastAsia="Tahoma" w:hAnsi="Tahoma" w:cs="Tahoma"/>
          <w:szCs w:val="18"/>
        </w:rPr>
      </w:pPr>
      <w:r w:rsidRPr="00FF4AAE">
        <w:rPr>
          <w:rFonts w:ascii="Tahoma" w:eastAsia="Tahoma" w:hAnsi="Tahoma" w:cs="Tahoma"/>
        </w:rPr>
        <w:t>Integralną część niniejszej</w:t>
      </w:r>
      <w:r w:rsidRPr="001A21E8">
        <w:rPr>
          <w:rFonts w:ascii="Tahoma" w:eastAsia="Tahoma" w:hAnsi="Tahoma" w:cs="Tahoma"/>
          <w:spacing w:val="-7"/>
          <w:szCs w:val="18"/>
        </w:rPr>
        <w:t xml:space="preserve"> </w:t>
      </w:r>
      <w:r w:rsidR="00366343" w:rsidRPr="001A21E8">
        <w:rPr>
          <w:rFonts w:ascii="Tahoma" w:eastAsia="Tahoma" w:hAnsi="Tahoma" w:cs="Tahoma"/>
          <w:spacing w:val="-1"/>
          <w:szCs w:val="18"/>
        </w:rPr>
        <w:t>Decyzji</w:t>
      </w:r>
      <w:r w:rsidR="00366343" w:rsidRPr="001A21E8">
        <w:rPr>
          <w:rFonts w:ascii="Tahoma" w:eastAsia="Tahoma" w:hAnsi="Tahoma" w:cs="Tahoma"/>
          <w:spacing w:val="-7"/>
          <w:szCs w:val="18"/>
        </w:rPr>
        <w:t xml:space="preserve"> </w:t>
      </w:r>
      <w:r w:rsidRPr="001A21E8">
        <w:rPr>
          <w:rFonts w:ascii="Tahoma" w:eastAsia="Tahoma" w:hAnsi="Tahoma" w:cs="Tahoma"/>
          <w:szCs w:val="18"/>
        </w:rPr>
        <w:t>st</w:t>
      </w:r>
      <w:r w:rsidRPr="001A21E8">
        <w:rPr>
          <w:rFonts w:ascii="Tahoma" w:eastAsia="Tahoma" w:hAnsi="Tahoma" w:cs="Tahoma"/>
          <w:spacing w:val="1"/>
          <w:szCs w:val="18"/>
        </w:rPr>
        <w:t>an</w:t>
      </w:r>
      <w:r w:rsidRPr="001A21E8">
        <w:rPr>
          <w:rFonts w:ascii="Tahoma" w:eastAsia="Tahoma" w:hAnsi="Tahoma" w:cs="Tahoma"/>
          <w:szCs w:val="18"/>
        </w:rPr>
        <w:t>o</w:t>
      </w:r>
      <w:r w:rsidRPr="001A21E8">
        <w:rPr>
          <w:rFonts w:ascii="Tahoma" w:eastAsia="Tahoma" w:hAnsi="Tahoma" w:cs="Tahoma"/>
          <w:spacing w:val="1"/>
          <w:szCs w:val="18"/>
        </w:rPr>
        <w:t>w</w:t>
      </w:r>
      <w:r w:rsidRPr="001A21E8">
        <w:rPr>
          <w:rFonts w:ascii="Tahoma" w:eastAsia="Tahoma" w:hAnsi="Tahoma" w:cs="Tahoma"/>
          <w:szCs w:val="18"/>
        </w:rPr>
        <w:t>ią</w:t>
      </w:r>
      <w:r w:rsidRPr="001A21E8">
        <w:rPr>
          <w:rFonts w:ascii="Tahoma" w:eastAsia="Tahoma" w:hAnsi="Tahoma" w:cs="Tahoma"/>
          <w:spacing w:val="-7"/>
          <w:szCs w:val="18"/>
        </w:rPr>
        <w:t xml:space="preserve"> </w:t>
      </w:r>
      <w:r w:rsidRPr="001A21E8">
        <w:rPr>
          <w:rFonts w:ascii="Tahoma" w:eastAsia="Tahoma" w:hAnsi="Tahoma" w:cs="Tahoma"/>
          <w:spacing w:val="-1"/>
          <w:szCs w:val="18"/>
        </w:rPr>
        <w:t>n</w:t>
      </w:r>
      <w:r w:rsidRPr="001A21E8">
        <w:rPr>
          <w:rFonts w:ascii="Tahoma" w:eastAsia="Tahoma" w:hAnsi="Tahoma" w:cs="Tahoma"/>
          <w:spacing w:val="1"/>
          <w:szCs w:val="18"/>
        </w:rPr>
        <w:t>a</w:t>
      </w:r>
      <w:r w:rsidRPr="001A21E8">
        <w:rPr>
          <w:rFonts w:ascii="Tahoma" w:eastAsia="Tahoma" w:hAnsi="Tahoma" w:cs="Tahoma"/>
          <w:szCs w:val="18"/>
        </w:rPr>
        <w:t>st</w:t>
      </w:r>
      <w:r w:rsidRPr="001A21E8">
        <w:rPr>
          <w:rFonts w:ascii="Tahoma" w:eastAsia="Tahoma" w:hAnsi="Tahoma" w:cs="Tahoma"/>
          <w:spacing w:val="1"/>
          <w:szCs w:val="18"/>
        </w:rPr>
        <w:t>ę</w:t>
      </w:r>
      <w:r w:rsidRPr="001A21E8">
        <w:rPr>
          <w:rFonts w:ascii="Tahoma" w:eastAsia="Tahoma" w:hAnsi="Tahoma" w:cs="Tahoma"/>
          <w:szCs w:val="18"/>
        </w:rPr>
        <w:t>p</w:t>
      </w:r>
      <w:r w:rsidRPr="001A21E8">
        <w:rPr>
          <w:rFonts w:ascii="Tahoma" w:eastAsia="Tahoma" w:hAnsi="Tahoma" w:cs="Tahoma"/>
          <w:spacing w:val="2"/>
          <w:szCs w:val="18"/>
        </w:rPr>
        <w:t>u</w:t>
      </w:r>
      <w:r w:rsidRPr="001A21E8">
        <w:rPr>
          <w:rFonts w:ascii="Tahoma" w:eastAsia="Tahoma" w:hAnsi="Tahoma" w:cs="Tahoma"/>
          <w:spacing w:val="-1"/>
          <w:szCs w:val="18"/>
        </w:rPr>
        <w:t>j</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e</w:t>
      </w:r>
      <w:r w:rsidRPr="001A21E8">
        <w:rPr>
          <w:rFonts w:ascii="Tahoma" w:eastAsia="Tahoma" w:hAnsi="Tahoma" w:cs="Tahoma"/>
          <w:spacing w:val="-11"/>
          <w:szCs w:val="18"/>
        </w:rPr>
        <w:t xml:space="preserve"> </w:t>
      </w: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w:t>
      </w:r>
      <w:r w:rsidRPr="001A21E8">
        <w:rPr>
          <w:rFonts w:ascii="Tahoma" w:eastAsia="Tahoma" w:hAnsi="Tahoma" w:cs="Tahoma"/>
          <w:spacing w:val="-1"/>
          <w:szCs w:val="18"/>
        </w:rPr>
        <w:t>k</w:t>
      </w:r>
      <w:r w:rsidRPr="001A21E8">
        <w:rPr>
          <w:rFonts w:ascii="Tahoma" w:eastAsia="Tahoma" w:hAnsi="Tahoma" w:cs="Tahoma"/>
          <w:spacing w:val="2"/>
          <w:szCs w:val="18"/>
        </w:rPr>
        <w:t>i</w:t>
      </w:r>
      <w:r w:rsidRPr="001A21E8">
        <w:rPr>
          <w:rFonts w:ascii="Tahoma" w:eastAsia="Tahoma" w:hAnsi="Tahoma" w:cs="Tahoma"/>
          <w:szCs w:val="18"/>
        </w:rPr>
        <w:t>:</w:t>
      </w:r>
    </w:p>
    <w:p w14:paraId="23BB1393" w14:textId="3FD4DEA9" w:rsidR="00942F4E" w:rsidRPr="001A21E8" w:rsidRDefault="00280ADA"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znik</w:t>
      </w:r>
      <w:r w:rsidRPr="001A21E8">
        <w:rPr>
          <w:rFonts w:ascii="Tahoma" w:eastAsia="Tahoma" w:hAnsi="Tahoma" w:cs="Tahoma"/>
          <w:spacing w:val="-9"/>
          <w:szCs w:val="18"/>
        </w:rPr>
        <w:t xml:space="preserve"> </w:t>
      </w:r>
      <w:r w:rsidRPr="001A21E8">
        <w:rPr>
          <w:rFonts w:ascii="Tahoma" w:eastAsia="Tahoma" w:hAnsi="Tahoma" w:cs="Tahoma"/>
          <w:spacing w:val="-1"/>
          <w:szCs w:val="18"/>
        </w:rPr>
        <w:t>n</w:t>
      </w:r>
      <w:r w:rsidRPr="001A21E8">
        <w:rPr>
          <w:rFonts w:ascii="Tahoma" w:eastAsia="Tahoma" w:hAnsi="Tahoma" w:cs="Tahoma"/>
          <w:szCs w:val="18"/>
        </w:rPr>
        <w:t>r</w:t>
      </w:r>
      <w:r w:rsidRPr="001A21E8">
        <w:rPr>
          <w:rFonts w:ascii="Tahoma" w:eastAsia="Tahoma" w:hAnsi="Tahoma" w:cs="Tahoma"/>
          <w:spacing w:val="1"/>
          <w:szCs w:val="18"/>
        </w:rPr>
        <w:t xml:space="preserve"> </w:t>
      </w:r>
      <w:r w:rsidRPr="001A21E8">
        <w:rPr>
          <w:rFonts w:ascii="Tahoma" w:eastAsia="Tahoma" w:hAnsi="Tahoma" w:cs="Tahoma"/>
          <w:spacing w:val="-1"/>
          <w:szCs w:val="18"/>
        </w:rPr>
        <w:t>1</w:t>
      </w:r>
      <w:r w:rsidRPr="001A21E8">
        <w:rPr>
          <w:rFonts w:ascii="Tahoma" w:eastAsia="Tahoma" w:hAnsi="Tahoma" w:cs="Tahoma"/>
          <w:szCs w:val="18"/>
        </w:rPr>
        <w:t>:</w:t>
      </w:r>
      <w:r w:rsidRPr="001A21E8">
        <w:rPr>
          <w:rFonts w:ascii="Tahoma" w:eastAsia="Tahoma" w:hAnsi="Tahoma" w:cs="Tahoma"/>
          <w:spacing w:val="-1"/>
          <w:szCs w:val="18"/>
        </w:rPr>
        <w:t xml:space="preserve"> </w:t>
      </w:r>
      <w:r w:rsidRPr="001A21E8">
        <w:rPr>
          <w:rFonts w:ascii="Tahoma" w:eastAsia="Tahoma" w:hAnsi="Tahoma" w:cs="Tahoma"/>
          <w:szCs w:val="18"/>
        </w:rPr>
        <w:t>Wni</w:t>
      </w:r>
      <w:r w:rsidRPr="001A21E8">
        <w:rPr>
          <w:rFonts w:ascii="Tahoma" w:eastAsia="Tahoma" w:hAnsi="Tahoma" w:cs="Tahoma"/>
          <w:spacing w:val="2"/>
          <w:szCs w:val="18"/>
        </w:rPr>
        <w:t>o</w:t>
      </w:r>
      <w:r w:rsidRPr="001A21E8">
        <w:rPr>
          <w:rFonts w:ascii="Tahoma" w:eastAsia="Tahoma" w:hAnsi="Tahoma" w:cs="Tahoma"/>
          <w:szCs w:val="18"/>
        </w:rPr>
        <w:t>sek</w:t>
      </w:r>
      <w:r w:rsidRPr="001A21E8">
        <w:rPr>
          <w:rFonts w:ascii="Tahoma" w:eastAsia="Tahoma" w:hAnsi="Tahoma" w:cs="Tahoma"/>
          <w:spacing w:val="-8"/>
          <w:szCs w:val="18"/>
        </w:rPr>
        <w:t xml:space="preserve"> </w:t>
      </w:r>
      <w:r w:rsidRPr="001A21E8">
        <w:rPr>
          <w:rFonts w:ascii="Tahoma" w:eastAsia="Tahoma" w:hAnsi="Tahoma" w:cs="Tahoma"/>
          <w:szCs w:val="18"/>
        </w:rPr>
        <w:t>o</w:t>
      </w:r>
      <w:r w:rsidRPr="001A21E8">
        <w:rPr>
          <w:rFonts w:ascii="Tahoma" w:eastAsia="Tahoma" w:hAnsi="Tahoma" w:cs="Tahoma"/>
          <w:spacing w:val="3"/>
          <w:szCs w:val="18"/>
        </w:rPr>
        <w:t xml:space="preserve"> </w:t>
      </w:r>
      <w:r w:rsidRPr="001A21E8">
        <w:rPr>
          <w:rFonts w:ascii="Tahoma" w:eastAsia="Tahoma" w:hAnsi="Tahoma" w:cs="Tahoma"/>
          <w:spacing w:val="1"/>
          <w:szCs w:val="18"/>
        </w:rPr>
        <w:t>k</w:t>
      </w:r>
      <w:r w:rsidRPr="001A21E8">
        <w:rPr>
          <w:rFonts w:ascii="Tahoma" w:eastAsia="Tahoma" w:hAnsi="Tahoma" w:cs="Tahoma"/>
          <w:szCs w:val="18"/>
        </w:rPr>
        <w:t>tór</w:t>
      </w:r>
      <w:r w:rsidRPr="001A21E8">
        <w:rPr>
          <w:rFonts w:ascii="Tahoma" w:eastAsia="Tahoma" w:hAnsi="Tahoma" w:cs="Tahoma"/>
          <w:spacing w:val="-1"/>
          <w:szCs w:val="18"/>
        </w:rPr>
        <w:t>y</w:t>
      </w:r>
      <w:r w:rsidRPr="001A21E8">
        <w:rPr>
          <w:rFonts w:ascii="Tahoma" w:eastAsia="Tahoma" w:hAnsi="Tahoma" w:cs="Tahoma"/>
          <w:szCs w:val="18"/>
        </w:rPr>
        <w:t>m</w:t>
      </w:r>
      <w:r w:rsidRPr="001A21E8">
        <w:rPr>
          <w:rFonts w:ascii="Tahoma" w:eastAsia="Tahoma" w:hAnsi="Tahoma" w:cs="Tahoma"/>
          <w:spacing w:val="-5"/>
          <w:szCs w:val="18"/>
        </w:rPr>
        <w:t xml:space="preserve"> </w:t>
      </w:r>
      <w:r w:rsidRPr="001A21E8">
        <w:rPr>
          <w:rFonts w:ascii="Tahoma" w:eastAsia="Tahoma" w:hAnsi="Tahoma" w:cs="Tahoma"/>
          <w:szCs w:val="18"/>
        </w:rPr>
        <w:t>mo</w:t>
      </w:r>
      <w:r w:rsidRPr="001A21E8">
        <w:rPr>
          <w:rFonts w:ascii="Tahoma" w:eastAsia="Tahoma" w:hAnsi="Tahoma" w:cs="Tahoma"/>
          <w:spacing w:val="-2"/>
          <w:szCs w:val="18"/>
        </w:rPr>
        <w:t>w</w:t>
      </w:r>
      <w:r w:rsidRPr="001A21E8">
        <w:rPr>
          <w:rFonts w:ascii="Tahoma" w:eastAsia="Tahoma" w:hAnsi="Tahoma" w:cs="Tahoma"/>
          <w:szCs w:val="18"/>
        </w:rPr>
        <w:t>a</w:t>
      </w:r>
      <w:r w:rsidRPr="001A21E8">
        <w:rPr>
          <w:rFonts w:ascii="Tahoma" w:eastAsia="Tahoma" w:hAnsi="Tahoma" w:cs="Tahoma"/>
          <w:spacing w:val="-4"/>
          <w:szCs w:val="18"/>
        </w:rPr>
        <w:t xml:space="preserve"> </w:t>
      </w:r>
      <w:r w:rsidRPr="001A21E8">
        <w:rPr>
          <w:rFonts w:ascii="Tahoma" w:eastAsia="Tahoma" w:hAnsi="Tahoma" w:cs="Tahoma"/>
          <w:szCs w:val="18"/>
        </w:rPr>
        <w:t>w §</w:t>
      </w:r>
      <w:r w:rsidRPr="001A21E8">
        <w:rPr>
          <w:rFonts w:ascii="Tahoma" w:eastAsia="Tahoma" w:hAnsi="Tahoma" w:cs="Tahoma"/>
          <w:spacing w:val="1"/>
          <w:szCs w:val="18"/>
        </w:rPr>
        <w:t xml:space="preserve"> </w:t>
      </w:r>
      <w:r w:rsidRPr="001A21E8">
        <w:rPr>
          <w:rFonts w:ascii="Tahoma" w:eastAsia="Tahoma" w:hAnsi="Tahoma" w:cs="Tahoma"/>
          <w:szCs w:val="18"/>
        </w:rPr>
        <w:t>1</w:t>
      </w:r>
      <w:r w:rsidRPr="001A21E8">
        <w:rPr>
          <w:rFonts w:ascii="Tahoma" w:eastAsia="Tahoma" w:hAnsi="Tahoma" w:cs="Tahoma"/>
          <w:spacing w:val="-2"/>
          <w:szCs w:val="18"/>
        </w:rPr>
        <w:t xml:space="preserve"> </w:t>
      </w:r>
      <w:r w:rsidR="005D4F76" w:rsidRPr="001A21E8">
        <w:rPr>
          <w:rFonts w:ascii="Tahoma" w:eastAsia="Tahoma" w:hAnsi="Tahoma" w:cs="Tahoma"/>
          <w:spacing w:val="-2"/>
          <w:szCs w:val="18"/>
        </w:rPr>
        <w:t>ust</w:t>
      </w:r>
      <w:r w:rsidRPr="001A21E8">
        <w:rPr>
          <w:rFonts w:ascii="Tahoma" w:eastAsia="Tahoma" w:hAnsi="Tahoma" w:cs="Tahoma"/>
          <w:szCs w:val="18"/>
        </w:rPr>
        <w:t>.</w:t>
      </w:r>
      <w:r w:rsidRPr="001A21E8">
        <w:rPr>
          <w:rFonts w:ascii="Tahoma" w:eastAsia="Tahoma" w:hAnsi="Tahoma" w:cs="Tahoma"/>
          <w:spacing w:val="-3"/>
          <w:szCs w:val="18"/>
        </w:rPr>
        <w:t xml:space="preserve"> </w:t>
      </w:r>
      <w:r w:rsidR="005D4F76" w:rsidRPr="001A21E8">
        <w:rPr>
          <w:rFonts w:ascii="Tahoma" w:eastAsia="Tahoma" w:hAnsi="Tahoma" w:cs="Tahoma"/>
          <w:spacing w:val="-3"/>
          <w:szCs w:val="18"/>
        </w:rPr>
        <w:t>2</w:t>
      </w:r>
      <w:r w:rsidR="006172F6">
        <w:rPr>
          <w:rFonts w:ascii="Tahoma" w:eastAsia="Tahoma" w:hAnsi="Tahoma" w:cs="Tahoma"/>
          <w:spacing w:val="-3"/>
          <w:szCs w:val="18"/>
        </w:rPr>
        <w:t>1</w:t>
      </w:r>
      <w:r w:rsidRPr="001A21E8">
        <w:rPr>
          <w:rFonts w:ascii="Tahoma" w:eastAsia="Tahoma" w:hAnsi="Tahoma" w:cs="Tahoma"/>
          <w:szCs w:val="18"/>
        </w:rPr>
        <w:t>,</w:t>
      </w:r>
    </w:p>
    <w:p w14:paraId="5AEAC2D8" w14:textId="77777777" w:rsidR="00942F4E" w:rsidRPr="001A21E8" w:rsidRDefault="00280ADA"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znik</w:t>
      </w:r>
      <w:r w:rsidRPr="001A21E8">
        <w:rPr>
          <w:rFonts w:ascii="Tahoma" w:eastAsia="Tahoma" w:hAnsi="Tahoma" w:cs="Tahoma"/>
          <w:spacing w:val="-9"/>
          <w:szCs w:val="18"/>
        </w:rPr>
        <w:t xml:space="preserve"> </w:t>
      </w:r>
      <w:r w:rsidRPr="001A21E8">
        <w:rPr>
          <w:rFonts w:ascii="Tahoma" w:eastAsia="Tahoma" w:hAnsi="Tahoma" w:cs="Tahoma"/>
          <w:spacing w:val="-1"/>
          <w:szCs w:val="18"/>
        </w:rPr>
        <w:t>n</w:t>
      </w:r>
      <w:r w:rsidRPr="001A21E8">
        <w:rPr>
          <w:rFonts w:ascii="Tahoma" w:eastAsia="Tahoma" w:hAnsi="Tahoma" w:cs="Tahoma"/>
          <w:szCs w:val="18"/>
        </w:rPr>
        <w:t>r</w:t>
      </w:r>
      <w:r w:rsidRPr="001A21E8">
        <w:rPr>
          <w:rFonts w:ascii="Tahoma" w:eastAsia="Tahoma" w:hAnsi="Tahoma" w:cs="Tahoma"/>
          <w:spacing w:val="1"/>
          <w:szCs w:val="18"/>
        </w:rPr>
        <w:t xml:space="preserve"> </w:t>
      </w:r>
      <w:r w:rsidRPr="001A21E8">
        <w:rPr>
          <w:rFonts w:ascii="Tahoma" w:eastAsia="Tahoma" w:hAnsi="Tahoma" w:cs="Tahoma"/>
          <w:spacing w:val="-1"/>
          <w:szCs w:val="18"/>
        </w:rPr>
        <w:t>2</w:t>
      </w:r>
      <w:r w:rsidRPr="001A21E8">
        <w:rPr>
          <w:rFonts w:ascii="Tahoma" w:eastAsia="Tahoma" w:hAnsi="Tahoma" w:cs="Tahoma"/>
          <w:szCs w:val="18"/>
        </w:rPr>
        <w:t>:</w:t>
      </w:r>
      <w:r w:rsidRPr="001A21E8">
        <w:rPr>
          <w:rFonts w:ascii="Tahoma" w:eastAsia="Tahoma" w:hAnsi="Tahoma" w:cs="Tahoma"/>
          <w:spacing w:val="-1"/>
          <w:szCs w:val="18"/>
        </w:rPr>
        <w:t xml:space="preserve"> </w:t>
      </w:r>
      <w:r w:rsidRPr="001A21E8">
        <w:rPr>
          <w:rFonts w:ascii="Tahoma" w:eastAsia="Tahoma" w:hAnsi="Tahoma" w:cs="Tahoma"/>
          <w:szCs w:val="18"/>
        </w:rPr>
        <w:t>H</w:t>
      </w:r>
      <w:r w:rsidRPr="001A21E8">
        <w:rPr>
          <w:rFonts w:ascii="Tahoma" w:eastAsia="Tahoma" w:hAnsi="Tahoma" w:cs="Tahoma"/>
          <w:spacing w:val="1"/>
          <w:szCs w:val="18"/>
        </w:rPr>
        <w:t>a</w:t>
      </w:r>
      <w:r w:rsidRPr="001A21E8">
        <w:rPr>
          <w:rFonts w:ascii="Tahoma" w:eastAsia="Tahoma" w:hAnsi="Tahoma" w:cs="Tahoma"/>
          <w:szCs w:val="18"/>
        </w:rPr>
        <w:t>r</w:t>
      </w:r>
      <w:r w:rsidRPr="001A21E8">
        <w:rPr>
          <w:rFonts w:ascii="Tahoma" w:eastAsia="Tahoma" w:hAnsi="Tahoma" w:cs="Tahoma"/>
          <w:spacing w:val="1"/>
          <w:szCs w:val="18"/>
        </w:rPr>
        <w:t>m</w:t>
      </w:r>
      <w:r w:rsidRPr="001A21E8">
        <w:rPr>
          <w:rFonts w:ascii="Tahoma" w:eastAsia="Tahoma" w:hAnsi="Tahoma" w:cs="Tahoma"/>
          <w:szCs w:val="18"/>
        </w:rPr>
        <w:t>o</w:t>
      </w:r>
      <w:r w:rsidRPr="001A21E8">
        <w:rPr>
          <w:rFonts w:ascii="Tahoma" w:eastAsia="Tahoma" w:hAnsi="Tahoma" w:cs="Tahoma"/>
          <w:spacing w:val="1"/>
          <w:szCs w:val="18"/>
        </w:rPr>
        <w:t>n</w:t>
      </w:r>
      <w:r w:rsidRPr="001A21E8">
        <w:rPr>
          <w:rFonts w:ascii="Tahoma" w:eastAsia="Tahoma" w:hAnsi="Tahoma" w:cs="Tahoma"/>
          <w:szCs w:val="18"/>
        </w:rPr>
        <w:t>og</w:t>
      </w:r>
      <w:r w:rsidRPr="001A21E8">
        <w:rPr>
          <w:rFonts w:ascii="Tahoma" w:eastAsia="Tahoma" w:hAnsi="Tahoma" w:cs="Tahoma"/>
          <w:spacing w:val="-2"/>
          <w:szCs w:val="18"/>
        </w:rPr>
        <w:t>r</w:t>
      </w:r>
      <w:r w:rsidRPr="001A21E8">
        <w:rPr>
          <w:rFonts w:ascii="Tahoma" w:eastAsia="Tahoma" w:hAnsi="Tahoma" w:cs="Tahoma"/>
          <w:spacing w:val="1"/>
          <w:szCs w:val="18"/>
        </w:rPr>
        <w:t>a</w:t>
      </w:r>
      <w:r w:rsidRPr="001A21E8">
        <w:rPr>
          <w:rFonts w:ascii="Tahoma" w:eastAsia="Tahoma" w:hAnsi="Tahoma" w:cs="Tahoma"/>
          <w:szCs w:val="18"/>
        </w:rPr>
        <w:t>m</w:t>
      </w:r>
      <w:r w:rsidRPr="001A21E8">
        <w:rPr>
          <w:rFonts w:ascii="Tahoma" w:eastAsia="Tahoma" w:hAnsi="Tahoma" w:cs="Tahoma"/>
          <w:spacing w:val="-13"/>
          <w:szCs w:val="18"/>
        </w:rPr>
        <w:t xml:space="preserve"> </w:t>
      </w:r>
      <w:r w:rsidRPr="001A21E8">
        <w:rPr>
          <w:rFonts w:ascii="Tahoma" w:eastAsia="Tahoma" w:hAnsi="Tahoma" w:cs="Tahoma"/>
          <w:szCs w:val="18"/>
        </w:rPr>
        <w:t>p</w:t>
      </w:r>
      <w:r w:rsidRPr="001A21E8">
        <w:rPr>
          <w:rFonts w:ascii="Tahoma" w:eastAsia="Tahoma" w:hAnsi="Tahoma" w:cs="Tahoma"/>
          <w:spacing w:val="1"/>
          <w:szCs w:val="18"/>
        </w:rPr>
        <w:t>ła</w:t>
      </w:r>
      <w:r w:rsidRPr="001A21E8">
        <w:rPr>
          <w:rFonts w:ascii="Tahoma" w:eastAsia="Tahoma" w:hAnsi="Tahoma" w:cs="Tahoma"/>
          <w:szCs w:val="18"/>
        </w:rPr>
        <w:t>t</w:t>
      </w:r>
      <w:r w:rsidRPr="001A21E8">
        <w:rPr>
          <w:rFonts w:ascii="Tahoma" w:eastAsia="Tahoma" w:hAnsi="Tahoma" w:cs="Tahoma"/>
          <w:spacing w:val="-1"/>
          <w:szCs w:val="18"/>
        </w:rPr>
        <w:t>n</w:t>
      </w:r>
      <w:r w:rsidRPr="001A21E8">
        <w:rPr>
          <w:rFonts w:ascii="Tahoma" w:eastAsia="Tahoma" w:hAnsi="Tahoma" w:cs="Tahoma"/>
          <w:szCs w:val="18"/>
        </w:rPr>
        <w:t>oś</w:t>
      </w:r>
      <w:r w:rsidRPr="001A21E8">
        <w:rPr>
          <w:rFonts w:ascii="Tahoma" w:eastAsia="Tahoma" w:hAnsi="Tahoma" w:cs="Tahoma"/>
          <w:spacing w:val="-1"/>
          <w:szCs w:val="18"/>
        </w:rPr>
        <w:t>c</w:t>
      </w:r>
      <w:r w:rsidRPr="001A21E8">
        <w:rPr>
          <w:rFonts w:ascii="Tahoma" w:eastAsia="Tahoma" w:hAnsi="Tahoma" w:cs="Tahoma"/>
          <w:szCs w:val="18"/>
        </w:rPr>
        <w:t>i,</w:t>
      </w:r>
    </w:p>
    <w:p w14:paraId="7B41CD81" w14:textId="77777777" w:rsidR="00942F4E" w:rsidRPr="001A21E8" w:rsidRDefault="00280ADA"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1A21E8">
        <w:rPr>
          <w:rFonts w:ascii="Tahoma" w:eastAsia="Tahoma" w:hAnsi="Tahoma" w:cs="Tahoma"/>
          <w:position w:val="-1"/>
          <w:szCs w:val="18"/>
        </w:rPr>
        <w:t>z</w:t>
      </w:r>
      <w:r w:rsidRPr="001A21E8">
        <w:rPr>
          <w:rFonts w:ascii="Tahoma" w:eastAsia="Tahoma" w:hAnsi="Tahoma" w:cs="Tahoma"/>
          <w:spacing w:val="1"/>
          <w:position w:val="-1"/>
          <w:szCs w:val="18"/>
        </w:rPr>
        <w:t>a</w:t>
      </w:r>
      <w:r w:rsidRPr="001A21E8">
        <w:rPr>
          <w:rFonts w:ascii="Tahoma" w:eastAsia="Tahoma" w:hAnsi="Tahoma" w:cs="Tahoma"/>
          <w:position w:val="-1"/>
          <w:szCs w:val="18"/>
        </w:rPr>
        <w:t>ł</w:t>
      </w:r>
      <w:r w:rsidRPr="001A21E8">
        <w:rPr>
          <w:rFonts w:ascii="Tahoma" w:eastAsia="Tahoma" w:hAnsi="Tahoma" w:cs="Tahoma"/>
          <w:spacing w:val="1"/>
          <w:position w:val="-1"/>
          <w:szCs w:val="18"/>
        </w:rPr>
        <w:t>ą</w:t>
      </w:r>
      <w:r w:rsidRPr="001A21E8">
        <w:rPr>
          <w:rFonts w:ascii="Tahoma" w:eastAsia="Tahoma" w:hAnsi="Tahoma" w:cs="Tahoma"/>
          <w:spacing w:val="-1"/>
          <w:position w:val="-1"/>
          <w:szCs w:val="18"/>
        </w:rPr>
        <w:t>c</w:t>
      </w:r>
      <w:r w:rsidRPr="001A21E8">
        <w:rPr>
          <w:rFonts w:ascii="Tahoma" w:eastAsia="Tahoma" w:hAnsi="Tahoma" w:cs="Tahoma"/>
          <w:position w:val="-1"/>
          <w:szCs w:val="18"/>
        </w:rPr>
        <w:t>znik</w:t>
      </w:r>
      <w:r w:rsidRPr="001A21E8">
        <w:rPr>
          <w:rFonts w:ascii="Tahoma" w:eastAsia="Tahoma" w:hAnsi="Tahoma" w:cs="Tahoma"/>
          <w:spacing w:val="-9"/>
          <w:position w:val="-1"/>
          <w:szCs w:val="18"/>
        </w:rPr>
        <w:t xml:space="preserve"> </w:t>
      </w:r>
      <w:r w:rsidRPr="001A21E8">
        <w:rPr>
          <w:rFonts w:ascii="Tahoma" w:eastAsia="Tahoma" w:hAnsi="Tahoma" w:cs="Tahoma"/>
          <w:spacing w:val="-1"/>
          <w:position w:val="-1"/>
          <w:szCs w:val="18"/>
        </w:rPr>
        <w:t>n</w:t>
      </w:r>
      <w:r w:rsidRPr="001A21E8">
        <w:rPr>
          <w:rFonts w:ascii="Tahoma" w:eastAsia="Tahoma" w:hAnsi="Tahoma" w:cs="Tahoma"/>
          <w:position w:val="-1"/>
          <w:szCs w:val="18"/>
        </w:rPr>
        <w:t>r</w:t>
      </w:r>
      <w:r w:rsidRPr="001A21E8">
        <w:rPr>
          <w:rFonts w:ascii="Tahoma" w:eastAsia="Tahoma" w:hAnsi="Tahoma" w:cs="Tahoma"/>
          <w:spacing w:val="1"/>
          <w:position w:val="-1"/>
          <w:szCs w:val="18"/>
        </w:rPr>
        <w:t xml:space="preserve"> </w:t>
      </w:r>
      <w:r w:rsidRPr="001A21E8">
        <w:rPr>
          <w:rFonts w:ascii="Tahoma" w:eastAsia="Tahoma" w:hAnsi="Tahoma" w:cs="Tahoma"/>
          <w:spacing w:val="-1"/>
          <w:position w:val="-1"/>
          <w:szCs w:val="18"/>
        </w:rPr>
        <w:t>3</w:t>
      </w:r>
      <w:r w:rsidRPr="001A21E8">
        <w:rPr>
          <w:rFonts w:ascii="Tahoma" w:eastAsia="Tahoma" w:hAnsi="Tahoma" w:cs="Tahoma"/>
          <w:position w:val="-1"/>
          <w:szCs w:val="18"/>
        </w:rPr>
        <w:t>:</w:t>
      </w:r>
      <w:r w:rsidRPr="001A21E8">
        <w:rPr>
          <w:rFonts w:ascii="Tahoma" w:eastAsia="Tahoma" w:hAnsi="Tahoma" w:cs="Tahoma"/>
          <w:spacing w:val="-3"/>
          <w:position w:val="-1"/>
          <w:szCs w:val="18"/>
        </w:rPr>
        <w:t xml:space="preserve"> </w:t>
      </w:r>
      <w:r w:rsidRPr="001A21E8">
        <w:rPr>
          <w:rFonts w:ascii="Tahoma" w:eastAsia="Tahoma" w:hAnsi="Tahoma" w:cs="Tahoma"/>
          <w:spacing w:val="3"/>
          <w:position w:val="-1"/>
          <w:szCs w:val="18"/>
        </w:rPr>
        <w:t>O</w:t>
      </w:r>
      <w:r w:rsidRPr="001A21E8">
        <w:rPr>
          <w:rFonts w:ascii="Tahoma" w:eastAsia="Tahoma" w:hAnsi="Tahoma" w:cs="Tahoma"/>
          <w:position w:val="-1"/>
          <w:szCs w:val="18"/>
        </w:rPr>
        <w:t>ś</w:t>
      </w:r>
      <w:r w:rsidRPr="001A21E8">
        <w:rPr>
          <w:rFonts w:ascii="Tahoma" w:eastAsia="Tahoma" w:hAnsi="Tahoma" w:cs="Tahoma"/>
          <w:spacing w:val="1"/>
          <w:position w:val="-1"/>
          <w:szCs w:val="18"/>
        </w:rPr>
        <w:t>w</w:t>
      </w:r>
      <w:r w:rsidRPr="001A21E8">
        <w:rPr>
          <w:rFonts w:ascii="Tahoma" w:eastAsia="Tahoma" w:hAnsi="Tahoma" w:cs="Tahoma"/>
          <w:position w:val="-1"/>
          <w:szCs w:val="18"/>
        </w:rPr>
        <w:t>i</w:t>
      </w:r>
      <w:r w:rsidRPr="001A21E8">
        <w:rPr>
          <w:rFonts w:ascii="Tahoma" w:eastAsia="Tahoma" w:hAnsi="Tahoma" w:cs="Tahoma"/>
          <w:spacing w:val="1"/>
          <w:position w:val="-1"/>
          <w:szCs w:val="18"/>
        </w:rPr>
        <w:t>a</w:t>
      </w:r>
      <w:r w:rsidRPr="001A21E8">
        <w:rPr>
          <w:rFonts w:ascii="Tahoma" w:eastAsia="Tahoma" w:hAnsi="Tahoma" w:cs="Tahoma"/>
          <w:position w:val="-1"/>
          <w:szCs w:val="18"/>
        </w:rPr>
        <w:t>dcz</w:t>
      </w:r>
      <w:r w:rsidRPr="001A21E8">
        <w:rPr>
          <w:rFonts w:ascii="Tahoma" w:eastAsia="Tahoma" w:hAnsi="Tahoma" w:cs="Tahoma"/>
          <w:spacing w:val="1"/>
          <w:position w:val="-1"/>
          <w:szCs w:val="18"/>
        </w:rPr>
        <w:t>e</w:t>
      </w:r>
      <w:r w:rsidRPr="001A21E8">
        <w:rPr>
          <w:rFonts w:ascii="Tahoma" w:eastAsia="Tahoma" w:hAnsi="Tahoma" w:cs="Tahoma"/>
          <w:spacing w:val="-1"/>
          <w:position w:val="-1"/>
          <w:szCs w:val="18"/>
        </w:rPr>
        <w:t>n</w:t>
      </w:r>
      <w:r w:rsidRPr="001A21E8">
        <w:rPr>
          <w:rFonts w:ascii="Tahoma" w:eastAsia="Tahoma" w:hAnsi="Tahoma" w:cs="Tahoma"/>
          <w:spacing w:val="2"/>
          <w:position w:val="-1"/>
          <w:szCs w:val="18"/>
        </w:rPr>
        <w:t>i</w:t>
      </w:r>
      <w:r w:rsidRPr="001A21E8">
        <w:rPr>
          <w:rFonts w:ascii="Tahoma" w:eastAsia="Tahoma" w:hAnsi="Tahoma" w:cs="Tahoma"/>
          <w:position w:val="-1"/>
          <w:szCs w:val="18"/>
        </w:rPr>
        <w:t>e</w:t>
      </w:r>
      <w:r w:rsidRPr="001A21E8">
        <w:rPr>
          <w:rFonts w:ascii="Tahoma" w:eastAsia="Tahoma" w:hAnsi="Tahoma" w:cs="Tahoma"/>
          <w:spacing w:val="-8"/>
          <w:position w:val="-1"/>
          <w:szCs w:val="18"/>
        </w:rPr>
        <w:t xml:space="preserve"> </w:t>
      </w:r>
      <w:r w:rsidRPr="001A21E8">
        <w:rPr>
          <w:rFonts w:ascii="Tahoma" w:eastAsia="Tahoma" w:hAnsi="Tahoma" w:cs="Tahoma"/>
          <w:position w:val="-1"/>
          <w:szCs w:val="18"/>
        </w:rPr>
        <w:t>o</w:t>
      </w:r>
      <w:r w:rsidRPr="001A21E8">
        <w:rPr>
          <w:rFonts w:ascii="Tahoma" w:eastAsia="Tahoma" w:hAnsi="Tahoma" w:cs="Tahoma"/>
          <w:spacing w:val="-1"/>
          <w:position w:val="-1"/>
          <w:szCs w:val="18"/>
        </w:rPr>
        <w:t xml:space="preserve"> kw</w:t>
      </w:r>
      <w:r w:rsidRPr="001A21E8">
        <w:rPr>
          <w:rFonts w:ascii="Tahoma" w:eastAsia="Tahoma" w:hAnsi="Tahoma" w:cs="Tahoma"/>
          <w:spacing w:val="1"/>
          <w:position w:val="-1"/>
          <w:szCs w:val="18"/>
        </w:rPr>
        <w:t>a</w:t>
      </w:r>
      <w:r w:rsidRPr="001A21E8">
        <w:rPr>
          <w:rFonts w:ascii="Tahoma" w:eastAsia="Tahoma" w:hAnsi="Tahoma" w:cs="Tahoma"/>
          <w:position w:val="-1"/>
          <w:szCs w:val="18"/>
        </w:rPr>
        <w:t>li</w:t>
      </w:r>
      <w:r w:rsidRPr="001A21E8">
        <w:rPr>
          <w:rFonts w:ascii="Tahoma" w:eastAsia="Tahoma" w:hAnsi="Tahoma" w:cs="Tahoma"/>
          <w:spacing w:val="-1"/>
          <w:position w:val="-1"/>
          <w:szCs w:val="18"/>
        </w:rPr>
        <w:t>f</w:t>
      </w:r>
      <w:r w:rsidRPr="001A21E8">
        <w:rPr>
          <w:rFonts w:ascii="Tahoma" w:eastAsia="Tahoma" w:hAnsi="Tahoma" w:cs="Tahoma"/>
          <w:spacing w:val="2"/>
          <w:position w:val="-1"/>
          <w:szCs w:val="18"/>
        </w:rPr>
        <w:t>i</w:t>
      </w:r>
      <w:r w:rsidRPr="001A21E8">
        <w:rPr>
          <w:rFonts w:ascii="Tahoma" w:eastAsia="Tahoma" w:hAnsi="Tahoma" w:cs="Tahoma"/>
          <w:spacing w:val="-1"/>
          <w:position w:val="-1"/>
          <w:szCs w:val="18"/>
        </w:rPr>
        <w:t>k</w:t>
      </w:r>
      <w:r w:rsidRPr="001A21E8">
        <w:rPr>
          <w:rFonts w:ascii="Tahoma" w:eastAsia="Tahoma" w:hAnsi="Tahoma" w:cs="Tahoma"/>
          <w:position w:val="-1"/>
          <w:szCs w:val="18"/>
        </w:rPr>
        <w:t>o</w:t>
      </w:r>
      <w:r w:rsidRPr="001A21E8">
        <w:rPr>
          <w:rFonts w:ascii="Tahoma" w:eastAsia="Tahoma" w:hAnsi="Tahoma" w:cs="Tahoma"/>
          <w:spacing w:val="-2"/>
          <w:position w:val="-1"/>
          <w:szCs w:val="18"/>
        </w:rPr>
        <w:t>w</w:t>
      </w:r>
      <w:r w:rsidRPr="001A21E8">
        <w:rPr>
          <w:rFonts w:ascii="Tahoma" w:eastAsia="Tahoma" w:hAnsi="Tahoma" w:cs="Tahoma"/>
          <w:spacing w:val="1"/>
          <w:position w:val="-1"/>
          <w:szCs w:val="18"/>
        </w:rPr>
        <w:t>a</w:t>
      </w:r>
      <w:r w:rsidRPr="001A21E8">
        <w:rPr>
          <w:rFonts w:ascii="Tahoma" w:eastAsia="Tahoma" w:hAnsi="Tahoma" w:cs="Tahoma"/>
          <w:position w:val="-1"/>
          <w:szCs w:val="18"/>
        </w:rPr>
        <w:t>l</w:t>
      </w:r>
      <w:r w:rsidRPr="001A21E8">
        <w:rPr>
          <w:rFonts w:ascii="Tahoma" w:eastAsia="Tahoma" w:hAnsi="Tahoma" w:cs="Tahoma"/>
          <w:spacing w:val="-1"/>
          <w:position w:val="-1"/>
          <w:szCs w:val="18"/>
        </w:rPr>
        <w:t>n</w:t>
      </w:r>
      <w:r w:rsidRPr="001A21E8">
        <w:rPr>
          <w:rFonts w:ascii="Tahoma" w:eastAsia="Tahoma" w:hAnsi="Tahoma" w:cs="Tahoma"/>
          <w:position w:val="-1"/>
          <w:szCs w:val="18"/>
        </w:rPr>
        <w:t>o</w:t>
      </w:r>
      <w:r w:rsidRPr="001A21E8">
        <w:rPr>
          <w:rFonts w:ascii="Tahoma" w:eastAsia="Tahoma" w:hAnsi="Tahoma" w:cs="Tahoma"/>
          <w:spacing w:val="2"/>
          <w:position w:val="-1"/>
          <w:szCs w:val="18"/>
        </w:rPr>
        <w:t>ś</w:t>
      </w:r>
      <w:r w:rsidRPr="001A21E8">
        <w:rPr>
          <w:rFonts w:ascii="Tahoma" w:eastAsia="Tahoma" w:hAnsi="Tahoma" w:cs="Tahoma"/>
          <w:spacing w:val="-1"/>
          <w:position w:val="-1"/>
          <w:szCs w:val="18"/>
        </w:rPr>
        <w:t>c</w:t>
      </w:r>
      <w:r w:rsidRPr="001A21E8">
        <w:rPr>
          <w:rFonts w:ascii="Tahoma" w:eastAsia="Tahoma" w:hAnsi="Tahoma" w:cs="Tahoma"/>
          <w:position w:val="-1"/>
          <w:szCs w:val="18"/>
        </w:rPr>
        <w:t>i</w:t>
      </w:r>
      <w:r w:rsidRPr="001A21E8">
        <w:rPr>
          <w:rFonts w:ascii="Tahoma" w:eastAsia="Tahoma" w:hAnsi="Tahoma" w:cs="Tahoma"/>
          <w:spacing w:val="-14"/>
          <w:position w:val="-1"/>
          <w:szCs w:val="18"/>
        </w:rPr>
        <w:t xml:space="preserve"> </w:t>
      </w:r>
      <w:r w:rsidRPr="001A21E8">
        <w:rPr>
          <w:rFonts w:ascii="Tahoma" w:eastAsia="Tahoma" w:hAnsi="Tahoma" w:cs="Tahoma"/>
          <w:position w:val="-1"/>
          <w:szCs w:val="18"/>
        </w:rPr>
        <w:t>pod</w:t>
      </w:r>
      <w:r w:rsidRPr="001A21E8">
        <w:rPr>
          <w:rFonts w:ascii="Tahoma" w:eastAsia="Tahoma" w:hAnsi="Tahoma" w:cs="Tahoma"/>
          <w:spacing w:val="1"/>
          <w:position w:val="-1"/>
          <w:szCs w:val="18"/>
        </w:rPr>
        <w:t>a</w:t>
      </w:r>
      <w:r w:rsidRPr="001A21E8">
        <w:rPr>
          <w:rFonts w:ascii="Tahoma" w:eastAsia="Tahoma" w:hAnsi="Tahoma" w:cs="Tahoma"/>
          <w:spacing w:val="3"/>
          <w:position w:val="-1"/>
          <w:szCs w:val="18"/>
        </w:rPr>
        <w:t>t</w:t>
      </w:r>
      <w:r w:rsidRPr="001A21E8">
        <w:rPr>
          <w:rFonts w:ascii="Tahoma" w:eastAsia="Tahoma" w:hAnsi="Tahoma" w:cs="Tahoma"/>
          <w:spacing w:val="-1"/>
          <w:position w:val="-1"/>
          <w:szCs w:val="18"/>
        </w:rPr>
        <w:t>k</w:t>
      </w:r>
      <w:r w:rsidRPr="001A21E8">
        <w:rPr>
          <w:rFonts w:ascii="Tahoma" w:eastAsia="Tahoma" w:hAnsi="Tahoma" w:cs="Tahoma"/>
          <w:position w:val="-1"/>
          <w:szCs w:val="18"/>
        </w:rPr>
        <w:t>u</w:t>
      </w:r>
      <w:r w:rsidRPr="001A21E8">
        <w:rPr>
          <w:rFonts w:ascii="Tahoma" w:eastAsia="Tahoma" w:hAnsi="Tahoma" w:cs="Tahoma"/>
          <w:spacing w:val="-8"/>
          <w:position w:val="-1"/>
          <w:szCs w:val="18"/>
        </w:rPr>
        <w:t xml:space="preserve"> </w:t>
      </w:r>
      <w:r w:rsidRPr="001A21E8">
        <w:rPr>
          <w:rFonts w:ascii="Tahoma" w:eastAsia="Tahoma" w:hAnsi="Tahoma" w:cs="Tahoma"/>
          <w:spacing w:val="-4"/>
          <w:position w:val="-1"/>
          <w:szCs w:val="18"/>
        </w:rPr>
        <w:t>V</w:t>
      </w:r>
      <w:r w:rsidRPr="001A21E8">
        <w:rPr>
          <w:rFonts w:ascii="Tahoma" w:eastAsia="Tahoma" w:hAnsi="Tahoma" w:cs="Tahoma"/>
          <w:spacing w:val="-12"/>
          <w:position w:val="-1"/>
          <w:szCs w:val="18"/>
        </w:rPr>
        <w:t>A</w:t>
      </w:r>
      <w:r w:rsidRPr="001A21E8">
        <w:rPr>
          <w:rFonts w:ascii="Tahoma" w:eastAsia="Tahoma" w:hAnsi="Tahoma" w:cs="Tahoma"/>
          <w:spacing w:val="-27"/>
          <w:position w:val="-1"/>
          <w:szCs w:val="18"/>
        </w:rPr>
        <w:t>T</w:t>
      </w:r>
      <w:r w:rsidRPr="001A21E8">
        <w:rPr>
          <w:rFonts w:ascii="Tahoma" w:eastAsia="Tahoma" w:hAnsi="Tahoma" w:cs="Tahoma"/>
          <w:position w:val="-1"/>
          <w:szCs w:val="18"/>
        </w:rPr>
        <w:t>,</w:t>
      </w:r>
    </w:p>
    <w:p w14:paraId="0ED7064A" w14:textId="7E85FF4E" w:rsidR="00942F4E" w:rsidRPr="001A21E8" w:rsidRDefault="00280ADA"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znik</w:t>
      </w:r>
      <w:r w:rsidRPr="001A21E8">
        <w:rPr>
          <w:rFonts w:ascii="Tahoma" w:eastAsia="Tahoma" w:hAnsi="Tahoma" w:cs="Tahoma"/>
          <w:spacing w:val="17"/>
          <w:szCs w:val="18"/>
        </w:rPr>
        <w:t xml:space="preserve"> </w:t>
      </w:r>
      <w:r w:rsidRPr="001A21E8">
        <w:rPr>
          <w:rFonts w:ascii="Tahoma" w:eastAsia="Tahoma" w:hAnsi="Tahoma" w:cs="Tahoma"/>
          <w:spacing w:val="-1"/>
          <w:szCs w:val="18"/>
        </w:rPr>
        <w:t>n</w:t>
      </w:r>
      <w:r w:rsidRPr="001A21E8">
        <w:rPr>
          <w:rFonts w:ascii="Tahoma" w:eastAsia="Tahoma" w:hAnsi="Tahoma" w:cs="Tahoma"/>
          <w:szCs w:val="18"/>
        </w:rPr>
        <w:t>r</w:t>
      </w:r>
      <w:r w:rsidRPr="001A21E8">
        <w:rPr>
          <w:rFonts w:ascii="Tahoma" w:eastAsia="Tahoma" w:hAnsi="Tahoma" w:cs="Tahoma"/>
          <w:spacing w:val="28"/>
          <w:szCs w:val="18"/>
        </w:rPr>
        <w:t xml:space="preserve"> </w:t>
      </w:r>
      <w:r w:rsidR="008C2934">
        <w:rPr>
          <w:rFonts w:ascii="Tahoma" w:eastAsia="Tahoma" w:hAnsi="Tahoma" w:cs="Tahoma"/>
          <w:spacing w:val="28"/>
          <w:szCs w:val="18"/>
        </w:rPr>
        <w:t>4</w:t>
      </w:r>
      <w:r w:rsidRPr="001A21E8">
        <w:rPr>
          <w:rFonts w:ascii="Tahoma" w:eastAsia="Tahoma" w:hAnsi="Tahoma" w:cs="Tahoma"/>
          <w:szCs w:val="18"/>
        </w:rPr>
        <w:t>:</w:t>
      </w:r>
      <w:r w:rsidRPr="001A21E8">
        <w:rPr>
          <w:rFonts w:ascii="Tahoma" w:eastAsia="Tahoma" w:hAnsi="Tahoma" w:cs="Tahoma"/>
          <w:spacing w:val="23"/>
          <w:szCs w:val="18"/>
        </w:rPr>
        <w:t xml:space="preserve"> </w:t>
      </w:r>
      <w:r w:rsidRPr="001A21E8">
        <w:rPr>
          <w:rFonts w:ascii="Tahoma" w:eastAsia="Tahoma" w:hAnsi="Tahoma" w:cs="Tahoma"/>
          <w:szCs w:val="18"/>
        </w:rPr>
        <w:t>Wzór</w:t>
      </w:r>
      <w:r w:rsidRPr="001A21E8">
        <w:rPr>
          <w:rFonts w:ascii="Tahoma" w:eastAsia="Tahoma" w:hAnsi="Tahoma" w:cs="Tahoma"/>
          <w:spacing w:val="21"/>
          <w:szCs w:val="18"/>
        </w:rPr>
        <w:t xml:space="preserve"> </w:t>
      </w:r>
      <w:r w:rsidRPr="001A21E8">
        <w:rPr>
          <w:rFonts w:ascii="Tahoma" w:eastAsia="Tahoma" w:hAnsi="Tahoma" w:cs="Tahoma"/>
          <w:spacing w:val="-4"/>
          <w:szCs w:val="18"/>
        </w:rPr>
        <w:t>K</w:t>
      </w:r>
      <w:r w:rsidRPr="001A21E8">
        <w:rPr>
          <w:rFonts w:ascii="Tahoma" w:eastAsia="Tahoma" w:hAnsi="Tahoma" w:cs="Tahoma"/>
          <w:spacing w:val="-1"/>
          <w:szCs w:val="18"/>
        </w:rPr>
        <w:t>w</w:t>
      </w:r>
      <w:r w:rsidRPr="001A21E8">
        <w:rPr>
          <w:rFonts w:ascii="Tahoma" w:eastAsia="Tahoma" w:hAnsi="Tahoma" w:cs="Tahoma"/>
          <w:spacing w:val="1"/>
          <w:szCs w:val="18"/>
        </w:rPr>
        <w:t>a</w:t>
      </w:r>
      <w:r w:rsidRPr="001A21E8">
        <w:rPr>
          <w:rFonts w:ascii="Tahoma" w:eastAsia="Tahoma" w:hAnsi="Tahoma" w:cs="Tahoma"/>
          <w:spacing w:val="2"/>
          <w:szCs w:val="18"/>
        </w:rPr>
        <w:t>r</w:t>
      </w:r>
      <w:r w:rsidRPr="001A21E8">
        <w:rPr>
          <w:rFonts w:ascii="Tahoma" w:eastAsia="Tahoma" w:hAnsi="Tahoma" w:cs="Tahoma"/>
          <w:szCs w:val="18"/>
        </w:rPr>
        <w:t>t</w:t>
      </w:r>
      <w:r w:rsidRPr="001A21E8">
        <w:rPr>
          <w:rFonts w:ascii="Tahoma" w:eastAsia="Tahoma" w:hAnsi="Tahoma" w:cs="Tahoma"/>
          <w:spacing w:val="1"/>
          <w:szCs w:val="18"/>
        </w:rPr>
        <w:t>a</w:t>
      </w:r>
      <w:r w:rsidRPr="001A21E8">
        <w:rPr>
          <w:rFonts w:ascii="Tahoma" w:eastAsia="Tahoma" w:hAnsi="Tahoma" w:cs="Tahoma"/>
          <w:szCs w:val="18"/>
        </w:rPr>
        <w:t>l</w:t>
      </w:r>
      <w:r w:rsidRPr="001A21E8">
        <w:rPr>
          <w:rFonts w:ascii="Tahoma" w:eastAsia="Tahoma" w:hAnsi="Tahoma" w:cs="Tahoma"/>
          <w:spacing w:val="-1"/>
          <w:szCs w:val="18"/>
        </w:rPr>
        <w:t>n</w:t>
      </w:r>
      <w:r w:rsidRPr="001A21E8">
        <w:rPr>
          <w:rFonts w:ascii="Tahoma" w:eastAsia="Tahoma" w:hAnsi="Tahoma" w:cs="Tahoma"/>
          <w:spacing w:val="1"/>
          <w:szCs w:val="18"/>
        </w:rPr>
        <w:t>e</w:t>
      </w:r>
      <w:r w:rsidRPr="001A21E8">
        <w:rPr>
          <w:rFonts w:ascii="Tahoma" w:eastAsia="Tahoma" w:hAnsi="Tahoma" w:cs="Tahoma"/>
          <w:szCs w:val="18"/>
        </w:rPr>
        <w:t>go</w:t>
      </w:r>
      <w:r w:rsidRPr="001A21E8">
        <w:rPr>
          <w:rFonts w:ascii="Tahoma" w:eastAsia="Tahoma" w:hAnsi="Tahoma" w:cs="Tahoma"/>
          <w:spacing w:val="15"/>
          <w:szCs w:val="18"/>
        </w:rPr>
        <w:t xml:space="preserve"> </w:t>
      </w:r>
      <w:r w:rsidRPr="001A21E8">
        <w:rPr>
          <w:rFonts w:ascii="Tahoma" w:eastAsia="Tahoma" w:hAnsi="Tahoma" w:cs="Tahoma"/>
          <w:spacing w:val="-1"/>
          <w:szCs w:val="18"/>
        </w:rPr>
        <w:t>h</w:t>
      </w:r>
      <w:r w:rsidRPr="001A21E8">
        <w:rPr>
          <w:rFonts w:ascii="Tahoma" w:eastAsia="Tahoma" w:hAnsi="Tahoma" w:cs="Tahoma"/>
          <w:spacing w:val="1"/>
          <w:szCs w:val="18"/>
        </w:rPr>
        <w:t>a</w:t>
      </w:r>
      <w:r w:rsidRPr="001A21E8">
        <w:rPr>
          <w:rFonts w:ascii="Tahoma" w:eastAsia="Tahoma" w:hAnsi="Tahoma" w:cs="Tahoma"/>
          <w:szCs w:val="18"/>
        </w:rPr>
        <w:t>r</w:t>
      </w:r>
      <w:r w:rsidRPr="001A21E8">
        <w:rPr>
          <w:rFonts w:ascii="Tahoma" w:eastAsia="Tahoma" w:hAnsi="Tahoma" w:cs="Tahoma"/>
          <w:spacing w:val="1"/>
          <w:szCs w:val="18"/>
        </w:rPr>
        <w:t>m</w:t>
      </w:r>
      <w:r w:rsidRPr="001A21E8">
        <w:rPr>
          <w:rFonts w:ascii="Tahoma" w:eastAsia="Tahoma" w:hAnsi="Tahoma" w:cs="Tahoma"/>
          <w:szCs w:val="18"/>
        </w:rPr>
        <w:t>o</w:t>
      </w:r>
      <w:r w:rsidRPr="001A21E8">
        <w:rPr>
          <w:rFonts w:ascii="Tahoma" w:eastAsia="Tahoma" w:hAnsi="Tahoma" w:cs="Tahoma"/>
          <w:spacing w:val="-1"/>
          <w:szCs w:val="18"/>
        </w:rPr>
        <w:t>n</w:t>
      </w:r>
      <w:r w:rsidRPr="001A21E8">
        <w:rPr>
          <w:rFonts w:ascii="Tahoma" w:eastAsia="Tahoma" w:hAnsi="Tahoma" w:cs="Tahoma"/>
          <w:szCs w:val="18"/>
        </w:rPr>
        <w:t>o</w:t>
      </w:r>
      <w:r w:rsidRPr="001A21E8">
        <w:rPr>
          <w:rFonts w:ascii="Tahoma" w:eastAsia="Tahoma" w:hAnsi="Tahoma" w:cs="Tahoma"/>
          <w:spacing w:val="4"/>
          <w:szCs w:val="18"/>
        </w:rPr>
        <w:t>g</w:t>
      </w:r>
      <w:r w:rsidRPr="001A21E8">
        <w:rPr>
          <w:rFonts w:ascii="Tahoma" w:eastAsia="Tahoma" w:hAnsi="Tahoma" w:cs="Tahoma"/>
          <w:spacing w:val="-2"/>
          <w:szCs w:val="18"/>
        </w:rPr>
        <w:t>r</w:t>
      </w:r>
      <w:r w:rsidRPr="001A21E8">
        <w:rPr>
          <w:rFonts w:ascii="Tahoma" w:eastAsia="Tahoma" w:hAnsi="Tahoma" w:cs="Tahoma"/>
          <w:spacing w:val="1"/>
          <w:szCs w:val="18"/>
        </w:rPr>
        <w:t>a</w:t>
      </w:r>
      <w:r w:rsidRPr="001A21E8">
        <w:rPr>
          <w:rFonts w:ascii="Tahoma" w:eastAsia="Tahoma" w:hAnsi="Tahoma" w:cs="Tahoma"/>
          <w:szCs w:val="18"/>
        </w:rPr>
        <w:t>mu</w:t>
      </w:r>
      <w:r w:rsidRPr="001A21E8">
        <w:rPr>
          <w:rFonts w:ascii="Tahoma" w:eastAsia="Tahoma" w:hAnsi="Tahoma" w:cs="Tahoma"/>
          <w:spacing w:val="12"/>
          <w:szCs w:val="18"/>
        </w:rPr>
        <w:t xml:space="preserve"> </w:t>
      </w:r>
      <w:r w:rsidRPr="001A21E8">
        <w:rPr>
          <w:rFonts w:ascii="Tahoma" w:eastAsia="Tahoma" w:hAnsi="Tahoma" w:cs="Tahoma"/>
          <w:szCs w:val="18"/>
        </w:rPr>
        <w:t>pr</w:t>
      </w:r>
      <w:r w:rsidRPr="001A21E8">
        <w:rPr>
          <w:rFonts w:ascii="Tahoma" w:eastAsia="Tahoma" w:hAnsi="Tahoma" w:cs="Tahoma"/>
          <w:spacing w:val="3"/>
          <w:szCs w:val="18"/>
        </w:rPr>
        <w:t>z</w:t>
      </w:r>
      <w:r w:rsidRPr="001A21E8">
        <w:rPr>
          <w:rFonts w:ascii="Tahoma" w:eastAsia="Tahoma" w:hAnsi="Tahoma" w:cs="Tahoma"/>
          <w:spacing w:val="1"/>
          <w:szCs w:val="18"/>
        </w:rPr>
        <w:t>e</w:t>
      </w:r>
      <w:r w:rsidRPr="001A21E8">
        <w:rPr>
          <w:rFonts w:ascii="Tahoma" w:eastAsia="Tahoma" w:hAnsi="Tahoma" w:cs="Tahoma"/>
          <w:szCs w:val="18"/>
        </w:rPr>
        <w:t>pro</w:t>
      </w:r>
      <w:r w:rsidRPr="001A21E8">
        <w:rPr>
          <w:rFonts w:ascii="Tahoma" w:eastAsia="Tahoma" w:hAnsi="Tahoma" w:cs="Tahoma"/>
          <w:spacing w:val="-1"/>
          <w:szCs w:val="18"/>
        </w:rPr>
        <w:t>w</w:t>
      </w:r>
      <w:r w:rsidRPr="001A21E8">
        <w:rPr>
          <w:rFonts w:ascii="Tahoma" w:eastAsia="Tahoma" w:hAnsi="Tahoma" w:cs="Tahoma"/>
          <w:spacing w:val="1"/>
          <w:szCs w:val="18"/>
        </w:rPr>
        <w:t>a</w:t>
      </w:r>
      <w:r w:rsidRPr="001A21E8">
        <w:rPr>
          <w:rFonts w:ascii="Tahoma" w:eastAsia="Tahoma" w:hAnsi="Tahoma" w:cs="Tahoma"/>
          <w:szCs w:val="18"/>
        </w:rPr>
        <w:t>dzo</w:t>
      </w:r>
      <w:r w:rsidRPr="001A21E8">
        <w:rPr>
          <w:rFonts w:ascii="Tahoma" w:eastAsia="Tahoma" w:hAnsi="Tahoma" w:cs="Tahoma"/>
          <w:spacing w:val="-3"/>
          <w:szCs w:val="18"/>
        </w:rPr>
        <w:t>n</w:t>
      </w:r>
      <w:r w:rsidRPr="001A21E8">
        <w:rPr>
          <w:rFonts w:ascii="Tahoma" w:eastAsia="Tahoma" w:hAnsi="Tahoma" w:cs="Tahoma"/>
          <w:spacing w:val="-1"/>
          <w:szCs w:val="18"/>
        </w:rPr>
        <w:t>yc</w:t>
      </w:r>
      <w:r w:rsidRPr="001A21E8">
        <w:rPr>
          <w:rFonts w:ascii="Tahoma" w:eastAsia="Tahoma" w:hAnsi="Tahoma" w:cs="Tahoma"/>
          <w:szCs w:val="18"/>
        </w:rPr>
        <w:t>h</w:t>
      </w:r>
      <w:r w:rsidRPr="001A21E8">
        <w:rPr>
          <w:rFonts w:ascii="Tahoma" w:eastAsia="Tahoma" w:hAnsi="Tahoma" w:cs="Tahoma"/>
          <w:spacing w:val="10"/>
          <w:szCs w:val="18"/>
        </w:rPr>
        <w:t xml:space="preserve"> </w:t>
      </w:r>
      <w:r w:rsidRPr="001A21E8">
        <w:rPr>
          <w:rFonts w:ascii="Tahoma" w:eastAsia="Tahoma" w:hAnsi="Tahoma" w:cs="Tahoma"/>
          <w:szCs w:val="18"/>
        </w:rPr>
        <w:t>w</w:t>
      </w:r>
      <w:r w:rsidRPr="001A21E8">
        <w:rPr>
          <w:rFonts w:ascii="Tahoma" w:eastAsia="Tahoma" w:hAnsi="Tahoma" w:cs="Tahoma"/>
          <w:spacing w:val="26"/>
          <w:szCs w:val="18"/>
        </w:rPr>
        <w:t xml:space="preserve"> </w:t>
      </w:r>
      <w:r w:rsidRPr="001A21E8">
        <w:rPr>
          <w:rFonts w:ascii="Tahoma" w:eastAsia="Tahoma" w:hAnsi="Tahoma" w:cs="Tahoma"/>
          <w:spacing w:val="-2"/>
          <w:szCs w:val="18"/>
        </w:rPr>
        <w:t>r</w:t>
      </w:r>
      <w:r w:rsidRPr="001A21E8">
        <w:rPr>
          <w:rFonts w:ascii="Tahoma" w:eastAsia="Tahoma" w:hAnsi="Tahoma" w:cs="Tahoma"/>
          <w:spacing w:val="1"/>
          <w:szCs w:val="18"/>
        </w:rPr>
        <w:t>a</w:t>
      </w:r>
      <w:r w:rsidRPr="001A21E8">
        <w:rPr>
          <w:rFonts w:ascii="Tahoma" w:eastAsia="Tahoma" w:hAnsi="Tahoma" w:cs="Tahoma"/>
          <w:szCs w:val="18"/>
        </w:rPr>
        <w:t>m</w:t>
      </w:r>
      <w:r w:rsidRPr="001A21E8">
        <w:rPr>
          <w:rFonts w:ascii="Tahoma" w:eastAsia="Tahoma" w:hAnsi="Tahoma" w:cs="Tahoma"/>
          <w:spacing w:val="1"/>
          <w:szCs w:val="18"/>
        </w:rPr>
        <w:t>a</w:t>
      </w:r>
      <w:r w:rsidRPr="001A21E8">
        <w:rPr>
          <w:rFonts w:ascii="Tahoma" w:eastAsia="Tahoma" w:hAnsi="Tahoma" w:cs="Tahoma"/>
          <w:spacing w:val="-1"/>
          <w:szCs w:val="18"/>
        </w:rPr>
        <w:t>c</w:t>
      </w:r>
      <w:r w:rsidRPr="001A21E8">
        <w:rPr>
          <w:rFonts w:ascii="Tahoma" w:eastAsia="Tahoma" w:hAnsi="Tahoma" w:cs="Tahoma"/>
          <w:szCs w:val="18"/>
        </w:rPr>
        <w:t>h</w:t>
      </w:r>
      <w:r w:rsidRPr="001A21E8">
        <w:rPr>
          <w:rFonts w:ascii="Tahoma" w:eastAsia="Tahoma" w:hAnsi="Tahoma" w:cs="Tahoma"/>
          <w:spacing w:val="21"/>
          <w:szCs w:val="18"/>
        </w:rPr>
        <w:t xml:space="preserve"> </w:t>
      </w:r>
      <w:r w:rsidRPr="001A21E8">
        <w:rPr>
          <w:rFonts w:ascii="Tahoma" w:eastAsia="Tahoma" w:hAnsi="Tahoma" w:cs="Tahoma"/>
          <w:spacing w:val="5"/>
          <w:szCs w:val="18"/>
        </w:rPr>
        <w:t>p</w:t>
      </w:r>
      <w:r w:rsidRPr="001A21E8">
        <w:rPr>
          <w:rFonts w:ascii="Tahoma" w:eastAsia="Tahoma" w:hAnsi="Tahoma" w:cs="Tahoma"/>
          <w:szCs w:val="18"/>
        </w:rPr>
        <w:t>ro</w:t>
      </w:r>
      <w:r w:rsidRPr="001A21E8">
        <w:rPr>
          <w:rFonts w:ascii="Tahoma" w:eastAsia="Tahoma" w:hAnsi="Tahoma" w:cs="Tahoma"/>
          <w:spacing w:val="-1"/>
          <w:szCs w:val="18"/>
        </w:rPr>
        <w:t>j</w:t>
      </w:r>
      <w:r w:rsidRPr="001A21E8">
        <w:rPr>
          <w:rFonts w:ascii="Tahoma" w:eastAsia="Tahoma" w:hAnsi="Tahoma" w:cs="Tahoma"/>
          <w:spacing w:val="1"/>
          <w:szCs w:val="18"/>
        </w:rPr>
        <w:t>e</w:t>
      </w:r>
      <w:r w:rsidRPr="001A21E8">
        <w:rPr>
          <w:rFonts w:ascii="Tahoma" w:eastAsia="Tahoma" w:hAnsi="Tahoma" w:cs="Tahoma"/>
          <w:spacing w:val="-1"/>
          <w:szCs w:val="18"/>
        </w:rPr>
        <w:t>k</w:t>
      </w:r>
      <w:r w:rsidRPr="001A21E8">
        <w:rPr>
          <w:rFonts w:ascii="Tahoma" w:eastAsia="Tahoma" w:hAnsi="Tahoma" w:cs="Tahoma"/>
          <w:szCs w:val="18"/>
        </w:rPr>
        <w:t>tu</w:t>
      </w:r>
      <w:r w:rsidRPr="001A21E8">
        <w:rPr>
          <w:rFonts w:ascii="Tahoma" w:eastAsia="Tahoma" w:hAnsi="Tahoma" w:cs="Tahoma"/>
          <w:spacing w:val="21"/>
          <w:szCs w:val="18"/>
        </w:rPr>
        <w:t xml:space="preserve"> </w:t>
      </w:r>
      <w:r w:rsidRPr="001A21E8">
        <w:rPr>
          <w:rFonts w:ascii="Tahoma" w:eastAsia="Tahoma" w:hAnsi="Tahoma" w:cs="Tahoma"/>
          <w:spacing w:val="-3"/>
          <w:szCs w:val="18"/>
        </w:rPr>
        <w:t>f</w:t>
      </w:r>
      <w:r w:rsidRPr="001A21E8">
        <w:rPr>
          <w:rFonts w:ascii="Tahoma" w:eastAsia="Tahoma" w:hAnsi="Tahoma" w:cs="Tahoma"/>
          <w:szCs w:val="18"/>
        </w:rPr>
        <w:t xml:space="preserve">orm </w:t>
      </w:r>
      <w:r w:rsidR="00A04C6C" w:rsidRPr="001A21E8">
        <w:rPr>
          <w:rFonts w:ascii="Tahoma" w:eastAsia="Tahoma" w:hAnsi="Tahoma" w:cs="Tahoma"/>
          <w:szCs w:val="18"/>
        </w:rPr>
        <w:t>w</w:t>
      </w:r>
      <w:r w:rsidRPr="001A21E8">
        <w:rPr>
          <w:rFonts w:ascii="Tahoma" w:eastAsia="Tahoma" w:hAnsi="Tahoma" w:cs="Tahoma"/>
          <w:szCs w:val="18"/>
        </w:rPr>
        <w:t>sp</w:t>
      </w:r>
      <w:r w:rsidRPr="001A21E8">
        <w:rPr>
          <w:rFonts w:ascii="Tahoma" w:eastAsia="Tahoma" w:hAnsi="Tahoma" w:cs="Tahoma"/>
          <w:spacing w:val="1"/>
          <w:szCs w:val="18"/>
        </w:rPr>
        <w:t>a</w:t>
      </w:r>
      <w:r w:rsidRPr="001A21E8">
        <w:rPr>
          <w:rFonts w:ascii="Tahoma" w:eastAsia="Tahoma" w:hAnsi="Tahoma" w:cs="Tahoma"/>
          <w:szCs w:val="18"/>
        </w:rPr>
        <w:t>rci</w:t>
      </w:r>
      <w:r w:rsidRPr="001A21E8">
        <w:rPr>
          <w:rFonts w:ascii="Tahoma" w:eastAsia="Tahoma" w:hAnsi="Tahoma" w:cs="Tahoma"/>
          <w:spacing w:val="1"/>
          <w:szCs w:val="18"/>
        </w:rPr>
        <w:t>a</w:t>
      </w:r>
      <w:r w:rsidRPr="001A21E8">
        <w:rPr>
          <w:rFonts w:ascii="Tahoma" w:eastAsia="Tahoma" w:hAnsi="Tahoma" w:cs="Tahoma"/>
          <w:szCs w:val="18"/>
        </w:rPr>
        <w:t>,</w:t>
      </w:r>
    </w:p>
    <w:p w14:paraId="6A19089E" w14:textId="75A049A5" w:rsidR="00942F4E" w:rsidRPr="001A21E8" w:rsidRDefault="00280ADA"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znik</w:t>
      </w:r>
      <w:r w:rsidRPr="001A21E8">
        <w:rPr>
          <w:rFonts w:ascii="Tahoma" w:eastAsia="Tahoma" w:hAnsi="Tahoma" w:cs="Tahoma"/>
          <w:spacing w:val="-9"/>
          <w:szCs w:val="18"/>
        </w:rPr>
        <w:t xml:space="preserve"> </w:t>
      </w:r>
      <w:r w:rsidRPr="001A21E8">
        <w:rPr>
          <w:rFonts w:ascii="Tahoma" w:eastAsia="Tahoma" w:hAnsi="Tahoma" w:cs="Tahoma"/>
          <w:spacing w:val="-1"/>
          <w:szCs w:val="18"/>
        </w:rPr>
        <w:t>n</w:t>
      </w:r>
      <w:r w:rsidRPr="001A21E8">
        <w:rPr>
          <w:rFonts w:ascii="Tahoma" w:eastAsia="Tahoma" w:hAnsi="Tahoma" w:cs="Tahoma"/>
          <w:szCs w:val="18"/>
        </w:rPr>
        <w:t>r</w:t>
      </w:r>
      <w:r w:rsidRPr="001A21E8">
        <w:rPr>
          <w:rFonts w:ascii="Tahoma" w:eastAsia="Tahoma" w:hAnsi="Tahoma" w:cs="Tahoma"/>
          <w:spacing w:val="1"/>
          <w:szCs w:val="18"/>
        </w:rPr>
        <w:t xml:space="preserve"> </w:t>
      </w:r>
      <w:r w:rsidR="008C2934">
        <w:rPr>
          <w:rFonts w:ascii="Tahoma" w:eastAsia="Tahoma" w:hAnsi="Tahoma" w:cs="Tahoma"/>
          <w:spacing w:val="1"/>
          <w:szCs w:val="18"/>
        </w:rPr>
        <w:t>5</w:t>
      </w:r>
      <w:r w:rsidRPr="001A21E8">
        <w:rPr>
          <w:rFonts w:ascii="Tahoma" w:eastAsia="Tahoma" w:hAnsi="Tahoma" w:cs="Tahoma"/>
          <w:szCs w:val="18"/>
        </w:rPr>
        <w:t>:</w:t>
      </w:r>
      <w:r w:rsidRPr="001A21E8">
        <w:rPr>
          <w:rFonts w:ascii="Tahoma" w:eastAsia="Tahoma" w:hAnsi="Tahoma" w:cs="Tahoma"/>
          <w:spacing w:val="-3"/>
          <w:szCs w:val="18"/>
        </w:rPr>
        <w:t xml:space="preserve"> </w:t>
      </w:r>
      <w:r w:rsidRPr="001A21E8">
        <w:rPr>
          <w:rFonts w:ascii="Tahoma" w:eastAsia="Tahoma" w:hAnsi="Tahoma" w:cs="Tahoma"/>
          <w:spacing w:val="3"/>
          <w:szCs w:val="18"/>
        </w:rPr>
        <w:t>O</w:t>
      </w:r>
      <w:r w:rsidRPr="001A21E8">
        <w:rPr>
          <w:rFonts w:ascii="Tahoma" w:eastAsia="Tahoma" w:hAnsi="Tahoma" w:cs="Tahoma"/>
          <w:szCs w:val="18"/>
        </w:rPr>
        <w:t>ś</w:t>
      </w:r>
      <w:r w:rsidRPr="001A21E8">
        <w:rPr>
          <w:rFonts w:ascii="Tahoma" w:eastAsia="Tahoma" w:hAnsi="Tahoma" w:cs="Tahoma"/>
          <w:spacing w:val="1"/>
          <w:szCs w:val="18"/>
        </w:rPr>
        <w:t>w</w:t>
      </w:r>
      <w:r w:rsidRPr="001A21E8">
        <w:rPr>
          <w:rFonts w:ascii="Tahoma" w:eastAsia="Tahoma" w:hAnsi="Tahoma" w:cs="Tahoma"/>
          <w:szCs w:val="18"/>
        </w:rPr>
        <w:t>i</w:t>
      </w:r>
      <w:r w:rsidRPr="001A21E8">
        <w:rPr>
          <w:rFonts w:ascii="Tahoma" w:eastAsia="Tahoma" w:hAnsi="Tahoma" w:cs="Tahoma"/>
          <w:spacing w:val="1"/>
          <w:szCs w:val="18"/>
        </w:rPr>
        <w:t>a</w:t>
      </w:r>
      <w:r w:rsidRPr="001A21E8">
        <w:rPr>
          <w:rFonts w:ascii="Tahoma" w:eastAsia="Tahoma" w:hAnsi="Tahoma" w:cs="Tahoma"/>
          <w:szCs w:val="18"/>
        </w:rPr>
        <w:t>dcz</w:t>
      </w:r>
      <w:r w:rsidRPr="001A21E8">
        <w:rPr>
          <w:rFonts w:ascii="Tahoma" w:eastAsia="Tahoma" w:hAnsi="Tahoma" w:cs="Tahoma"/>
          <w:spacing w:val="1"/>
          <w:szCs w:val="18"/>
        </w:rPr>
        <w:t>e</w:t>
      </w:r>
      <w:r w:rsidRPr="001A21E8">
        <w:rPr>
          <w:rFonts w:ascii="Tahoma" w:eastAsia="Tahoma" w:hAnsi="Tahoma" w:cs="Tahoma"/>
          <w:spacing w:val="-1"/>
          <w:szCs w:val="18"/>
        </w:rPr>
        <w:t>n</w:t>
      </w:r>
      <w:r w:rsidRPr="001A21E8">
        <w:rPr>
          <w:rFonts w:ascii="Tahoma" w:eastAsia="Tahoma" w:hAnsi="Tahoma" w:cs="Tahoma"/>
          <w:spacing w:val="2"/>
          <w:szCs w:val="18"/>
        </w:rPr>
        <w:t>i</w:t>
      </w:r>
      <w:r w:rsidRPr="001A21E8">
        <w:rPr>
          <w:rFonts w:ascii="Tahoma" w:eastAsia="Tahoma" w:hAnsi="Tahoma" w:cs="Tahoma"/>
          <w:szCs w:val="18"/>
        </w:rPr>
        <w:t>a</w:t>
      </w:r>
      <w:r w:rsidRPr="001A21E8">
        <w:rPr>
          <w:rFonts w:ascii="Tahoma" w:eastAsia="Tahoma" w:hAnsi="Tahoma" w:cs="Tahoma"/>
          <w:spacing w:val="-10"/>
          <w:szCs w:val="18"/>
        </w:rPr>
        <w:t xml:space="preserve"> </w:t>
      </w:r>
      <w:r w:rsidRPr="001A21E8">
        <w:rPr>
          <w:rFonts w:ascii="Tahoma" w:eastAsia="Tahoma" w:hAnsi="Tahoma" w:cs="Tahoma"/>
          <w:szCs w:val="18"/>
        </w:rPr>
        <w:t>B</w:t>
      </w:r>
      <w:r w:rsidRPr="001A21E8">
        <w:rPr>
          <w:rFonts w:ascii="Tahoma" w:eastAsia="Tahoma" w:hAnsi="Tahoma" w:cs="Tahoma"/>
          <w:spacing w:val="1"/>
          <w:szCs w:val="18"/>
        </w:rPr>
        <w:t>e</w:t>
      </w:r>
      <w:r w:rsidRPr="001A21E8">
        <w:rPr>
          <w:rFonts w:ascii="Tahoma" w:eastAsia="Tahoma" w:hAnsi="Tahoma" w:cs="Tahoma"/>
          <w:spacing w:val="-1"/>
          <w:szCs w:val="18"/>
        </w:rPr>
        <w:t>n</w:t>
      </w:r>
      <w:r w:rsidRPr="001A21E8">
        <w:rPr>
          <w:rFonts w:ascii="Tahoma" w:eastAsia="Tahoma" w:hAnsi="Tahoma" w:cs="Tahoma"/>
          <w:spacing w:val="1"/>
          <w:szCs w:val="18"/>
        </w:rPr>
        <w:t>e</w:t>
      </w:r>
      <w:r w:rsidRPr="001A21E8">
        <w:rPr>
          <w:rFonts w:ascii="Tahoma" w:eastAsia="Tahoma" w:hAnsi="Tahoma" w:cs="Tahoma"/>
          <w:spacing w:val="-1"/>
          <w:szCs w:val="18"/>
        </w:rPr>
        <w:t>f</w:t>
      </w:r>
      <w:r w:rsidRPr="001A21E8">
        <w:rPr>
          <w:rFonts w:ascii="Tahoma" w:eastAsia="Tahoma" w:hAnsi="Tahoma" w:cs="Tahoma"/>
          <w:spacing w:val="2"/>
          <w:szCs w:val="18"/>
        </w:rPr>
        <w:t>i</w:t>
      </w:r>
      <w:r w:rsidRPr="001A21E8">
        <w:rPr>
          <w:rFonts w:ascii="Tahoma" w:eastAsia="Tahoma" w:hAnsi="Tahoma" w:cs="Tahoma"/>
          <w:spacing w:val="-1"/>
          <w:szCs w:val="18"/>
        </w:rPr>
        <w:t>cj</w:t>
      </w:r>
      <w:r w:rsidRPr="001A21E8">
        <w:rPr>
          <w:rFonts w:ascii="Tahoma" w:eastAsia="Tahoma" w:hAnsi="Tahoma" w:cs="Tahoma"/>
          <w:spacing w:val="1"/>
          <w:szCs w:val="18"/>
        </w:rPr>
        <w:t>e</w:t>
      </w:r>
      <w:r w:rsidRPr="001A21E8">
        <w:rPr>
          <w:rFonts w:ascii="Tahoma" w:eastAsia="Tahoma" w:hAnsi="Tahoma" w:cs="Tahoma"/>
          <w:spacing w:val="-1"/>
          <w:szCs w:val="18"/>
        </w:rPr>
        <w:t>n</w:t>
      </w:r>
      <w:r w:rsidRPr="001A21E8">
        <w:rPr>
          <w:rFonts w:ascii="Tahoma" w:eastAsia="Tahoma" w:hAnsi="Tahoma" w:cs="Tahoma"/>
          <w:szCs w:val="18"/>
        </w:rPr>
        <w:t>t</w:t>
      </w:r>
      <w:r w:rsidRPr="001A21E8">
        <w:rPr>
          <w:rFonts w:ascii="Tahoma" w:eastAsia="Tahoma" w:hAnsi="Tahoma" w:cs="Tahoma"/>
          <w:spacing w:val="4"/>
          <w:szCs w:val="18"/>
        </w:rPr>
        <w:t>a</w:t>
      </w:r>
      <w:r w:rsidR="00C32BBB" w:rsidRPr="001A21E8">
        <w:rPr>
          <w:rFonts w:ascii="Tahoma" w:eastAsia="Tahoma" w:hAnsi="Tahoma" w:cs="Tahoma"/>
          <w:szCs w:val="18"/>
        </w:rPr>
        <w:t xml:space="preserve"> o niezaleganiu z opłacaniem składek ZUS,</w:t>
      </w:r>
    </w:p>
    <w:p w14:paraId="5D6C7707" w14:textId="213637F4" w:rsidR="00C32BBB" w:rsidRPr="001A21E8" w:rsidRDefault="00C32BBB"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1A21E8">
        <w:rPr>
          <w:rFonts w:ascii="Tahoma" w:eastAsia="Tahoma" w:hAnsi="Tahoma" w:cs="Tahoma"/>
          <w:szCs w:val="18"/>
        </w:rPr>
        <w:t xml:space="preserve">załącznik nr </w:t>
      </w:r>
      <w:r w:rsidR="008C2934">
        <w:rPr>
          <w:rFonts w:ascii="Tahoma" w:eastAsia="Tahoma" w:hAnsi="Tahoma" w:cs="Tahoma"/>
          <w:szCs w:val="18"/>
        </w:rPr>
        <w:t>6</w:t>
      </w:r>
      <w:r w:rsidRPr="001A21E8">
        <w:rPr>
          <w:rFonts w:ascii="Tahoma" w:eastAsia="Tahoma" w:hAnsi="Tahoma" w:cs="Tahoma"/>
          <w:szCs w:val="18"/>
        </w:rPr>
        <w:t>: Oświadczenie Beneficjenta o niezaleganiu z uiszczaniem podatków,</w:t>
      </w:r>
    </w:p>
    <w:p w14:paraId="251F3B62" w14:textId="380D4C9B" w:rsidR="00C32BBB" w:rsidRPr="001A21E8" w:rsidRDefault="00C24D7D"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1A21E8">
        <w:rPr>
          <w:rFonts w:ascii="Tahoma" w:hAnsi="Tahoma" w:cs="Tahoma"/>
          <w:szCs w:val="18"/>
        </w:rPr>
        <w:t>załącznik</w:t>
      </w:r>
      <w:r w:rsidR="00C32BBB" w:rsidRPr="001A21E8">
        <w:rPr>
          <w:rFonts w:ascii="Tahoma" w:hAnsi="Tahoma" w:cs="Tahoma"/>
          <w:szCs w:val="18"/>
        </w:rPr>
        <w:t xml:space="preserve"> nr </w:t>
      </w:r>
      <w:r w:rsidR="008C2934">
        <w:rPr>
          <w:rFonts w:ascii="Tahoma" w:hAnsi="Tahoma" w:cs="Tahoma"/>
          <w:szCs w:val="18"/>
        </w:rPr>
        <w:t>7</w:t>
      </w:r>
      <w:r w:rsidR="00C32BBB" w:rsidRPr="001A21E8">
        <w:rPr>
          <w:rFonts w:ascii="Tahoma" w:hAnsi="Tahoma" w:cs="Tahoma"/>
          <w:szCs w:val="18"/>
        </w:rPr>
        <w:t xml:space="preserve">: </w:t>
      </w:r>
      <w:r w:rsidR="00C32BBB" w:rsidRPr="001A21E8">
        <w:rPr>
          <w:rFonts w:ascii="Tahoma" w:eastAsia="Tahoma" w:hAnsi="Tahoma" w:cs="Tahoma"/>
          <w:szCs w:val="18"/>
        </w:rPr>
        <w:t>Oświadczenie o niepodleganiu karze zakazu dostępu do środków,</w:t>
      </w:r>
    </w:p>
    <w:p w14:paraId="3A35F166" w14:textId="71409C4A" w:rsidR="00C32BBB" w:rsidRPr="001A21E8" w:rsidRDefault="00C32BBB"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1A21E8">
        <w:rPr>
          <w:rFonts w:ascii="Tahoma" w:eastAsia="Tahoma" w:hAnsi="Tahoma" w:cs="Tahoma"/>
          <w:szCs w:val="18"/>
        </w:rPr>
        <w:t xml:space="preserve">załącznik nr </w:t>
      </w:r>
      <w:r w:rsidR="008C2934">
        <w:rPr>
          <w:rFonts w:ascii="Tahoma" w:eastAsia="Tahoma" w:hAnsi="Tahoma" w:cs="Tahoma"/>
          <w:szCs w:val="18"/>
        </w:rPr>
        <w:t>8</w:t>
      </w:r>
      <w:r w:rsidRPr="001A21E8">
        <w:rPr>
          <w:rFonts w:ascii="Tahoma" w:eastAsia="Tahoma" w:hAnsi="Tahoma" w:cs="Tahoma"/>
          <w:szCs w:val="18"/>
        </w:rPr>
        <w:t>: Oświadczenie uczestnika projektu</w:t>
      </w:r>
      <w:r w:rsidR="00880E27">
        <w:rPr>
          <w:rFonts w:ascii="Tahoma" w:eastAsia="Tahoma" w:hAnsi="Tahoma" w:cs="Tahoma"/>
          <w:szCs w:val="18"/>
        </w:rPr>
        <w:t>,</w:t>
      </w:r>
    </w:p>
    <w:p w14:paraId="427AA4E1" w14:textId="56B8B5BF" w:rsidR="006E1261" w:rsidRPr="004D1745" w:rsidRDefault="006E1261"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4D1745">
        <w:rPr>
          <w:rFonts w:ascii="Tahoma" w:eastAsia="Tahoma" w:hAnsi="Tahoma" w:cs="Tahoma"/>
          <w:szCs w:val="18"/>
        </w:rPr>
        <w:t xml:space="preserve">załącznik nr </w:t>
      </w:r>
      <w:r w:rsidR="008C2934">
        <w:rPr>
          <w:rFonts w:ascii="Tahoma" w:eastAsia="Tahoma" w:hAnsi="Tahoma" w:cs="Tahoma"/>
          <w:szCs w:val="18"/>
        </w:rPr>
        <w:t>9</w:t>
      </w:r>
      <w:r w:rsidRPr="004D1745">
        <w:rPr>
          <w:rFonts w:ascii="Tahoma" w:eastAsia="Tahoma" w:hAnsi="Tahoma" w:cs="Tahoma"/>
          <w:szCs w:val="18"/>
        </w:rPr>
        <w:t>: Upoważnienie do przetwarzani</w:t>
      </w:r>
      <w:r w:rsidR="008E3C45" w:rsidRPr="004D1745">
        <w:rPr>
          <w:rFonts w:ascii="Tahoma" w:eastAsia="Tahoma" w:hAnsi="Tahoma" w:cs="Tahoma"/>
          <w:szCs w:val="18"/>
        </w:rPr>
        <w:t>a danych osobowych na poziomie B</w:t>
      </w:r>
      <w:r w:rsidR="004D1745">
        <w:rPr>
          <w:rFonts w:ascii="Tahoma" w:eastAsia="Tahoma" w:hAnsi="Tahoma" w:cs="Tahoma"/>
          <w:szCs w:val="18"/>
        </w:rPr>
        <w:t>eneficjenta</w:t>
      </w:r>
      <w:r w:rsidR="004D1745">
        <w:rPr>
          <w:rFonts w:ascii="Tahoma" w:eastAsia="Tahoma" w:hAnsi="Tahoma" w:cs="Tahoma"/>
          <w:szCs w:val="18"/>
        </w:rPr>
        <w:br/>
      </w:r>
      <w:r w:rsidRPr="004D1745">
        <w:rPr>
          <w:rFonts w:ascii="Tahoma" w:eastAsia="Tahoma" w:hAnsi="Tahoma" w:cs="Tahoma"/>
          <w:szCs w:val="18"/>
        </w:rPr>
        <w:t>i podmiotów przez niego umocowanych,</w:t>
      </w:r>
    </w:p>
    <w:p w14:paraId="761428DF" w14:textId="2364367B" w:rsidR="008E3C45" w:rsidRPr="001A21E8" w:rsidRDefault="006E1261"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1A21E8">
        <w:rPr>
          <w:rFonts w:ascii="Tahoma" w:eastAsia="Tahoma" w:hAnsi="Tahoma" w:cs="Tahoma"/>
          <w:szCs w:val="18"/>
        </w:rPr>
        <w:t xml:space="preserve">załącznik nr </w:t>
      </w:r>
      <w:r w:rsidR="008C2934">
        <w:rPr>
          <w:rFonts w:ascii="Tahoma" w:eastAsia="Tahoma" w:hAnsi="Tahoma" w:cs="Tahoma"/>
          <w:szCs w:val="18"/>
        </w:rPr>
        <w:t>10</w:t>
      </w:r>
      <w:r w:rsidRPr="001A21E8">
        <w:rPr>
          <w:rFonts w:ascii="Tahoma" w:eastAsia="Tahoma" w:hAnsi="Tahoma" w:cs="Tahoma"/>
          <w:szCs w:val="18"/>
        </w:rPr>
        <w:t>: Odwołanie upoważnienia do przetwarzania danych osobowych na poziomie</w:t>
      </w:r>
      <w:r w:rsidR="004D1745">
        <w:rPr>
          <w:rFonts w:ascii="Tahoma" w:eastAsia="Tahoma" w:hAnsi="Tahoma" w:cs="Tahoma"/>
          <w:szCs w:val="18"/>
        </w:rPr>
        <w:t xml:space="preserve"> </w:t>
      </w:r>
      <w:r w:rsidR="008E3C45" w:rsidRPr="001A21E8">
        <w:rPr>
          <w:rFonts w:ascii="Tahoma" w:eastAsia="Tahoma" w:hAnsi="Tahoma" w:cs="Tahoma"/>
          <w:szCs w:val="18"/>
        </w:rPr>
        <w:t>B</w:t>
      </w:r>
      <w:r w:rsidRPr="001A21E8">
        <w:rPr>
          <w:rFonts w:ascii="Tahoma" w:eastAsia="Tahoma" w:hAnsi="Tahoma" w:cs="Tahoma"/>
          <w:szCs w:val="18"/>
        </w:rPr>
        <w:t>eneficjenta i po</w:t>
      </w:r>
      <w:r w:rsidR="00880E27">
        <w:rPr>
          <w:rFonts w:ascii="Tahoma" w:eastAsia="Tahoma" w:hAnsi="Tahoma" w:cs="Tahoma"/>
          <w:szCs w:val="18"/>
        </w:rPr>
        <w:t>dmiotów przez niego umocowanych,</w:t>
      </w:r>
    </w:p>
    <w:p w14:paraId="4CEA856A" w14:textId="34270A65" w:rsidR="008E3C45" w:rsidRPr="001A21E8" w:rsidRDefault="008E3C45" w:rsidP="005100BA">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znik</w:t>
      </w:r>
      <w:r w:rsidRPr="001A21E8">
        <w:rPr>
          <w:rFonts w:ascii="Tahoma" w:eastAsia="Tahoma" w:hAnsi="Tahoma" w:cs="Tahoma"/>
          <w:spacing w:val="-9"/>
          <w:szCs w:val="18"/>
        </w:rPr>
        <w:t xml:space="preserve"> </w:t>
      </w:r>
      <w:r w:rsidRPr="001A21E8">
        <w:rPr>
          <w:rFonts w:ascii="Tahoma" w:eastAsia="Tahoma" w:hAnsi="Tahoma" w:cs="Tahoma"/>
          <w:spacing w:val="-1"/>
          <w:szCs w:val="18"/>
        </w:rPr>
        <w:t>n</w:t>
      </w:r>
      <w:r w:rsidRPr="001A21E8">
        <w:rPr>
          <w:rFonts w:ascii="Tahoma" w:eastAsia="Tahoma" w:hAnsi="Tahoma" w:cs="Tahoma"/>
          <w:szCs w:val="18"/>
        </w:rPr>
        <w:t>r</w:t>
      </w:r>
      <w:r w:rsidRPr="001A21E8">
        <w:rPr>
          <w:rFonts w:ascii="Tahoma" w:eastAsia="Tahoma" w:hAnsi="Tahoma" w:cs="Tahoma"/>
          <w:spacing w:val="1"/>
          <w:szCs w:val="18"/>
        </w:rPr>
        <w:t xml:space="preserve"> </w:t>
      </w:r>
      <w:r w:rsidR="008C2934">
        <w:rPr>
          <w:rFonts w:ascii="Tahoma" w:eastAsia="Tahoma" w:hAnsi="Tahoma" w:cs="Tahoma"/>
          <w:spacing w:val="1"/>
          <w:szCs w:val="18"/>
        </w:rPr>
        <w:t>11</w:t>
      </w:r>
      <w:r w:rsidRPr="001A21E8">
        <w:rPr>
          <w:rFonts w:ascii="Tahoma" w:eastAsia="Tahoma" w:hAnsi="Tahoma" w:cs="Tahoma"/>
          <w:szCs w:val="18"/>
        </w:rPr>
        <w:t>:</w:t>
      </w:r>
      <w:r w:rsidRPr="001A21E8">
        <w:rPr>
          <w:rFonts w:ascii="Tahoma" w:eastAsia="Tahoma" w:hAnsi="Tahoma" w:cs="Tahoma"/>
          <w:spacing w:val="-1"/>
          <w:szCs w:val="18"/>
        </w:rPr>
        <w:t xml:space="preserve"> U</w:t>
      </w:r>
      <w:r w:rsidRPr="001A21E8">
        <w:rPr>
          <w:rFonts w:ascii="Tahoma" w:eastAsia="Tahoma" w:hAnsi="Tahoma" w:cs="Tahoma"/>
          <w:szCs w:val="18"/>
        </w:rPr>
        <w:t>m</w:t>
      </w:r>
      <w:r w:rsidRPr="001A21E8">
        <w:rPr>
          <w:rFonts w:ascii="Tahoma" w:eastAsia="Tahoma" w:hAnsi="Tahoma" w:cs="Tahoma"/>
          <w:spacing w:val="2"/>
          <w:szCs w:val="18"/>
        </w:rPr>
        <w:t>o</w:t>
      </w:r>
      <w:r w:rsidRPr="001A21E8">
        <w:rPr>
          <w:rFonts w:ascii="Tahoma" w:eastAsia="Tahoma" w:hAnsi="Tahoma" w:cs="Tahoma"/>
          <w:spacing w:val="-1"/>
          <w:szCs w:val="18"/>
        </w:rPr>
        <w:t>w</w:t>
      </w:r>
      <w:r w:rsidRPr="001A21E8">
        <w:rPr>
          <w:rFonts w:ascii="Tahoma" w:eastAsia="Tahoma" w:hAnsi="Tahoma" w:cs="Tahoma"/>
          <w:spacing w:val="1"/>
          <w:szCs w:val="18"/>
        </w:rPr>
        <w:t>a/</w:t>
      </w:r>
      <w:r w:rsidRPr="001A21E8">
        <w:rPr>
          <w:rFonts w:ascii="Tahoma" w:eastAsia="Tahoma" w:hAnsi="Tahoma" w:cs="Tahoma"/>
          <w:szCs w:val="18"/>
        </w:rPr>
        <w:t>porozumi</w:t>
      </w:r>
      <w:r w:rsidRPr="001A21E8">
        <w:rPr>
          <w:rFonts w:ascii="Tahoma" w:eastAsia="Tahoma" w:hAnsi="Tahoma" w:cs="Tahoma"/>
          <w:spacing w:val="1"/>
          <w:szCs w:val="18"/>
        </w:rPr>
        <w:t>e</w:t>
      </w:r>
      <w:r w:rsidRPr="001A21E8">
        <w:rPr>
          <w:rFonts w:ascii="Tahoma" w:eastAsia="Tahoma" w:hAnsi="Tahoma" w:cs="Tahoma"/>
          <w:spacing w:val="-1"/>
          <w:szCs w:val="18"/>
        </w:rPr>
        <w:t>n</w:t>
      </w:r>
      <w:r w:rsidRPr="001A21E8">
        <w:rPr>
          <w:rFonts w:ascii="Tahoma" w:eastAsia="Tahoma" w:hAnsi="Tahoma" w:cs="Tahoma"/>
          <w:szCs w:val="18"/>
        </w:rPr>
        <w:t>ie</w:t>
      </w:r>
      <w:r w:rsidRPr="001A21E8">
        <w:rPr>
          <w:rFonts w:ascii="Tahoma" w:eastAsia="Tahoma" w:hAnsi="Tahoma" w:cs="Tahoma"/>
          <w:spacing w:val="-19"/>
          <w:szCs w:val="18"/>
        </w:rPr>
        <w:t xml:space="preserve"> </w:t>
      </w:r>
      <w:r w:rsidRPr="001A21E8">
        <w:rPr>
          <w:rFonts w:ascii="Tahoma" w:eastAsia="Tahoma" w:hAnsi="Tahoma" w:cs="Tahoma"/>
          <w:szCs w:val="18"/>
        </w:rPr>
        <w:t>p</w:t>
      </w:r>
      <w:r w:rsidRPr="001A21E8">
        <w:rPr>
          <w:rFonts w:ascii="Tahoma" w:eastAsia="Tahoma" w:hAnsi="Tahoma" w:cs="Tahoma"/>
          <w:spacing w:val="1"/>
          <w:szCs w:val="18"/>
        </w:rPr>
        <w:t>a</w:t>
      </w:r>
      <w:r w:rsidRPr="001A21E8">
        <w:rPr>
          <w:rFonts w:ascii="Tahoma" w:eastAsia="Tahoma" w:hAnsi="Tahoma" w:cs="Tahoma"/>
          <w:szCs w:val="18"/>
        </w:rPr>
        <w:t>r</w:t>
      </w:r>
      <w:r w:rsidRPr="001A21E8">
        <w:rPr>
          <w:rFonts w:ascii="Tahoma" w:eastAsia="Tahoma" w:hAnsi="Tahoma" w:cs="Tahoma"/>
          <w:spacing w:val="1"/>
          <w:szCs w:val="18"/>
        </w:rPr>
        <w:t>t</w:t>
      </w:r>
      <w:r w:rsidRPr="001A21E8">
        <w:rPr>
          <w:rFonts w:ascii="Tahoma" w:eastAsia="Tahoma" w:hAnsi="Tahoma" w:cs="Tahoma"/>
          <w:spacing w:val="-1"/>
          <w:szCs w:val="18"/>
        </w:rPr>
        <w:t>n</w:t>
      </w:r>
      <w:r w:rsidRPr="001A21E8">
        <w:rPr>
          <w:rFonts w:ascii="Tahoma" w:eastAsia="Tahoma" w:hAnsi="Tahoma" w:cs="Tahoma"/>
          <w:spacing w:val="1"/>
          <w:szCs w:val="18"/>
        </w:rPr>
        <w:t>e</w:t>
      </w:r>
      <w:r w:rsidRPr="001A21E8">
        <w:rPr>
          <w:rFonts w:ascii="Tahoma" w:eastAsia="Tahoma" w:hAnsi="Tahoma" w:cs="Tahoma"/>
          <w:szCs w:val="18"/>
        </w:rPr>
        <w:t>r</w:t>
      </w:r>
      <w:r w:rsidRPr="001A21E8">
        <w:rPr>
          <w:rFonts w:ascii="Tahoma" w:eastAsia="Tahoma" w:hAnsi="Tahoma" w:cs="Tahoma"/>
          <w:spacing w:val="2"/>
          <w:szCs w:val="18"/>
        </w:rPr>
        <w:t>s</w:t>
      </w:r>
      <w:r w:rsidRPr="001A21E8">
        <w:rPr>
          <w:rFonts w:ascii="Tahoma" w:eastAsia="Tahoma" w:hAnsi="Tahoma" w:cs="Tahoma"/>
          <w:spacing w:val="-1"/>
          <w:szCs w:val="18"/>
        </w:rPr>
        <w:t>k</w:t>
      </w:r>
      <w:r w:rsidRPr="001A21E8">
        <w:rPr>
          <w:rFonts w:ascii="Tahoma" w:eastAsia="Tahoma" w:hAnsi="Tahoma" w:cs="Tahoma"/>
          <w:szCs w:val="18"/>
        </w:rPr>
        <w:t>i</w:t>
      </w:r>
      <w:r w:rsidRPr="001A21E8">
        <w:rPr>
          <w:rFonts w:ascii="Tahoma" w:eastAsia="Tahoma" w:hAnsi="Tahoma" w:cs="Tahoma"/>
          <w:spacing w:val="1"/>
          <w:szCs w:val="18"/>
        </w:rPr>
        <w:t>e</w:t>
      </w:r>
      <w:r w:rsidRPr="001A21E8">
        <w:rPr>
          <w:rFonts w:ascii="Tahoma" w:eastAsia="Tahoma" w:hAnsi="Tahoma" w:cs="Tahoma"/>
          <w:spacing w:val="6"/>
          <w:szCs w:val="18"/>
        </w:rPr>
        <w:t>,</w:t>
      </w:r>
      <w:r w:rsidRPr="001A21E8">
        <w:rPr>
          <w:rStyle w:val="Odwoanieprzypisudolnego"/>
          <w:rFonts w:ascii="Tahoma" w:eastAsia="Tahoma" w:hAnsi="Tahoma" w:cs="Tahoma"/>
          <w:spacing w:val="6"/>
          <w:szCs w:val="18"/>
        </w:rPr>
        <w:footnoteReference w:id="87"/>
      </w:r>
    </w:p>
    <w:p w14:paraId="7E9A4069" w14:textId="3E74D410" w:rsidR="004D1745" w:rsidRPr="00D17289" w:rsidRDefault="00A16EF3" w:rsidP="00D17289">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sidRPr="001A21E8">
        <w:rPr>
          <w:rFonts w:ascii="Tahoma" w:eastAsia="Tahoma" w:hAnsi="Tahoma" w:cs="Tahoma"/>
          <w:szCs w:val="18"/>
        </w:rPr>
        <w:t>załącznik</w:t>
      </w:r>
      <w:r w:rsidR="00E85B65" w:rsidRPr="001A21E8">
        <w:rPr>
          <w:rFonts w:ascii="Tahoma" w:eastAsia="Tahoma" w:hAnsi="Tahoma" w:cs="Tahoma"/>
          <w:szCs w:val="18"/>
        </w:rPr>
        <w:t xml:space="preserve"> </w:t>
      </w:r>
      <w:r w:rsidRPr="001A21E8">
        <w:rPr>
          <w:rFonts w:ascii="Tahoma" w:eastAsia="Tahoma" w:hAnsi="Tahoma" w:cs="Tahoma"/>
          <w:szCs w:val="18"/>
        </w:rPr>
        <w:t xml:space="preserve">nr </w:t>
      </w:r>
      <w:r w:rsidR="008C2934">
        <w:rPr>
          <w:rFonts w:ascii="Tahoma" w:eastAsia="Tahoma" w:hAnsi="Tahoma" w:cs="Tahoma"/>
          <w:szCs w:val="18"/>
        </w:rPr>
        <w:t>12</w:t>
      </w:r>
      <w:r w:rsidRPr="001A21E8">
        <w:rPr>
          <w:rFonts w:ascii="Tahoma" w:eastAsia="Tahoma" w:hAnsi="Tahoma" w:cs="Tahoma"/>
          <w:szCs w:val="18"/>
        </w:rPr>
        <w:t xml:space="preserve">: </w:t>
      </w:r>
      <w:r w:rsidR="00722453" w:rsidRPr="00722453">
        <w:rPr>
          <w:rFonts w:ascii="Tahoma" w:eastAsia="Tahoma" w:hAnsi="Tahoma" w:cs="Tahoma"/>
          <w:szCs w:val="18"/>
        </w:rPr>
        <w:t>Wzory wniosków osób uprawnionych do obsługi systemu SL2014</w:t>
      </w:r>
      <w:r w:rsidR="00234147">
        <w:rPr>
          <w:rFonts w:ascii="Tahoma" w:eastAsia="Tahoma" w:hAnsi="Tahoma" w:cs="Tahoma"/>
          <w:szCs w:val="18"/>
        </w:rPr>
        <w:t>,</w:t>
      </w:r>
    </w:p>
    <w:p w14:paraId="622EE8E6" w14:textId="3A531E26" w:rsidR="00F2515C" w:rsidRDefault="006B5D73" w:rsidP="00F2515C">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Pr>
          <w:rFonts w:ascii="Tahoma" w:eastAsia="Tahoma" w:hAnsi="Tahoma" w:cs="Tahoma"/>
          <w:szCs w:val="18"/>
        </w:rPr>
        <w:t>z</w:t>
      </w:r>
      <w:r w:rsidRPr="006B5D73">
        <w:rPr>
          <w:rFonts w:ascii="Tahoma" w:eastAsia="Tahoma" w:hAnsi="Tahoma" w:cs="Tahoma"/>
          <w:szCs w:val="18"/>
        </w:rPr>
        <w:t xml:space="preserve">ałącznik nr </w:t>
      </w:r>
      <w:r w:rsidR="008C2934">
        <w:rPr>
          <w:rFonts w:ascii="Tahoma" w:eastAsia="Tahoma" w:hAnsi="Tahoma" w:cs="Tahoma"/>
          <w:szCs w:val="18"/>
        </w:rPr>
        <w:t>1</w:t>
      </w:r>
      <w:r w:rsidR="00CC550B">
        <w:rPr>
          <w:rFonts w:ascii="Tahoma" w:eastAsia="Tahoma" w:hAnsi="Tahoma" w:cs="Tahoma"/>
          <w:szCs w:val="18"/>
        </w:rPr>
        <w:t>3</w:t>
      </w:r>
      <w:r>
        <w:rPr>
          <w:rFonts w:ascii="Tahoma" w:eastAsia="Tahoma" w:hAnsi="Tahoma" w:cs="Tahoma"/>
          <w:szCs w:val="18"/>
        </w:rPr>
        <w:t>:</w:t>
      </w:r>
      <w:r w:rsidRPr="006B5D73">
        <w:rPr>
          <w:rFonts w:ascii="Tahoma" w:eastAsia="Tahoma" w:hAnsi="Tahoma" w:cs="Tahoma"/>
          <w:szCs w:val="18"/>
        </w:rPr>
        <w:t xml:space="preserve"> Wzór zakresu danych osobowych powierzonych do przetwarzania</w:t>
      </w:r>
      <w:r w:rsidR="00880E27">
        <w:rPr>
          <w:rFonts w:ascii="Tahoma" w:eastAsia="Tahoma" w:hAnsi="Tahoma" w:cs="Tahoma"/>
          <w:szCs w:val="18"/>
        </w:rPr>
        <w:t>.</w:t>
      </w:r>
    </w:p>
    <w:p w14:paraId="0CBDC7E2" w14:textId="3AB346B6" w:rsidR="00130736" w:rsidRPr="00F2515C" w:rsidRDefault="00F2515C" w:rsidP="00F2515C">
      <w:pPr>
        <w:pStyle w:val="Akapitzlist"/>
        <w:numPr>
          <w:ilvl w:val="1"/>
          <w:numId w:val="30"/>
        </w:numPr>
        <w:tabs>
          <w:tab w:val="clear" w:pos="680"/>
          <w:tab w:val="num" w:pos="851"/>
        </w:tabs>
        <w:spacing w:line="276" w:lineRule="auto"/>
        <w:ind w:left="851" w:right="14" w:hanging="426"/>
        <w:jc w:val="both"/>
        <w:rPr>
          <w:rFonts w:ascii="Tahoma" w:eastAsia="Tahoma" w:hAnsi="Tahoma" w:cs="Tahoma"/>
          <w:szCs w:val="18"/>
        </w:rPr>
      </w:pPr>
      <w:r>
        <w:rPr>
          <w:rFonts w:ascii="Tahoma" w:eastAsia="Tahoma" w:hAnsi="Tahoma" w:cs="Tahoma"/>
          <w:szCs w:val="18"/>
        </w:rPr>
        <w:t>z</w:t>
      </w:r>
      <w:r w:rsidR="00550EAD">
        <w:rPr>
          <w:rFonts w:ascii="Tahoma" w:eastAsia="Tahoma" w:hAnsi="Tahoma" w:cs="Tahoma"/>
          <w:szCs w:val="18"/>
        </w:rPr>
        <w:t xml:space="preserve">ałącznik nr </w:t>
      </w:r>
      <w:r w:rsidR="008C2934">
        <w:rPr>
          <w:rFonts w:ascii="Tahoma" w:eastAsia="Tahoma" w:hAnsi="Tahoma" w:cs="Tahoma"/>
          <w:szCs w:val="18"/>
        </w:rPr>
        <w:t>1</w:t>
      </w:r>
      <w:r w:rsidR="00CC550B">
        <w:rPr>
          <w:rFonts w:ascii="Tahoma" w:eastAsia="Tahoma" w:hAnsi="Tahoma" w:cs="Tahoma"/>
          <w:szCs w:val="18"/>
        </w:rPr>
        <w:t>4</w:t>
      </w:r>
      <w:r w:rsidR="00130736" w:rsidRPr="00F2515C">
        <w:rPr>
          <w:rFonts w:ascii="Tahoma" w:eastAsia="Tahoma" w:hAnsi="Tahoma" w:cs="Tahoma"/>
          <w:szCs w:val="18"/>
        </w:rPr>
        <w:t>: Sprawozdanie potwierdzające zachowanie trwałości projektu lub rezultatów.</w:t>
      </w:r>
    </w:p>
    <w:p w14:paraId="02B8FE44" w14:textId="77777777" w:rsidR="00130736" w:rsidRPr="00293046" w:rsidRDefault="00130736" w:rsidP="00130736">
      <w:pPr>
        <w:pStyle w:val="Akapitzlist"/>
        <w:spacing w:line="276" w:lineRule="auto"/>
        <w:ind w:left="851" w:right="14"/>
        <w:jc w:val="both"/>
        <w:rPr>
          <w:rFonts w:ascii="Tahoma" w:eastAsia="Tahoma" w:hAnsi="Tahoma" w:cs="Tahoma"/>
          <w:szCs w:val="18"/>
        </w:rPr>
      </w:pPr>
    </w:p>
    <w:p w14:paraId="46957B52" w14:textId="77777777" w:rsidR="009A30A1" w:rsidRPr="004D1745" w:rsidRDefault="009A30A1" w:rsidP="00F10027">
      <w:pPr>
        <w:spacing w:line="276" w:lineRule="auto"/>
        <w:ind w:left="426" w:right="14" w:hanging="426"/>
        <w:jc w:val="both"/>
        <w:rPr>
          <w:rFonts w:ascii="Tahoma" w:eastAsia="Tahoma" w:hAnsi="Tahoma" w:cs="Tahoma"/>
          <w:szCs w:val="18"/>
        </w:rPr>
      </w:pPr>
    </w:p>
    <w:p w14:paraId="084B7C62" w14:textId="77777777" w:rsidR="00880E27" w:rsidRDefault="00880E27" w:rsidP="00F10027">
      <w:pPr>
        <w:spacing w:line="276" w:lineRule="auto"/>
        <w:ind w:left="426" w:right="14" w:hanging="426"/>
        <w:jc w:val="both"/>
        <w:rPr>
          <w:rFonts w:ascii="Tahoma" w:hAnsi="Tahoma" w:cs="Tahoma"/>
        </w:rPr>
      </w:pPr>
    </w:p>
    <w:p w14:paraId="09AFD296" w14:textId="77777777" w:rsidR="004D1745" w:rsidRPr="004D1745" w:rsidRDefault="004D1745" w:rsidP="00F10027">
      <w:pPr>
        <w:spacing w:line="276" w:lineRule="auto"/>
        <w:ind w:left="426" w:right="14" w:hanging="426"/>
        <w:jc w:val="both"/>
        <w:rPr>
          <w:rFonts w:ascii="Tahoma" w:hAnsi="Tahoma" w:cs="Tahoma"/>
        </w:rPr>
      </w:pPr>
      <w:r w:rsidRPr="004D1745">
        <w:rPr>
          <w:rFonts w:ascii="Tahoma" w:hAnsi="Tahoma" w:cs="Tahoma"/>
        </w:rPr>
        <w:lastRenderedPageBreak/>
        <w:t>W imieniu Instytucji Zarządzającej RPO WŚ na lata 2014-2020:</w:t>
      </w:r>
    </w:p>
    <w:p w14:paraId="027871EE" w14:textId="77777777" w:rsidR="00880E27" w:rsidRDefault="00880E27" w:rsidP="004D1745">
      <w:pPr>
        <w:spacing w:line="276" w:lineRule="auto"/>
        <w:jc w:val="both"/>
        <w:rPr>
          <w:rFonts w:ascii="Tahoma" w:hAnsi="Tahoma" w:cs="Tahoma"/>
        </w:rPr>
      </w:pPr>
    </w:p>
    <w:p w14:paraId="52EF8089" w14:textId="77777777" w:rsidR="00880E27" w:rsidRDefault="00880E27" w:rsidP="004D1745">
      <w:pPr>
        <w:spacing w:line="276" w:lineRule="auto"/>
        <w:jc w:val="both"/>
        <w:rPr>
          <w:rFonts w:ascii="Tahoma" w:hAnsi="Tahoma" w:cs="Tahoma"/>
        </w:rPr>
      </w:pPr>
    </w:p>
    <w:p w14:paraId="4922E5CE" w14:textId="77777777" w:rsidR="00880E27" w:rsidRDefault="00880E27" w:rsidP="004D1745">
      <w:pPr>
        <w:spacing w:line="276" w:lineRule="auto"/>
        <w:jc w:val="both"/>
        <w:rPr>
          <w:rFonts w:ascii="Tahoma" w:hAnsi="Tahoma" w:cs="Tahoma"/>
        </w:rPr>
      </w:pPr>
    </w:p>
    <w:p w14:paraId="56D5FBFF" w14:textId="77777777" w:rsidR="004D1745" w:rsidRDefault="004D1745" w:rsidP="004D1745">
      <w:pPr>
        <w:spacing w:line="276" w:lineRule="auto"/>
        <w:jc w:val="both"/>
        <w:rPr>
          <w:rFonts w:ascii="Tahoma" w:hAnsi="Tahoma" w:cs="Tahoma"/>
        </w:rPr>
      </w:pPr>
      <w:r w:rsidRPr="004D1745">
        <w:rPr>
          <w:rFonts w:ascii="Tahoma" w:hAnsi="Tahoma" w:cs="Tahoma"/>
        </w:rPr>
        <w:t xml:space="preserve">Podpisy: </w:t>
      </w:r>
    </w:p>
    <w:p w14:paraId="6A3149F7" w14:textId="77777777" w:rsidR="004D1745" w:rsidRDefault="004D1745" w:rsidP="004D1745">
      <w:pPr>
        <w:spacing w:line="276" w:lineRule="auto"/>
        <w:jc w:val="both"/>
        <w:rPr>
          <w:rFonts w:ascii="Tahoma" w:hAnsi="Tahoma" w:cs="Tahoma"/>
        </w:rPr>
      </w:pPr>
    </w:p>
    <w:p w14:paraId="7FEF6AE2" w14:textId="77777777" w:rsidR="004D1745" w:rsidRPr="004D1745" w:rsidRDefault="004D1745" w:rsidP="004D1745">
      <w:pPr>
        <w:spacing w:line="276" w:lineRule="auto"/>
        <w:jc w:val="both"/>
        <w:rPr>
          <w:rFonts w:ascii="Tahoma" w:hAnsi="Tahoma" w:cs="Tahoma"/>
        </w:rPr>
      </w:pPr>
      <w:r w:rsidRPr="004D1745">
        <w:rPr>
          <w:rFonts w:ascii="Tahoma" w:hAnsi="Tahoma" w:cs="Tahoma"/>
        </w:rPr>
        <w:t>....................................................</w:t>
      </w:r>
      <w:r w:rsidRPr="004D1745">
        <w:rPr>
          <w:rFonts w:ascii="Tahoma" w:hAnsi="Tahoma" w:cs="Tahoma"/>
        </w:rPr>
        <w:tab/>
        <w:t xml:space="preserve">                   ...........................................</w:t>
      </w:r>
      <w:r>
        <w:rPr>
          <w:rFonts w:ascii="Tahoma" w:hAnsi="Tahoma" w:cs="Tahoma"/>
        </w:rPr>
        <w:t>.......</w:t>
      </w:r>
    </w:p>
    <w:p w14:paraId="1EE45E5C" w14:textId="77777777" w:rsidR="004D1745" w:rsidRPr="004D1745" w:rsidRDefault="004D1745" w:rsidP="004D1745">
      <w:pPr>
        <w:spacing w:line="276" w:lineRule="auto"/>
        <w:jc w:val="both"/>
        <w:rPr>
          <w:rFonts w:ascii="Tahoma" w:hAnsi="Tahoma" w:cs="Tahoma"/>
        </w:rPr>
      </w:pPr>
    </w:p>
    <w:p w14:paraId="3A04A572" w14:textId="77777777" w:rsidR="004D1745" w:rsidRPr="004D1745" w:rsidRDefault="004D1745" w:rsidP="004D1745">
      <w:pPr>
        <w:spacing w:line="276" w:lineRule="auto"/>
        <w:jc w:val="both"/>
        <w:rPr>
          <w:rFonts w:ascii="Tahoma" w:hAnsi="Tahoma" w:cs="Tahoma"/>
        </w:rPr>
      </w:pPr>
    </w:p>
    <w:p w14:paraId="5F4BDED4" w14:textId="77777777" w:rsidR="004D1745" w:rsidRPr="004D1745" w:rsidRDefault="004D1745" w:rsidP="004D1745">
      <w:pPr>
        <w:spacing w:line="276" w:lineRule="auto"/>
        <w:jc w:val="both"/>
        <w:rPr>
          <w:rFonts w:ascii="Tahoma" w:hAnsi="Tahoma" w:cs="Tahoma"/>
        </w:rPr>
      </w:pPr>
    </w:p>
    <w:p w14:paraId="7CB051BD" w14:textId="77777777" w:rsidR="004D1745" w:rsidRPr="004D1745" w:rsidRDefault="004D1745" w:rsidP="004D1745">
      <w:pPr>
        <w:spacing w:line="276" w:lineRule="auto"/>
        <w:jc w:val="both"/>
        <w:rPr>
          <w:rFonts w:ascii="Tahoma" w:hAnsi="Tahoma" w:cs="Tahoma"/>
        </w:rPr>
      </w:pPr>
    </w:p>
    <w:p w14:paraId="133CC0FD" w14:textId="77777777" w:rsidR="00942F4E" w:rsidRPr="004D1745" w:rsidRDefault="004D1745" w:rsidP="004D1745">
      <w:pPr>
        <w:spacing w:line="276" w:lineRule="auto"/>
        <w:jc w:val="both"/>
        <w:rPr>
          <w:rFonts w:ascii="Tahoma" w:hAnsi="Tahoma" w:cs="Tahoma"/>
        </w:rPr>
      </w:pPr>
      <w:r w:rsidRPr="004D1745">
        <w:rPr>
          <w:rFonts w:ascii="Tahoma" w:hAnsi="Tahoma" w:cs="Tahoma"/>
        </w:rPr>
        <w:t>......................................................</w:t>
      </w:r>
      <w:r w:rsidRPr="004D1745">
        <w:rPr>
          <w:rFonts w:ascii="Tahoma" w:hAnsi="Tahoma" w:cs="Tahoma"/>
        </w:rPr>
        <w:tab/>
        <w:t xml:space="preserve">                   ..........................................</w:t>
      </w:r>
      <w:r>
        <w:rPr>
          <w:rFonts w:ascii="Tahoma" w:hAnsi="Tahoma" w:cs="Tahoma"/>
        </w:rPr>
        <w:t>........</w:t>
      </w:r>
      <w:r w:rsidRPr="004D1745">
        <w:rPr>
          <w:rFonts w:ascii="Tahoma" w:hAnsi="Tahoma" w:cs="Tahoma"/>
        </w:rPr>
        <w:t>.</w:t>
      </w:r>
    </w:p>
    <w:sectPr w:rsidR="00942F4E" w:rsidRPr="004D1745" w:rsidSect="009B767A">
      <w:headerReference w:type="default" r:id="rId9"/>
      <w:footerReference w:type="default" r:id="rId10"/>
      <w:headerReference w:type="first" r:id="rId11"/>
      <w:type w:val="continuous"/>
      <w:pgSz w:w="11920" w:h="16840"/>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D952E4" w14:textId="77777777" w:rsidR="004238E4" w:rsidRDefault="004238E4" w:rsidP="00CC5572">
      <w:r>
        <w:separator/>
      </w:r>
    </w:p>
  </w:endnote>
  <w:endnote w:type="continuationSeparator" w:id="0">
    <w:p w14:paraId="3A164BD2" w14:textId="77777777" w:rsidR="004238E4" w:rsidRDefault="004238E4" w:rsidP="00CC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100298"/>
      <w:docPartObj>
        <w:docPartGallery w:val="Page Numbers (Bottom of Page)"/>
        <w:docPartUnique/>
      </w:docPartObj>
    </w:sdtPr>
    <w:sdtEndPr/>
    <w:sdtContent>
      <w:p w14:paraId="3FE417D9" w14:textId="77777777" w:rsidR="00FF6EE1" w:rsidRDefault="00FF6EE1">
        <w:pPr>
          <w:pStyle w:val="Stopka"/>
          <w:jc w:val="center"/>
        </w:pPr>
        <w:r>
          <w:rPr>
            <w:lang w:val="en-US"/>
          </w:rPr>
          <w:fldChar w:fldCharType="begin"/>
        </w:r>
        <w:r>
          <w:instrText>PAGE   \* MERGEFORMAT</w:instrText>
        </w:r>
        <w:r>
          <w:rPr>
            <w:lang w:val="en-US"/>
          </w:rPr>
          <w:fldChar w:fldCharType="separate"/>
        </w:r>
        <w:r w:rsidR="002878F1">
          <w:rPr>
            <w:noProof/>
          </w:rPr>
          <w:t>30</w:t>
        </w:r>
        <w:r>
          <w:rPr>
            <w:noProof/>
          </w:rPr>
          <w:fldChar w:fldCharType="end"/>
        </w:r>
      </w:p>
    </w:sdtContent>
  </w:sdt>
  <w:p w14:paraId="2C73AD4F" w14:textId="77777777" w:rsidR="00FF6EE1" w:rsidRDefault="00FF6EE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F98CE" w14:textId="77777777" w:rsidR="004238E4" w:rsidRDefault="004238E4" w:rsidP="00CC5572">
      <w:r>
        <w:separator/>
      </w:r>
    </w:p>
  </w:footnote>
  <w:footnote w:type="continuationSeparator" w:id="0">
    <w:p w14:paraId="1BEF458B" w14:textId="77777777" w:rsidR="004238E4" w:rsidRDefault="004238E4" w:rsidP="00CC5572">
      <w:r>
        <w:continuationSeparator/>
      </w:r>
    </w:p>
  </w:footnote>
  <w:footnote w:id="1">
    <w:p w14:paraId="16527F88" w14:textId="77777777" w:rsidR="00432C22" w:rsidRPr="009323AB" w:rsidRDefault="00432C22" w:rsidP="00432C22">
      <w:pPr>
        <w:pStyle w:val="Tekstprzypisudolnego"/>
        <w:rPr>
          <w:rFonts w:ascii="Tahoma" w:hAnsi="Tahoma" w:cs="Tahoma"/>
          <w:sz w:val="16"/>
          <w:szCs w:val="16"/>
        </w:rPr>
      </w:pPr>
      <w:r w:rsidRPr="009323AB">
        <w:rPr>
          <w:rStyle w:val="Odwoanieprzypisudolnego"/>
          <w:rFonts w:ascii="Tahoma" w:hAnsi="Tahoma" w:cs="Tahoma"/>
          <w:sz w:val="16"/>
          <w:szCs w:val="16"/>
        </w:rPr>
        <w:footnoteRef/>
      </w:r>
      <w:r w:rsidRPr="009323AB">
        <w:rPr>
          <w:rFonts w:ascii="Tahoma" w:hAnsi="Tahoma" w:cs="Tahoma"/>
          <w:sz w:val="16"/>
          <w:szCs w:val="16"/>
        </w:rPr>
        <w:t xml:space="preserve"> Wykreślić jeśli nie dotyczy</w:t>
      </w:r>
      <w:r>
        <w:rPr>
          <w:rFonts w:ascii="Tahoma" w:hAnsi="Tahoma" w:cs="Tahoma"/>
          <w:sz w:val="16"/>
          <w:szCs w:val="16"/>
        </w:rPr>
        <w:t>.</w:t>
      </w:r>
    </w:p>
  </w:footnote>
  <w:footnote w:id="2">
    <w:p w14:paraId="37364E7F" w14:textId="1854D914" w:rsidR="00FF6EE1" w:rsidRPr="00573A75" w:rsidRDefault="00FF6EE1" w:rsidP="00B9402C">
      <w:pPr>
        <w:spacing w:before="43"/>
        <w:rPr>
          <w:rFonts w:ascii="Tahoma" w:eastAsia="Tahoma" w:hAnsi="Tahoma" w:cs="Tahoma"/>
          <w:sz w:val="16"/>
          <w:szCs w:val="16"/>
        </w:rPr>
      </w:pPr>
      <w:r w:rsidRPr="00573A75">
        <w:rPr>
          <w:rStyle w:val="Odwoanieprzypisudolnego"/>
          <w:rFonts w:ascii="Tahoma" w:hAnsi="Tahoma" w:cs="Tahoma"/>
          <w:sz w:val="16"/>
          <w:szCs w:val="16"/>
        </w:rPr>
        <w:footnoteRef/>
      </w:r>
      <w:r w:rsidRPr="00573A75">
        <w:rPr>
          <w:rFonts w:ascii="Tahoma" w:hAnsi="Tahoma" w:cs="Tahoma"/>
          <w:sz w:val="16"/>
          <w:szCs w:val="16"/>
        </w:rPr>
        <w:t xml:space="preserve"> </w:t>
      </w:r>
      <w:r w:rsidRPr="00573A75">
        <w:rPr>
          <w:rFonts w:ascii="Tahoma" w:eastAsia="Tahoma" w:hAnsi="Tahoma" w:cs="Tahoma"/>
          <w:spacing w:val="-1"/>
          <w:sz w:val="16"/>
          <w:szCs w:val="16"/>
        </w:rPr>
        <w:t>Dot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 pr</w:t>
      </w:r>
      <w:r w:rsidRPr="00573A75">
        <w:rPr>
          <w:rFonts w:ascii="Tahoma" w:eastAsia="Tahoma" w:hAnsi="Tahoma" w:cs="Tahoma"/>
          <w:spacing w:val="-1"/>
          <w:sz w:val="16"/>
          <w:szCs w:val="16"/>
        </w:rPr>
        <w:t>o</w:t>
      </w:r>
      <w:r w:rsidRPr="00573A75">
        <w:rPr>
          <w:rFonts w:ascii="Tahoma" w:eastAsia="Tahoma" w:hAnsi="Tahoma" w:cs="Tahoma"/>
          <w:sz w:val="16"/>
          <w:szCs w:val="16"/>
        </w:rPr>
        <w:t>je</w:t>
      </w:r>
      <w:r w:rsidRPr="00573A75">
        <w:rPr>
          <w:rFonts w:ascii="Tahoma" w:eastAsia="Tahoma" w:hAnsi="Tahoma" w:cs="Tahoma"/>
          <w:spacing w:val="-1"/>
          <w:sz w:val="16"/>
          <w:szCs w:val="16"/>
        </w:rPr>
        <w:t>któ</w:t>
      </w:r>
      <w:r w:rsidRPr="00573A75">
        <w:rPr>
          <w:rFonts w:ascii="Tahoma" w:eastAsia="Tahoma" w:hAnsi="Tahoma" w:cs="Tahoma"/>
          <w:sz w:val="16"/>
          <w:szCs w:val="16"/>
        </w:rPr>
        <w:t>w r</w:t>
      </w:r>
      <w:r w:rsidRPr="00573A75">
        <w:rPr>
          <w:rFonts w:ascii="Tahoma" w:eastAsia="Tahoma" w:hAnsi="Tahoma" w:cs="Tahoma"/>
          <w:spacing w:val="-1"/>
          <w:sz w:val="16"/>
          <w:szCs w:val="16"/>
        </w:rPr>
        <w:t>e</w:t>
      </w:r>
      <w:r w:rsidRPr="00573A75">
        <w:rPr>
          <w:rFonts w:ascii="Tahoma" w:eastAsia="Tahoma" w:hAnsi="Tahoma" w:cs="Tahoma"/>
          <w:sz w:val="16"/>
          <w:szCs w:val="16"/>
        </w:rPr>
        <w:t>a</w:t>
      </w:r>
      <w:r w:rsidRPr="00573A75">
        <w:rPr>
          <w:rFonts w:ascii="Tahoma" w:eastAsia="Tahoma" w:hAnsi="Tahoma" w:cs="Tahoma"/>
          <w:spacing w:val="-1"/>
          <w:sz w:val="16"/>
          <w:szCs w:val="16"/>
        </w:rPr>
        <w:t>li</w:t>
      </w:r>
      <w:r w:rsidRPr="00573A75">
        <w:rPr>
          <w:rFonts w:ascii="Tahoma" w:eastAsia="Tahoma" w:hAnsi="Tahoma" w:cs="Tahoma"/>
          <w:sz w:val="16"/>
          <w:szCs w:val="16"/>
        </w:rPr>
        <w:t>z</w:t>
      </w:r>
      <w:r w:rsidRPr="00573A75">
        <w:rPr>
          <w:rFonts w:ascii="Tahoma" w:eastAsia="Tahoma" w:hAnsi="Tahoma" w:cs="Tahoma"/>
          <w:spacing w:val="-1"/>
          <w:sz w:val="16"/>
          <w:szCs w:val="16"/>
        </w:rPr>
        <w:t>o</w:t>
      </w:r>
      <w:r w:rsidRPr="00573A75">
        <w:rPr>
          <w:rFonts w:ascii="Tahoma" w:eastAsia="Tahoma" w:hAnsi="Tahoma" w:cs="Tahoma"/>
          <w:spacing w:val="-2"/>
          <w:sz w:val="16"/>
          <w:szCs w:val="16"/>
        </w:rPr>
        <w:t>w</w:t>
      </w:r>
      <w:r w:rsidRPr="00573A75">
        <w:rPr>
          <w:rFonts w:ascii="Tahoma" w:eastAsia="Tahoma" w:hAnsi="Tahoma" w:cs="Tahoma"/>
          <w:sz w:val="16"/>
          <w:szCs w:val="16"/>
        </w:rPr>
        <w:t>a</w:t>
      </w:r>
      <w:r w:rsidRPr="00573A75">
        <w:rPr>
          <w:rFonts w:ascii="Tahoma" w:eastAsia="Tahoma" w:hAnsi="Tahoma" w:cs="Tahoma"/>
          <w:spacing w:val="-4"/>
          <w:sz w:val="16"/>
          <w:szCs w:val="16"/>
        </w:rPr>
        <w:t>n</w:t>
      </w:r>
      <w:r w:rsidRPr="00573A75">
        <w:rPr>
          <w:rFonts w:ascii="Tahoma" w:eastAsia="Tahoma" w:hAnsi="Tahoma" w:cs="Tahoma"/>
          <w:spacing w:val="-1"/>
          <w:sz w:val="16"/>
          <w:szCs w:val="16"/>
        </w:rPr>
        <w:t>y</w:t>
      </w:r>
      <w:r w:rsidRPr="00573A75">
        <w:rPr>
          <w:rFonts w:ascii="Tahoma" w:eastAsia="Tahoma" w:hAnsi="Tahoma" w:cs="Tahoma"/>
          <w:sz w:val="16"/>
          <w:szCs w:val="16"/>
        </w:rPr>
        <w:t xml:space="preserve">ch w </w:t>
      </w:r>
      <w:r w:rsidRPr="00573A75">
        <w:rPr>
          <w:rFonts w:ascii="Tahoma" w:eastAsia="Tahoma" w:hAnsi="Tahoma" w:cs="Tahoma"/>
          <w:spacing w:val="-3"/>
          <w:sz w:val="16"/>
          <w:szCs w:val="16"/>
        </w:rPr>
        <w:t>r</w:t>
      </w:r>
      <w:r w:rsidRPr="00573A75">
        <w:rPr>
          <w:rFonts w:ascii="Tahoma" w:eastAsia="Tahoma" w:hAnsi="Tahoma" w:cs="Tahoma"/>
          <w:sz w:val="16"/>
          <w:szCs w:val="16"/>
        </w:rPr>
        <w:t>a</w:t>
      </w:r>
      <w:r w:rsidRPr="00573A75">
        <w:rPr>
          <w:rFonts w:ascii="Tahoma" w:eastAsia="Tahoma" w:hAnsi="Tahoma" w:cs="Tahoma"/>
          <w:spacing w:val="-1"/>
          <w:sz w:val="16"/>
          <w:szCs w:val="16"/>
        </w:rPr>
        <w:t>m</w:t>
      </w:r>
      <w:r w:rsidRPr="00573A75">
        <w:rPr>
          <w:rFonts w:ascii="Tahoma" w:eastAsia="Tahoma" w:hAnsi="Tahoma" w:cs="Tahoma"/>
          <w:sz w:val="16"/>
          <w:szCs w:val="16"/>
        </w:rPr>
        <w:t>ach par</w:t>
      </w:r>
      <w:r w:rsidRPr="00573A75">
        <w:rPr>
          <w:rFonts w:ascii="Tahoma" w:eastAsia="Tahoma" w:hAnsi="Tahoma" w:cs="Tahoma"/>
          <w:spacing w:val="-1"/>
          <w:sz w:val="16"/>
          <w:szCs w:val="16"/>
        </w:rPr>
        <w:t>tne</w:t>
      </w:r>
      <w:r w:rsidRPr="00573A75">
        <w:rPr>
          <w:rFonts w:ascii="Tahoma" w:eastAsia="Tahoma" w:hAnsi="Tahoma" w:cs="Tahoma"/>
          <w:sz w:val="16"/>
          <w:szCs w:val="16"/>
        </w:rPr>
        <w:t>rs</w:t>
      </w:r>
      <w:r w:rsidRPr="00573A75">
        <w:rPr>
          <w:rFonts w:ascii="Tahoma" w:eastAsia="Tahoma" w:hAnsi="Tahoma" w:cs="Tahoma"/>
          <w:spacing w:val="-1"/>
          <w:sz w:val="16"/>
          <w:szCs w:val="16"/>
        </w:rPr>
        <w:t>t</w:t>
      </w:r>
      <w:r w:rsidRPr="00573A75">
        <w:rPr>
          <w:rFonts w:ascii="Tahoma" w:eastAsia="Tahoma" w:hAnsi="Tahoma" w:cs="Tahoma"/>
          <w:spacing w:val="-2"/>
          <w:sz w:val="16"/>
          <w:szCs w:val="16"/>
        </w:rPr>
        <w:t>w</w:t>
      </w:r>
      <w:r w:rsidRPr="00573A75">
        <w:rPr>
          <w:rFonts w:ascii="Tahoma" w:eastAsia="Tahoma" w:hAnsi="Tahoma" w:cs="Tahoma"/>
          <w:sz w:val="16"/>
          <w:szCs w:val="16"/>
        </w:rPr>
        <w:t>a.</w:t>
      </w:r>
    </w:p>
  </w:footnote>
  <w:footnote w:id="3">
    <w:p w14:paraId="396E29BD" w14:textId="222C689D" w:rsidR="00FF6EE1" w:rsidRPr="00B9402C" w:rsidRDefault="00FF6EE1" w:rsidP="007524DA">
      <w:pPr>
        <w:spacing w:line="276" w:lineRule="auto"/>
        <w:ind w:right="90"/>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t>
      </w:r>
      <w:r w:rsidRPr="00B9402C">
        <w:rPr>
          <w:rFonts w:ascii="Tahoma" w:eastAsia="Tahoma" w:hAnsi="Tahoma" w:cs="Tahoma"/>
          <w:position w:val="-1"/>
          <w:sz w:val="16"/>
          <w:szCs w:val="16"/>
        </w:rPr>
        <w:t>W</w:t>
      </w:r>
      <w:r w:rsidRPr="00B9402C">
        <w:rPr>
          <w:rFonts w:ascii="Tahoma" w:eastAsia="Tahoma" w:hAnsi="Tahoma" w:cs="Tahoma"/>
          <w:spacing w:val="9"/>
          <w:position w:val="-1"/>
          <w:sz w:val="16"/>
          <w:szCs w:val="16"/>
        </w:rPr>
        <w:t xml:space="preserve"> </w:t>
      </w:r>
      <w:r w:rsidRPr="00B9402C">
        <w:rPr>
          <w:rFonts w:ascii="Tahoma" w:eastAsia="Tahoma" w:hAnsi="Tahoma" w:cs="Tahoma"/>
          <w:position w:val="-1"/>
          <w:sz w:val="16"/>
          <w:szCs w:val="16"/>
        </w:rPr>
        <w:t>prz</w:t>
      </w:r>
      <w:r w:rsidRPr="00B9402C">
        <w:rPr>
          <w:rFonts w:ascii="Tahoma" w:eastAsia="Tahoma" w:hAnsi="Tahoma" w:cs="Tahoma"/>
          <w:spacing w:val="-1"/>
          <w:position w:val="-1"/>
          <w:sz w:val="16"/>
          <w:szCs w:val="16"/>
        </w:rPr>
        <w:t>y</w:t>
      </w:r>
      <w:r w:rsidRPr="00B9402C">
        <w:rPr>
          <w:rFonts w:ascii="Tahoma" w:eastAsia="Tahoma" w:hAnsi="Tahoma" w:cs="Tahoma"/>
          <w:position w:val="-1"/>
          <w:sz w:val="16"/>
          <w:szCs w:val="16"/>
        </w:rPr>
        <w:t>pad</w:t>
      </w:r>
      <w:r w:rsidRPr="00B9402C">
        <w:rPr>
          <w:rFonts w:ascii="Tahoma" w:eastAsia="Tahoma" w:hAnsi="Tahoma" w:cs="Tahoma"/>
          <w:spacing w:val="-1"/>
          <w:position w:val="-1"/>
          <w:sz w:val="16"/>
          <w:szCs w:val="16"/>
        </w:rPr>
        <w:t>k</w:t>
      </w:r>
      <w:r w:rsidRPr="00B9402C">
        <w:rPr>
          <w:rFonts w:ascii="Tahoma" w:eastAsia="Tahoma" w:hAnsi="Tahoma" w:cs="Tahoma"/>
          <w:position w:val="-1"/>
          <w:sz w:val="16"/>
          <w:szCs w:val="16"/>
        </w:rPr>
        <w:t>u</w:t>
      </w:r>
      <w:r w:rsidRPr="00B9402C">
        <w:rPr>
          <w:rFonts w:ascii="Tahoma" w:eastAsia="Tahoma" w:hAnsi="Tahoma" w:cs="Tahoma"/>
          <w:spacing w:val="9"/>
          <w:position w:val="-1"/>
          <w:sz w:val="16"/>
          <w:szCs w:val="16"/>
        </w:rPr>
        <w:t xml:space="preserve"> </w:t>
      </w:r>
      <w:r w:rsidRPr="00B9402C">
        <w:rPr>
          <w:rFonts w:ascii="Tahoma" w:eastAsia="Tahoma" w:hAnsi="Tahoma" w:cs="Tahoma"/>
          <w:position w:val="-1"/>
          <w:sz w:val="16"/>
          <w:szCs w:val="16"/>
        </w:rPr>
        <w:t>r</w:t>
      </w:r>
      <w:r w:rsidRPr="00B9402C">
        <w:rPr>
          <w:rFonts w:ascii="Tahoma" w:eastAsia="Tahoma" w:hAnsi="Tahoma" w:cs="Tahoma"/>
          <w:spacing w:val="-1"/>
          <w:position w:val="-1"/>
          <w:sz w:val="16"/>
          <w:szCs w:val="16"/>
        </w:rPr>
        <w:t>e</w:t>
      </w:r>
      <w:r w:rsidRPr="00B9402C">
        <w:rPr>
          <w:rFonts w:ascii="Tahoma" w:eastAsia="Tahoma" w:hAnsi="Tahoma" w:cs="Tahoma"/>
          <w:position w:val="-1"/>
          <w:sz w:val="16"/>
          <w:szCs w:val="16"/>
        </w:rPr>
        <w:t>a</w:t>
      </w:r>
      <w:r w:rsidRPr="00B9402C">
        <w:rPr>
          <w:rFonts w:ascii="Tahoma" w:eastAsia="Tahoma" w:hAnsi="Tahoma" w:cs="Tahoma"/>
          <w:spacing w:val="-1"/>
          <w:position w:val="-1"/>
          <w:sz w:val="16"/>
          <w:szCs w:val="16"/>
        </w:rPr>
        <w:t>li</w:t>
      </w:r>
      <w:r w:rsidRPr="00B9402C">
        <w:rPr>
          <w:rFonts w:ascii="Tahoma" w:eastAsia="Tahoma" w:hAnsi="Tahoma" w:cs="Tahoma"/>
          <w:position w:val="-1"/>
          <w:sz w:val="16"/>
          <w:szCs w:val="16"/>
        </w:rPr>
        <w:t>zacji</w:t>
      </w:r>
      <w:r w:rsidRPr="00B9402C">
        <w:rPr>
          <w:rFonts w:ascii="Tahoma" w:eastAsia="Tahoma" w:hAnsi="Tahoma" w:cs="Tahoma"/>
          <w:spacing w:val="9"/>
          <w:position w:val="-1"/>
          <w:sz w:val="16"/>
          <w:szCs w:val="16"/>
        </w:rPr>
        <w:t xml:space="preserve"> </w:t>
      </w:r>
      <w:r w:rsidRPr="00B9402C">
        <w:rPr>
          <w:rFonts w:ascii="Tahoma" w:eastAsia="Tahoma" w:hAnsi="Tahoma" w:cs="Tahoma"/>
          <w:position w:val="-1"/>
          <w:sz w:val="16"/>
          <w:szCs w:val="16"/>
        </w:rPr>
        <w:t>p</w:t>
      </w:r>
      <w:r w:rsidRPr="00B9402C">
        <w:rPr>
          <w:rFonts w:ascii="Tahoma" w:eastAsia="Tahoma" w:hAnsi="Tahoma" w:cs="Tahoma"/>
          <w:spacing w:val="-3"/>
          <w:position w:val="-1"/>
          <w:sz w:val="16"/>
          <w:szCs w:val="16"/>
        </w:rPr>
        <w:t>r</w:t>
      </w:r>
      <w:r w:rsidRPr="00B9402C">
        <w:rPr>
          <w:rFonts w:ascii="Tahoma" w:eastAsia="Tahoma" w:hAnsi="Tahoma" w:cs="Tahoma"/>
          <w:position w:val="-1"/>
          <w:sz w:val="16"/>
          <w:szCs w:val="16"/>
        </w:rPr>
        <w:t>z</w:t>
      </w:r>
      <w:r w:rsidRPr="00B9402C">
        <w:rPr>
          <w:rFonts w:ascii="Tahoma" w:eastAsia="Tahoma" w:hAnsi="Tahoma" w:cs="Tahoma"/>
          <w:spacing w:val="-1"/>
          <w:position w:val="-1"/>
          <w:sz w:val="16"/>
          <w:szCs w:val="16"/>
        </w:rPr>
        <w:t>e</w:t>
      </w:r>
      <w:r w:rsidRPr="00B9402C">
        <w:rPr>
          <w:rFonts w:ascii="Tahoma" w:eastAsia="Tahoma" w:hAnsi="Tahoma" w:cs="Tahoma"/>
          <w:position w:val="-1"/>
          <w:sz w:val="16"/>
          <w:szCs w:val="16"/>
        </w:rPr>
        <w:t>z</w:t>
      </w:r>
      <w:r w:rsidRPr="00B9402C">
        <w:rPr>
          <w:rFonts w:ascii="Tahoma" w:eastAsia="Tahoma" w:hAnsi="Tahoma" w:cs="Tahoma"/>
          <w:spacing w:val="10"/>
          <w:position w:val="-1"/>
          <w:sz w:val="16"/>
          <w:szCs w:val="16"/>
        </w:rPr>
        <w:t xml:space="preserve"> </w:t>
      </w:r>
      <w:r w:rsidRPr="00B9402C">
        <w:rPr>
          <w:rFonts w:ascii="Tahoma" w:eastAsia="Tahoma" w:hAnsi="Tahoma" w:cs="Tahoma"/>
          <w:position w:val="-1"/>
          <w:sz w:val="16"/>
          <w:szCs w:val="16"/>
        </w:rPr>
        <w:t>j</w:t>
      </w:r>
      <w:r w:rsidRPr="00B9402C">
        <w:rPr>
          <w:rFonts w:ascii="Tahoma" w:eastAsia="Tahoma" w:hAnsi="Tahoma" w:cs="Tahoma"/>
          <w:spacing w:val="-3"/>
          <w:position w:val="-1"/>
          <w:sz w:val="16"/>
          <w:szCs w:val="16"/>
        </w:rPr>
        <w:t>ed</w:t>
      </w:r>
      <w:r w:rsidRPr="00B9402C">
        <w:rPr>
          <w:rFonts w:ascii="Tahoma" w:eastAsia="Tahoma" w:hAnsi="Tahoma" w:cs="Tahoma"/>
          <w:spacing w:val="-1"/>
          <w:position w:val="-1"/>
          <w:sz w:val="16"/>
          <w:szCs w:val="16"/>
        </w:rPr>
        <w:t>no</w:t>
      </w:r>
      <w:r w:rsidRPr="00B9402C">
        <w:rPr>
          <w:rFonts w:ascii="Tahoma" w:eastAsia="Tahoma" w:hAnsi="Tahoma" w:cs="Tahoma"/>
          <w:position w:val="-1"/>
          <w:sz w:val="16"/>
          <w:szCs w:val="16"/>
        </w:rPr>
        <w:t>s</w:t>
      </w:r>
      <w:r w:rsidRPr="00B9402C">
        <w:rPr>
          <w:rFonts w:ascii="Tahoma" w:eastAsia="Tahoma" w:hAnsi="Tahoma" w:cs="Tahoma"/>
          <w:spacing w:val="-1"/>
          <w:position w:val="-1"/>
          <w:sz w:val="16"/>
          <w:szCs w:val="16"/>
        </w:rPr>
        <w:t>tk</w:t>
      </w:r>
      <w:r w:rsidRPr="00B9402C">
        <w:rPr>
          <w:rFonts w:ascii="Tahoma" w:eastAsia="Tahoma" w:hAnsi="Tahoma" w:cs="Tahoma"/>
          <w:position w:val="-1"/>
          <w:sz w:val="16"/>
          <w:szCs w:val="16"/>
        </w:rPr>
        <w:t>ę</w:t>
      </w:r>
      <w:r w:rsidRPr="00B9402C">
        <w:rPr>
          <w:rFonts w:ascii="Tahoma" w:eastAsia="Tahoma" w:hAnsi="Tahoma" w:cs="Tahoma"/>
          <w:spacing w:val="9"/>
          <w:position w:val="-1"/>
          <w:sz w:val="16"/>
          <w:szCs w:val="16"/>
        </w:rPr>
        <w:t xml:space="preserve"> </w:t>
      </w:r>
      <w:r w:rsidRPr="00B9402C">
        <w:rPr>
          <w:rFonts w:ascii="Tahoma" w:eastAsia="Tahoma" w:hAnsi="Tahoma" w:cs="Tahoma"/>
          <w:spacing w:val="-1"/>
          <w:position w:val="-1"/>
          <w:sz w:val="16"/>
          <w:szCs w:val="16"/>
        </w:rPr>
        <w:t>o</w:t>
      </w:r>
      <w:r w:rsidRPr="00B9402C">
        <w:rPr>
          <w:rFonts w:ascii="Tahoma" w:eastAsia="Tahoma" w:hAnsi="Tahoma" w:cs="Tahoma"/>
          <w:position w:val="-1"/>
          <w:sz w:val="16"/>
          <w:szCs w:val="16"/>
        </w:rPr>
        <w:t>rg</w:t>
      </w:r>
      <w:r w:rsidRPr="00B9402C">
        <w:rPr>
          <w:rFonts w:ascii="Tahoma" w:eastAsia="Tahoma" w:hAnsi="Tahoma" w:cs="Tahoma"/>
          <w:spacing w:val="-1"/>
          <w:position w:val="-1"/>
          <w:sz w:val="16"/>
          <w:szCs w:val="16"/>
        </w:rPr>
        <w:t>ani</w:t>
      </w:r>
      <w:r w:rsidRPr="00B9402C">
        <w:rPr>
          <w:rFonts w:ascii="Tahoma" w:eastAsia="Tahoma" w:hAnsi="Tahoma" w:cs="Tahoma"/>
          <w:position w:val="-1"/>
          <w:sz w:val="16"/>
          <w:szCs w:val="16"/>
        </w:rPr>
        <w:t>zac</w:t>
      </w:r>
      <w:r w:rsidRPr="00B9402C">
        <w:rPr>
          <w:rFonts w:ascii="Tahoma" w:eastAsia="Tahoma" w:hAnsi="Tahoma" w:cs="Tahoma"/>
          <w:spacing w:val="-1"/>
          <w:position w:val="-1"/>
          <w:sz w:val="16"/>
          <w:szCs w:val="16"/>
        </w:rPr>
        <w:t>y</w:t>
      </w:r>
      <w:r w:rsidRPr="00B9402C">
        <w:rPr>
          <w:rFonts w:ascii="Tahoma" w:eastAsia="Tahoma" w:hAnsi="Tahoma" w:cs="Tahoma"/>
          <w:position w:val="-1"/>
          <w:sz w:val="16"/>
          <w:szCs w:val="16"/>
        </w:rPr>
        <w:t>j</w:t>
      </w:r>
      <w:r w:rsidRPr="00B9402C">
        <w:rPr>
          <w:rFonts w:ascii="Tahoma" w:eastAsia="Tahoma" w:hAnsi="Tahoma" w:cs="Tahoma"/>
          <w:spacing w:val="-1"/>
          <w:position w:val="-1"/>
          <w:sz w:val="16"/>
          <w:szCs w:val="16"/>
        </w:rPr>
        <w:t>n</w:t>
      </w:r>
      <w:r w:rsidRPr="00B9402C">
        <w:rPr>
          <w:rFonts w:ascii="Tahoma" w:eastAsia="Tahoma" w:hAnsi="Tahoma" w:cs="Tahoma"/>
          <w:position w:val="-1"/>
          <w:sz w:val="16"/>
          <w:szCs w:val="16"/>
        </w:rPr>
        <w:t>ą</w:t>
      </w:r>
      <w:r w:rsidRPr="00B9402C">
        <w:rPr>
          <w:rFonts w:ascii="Tahoma" w:eastAsia="Tahoma" w:hAnsi="Tahoma" w:cs="Tahoma"/>
          <w:spacing w:val="10"/>
          <w:position w:val="-1"/>
          <w:sz w:val="16"/>
          <w:szCs w:val="16"/>
        </w:rPr>
        <w:t xml:space="preserve"> </w:t>
      </w:r>
      <w:r w:rsidRPr="00B9402C">
        <w:rPr>
          <w:rFonts w:ascii="Tahoma" w:eastAsia="Tahoma" w:hAnsi="Tahoma" w:cs="Tahoma"/>
          <w:spacing w:val="-1"/>
          <w:position w:val="-1"/>
          <w:sz w:val="16"/>
          <w:szCs w:val="16"/>
        </w:rPr>
        <w:t>Bene</w:t>
      </w:r>
      <w:r w:rsidRPr="00B9402C">
        <w:rPr>
          <w:rFonts w:ascii="Tahoma" w:eastAsia="Tahoma" w:hAnsi="Tahoma" w:cs="Tahoma"/>
          <w:spacing w:val="1"/>
          <w:position w:val="-1"/>
          <w:sz w:val="16"/>
          <w:szCs w:val="16"/>
        </w:rPr>
        <w:t>f</w:t>
      </w:r>
      <w:r w:rsidRPr="00B9402C">
        <w:rPr>
          <w:rFonts w:ascii="Tahoma" w:eastAsia="Tahoma" w:hAnsi="Tahoma" w:cs="Tahoma"/>
          <w:spacing w:val="-1"/>
          <w:position w:val="-1"/>
          <w:sz w:val="16"/>
          <w:szCs w:val="16"/>
        </w:rPr>
        <w:t>i</w:t>
      </w:r>
      <w:r w:rsidRPr="00B9402C">
        <w:rPr>
          <w:rFonts w:ascii="Tahoma" w:eastAsia="Tahoma" w:hAnsi="Tahoma" w:cs="Tahoma"/>
          <w:position w:val="-1"/>
          <w:sz w:val="16"/>
          <w:szCs w:val="16"/>
        </w:rPr>
        <w:t>cj</w:t>
      </w:r>
      <w:r w:rsidRPr="00B9402C">
        <w:rPr>
          <w:rFonts w:ascii="Tahoma" w:eastAsia="Tahoma" w:hAnsi="Tahoma" w:cs="Tahoma"/>
          <w:spacing w:val="-1"/>
          <w:position w:val="-1"/>
          <w:sz w:val="16"/>
          <w:szCs w:val="16"/>
        </w:rPr>
        <w:t>ent</w:t>
      </w:r>
      <w:r w:rsidRPr="00B9402C">
        <w:rPr>
          <w:rFonts w:ascii="Tahoma" w:eastAsia="Tahoma" w:hAnsi="Tahoma" w:cs="Tahoma"/>
          <w:position w:val="-1"/>
          <w:sz w:val="16"/>
          <w:szCs w:val="16"/>
        </w:rPr>
        <w:t>a</w:t>
      </w:r>
      <w:r w:rsidRPr="00B9402C">
        <w:rPr>
          <w:rFonts w:ascii="Tahoma" w:eastAsia="Tahoma" w:hAnsi="Tahoma" w:cs="Tahoma"/>
          <w:spacing w:val="12"/>
          <w:position w:val="-1"/>
          <w:sz w:val="16"/>
          <w:szCs w:val="16"/>
        </w:rPr>
        <w:t xml:space="preserve"> </w:t>
      </w:r>
      <w:r w:rsidRPr="00B9402C">
        <w:rPr>
          <w:rFonts w:ascii="Tahoma" w:eastAsia="Tahoma" w:hAnsi="Tahoma" w:cs="Tahoma"/>
          <w:spacing w:val="-1"/>
          <w:position w:val="-1"/>
          <w:sz w:val="16"/>
          <w:szCs w:val="16"/>
        </w:rPr>
        <w:t>n</w:t>
      </w:r>
      <w:r w:rsidRPr="00B9402C">
        <w:rPr>
          <w:rFonts w:ascii="Tahoma" w:eastAsia="Tahoma" w:hAnsi="Tahoma" w:cs="Tahoma"/>
          <w:position w:val="-1"/>
          <w:sz w:val="16"/>
          <w:szCs w:val="16"/>
        </w:rPr>
        <w:t>a</w:t>
      </w:r>
      <w:r w:rsidRPr="00B9402C">
        <w:rPr>
          <w:rFonts w:ascii="Tahoma" w:eastAsia="Tahoma" w:hAnsi="Tahoma" w:cs="Tahoma"/>
          <w:spacing w:val="-1"/>
          <w:position w:val="-1"/>
          <w:sz w:val="16"/>
          <w:szCs w:val="16"/>
        </w:rPr>
        <w:t>le</w:t>
      </w:r>
      <w:r w:rsidRPr="00B9402C">
        <w:rPr>
          <w:rFonts w:ascii="Tahoma" w:eastAsia="Tahoma" w:hAnsi="Tahoma" w:cs="Tahoma"/>
          <w:position w:val="-1"/>
          <w:sz w:val="16"/>
          <w:szCs w:val="16"/>
        </w:rPr>
        <w:t>ży</w:t>
      </w:r>
      <w:r w:rsidRPr="00B9402C">
        <w:rPr>
          <w:rFonts w:ascii="Tahoma" w:eastAsia="Tahoma" w:hAnsi="Tahoma" w:cs="Tahoma"/>
          <w:spacing w:val="9"/>
          <w:position w:val="-1"/>
          <w:sz w:val="16"/>
          <w:szCs w:val="16"/>
        </w:rPr>
        <w:t xml:space="preserve"> </w:t>
      </w:r>
      <w:r w:rsidRPr="00B9402C">
        <w:rPr>
          <w:rFonts w:ascii="Tahoma" w:eastAsia="Tahoma" w:hAnsi="Tahoma" w:cs="Tahoma"/>
          <w:position w:val="-1"/>
          <w:sz w:val="16"/>
          <w:szCs w:val="16"/>
        </w:rPr>
        <w:t>wp</w:t>
      </w:r>
      <w:r w:rsidRPr="00B9402C">
        <w:rPr>
          <w:rFonts w:ascii="Tahoma" w:eastAsia="Tahoma" w:hAnsi="Tahoma" w:cs="Tahoma"/>
          <w:spacing w:val="-1"/>
          <w:position w:val="-1"/>
          <w:sz w:val="16"/>
          <w:szCs w:val="16"/>
        </w:rPr>
        <w:t>i</w:t>
      </w:r>
      <w:r w:rsidRPr="00B9402C">
        <w:rPr>
          <w:rFonts w:ascii="Tahoma" w:eastAsia="Tahoma" w:hAnsi="Tahoma" w:cs="Tahoma"/>
          <w:position w:val="-1"/>
          <w:sz w:val="16"/>
          <w:szCs w:val="16"/>
        </w:rPr>
        <w:t>sać</w:t>
      </w:r>
      <w:r w:rsidRPr="00B9402C">
        <w:rPr>
          <w:rFonts w:ascii="Tahoma" w:eastAsia="Tahoma" w:hAnsi="Tahoma" w:cs="Tahoma"/>
          <w:spacing w:val="10"/>
          <w:position w:val="-1"/>
          <w:sz w:val="16"/>
          <w:szCs w:val="16"/>
        </w:rPr>
        <w:t xml:space="preserve"> </w:t>
      </w:r>
      <w:r w:rsidRPr="00B9402C">
        <w:rPr>
          <w:rFonts w:ascii="Tahoma" w:eastAsia="Tahoma" w:hAnsi="Tahoma" w:cs="Tahoma"/>
          <w:spacing w:val="-1"/>
          <w:position w:val="-1"/>
          <w:sz w:val="16"/>
          <w:szCs w:val="16"/>
        </w:rPr>
        <w:t>n</w:t>
      </w:r>
      <w:r w:rsidRPr="00B9402C">
        <w:rPr>
          <w:rFonts w:ascii="Tahoma" w:eastAsia="Tahoma" w:hAnsi="Tahoma" w:cs="Tahoma"/>
          <w:position w:val="-1"/>
          <w:sz w:val="16"/>
          <w:szCs w:val="16"/>
        </w:rPr>
        <w:t>a</w:t>
      </w:r>
      <w:r w:rsidRPr="00B9402C">
        <w:rPr>
          <w:rFonts w:ascii="Tahoma" w:eastAsia="Tahoma" w:hAnsi="Tahoma" w:cs="Tahoma"/>
          <w:spacing w:val="-2"/>
          <w:position w:val="-1"/>
          <w:sz w:val="16"/>
          <w:szCs w:val="16"/>
        </w:rPr>
        <w:t>z</w:t>
      </w:r>
      <w:r w:rsidRPr="00B9402C">
        <w:rPr>
          <w:rFonts w:ascii="Tahoma" w:eastAsia="Tahoma" w:hAnsi="Tahoma" w:cs="Tahoma"/>
          <w:position w:val="-1"/>
          <w:sz w:val="16"/>
          <w:szCs w:val="16"/>
        </w:rPr>
        <w:t>wę</w:t>
      </w:r>
      <w:r w:rsidRPr="00B9402C">
        <w:rPr>
          <w:rFonts w:ascii="Tahoma" w:eastAsia="Tahoma" w:hAnsi="Tahoma" w:cs="Tahoma"/>
          <w:spacing w:val="9"/>
          <w:position w:val="-1"/>
          <w:sz w:val="16"/>
          <w:szCs w:val="16"/>
        </w:rPr>
        <w:t xml:space="preserve"> </w:t>
      </w:r>
      <w:r w:rsidRPr="00B9402C">
        <w:rPr>
          <w:rFonts w:ascii="Tahoma" w:eastAsia="Tahoma" w:hAnsi="Tahoma" w:cs="Tahoma"/>
          <w:position w:val="-1"/>
          <w:sz w:val="16"/>
          <w:szCs w:val="16"/>
        </w:rPr>
        <w:t>jed</w:t>
      </w:r>
      <w:r w:rsidRPr="00B9402C">
        <w:rPr>
          <w:rFonts w:ascii="Tahoma" w:eastAsia="Tahoma" w:hAnsi="Tahoma" w:cs="Tahoma"/>
          <w:spacing w:val="-1"/>
          <w:position w:val="-1"/>
          <w:sz w:val="16"/>
          <w:szCs w:val="16"/>
        </w:rPr>
        <w:t>no</w:t>
      </w:r>
      <w:r w:rsidRPr="00B9402C">
        <w:rPr>
          <w:rFonts w:ascii="Tahoma" w:eastAsia="Tahoma" w:hAnsi="Tahoma" w:cs="Tahoma"/>
          <w:position w:val="-1"/>
          <w:sz w:val="16"/>
          <w:szCs w:val="16"/>
        </w:rPr>
        <w:t>s</w:t>
      </w:r>
      <w:r w:rsidRPr="00B9402C">
        <w:rPr>
          <w:rFonts w:ascii="Tahoma" w:eastAsia="Tahoma" w:hAnsi="Tahoma" w:cs="Tahoma"/>
          <w:spacing w:val="-1"/>
          <w:position w:val="-1"/>
          <w:sz w:val="16"/>
          <w:szCs w:val="16"/>
        </w:rPr>
        <w:t>tki</w:t>
      </w:r>
      <w:r w:rsidRPr="00B9402C">
        <w:rPr>
          <w:rFonts w:ascii="Tahoma" w:eastAsia="Tahoma" w:hAnsi="Tahoma" w:cs="Tahoma"/>
          <w:position w:val="-1"/>
          <w:sz w:val="16"/>
          <w:szCs w:val="16"/>
        </w:rPr>
        <w:t>,</w:t>
      </w:r>
      <w:r w:rsidRPr="00B9402C">
        <w:rPr>
          <w:rFonts w:ascii="Tahoma" w:eastAsia="Tahoma" w:hAnsi="Tahoma" w:cs="Tahoma"/>
          <w:spacing w:val="9"/>
          <w:position w:val="-1"/>
          <w:sz w:val="16"/>
          <w:szCs w:val="16"/>
        </w:rPr>
        <w:t xml:space="preserve"> </w:t>
      </w:r>
      <w:r w:rsidRPr="00B9402C">
        <w:rPr>
          <w:rFonts w:ascii="Tahoma" w:eastAsia="Tahoma" w:hAnsi="Tahoma" w:cs="Tahoma"/>
          <w:position w:val="-1"/>
          <w:sz w:val="16"/>
          <w:szCs w:val="16"/>
        </w:rPr>
        <w:t>adr</w:t>
      </w:r>
      <w:r w:rsidRPr="00B9402C">
        <w:rPr>
          <w:rFonts w:ascii="Tahoma" w:eastAsia="Tahoma" w:hAnsi="Tahoma" w:cs="Tahoma"/>
          <w:spacing w:val="-1"/>
          <w:position w:val="-1"/>
          <w:sz w:val="16"/>
          <w:szCs w:val="16"/>
        </w:rPr>
        <w:t>e</w:t>
      </w:r>
      <w:r w:rsidRPr="00B9402C">
        <w:rPr>
          <w:rFonts w:ascii="Tahoma" w:eastAsia="Tahoma" w:hAnsi="Tahoma" w:cs="Tahoma"/>
          <w:position w:val="-1"/>
          <w:sz w:val="16"/>
          <w:szCs w:val="16"/>
        </w:rPr>
        <w:t>s,</w:t>
      </w:r>
      <w:r w:rsidRPr="00B9402C">
        <w:rPr>
          <w:rFonts w:ascii="Tahoma" w:eastAsia="Tahoma" w:hAnsi="Tahoma" w:cs="Tahoma"/>
          <w:spacing w:val="9"/>
          <w:position w:val="-1"/>
          <w:sz w:val="16"/>
          <w:szCs w:val="16"/>
        </w:rPr>
        <w:t xml:space="preserve"> </w:t>
      </w:r>
      <w:r w:rsidRPr="00B9402C">
        <w:rPr>
          <w:rFonts w:ascii="Tahoma" w:eastAsia="Tahoma" w:hAnsi="Tahoma" w:cs="Tahoma"/>
          <w:spacing w:val="-1"/>
          <w:position w:val="-1"/>
          <w:sz w:val="16"/>
          <w:szCs w:val="16"/>
        </w:rPr>
        <w:t>nume</w:t>
      </w:r>
      <w:r w:rsidRPr="00B9402C">
        <w:rPr>
          <w:rFonts w:ascii="Tahoma" w:eastAsia="Tahoma" w:hAnsi="Tahoma" w:cs="Tahoma"/>
          <w:position w:val="-1"/>
          <w:sz w:val="16"/>
          <w:szCs w:val="16"/>
        </w:rPr>
        <w:t>r</w:t>
      </w:r>
      <w:r w:rsidRPr="00B9402C">
        <w:rPr>
          <w:rFonts w:ascii="Tahoma" w:eastAsia="Tahoma" w:hAnsi="Tahoma" w:cs="Tahoma"/>
          <w:spacing w:val="10"/>
          <w:position w:val="-1"/>
          <w:sz w:val="16"/>
          <w:szCs w:val="16"/>
        </w:rPr>
        <w:t xml:space="preserve"> </w:t>
      </w:r>
      <w:r w:rsidRPr="00B9402C">
        <w:rPr>
          <w:rFonts w:ascii="Tahoma" w:eastAsia="Tahoma" w:hAnsi="Tahoma" w:cs="Tahoma"/>
          <w:spacing w:val="-1"/>
          <w:position w:val="-1"/>
          <w:sz w:val="16"/>
          <w:szCs w:val="16"/>
        </w:rPr>
        <w:t>R</w:t>
      </w:r>
      <w:r>
        <w:rPr>
          <w:rFonts w:ascii="Tahoma" w:eastAsia="Tahoma" w:hAnsi="Tahoma" w:cs="Tahoma"/>
          <w:spacing w:val="-1"/>
          <w:position w:val="-1"/>
          <w:sz w:val="16"/>
          <w:szCs w:val="16"/>
        </w:rPr>
        <w:t>EGON</w:t>
      </w:r>
      <w:r w:rsidRPr="00B9402C">
        <w:rPr>
          <w:rFonts w:ascii="Tahoma" w:eastAsia="Tahoma" w:hAnsi="Tahoma" w:cs="Tahoma"/>
          <w:spacing w:val="9"/>
          <w:position w:val="-1"/>
          <w:sz w:val="16"/>
          <w:szCs w:val="16"/>
        </w:rPr>
        <w:t xml:space="preserve"> </w:t>
      </w:r>
      <w:r w:rsidRPr="00B9402C">
        <w:rPr>
          <w:rFonts w:ascii="Tahoma" w:eastAsia="Tahoma" w:hAnsi="Tahoma" w:cs="Tahoma"/>
          <w:spacing w:val="-1"/>
          <w:position w:val="-1"/>
          <w:sz w:val="16"/>
          <w:szCs w:val="16"/>
        </w:rPr>
        <w:t>lu</w:t>
      </w:r>
      <w:r w:rsidRPr="00B9402C">
        <w:rPr>
          <w:rFonts w:ascii="Tahoma" w:eastAsia="Tahoma" w:hAnsi="Tahoma" w:cs="Tahoma"/>
          <w:position w:val="-1"/>
          <w:sz w:val="16"/>
          <w:szCs w:val="16"/>
        </w:rPr>
        <w:t>b</w:t>
      </w:r>
      <w:r w:rsidRPr="00B9402C">
        <w:rPr>
          <w:rFonts w:ascii="Tahoma" w:eastAsia="Tahoma" w:hAnsi="Tahoma" w:cs="Tahoma"/>
          <w:spacing w:val="-2"/>
          <w:position w:val="-1"/>
          <w:sz w:val="16"/>
          <w:szCs w:val="16"/>
        </w:rPr>
        <w:t>/</w:t>
      </w:r>
      <w:r w:rsidRPr="00B9402C">
        <w:rPr>
          <w:rFonts w:ascii="Tahoma" w:eastAsia="Tahoma" w:hAnsi="Tahoma" w:cs="Tahoma"/>
          <w:position w:val="-1"/>
          <w:sz w:val="16"/>
          <w:szCs w:val="16"/>
        </w:rPr>
        <w:t xml:space="preserve">i </w:t>
      </w:r>
      <w:r w:rsidRPr="00B9402C">
        <w:rPr>
          <w:rFonts w:ascii="Tahoma" w:eastAsia="Tahoma" w:hAnsi="Tahoma" w:cs="Tahoma"/>
          <w:spacing w:val="1"/>
          <w:position w:val="-1"/>
          <w:sz w:val="16"/>
          <w:szCs w:val="16"/>
        </w:rPr>
        <w:t>N</w:t>
      </w:r>
      <w:r w:rsidRPr="00B9402C">
        <w:rPr>
          <w:rFonts w:ascii="Tahoma" w:eastAsia="Tahoma" w:hAnsi="Tahoma" w:cs="Tahoma"/>
          <w:position w:val="-1"/>
          <w:sz w:val="16"/>
          <w:szCs w:val="16"/>
        </w:rPr>
        <w:t>IP</w:t>
      </w:r>
      <w:r w:rsidRPr="00B9402C">
        <w:rPr>
          <w:rFonts w:ascii="Tahoma" w:eastAsia="Tahoma" w:hAnsi="Tahoma" w:cs="Tahoma"/>
          <w:spacing w:val="17"/>
          <w:position w:val="-1"/>
          <w:sz w:val="16"/>
          <w:szCs w:val="16"/>
        </w:rPr>
        <w:t xml:space="preserve"> </w:t>
      </w:r>
      <w:r w:rsidRPr="00B9402C">
        <w:rPr>
          <w:rFonts w:ascii="Tahoma" w:eastAsia="Tahoma" w:hAnsi="Tahoma" w:cs="Tahoma"/>
          <w:spacing w:val="1"/>
          <w:position w:val="-1"/>
          <w:sz w:val="16"/>
          <w:szCs w:val="16"/>
        </w:rPr>
        <w:t>(</w:t>
      </w:r>
      <w:r w:rsidRPr="00B9402C">
        <w:rPr>
          <w:rFonts w:ascii="Tahoma" w:eastAsia="Tahoma" w:hAnsi="Tahoma" w:cs="Tahoma"/>
          <w:position w:val="-1"/>
          <w:sz w:val="16"/>
          <w:szCs w:val="16"/>
        </w:rPr>
        <w:t>w</w:t>
      </w:r>
      <w:r w:rsidRPr="00B9402C">
        <w:rPr>
          <w:rFonts w:ascii="Tahoma" w:eastAsia="Tahoma" w:hAnsi="Tahoma" w:cs="Tahoma"/>
          <w:spacing w:val="18"/>
          <w:position w:val="-1"/>
          <w:sz w:val="16"/>
          <w:szCs w:val="16"/>
        </w:rPr>
        <w:t xml:space="preserve"> </w:t>
      </w:r>
      <w:r w:rsidRPr="00B9402C">
        <w:rPr>
          <w:rFonts w:ascii="Tahoma" w:eastAsia="Tahoma" w:hAnsi="Tahoma" w:cs="Tahoma"/>
          <w:position w:val="-1"/>
          <w:sz w:val="16"/>
          <w:szCs w:val="16"/>
        </w:rPr>
        <w:t>za</w:t>
      </w:r>
      <w:r w:rsidRPr="00B9402C">
        <w:rPr>
          <w:rFonts w:ascii="Tahoma" w:eastAsia="Tahoma" w:hAnsi="Tahoma" w:cs="Tahoma"/>
          <w:spacing w:val="-1"/>
          <w:position w:val="-1"/>
          <w:sz w:val="16"/>
          <w:szCs w:val="16"/>
        </w:rPr>
        <w:t>le</w:t>
      </w:r>
      <w:r w:rsidRPr="00B9402C">
        <w:rPr>
          <w:rFonts w:ascii="Tahoma" w:eastAsia="Tahoma" w:hAnsi="Tahoma" w:cs="Tahoma"/>
          <w:position w:val="-1"/>
          <w:sz w:val="16"/>
          <w:szCs w:val="16"/>
        </w:rPr>
        <w:t>ż</w:t>
      </w:r>
      <w:r w:rsidRPr="00B9402C">
        <w:rPr>
          <w:rFonts w:ascii="Tahoma" w:eastAsia="Tahoma" w:hAnsi="Tahoma" w:cs="Tahoma"/>
          <w:spacing w:val="-1"/>
          <w:position w:val="-1"/>
          <w:sz w:val="16"/>
          <w:szCs w:val="16"/>
        </w:rPr>
        <w:t>no</w:t>
      </w:r>
      <w:r w:rsidRPr="00B9402C">
        <w:rPr>
          <w:rFonts w:ascii="Tahoma" w:eastAsia="Tahoma" w:hAnsi="Tahoma" w:cs="Tahoma"/>
          <w:position w:val="-1"/>
          <w:sz w:val="16"/>
          <w:szCs w:val="16"/>
        </w:rPr>
        <w:t>ści</w:t>
      </w:r>
      <w:r w:rsidRPr="00B9402C">
        <w:rPr>
          <w:rFonts w:ascii="Tahoma" w:eastAsia="Tahoma" w:hAnsi="Tahoma" w:cs="Tahoma"/>
          <w:spacing w:val="19"/>
          <w:position w:val="-1"/>
          <w:sz w:val="16"/>
          <w:szCs w:val="16"/>
        </w:rPr>
        <w:t xml:space="preserve"> </w:t>
      </w:r>
      <w:r w:rsidRPr="00B9402C">
        <w:rPr>
          <w:rFonts w:ascii="Tahoma" w:eastAsia="Tahoma" w:hAnsi="Tahoma" w:cs="Tahoma"/>
          <w:spacing w:val="-1"/>
          <w:position w:val="-1"/>
          <w:sz w:val="16"/>
          <w:szCs w:val="16"/>
        </w:rPr>
        <w:t>o</w:t>
      </w:r>
      <w:r w:rsidRPr="00B9402C">
        <w:rPr>
          <w:rFonts w:ascii="Tahoma" w:eastAsia="Tahoma" w:hAnsi="Tahoma" w:cs="Tahoma"/>
          <w:position w:val="-1"/>
          <w:sz w:val="16"/>
          <w:szCs w:val="16"/>
        </w:rPr>
        <w:t>d</w:t>
      </w:r>
      <w:r w:rsidRPr="00B9402C">
        <w:rPr>
          <w:rFonts w:ascii="Tahoma" w:eastAsia="Tahoma" w:hAnsi="Tahoma" w:cs="Tahoma"/>
          <w:spacing w:val="19"/>
          <w:position w:val="-1"/>
          <w:sz w:val="16"/>
          <w:szCs w:val="16"/>
        </w:rPr>
        <w:t xml:space="preserve"> </w:t>
      </w:r>
      <w:r w:rsidRPr="00B9402C">
        <w:rPr>
          <w:rFonts w:ascii="Tahoma" w:eastAsia="Tahoma" w:hAnsi="Tahoma" w:cs="Tahoma"/>
          <w:position w:val="-1"/>
          <w:sz w:val="16"/>
          <w:szCs w:val="16"/>
        </w:rPr>
        <w:t>s</w:t>
      </w:r>
      <w:r w:rsidRPr="00B9402C">
        <w:rPr>
          <w:rFonts w:ascii="Tahoma" w:eastAsia="Tahoma" w:hAnsi="Tahoma" w:cs="Tahoma"/>
          <w:spacing w:val="-1"/>
          <w:position w:val="-1"/>
          <w:sz w:val="16"/>
          <w:szCs w:val="16"/>
        </w:rPr>
        <w:t>t</w:t>
      </w:r>
      <w:r w:rsidRPr="00B9402C">
        <w:rPr>
          <w:rFonts w:ascii="Tahoma" w:eastAsia="Tahoma" w:hAnsi="Tahoma" w:cs="Tahoma"/>
          <w:position w:val="-1"/>
          <w:sz w:val="16"/>
          <w:szCs w:val="16"/>
        </w:rPr>
        <w:t>a</w:t>
      </w:r>
      <w:r w:rsidRPr="00B9402C">
        <w:rPr>
          <w:rFonts w:ascii="Tahoma" w:eastAsia="Tahoma" w:hAnsi="Tahoma" w:cs="Tahoma"/>
          <w:spacing w:val="-1"/>
          <w:position w:val="-1"/>
          <w:sz w:val="16"/>
          <w:szCs w:val="16"/>
        </w:rPr>
        <w:t>tu</w:t>
      </w:r>
      <w:r w:rsidRPr="00B9402C">
        <w:rPr>
          <w:rFonts w:ascii="Tahoma" w:eastAsia="Tahoma" w:hAnsi="Tahoma" w:cs="Tahoma"/>
          <w:position w:val="-1"/>
          <w:sz w:val="16"/>
          <w:szCs w:val="16"/>
        </w:rPr>
        <w:t>su</w:t>
      </w:r>
      <w:r w:rsidRPr="00B9402C">
        <w:rPr>
          <w:rFonts w:ascii="Tahoma" w:eastAsia="Tahoma" w:hAnsi="Tahoma" w:cs="Tahoma"/>
          <w:spacing w:val="19"/>
          <w:position w:val="-1"/>
          <w:sz w:val="16"/>
          <w:szCs w:val="16"/>
        </w:rPr>
        <w:t xml:space="preserve"> </w:t>
      </w:r>
      <w:r w:rsidRPr="00B9402C">
        <w:rPr>
          <w:rFonts w:ascii="Tahoma" w:eastAsia="Tahoma" w:hAnsi="Tahoma" w:cs="Tahoma"/>
          <w:position w:val="-1"/>
          <w:sz w:val="16"/>
          <w:szCs w:val="16"/>
        </w:rPr>
        <w:t>p</w:t>
      </w:r>
      <w:r w:rsidRPr="00B9402C">
        <w:rPr>
          <w:rFonts w:ascii="Tahoma" w:eastAsia="Tahoma" w:hAnsi="Tahoma" w:cs="Tahoma"/>
          <w:spacing w:val="-3"/>
          <w:position w:val="-1"/>
          <w:sz w:val="16"/>
          <w:szCs w:val="16"/>
        </w:rPr>
        <w:t>ra</w:t>
      </w:r>
      <w:r w:rsidRPr="00B9402C">
        <w:rPr>
          <w:rFonts w:ascii="Tahoma" w:eastAsia="Tahoma" w:hAnsi="Tahoma" w:cs="Tahoma"/>
          <w:position w:val="-1"/>
          <w:sz w:val="16"/>
          <w:szCs w:val="16"/>
        </w:rPr>
        <w:t>w</w:t>
      </w:r>
      <w:r w:rsidRPr="00B9402C">
        <w:rPr>
          <w:rFonts w:ascii="Tahoma" w:eastAsia="Tahoma" w:hAnsi="Tahoma" w:cs="Tahoma"/>
          <w:spacing w:val="-1"/>
          <w:position w:val="-1"/>
          <w:sz w:val="16"/>
          <w:szCs w:val="16"/>
        </w:rPr>
        <w:t>ne</w:t>
      </w:r>
      <w:r w:rsidRPr="00B9402C">
        <w:rPr>
          <w:rFonts w:ascii="Tahoma" w:eastAsia="Tahoma" w:hAnsi="Tahoma" w:cs="Tahoma"/>
          <w:position w:val="-1"/>
          <w:sz w:val="16"/>
          <w:szCs w:val="16"/>
        </w:rPr>
        <w:t>go</w:t>
      </w:r>
      <w:r w:rsidRPr="00B9402C">
        <w:rPr>
          <w:rFonts w:ascii="Tahoma" w:eastAsia="Tahoma" w:hAnsi="Tahoma" w:cs="Tahoma"/>
          <w:spacing w:val="19"/>
          <w:position w:val="-1"/>
          <w:sz w:val="16"/>
          <w:szCs w:val="16"/>
        </w:rPr>
        <w:t xml:space="preserve"> </w:t>
      </w:r>
      <w:r w:rsidRPr="00B9402C">
        <w:rPr>
          <w:rFonts w:ascii="Tahoma" w:eastAsia="Tahoma" w:hAnsi="Tahoma" w:cs="Tahoma"/>
          <w:position w:val="-1"/>
          <w:sz w:val="16"/>
          <w:szCs w:val="16"/>
        </w:rPr>
        <w:t>jed</w:t>
      </w:r>
      <w:r w:rsidRPr="00B9402C">
        <w:rPr>
          <w:rFonts w:ascii="Tahoma" w:eastAsia="Tahoma" w:hAnsi="Tahoma" w:cs="Tahoma"/>
          <w:spacing w:val="-1"/>
          <w:position w:val="-1"/>
          <w:sz w:val="16"/>
          <w:szCs w:val="16"/>
        </w:rPr>
        <w:t>no</w:t>
      </w:r>
      <w:r w:rsidRPr="00B9402C">
        <w:rPr>
          <w:rFonts w:ascii="Tahoma" w:eastAsia="Tahoma" w:hAnsi="Tahoma" w:cs="Tahoma"/>
          <w:position w:val="-1"/>
          <w:sz w:val="16"/>
          <w:szCs w:val="16"/>
        </w:rPr>
        <w:t>s</w:t>
      </w:r>
      <w:r w:rsidRPr="00B9402C">
        <w:rPr>
          <w:rFonts w:ascii="Tahoma" w:eastAsia="Tahoma" w:hAnsi="Tahoma" w:cs="Tahoma"/>
          <w:spacing w:val="-1"/>
          <w:position w:val="-1"/>
          <w:sz w:val="16"/>
          <w:szCs w:val="16"/>
        </w:rPr>
        <w:t>tk</w:t>
      </w:r>
      <w:r w:rsidRPr="00B9402C">
        <w:rPr>
          <w:rFonts w:ascii="Tahoma" w:eastAsia="Tahoma" w:hAnsi="Tahoma" w:cs="Tahoma"/>
          <w:position w:val="-1"/>
          <w:sz w:val="16"/>
          <w:szCs w:val="16"/>
        </w:rPr>
        <w:t>i</w:t>
      </w:r>
      <w:r w:rsidRPr="00B9402C">
        <w:rPr>
          <w:rFonts w:ascii="Tahoma" w:eastAsia="Tahoma" w:hAnsi="Tahoma" w:cs="Tahoma"/>
          <w:spacing w:val="19"/>
          <w:position w:val="-1"/>
          <w:sz w:val="16"/>
          <w:szCs w:val="16"/>
        </w:rPr>
        <w:t xml:space="preserve"> </w:t>
      </w:r>
      <w:r w:rsidRPr="00B9402C">
        <w:rPr>
          <w:rFonts w:ascii="Tahoma" w:eastAsia="Tahoma" w:hAnsi="Tahoma" w:cs="Tahoma"/>
          <w:position w:val="-1"/>
          <w:sz w:val="16"/>
          <w:szCs w:val="16"/>
        </w:rPr>
        <w:t>r</w:t>
      </w:r>
      <w:r w:rsidRPr="00B9402C">
        <w:rPr>
          <w:rFonts w:ascii="Tahoma" w:eastAsia="Tahoma" w:hAnsi="Tahoma" w:cs="Tahoma"/>
          <w:spacing w:val="-1"/>
          <w:position w:val="-1"/>
          <w:sz w:val="16"/>
          <w:szCs w:val="16"/>
        </w:rPr>
        <w:t>e</w:t>
      </w:r>
      <w:r w:rsidRPr="00B9402C">
        <w:rPr>
          <w:rFonts w:ascii="Tahoma" w:eastAsia="Tahoma" w:hAnsi="Tahoma" w:cs="Tahoma"/>
          <w:position w:val="-1"/>
          <w:sz w:val="16"/>
          <w:szCs w:val="16"/>
        </w:rPr>
        <w:t>a</w:t>
      </w:r>
      <w:r w:rsidRPr="00B9402C">
        <w:rPr>
          <w:rFonts w:ascii="Tahoma" w:eastAsia="Tahoma" w:hAnsi="Tahoma" w:cs="Tahoma"/>
          <w:spacing w:val="-1"/>
          <w:position w:val="-1"/>
          <w:sz w:val="16"/>
          <w:szCs w:val="16"/>
        </w:rPr>
        <w:t>li</w:t>
      </w:r>
      <w:r w:rsidRPr="00B9402C">
        <w:rPr>
          <w:rFonts w:ascii="Tahoma" w:eastAsia="Tahoma" w:hAnsi="Tahoma" w:cs="Tahoma"/>
          <w:position w:val="-1"/>
          <w:sz w:val="16"/>
          <w:szCs w:val="16"/>
        </w:rPr>
        <w:t>z</w:t>
      </w:r>
      <w:r w:rsidRPr="00B9402C">
        <w:rPr>
          <w:rFonts w:ascii="Tahoma" w:eastAsia="Tahoma" w:hAnsi="Tahoma" w:cs="Tahoma"/>
          <w:spacing w:val="-1"/>
          <w:position w:val="-1"/>
          <w:sz w:val="16"/>
          <w:szCs w:val="16"/>
        </w:rPr>
        <w:t>u</w:t>
      </w:r>
      <w:r w:rsidRPr="00B9402C">
        <w:rPr>
          <w:rFonts w:ascii="Tahoma" w:eastAsia="Tahoma" w:hAnsi="Tahoma" w:cs="Tahoma"/>
          <w:position w:val="-1"/>
          <w:sz w:val="16"/>
          <w:szCs w:val="16"/>
        </w:rPr>
        <w:t>jącej).</w:t>
      </w:r>
      <w:r w:rsidRPr="00B9402C">
        <w:rPr>
          <w:rFonts w:ascii="Tahoma" w:eastAsia="Tahoma" w:hAnsi="Tahoma" w:cs="Tahoma"/>
          <w:spacing w:val="22"/>
          <w:position w:val="-1"/>
          <w:sz w:val="16"/>
          <w:szCs w:val="16"/>
        </w:rPr>
        <w:t xml:space="preserve"> </w:t>
      </w:r>
      <w:r w:rsidRPr="00B9402C">
        <w:rPr>
          <w:rFonts w:ascii="Tahoma" w:eastAsia="Tahoma" w:hAnsi="Tahoma" w:cs="Tahoma"/>
          <w:spacing w:val="1"/>
          <w:position w:val="-1"/>
          <w:sz w:val="16"/>
          <w:szCs w:val="16"/>
        </w:rPr>
        <w:t>N</w:t>
      </w:r>
      <w:r w:rsidRPr="00B9402C">
        <w:rPr>
          <w:rFonts w:ascii="Tahoma" w:eastAsia="Tahoma" w:hAnsi="Tahoma" w:cs="Tahoma"/>
          <w:spacing w:val="-1"/>
          <w:position w:val="-1"/>
          <w:sz w:val="16"/>
          <w:szCs w:val="16"/>
        </w:rPr>
        <w:t>i</w:t>
      </w:r>
      <w:r w:rsidRPr="00B9402C">
        <w:rPr>
          <w:rFonts w:ascii="Tahoma" w:eastAsia="Tahoma" w:hAnsi="Tahoma" w:cs="Tahoma"/>
          <w:position w:val="-1"/>
          <w:sz w:val="16"/>
          <w:szCs w:val="16"/>
        </w:rPr>
        <w:t>e</w:t>
      </w:r>
      <w:r w:rsidRPr="00B9402C">
        <w:rPr>
          <w:rFonts w:ascii="Tahoma" w:eastAsia="Tahoma" w:hAnsi="Tahoma" w:cs="Tahoma"/>
          <w:spacing w:val="16"/>
          <w:position w:val="-1"/>
          <w:sz w:val="16"/>
          <w:szCs w:val="16"/>
        </w:rPr>
        <w:t xml:space="preserve"> </w:t>
      </w:r>
      <w:r w:rsidRPr="00B9402C">
        <w:rPr>
          <w:rFonts w:ascii="Tahoma" w:eastAsia="Tahoma" w:hAnsi="Tahoma" w:cs="Tahoma"/>
          <w:position w:val="-1"/>
          <w:sz w:val="16"/>
          <w:szCs w:val="16"/>
        </w:rPr>
        <w:t>do</w:t>
      </w:r>
      <w:r w:rsidRPr="00B9402C">
        <w:rPr>
          <w:rFonts w:ascii="Tahoma" w:eastAsia="Tahoma" w:hAnsi="Tahoma" w:cs="Tahoma"/>
          <w:spacing w:val="-3"/>
          <w:position w:val="-1"/>
          <w:sz w:val="16"/>
          <w:szCs w:val="16"/>
        </w:rPr>
        <w:t>ty</w:t>
      </w:r>
      <w:r w:rsidRPr="00B9402C">
        <w:rPr>
          <w:rFonts w:ascii="Tahoma" w:eastAsia="Tahoma" w:hAnsi="Tahoma" w:cs="Tahoma"/>
          <w:position w:val="-1"/>
          <w:sz w:val="16"/>
          <w:szCs w:val="16"/>
        </w:rPr>
        <w:t>c</w:t>
      </w:r>
      <w:r w:rsidRPr="00B9402C">
        <w:rPr>
          <w:rFonts w:ascii="Tahoma" w:eastAsia="Tahoma" w:hAnsi="Tahoma" w:cs="Tahoma"/>
          <w:spacing w:val="1"/>
          <w:position w:val="-1"/>
          <w:sz w:val="16"/>
          <w:szCs w:val="16"/>
        </w:rPr>
        <w:t>z</w:t>
      </w:r>
      <w:r w:rsidRPr="00B9402C">
        <w:rPr>
          <w:rFonts w:ascii="Tahoma" w:eastAsia="Tahoma" w:hAnsi="Tahoma" w:cs="Tahoma"/>
          <w:spacing w:val="-15"/>
          <w:position w:val="-1"/>
          <w:sz w:val="16"/>
          <w:szCs w:val="16"/>
        </w:rPr>
        <w:t>y</w:t>
      </w:r>
      <w:r w:rsidRPr="00B9402C">
        <w:rPr>
          <w:rFonts w:ascii="Tahoma" w:eastAsia="Tahoma" w:hAnsi="Tahoma" w:cs="Tahoma"/>
          <w:position w:val="-1"/>
          <w:sz w:val="16"/>
          <w:szCs w:val="16"/>
        </w:rPr>
        <w:t>,</w:t>
      </w:r>
      <w:r w:rsidRPr="00B9402C">
        <w:rPr>
          <w:rFonts w:ascii="Tahoma" w:eastAsia="Tahoma" w:hAnsi="Tahoma" w:cs="Tahoma"/>
          <w:spacing w:val="19"/>
          <w:position w:val="-1"/>
          <w:sz w:val="16"/>
          <w:szCs w:val="16"/>
        </w:rPr>
        <w:t xml:space="preserve"> </w:t>
      </w:r>
      <w:r w:rsidRPr="00B9402C">
        <w:rPr>
          <w:rFonts w:ascii="Tahoma" w:eastAsia="Tahoma" w:hAnsi="Tahoma" w:cs="Tahoma"/>
          <w:position w:val="-1"/>
          <w:sz w:val="16"/>
          <w:szCs w:val="16"/>
        </w:rPr>
        <w:t>jeże</w:t>
      </w:r>
      <w:r w:rsidRPr="00B9402C">
        <w:rPr>
          <w:rFonts w:ascii="Tahoma" w:eastAsia="Tahoma" w:hAnsi="Tahoma" w:cs="Tahoma"/>
          <w:spacing w:val="-1"/>
          <w:position w:val="-1"/>
          <w:sz w:val="16"/>
          <w:szCs w:val="16"/>
        </w:rPr>
        <w:t>l</w:t>
      </w:r>
      <w:r w:rsidRPr="00B9402C">
        <w:rPr>
          <w:rFonts w:ascii="Tahoma" w:eastAsia="Tahoma" w:hAnsi="Tahoma" w:cs="Tahoma"/>
          <w:position w:val="-1"/>
          <w:sz w:val="16"/>
          <w:szCs w:val="16"/>
        </w:rPr>
        <w:t>i</w:t>
      </w:r>
      <w:r w:rsidRPr="00B9402C">
        <w:rPr>
          <w:rFonts w:ascii="Tahoma" w:eastAsia="Tahoma" w:hAnsi="Tahoma" w:cs="Tahoma"/>
          <w:spacing w:val="19"/>
          <w:position w:val="-1"/>
          <w:sz w:val="16"/>
          <w:szCs w:val="16"/>
        </w:rPr>
        <w:t xml:space="preserve"> </w:t>
      </w:r>
      <w:r w:rsidRPr="00B9402C">
        <w:rPr>
          <w:rFonts w:ascii="Tahoma" w:eastAsia="Tahoma" w:hAnsi="Tahoma" w:cs="Tahoma"/>
          <w:position w:val="-1"/>
          <w:sz w:val="16"/>
          <w:szCs w:val="16"/>
        </w:rPr>
        <w:t>pr</w:t>
      </w:r>
      <w:r w:rsidRPr="00B9402C">
        <w:rPr>
          <w:rFonts w:ascii="Tahoma" w:eastAsia="Tahoma" w:hAnsi="Tahoma" w:cs="Tahoma"/>
          <w:spacing w:val="-1"/>
          <w:position w:val="-1"/>
          <w:sz w:val="16"/>
          <w:szCs w:val="16"/>
        </w:rPr>
        <w:t>o</w:t>
      </w:r>
      <w:r w:rsidRPr="00B9402C">
        <w:rPr>
          <w:rFonts w:ascii="Tahoma" w:eastAsia="Tahoma" w:hAnsi="Tahoma" w:cs="Tahoma"/>
          <w:position w:val="-1"/>
          <w:sz w:val="16"/>
          <w:szCs w:val="16"/>
        </w:rPr>
        <w:t>je</w:t>
      </w:r>
      <w:r w:rsidRPr="00B9402C">
        <w:rPr>
          <w:rFonts w:ascii="Tahoma" w:eastAsia="Tahoma" w:hAnsi="Tahoma" w:cs="Tahoma"/>
          <w:spacing w:val="-1"/>
          <w:position w:val="-1"/>
          <w:sz w:val="16"/>
          <w:szCs w:val="16"/>
        </w:rPr>
        <w:t>k</w:t>
      </w:r>
      <w:r w:rsidRPr="00B9402C">
        <w:rPr>
          <w:rFonts w:ascii="Tahoma" w:eastAsia="Tahoma" w:hAnsi="Tahoma" w:cs="Tahoma"/>
          <w:position w:val="-1"/>
          <w:sz w:val="16"/>
          <w:szCs w:val="16"/>
        </w:rPr>
        <w:t>t</w:t>
      </w:r>
      <w:r w:rsidRPr="00B9402C">
        <w:rPr>
          <w:rFonts w:ascii="Tahoma" w:eastAsia="Tahoma" w:hAnsi="Tahoma" w:cs="Tahoma"/>
          <w:spacing w:val="19"/>
          <w:position w:val="-1"/>
          <w:sz w:val="16"/>
          <w:szCs w:val="16"/>
        </w:rPr>
        <w:t xml:space="preserve"> </w:t>
      </w:r>
      <w:r w:rsidRPr="00B9402C">
        <w:rPr>
          <w:rFonts w:ascii="Tahoma" w:eastAsia="Tahoma" w:hAnsi="Tahoma" w:cs="Tahoma"/>
          <w:position w:val="-1"/>
          <w:sz w:val="16"/>
          <w:szCs w:val="16"/>
        </w:rPr>
        <w:t>b</w:t>
      </w:r>
      <w:r w:rsidRPr="00B9402C">
        <w:rPr>
          <w:rFonts w:ascii="Tahoma" w:eastAsia="Tahoma" w:hAnsi="Tahoma" w:cs="Tahoma"/>
          <w:spacing w:val="-1"/>
          <w:position w:val="-1"/>
          <w:sz w:val="16"/>
          <w:szCs w:val="16"/>
        </w:rPr>
        <w:t>ę</w:t>
      </w:r>
      <w:r w:rsidRPr="00B9402C">
        <w:rPr>
          <w:rFonts w:ascii="Tahoma" w:eastAsia="Tahoma" w:hAnsi="Tahoma" w:cs="Tahoma"/>
          <w:position w:val="-1"/>
          <w:sz w:val="16"/>
          <w:szCs w:val="16"/>
        </w:rPr>
        <w:t>dz</w:t>
      </w:r>
      <w:r w:rsidRPr="00B9402C">
        <w:rPr>
          <w:rFonts w:ascii="Tahoma" w:eastAsia="Tahoma" w:hAnsi="Tahoma" w:cs="Tahoma"/>
          <w:spacing w:val="-1"/>
          <w:position w:val="-1"/>
          <w:sz w:val="16"/>
          <w:szCs w:val="16"/>
        </w:rPr>
        <w:t>i</w:t>
      </w:r>
      <w:r w:rsidRPr="00B9402C">
        <w:rPr>
          <w:rFonts w:ascii="Tahoma" w:eastAsia="Tahoma" w:hAnsi="Tahoma" w:cs="Tahoma"/>
          <w:position w:val="-1"/>
          <w:sz w:val="16"/>
          <w:szCs w:val="16"/>
        </w:rPr>
        <w:t>e</w:t>
      </w:r>
      <w:r w:rsidRPr="00B9402C">
        <w:rPr>
          <w:rFonts w:ascii="Tahoma" w:eastAsia="Tahoma" w:hAnsi="Tahoma" w:cs="Tahoma"/>
          <w:spacing w:val="19"/>
          <w:position w:val="-1"/>
          <w:sz w:val="16"/>
          <w:szCs w:val="16"/>
        </w:rPr>
        <w:t xml:space="preserve"> </w:t>
      </w:r>
      <w:r w:rsidRPr="00B9402C">
        <w:rPr>
          <w:rFonts w:ascii="Tahoma" w:eastAsia="Tahoma" w:hAnsi="Tahoma" w:cs="Tahoma"/>
          <w:position w:val="-1"/>
          <w:sz w:val="16"/>
          <w:szCs w:val="16"/>
        </w:rPr>
        <w:t>r</w:t>
      </w:r>
      <w:r w:rsidRPr="00B9402C">
        <w:rPr>
          <w:rFonts w:ascii="Tahoma" w:eastAsia="Tahoma" w:hAnsi="Tahoma" w:cs="Tahoma"/>
          <w:spacing w:val="-1"/>
          <w:position w:val="-1"/>
          <w:sz w:val="16"/>
          <w:szCs w:val="16"/>
        </w:rPr>
        <w:t>e</w:t>
      </w:r>
      <w:r w:rsidRPr="00B9402C">
        <w:rPr>
          <w:rFonts w:ascii="Tahoma" w:eastAsia="Tahoma" w:hAnsi="Tahoma" w:cs="Tahoma"/>
          <w:position w:val="-1"/>
          <w:sz w:val="16"/>
          <w:szCs w:val="16"/>
        </w:rPr>
        <w:t>a</w:t>
      </w:r>
      <w:r w:rsidRPr="00B9402C">
        <w:rPr>
          <w:rFonts w:ascii="Tahoma" w:eastAsia="Tahoma" w:hAnsi="Tahoma" w:cs="Tahoma"/>
          <w:spacing w:val="-1"/>
          <w:position w:val="-1"/>
          <w:sz w:val="16"/>
          <w:szCs w:val="16"/>
        </w:rPr>
        <w:t>li</w:t>
      </w:r>
      <w:r w:rsidRPr="00B9402C">
        <w:rPr>
          <w:rFonts w:ascii="Tahoma" w:eastAsia="Tahoma" w:hAnsi="Tahoma" w:cs="Tahoma"/>
          <w:position w:val="-1"/>
          <w:sz w:val="16"/>
          <w:szCs w:val="16"/>
        </w:rPr>
        <w:t>z</w:t>
      </w:r>
      <w:r w:rsidRPr="00B9402C">
        <w:rPr>
          <w:rFonts w:ascii="Tahoma" w:eastAsia="Tahoma" w:hAnsi="Tahoma" w:cs="Tahoma"/>
          <w:spacing w:val="-1"/>
          <w:position w:val="-1"/>
          <w:sz w:val="16"/>
          <w:szCs w:val="16"/>
        </w:rPr>
        <w:t>o</w:t>
      </w:r>
      <w:r w:rsidRPr="00B9402C">
        <w:rPr>
          <w:rFonts w:ascii="Tahoma" w:eastAsia="Tahoma" w:hAnsi="Tahoma" w:cs="Tahoma"/>
          <w:spacing w:val="-2"/>
          <w:position w:val="-1"/>
          <w:sz w:val="16"/>
          <w:szCs w:val="16"/>
        </w:rPr>
        <w:t>w</w:t>
      </w:r>
      <w:r w:rsidRPr="00B9402C">
        <w:rPr>
          <w:rFonts w:ascii="Tahoma" w:eastAsia="Tahoma" w:hAnsi="Tahoma" w:cs="Tahoma"/>
          <w:position w:val="-1"/>
          <w:sz w:val="16"/>
          <w:szCs w:val="16"/>
        </w:rPr>
        <w:t>a</w:t>
      </w:r>
      <w:r w:rsidRPr="00B9402C">
        <w:rPr>
          <w:rFonts w:ascii="Tahoma" w:eastAsia="Tahoma" w:hAnsi="Tahoma" w:cs="Tahoma"/>
          <w:spacing w:val="-4"/>
          <w:position w:val="-1"/>
          <w:sz w:val="16"/>
          <w:szCs w:val="16"/>
        </w:rPr>
        <w:t>n</w:t>
      </w:r>
      <w:r w:rsidRPr="00B9402C">
        <w:rPr>
          <w:rFonts w:ascii="Tahoma" w:eastAsia="Tahoma" w:hAnsi="Tahoma" w:cs="Tahoma"/>
          <w:position w:val="-1"/>
          <w:sz w:val="16"/>
          <w:szCs w:val="16"/>
        </w:rPr>
        <w:t>y</w:t>
      </w:r>
      <w:r w:rsidRPr="00B9402C">
        <w:rPr>
          <w:rFonts w:ascii="Tahoma" w:eastAsia="Tahoma" w:hAnsi="Tahoma" w:cs="Tahoma"/>
          <w:spacing w:val="19"/>
          <w:position w:val="-1"/>
          <w:sz w:val="16"/>
          <w:szCs w:val="16"/>
        </w:rPr>
        <w:t xml:space="preserve"> </w:t>
      </w:r>
      <w:r w:rsidRPr="00B9402C">
        <w:rPr>
          <w:rFonts w:ascii="Tahoma" w:eastAsia="Tahoma" w:hAnsi="Tahoma" w:cs="Tahoma"/>
          <w:position w:val="-1"/>
          <w:sz w:val="16"/>
          <w:szCs w:val="16"/>
        </w:rPr>
        <w:t>w</w:t>
      </w:r>
      <w:r w:rsidRPr="00B9402C">
        <w:rPr>
          <w:rFonts w:ascii="Tahoma" w:eastAsia="Tahoma" w:hAnsi="Tahoma" w:cs="Tahoma"/>
          <w:spacing w:val="-1"/>
          <w:position w:val="-1"/>
          <w:sz w:val="16"/>
          <w:szCs w:val="16"/>
        </w:rPr>
        <w:t>ył</w:t>
      </w:r>
      <w:r w:rsidRPr="00B9402C">
        <w:rPr>
          <w:rFonts w:ascii="Tahoma" w:eastAsia="Tahoma" w:hAnsi="Tahoma" w:cs="Tahoma"/>
          <w:position w:val="-1"/>
          <w:sz w:val="16"/>
          <w:szCs w:val="16"/>
        </w:rPr>
        <w:t>ączn</w:t>
      </w:r>
      <w:r w:rsidRPr="00B9402C">
        <w:rPr>
          <w:rFonts w:ascii="Tahoma" w:eastAsia="Tahoma" w:hAnsi="Tahoma" w:cs="Tahoma"/>
          <w:spacing w:val="-1"/>
          <w:position w:val="-1"/>
          <w:sz w:val="16"/>
          <w:szCs w:val="16"/>
        </w:rPr>
        <w:t>i</w:t>
      </w:r>
      <w:r w:rsidRPr="00B9402C">
        <w:rPr>
          <w:rFonts w:ascii="Tahoma" w:eastAsia="Tahoma" w:hAnsi="Tahoma" w:cs="Tahoma"/>
          <w:position w:val="-1"/>
          <w:sz w:val="16"/>
          <w:szCs w:val="16"/>
        </w:rPr>
        <w:t>e</w:t>
      </w:r>
      <w:r w:rsidRPr="00B9402C">
        <w:rPr>
          <w:rFonts w:ascii="Tahoma" w:eastAsia="Tahoma" w:hAnsi="Tahoma" w:cs="Tahoma"/>
          <w:spacing w:val="19"/>
          <w:position w:val="-1"/>
          <w:sz w:val="16"/>
          <w:szCs w:val="16"/>
        </w:rPr>
        <w:t xml:space="preserve"> </w:t>
      </w:r>
      <w:r w:rsidRPr="00B9402C">
        <w:rPr>
          <w:rFonts w:ascii="Tahoma" w:eastAsia="Tahoma" w:hAnsi="Tahoma" w:cs="Tahoma"/>
          <w:position w:val="-1"/>
          <w:sz w:val="16"/>
          <w:szCs w:val="16"/>
        </w:rPr>
        <w:t xml:space="preserve">przez </w:t>
      </w:r>
      <w:r w:rsidRPr="00B9402C">
        <w:rPr>
          <w:rFonts w:ascii="Tahoma" w:eastAsia="Tahoma" w:hAnsi="Tahoma" w:cs="Tahoma"/>
          <w:sz w:val="16"/>
          <w:szCs w:val="16"/>
        </w:rPr>
        <w:t>p</w:t>
      </w:r>
      <w:r w:rsidRPr="00B9402C">
        <w:rPr>
          <w:rFonts w:ascii="Tahoma" w:eastAsia="Tahoma" w:hAnsi="Tahoma" w:cs="Tahoma"/>
          <w:spacing w:val="-1"/>
          <w:sz w:val="16"/>
          <w:szCs w:val="16"/>
        </w:rPr>
        <w:t>o</w:t>
      </w:r>
      <w:r w:rsidRPr="00B9402C">
        <w:rPr>
          <w:rFonts w:ascii="Tahoma" w:eastAsia="Tahoma" w:hAnsi="Tahoma" w:cs="Tahoma"/>
          <w:sz w:val="16"/>
          <w:szCs w:val="16"/>
        </w:rPr>
        <w:t>d</w:t>
      </w:r>
      <w:r w:rsidRPr="00B9402C">
        <w:rPr>
          <w:rFonts w:ascii="Tahoma" w:eastAsia="Tahoma" w:hAnsi="Tahoma" w:cs="Tahoma"/>
          <w:spacing w:val="-1"/>
          <w:sz w:val="16"/>
          <w:szCs w:val="16"/>
        </w:rPr>
        <w:t>mio</w:t>
      </w:r>
      <w:r w:rsidRPr="00B9402C">
        <w:rPr>
          <w:rFonts w:ascii="Tahoma" w:eastAsia="Tahoma" w:hAnsi="Tahoma" w:cs="Tahoma"/>
          <w:sz w:val="16"/>
          <w:szCs w:val="16"/>
        </w:rPr>
        <w:t>t</w:t>
      </w:r>
      <w:r w:rsidRPr="00B9402C">
        <w:rPr>
          <w:rFonts w:ascii="Tahoma" w:eastAsia="Tahoma" w:hAnsi="Tahoma" w:cs="Tahoma"/>
          <w:spacing w:val="16"/>
          <w:sz w:val="16"/>
          <w:szCs w:val="16"/>
        </w:rPr>
        <w:t xml:space="preserve"> </w:t>
      </w:r>
      <w:r w:rsidRPr="00B9402C">
        <w:rPr>
          <w:rFonts w:ascii="Tahoma" w:eastAsia="Tahoma" w:hAnsi="Tahoma" w:cs="Tahoma"/>
          <w:sz w:val="16"/>
          <w:szCs w:val="16"/>
        </w:rPr>
        <w:t>ws</w:t>
      </w:r>
      <w:r w:rsidRPr="00B9402C">
        <w:rPr>
          <w:rFonts w:ascii="Tahoma" w:eastAsia="Tahoma" w:hAnsi="Tahoma" w:cs="Tahoma"/>
          <w:spacing w:val="-1"/>
          <w:sz w:val="16"/>
          <w:szCs w:val="16"/>
        </w:rPr>
        <w:t>k</w:t>
      </w:r>
      <w:r w:rsidRPr="00B9402C">
        <w:rPr>
          <w:rFonts w:ascii="Tahoma" w:eastAsia="Tahoma" w:hAnsi="Tahoma" w:cs="Tahoma"/>
          <w:sz w:val="16"/>
          <w:szCs w:val="16"/>
        </w:rPr>
        <w:t>aza</w:t>
      </w:r>
      <w:r w:rsidRPr="00B9402C">
        <w:rPr>
          <w:rFonts w:ascii="Tahoma" w:eastAsia="Tahoma" w:hAnsi="Tahoma" w:cs="Tahoma"/>
          <w:spacing w:val="-3"/>
          <w:sz w:val="16"/>
          <w:szCs w:val="16"/>
        </w:rPr>
        <w:t>n</w:t>
      </w:r>
      <w:r w:rsidRPr="00B9402C">
        <w:rPr>
          <w:rFonts w:ascii="Tahoma" w:eastAsia="Tahoma" w:hAnsi="Tahoma" w:cs="Tahoma"/>
          <w:sz w:val="16"/>
          <w:szCs w:val="16"/>
        </w:rPr>
        <w:t>y</w:t>
      </w:r>
      <w:r w:rsidRPr="00B9402C">
        <w:rPr>
          <w:rFonts w:ascii="Tahoma" w:eastAsia="Tahoma" w:hAnsi="Tahoma" w:cs="Tahoma"/>
          <w:spacing w:val="16"/>
          <w:sz w:val="16"/>
          <w:szCs w:val="16"/>
        </w:rPr>
        <w:t xml:space="preserve"> </w:t>
      </w:r>
      <w:r w:rsidRPr="00B9402C">
        <w:rPr>
          <w:rFonts w:ascii="Tahoma" w:eastAsia="Tahoma" w:hAnsi="Tahoma" w:cs="Tahoma"/>
          <w:sz w:val="16"/>
          <w:szCs w:val="16"/>
        </w:rPr>
        <w:t>ja</w:t>
      </w:r>
      <w:r w:rsidRPr="00B9402C">
        <w:rPr>
          <w:rFonts w:ascii="Tahoma" w:eastAsia="Tahoma" w:hAnsi="Tahoma" w:cs="Tahoma"/>
          <w:spacing w:val="-3"/>
          <w:sz w:val="16"/>
          <w:szCs w:val="16"/>
        </w:rPr>
        <w:t>k</w:t>
      </w:r>
      <w:r w:rsidRPr="00B9402C">
        <w:rPr>
          <w:rFonts w:ascii="Tahoma" w:eastAsia="Tahoma" w:hAnsi="Tahoma" w:cs="Tahoma"/>
          <w:sz w:val="16"/>
          <w:szCs w:val="16"/>
        </w:rPr>
        <w:t>o</w:t>
      </w:r>
      <w:r w:rsidRPr="00B9402C">
        <w:rPr>
          <w:rFonts w:ascii="Tahoma" w:eastAsia="Tahoma" w:hAnsi="Tahoma" w:cs="Tahoma"/>
          <w:spacing w:val="19"/>
          <w:sz w:val="16"/>
          <w:szCs w:val="16"/>
        </w:rPr>
        <w:t xml:space="preserve"> </w:t>
      </w:r>
      <w:r w:rsidRPr="00B9402C">
        <w:rPr>
          <w:rFonts w:ascii="Tahoma" w:eastAsia="Tahoma" w:hAnsi="Tahoma" w:cs="Tahoma"/>
          <w:spacing w:val="-1"/>
          <w:sz w:val="16"/>
          <w:szCs w:val="16"/>
        </w:rPr>
        <w:t>Ben</w:t>
      </w:r>
      <w:r w:rsidRPr="00B9402C">
        <w:rPr>
          <w:rFonts w:ascii="Tahoma" w:eastAsia="Tahoma" w:hAnsi="Tahoma" w:cs="Tahoma"/>
          <w:spacing w:val="2"/>
          <w:sz w:val="16"/>
          <w:szCs w:val="16"/>
        </w:rPr>
        <w:t>e</w:t>
      </w:r>
      <w:r w:rsidRPr="00B9402C">
        <w:rPr>
          <w:rFonts w:ascii="Tahoma" w:eastAsia="Tahoma" w:hAnsi="Tahoma" w:cs="Tahoma"/>
          <w:spacing w:val="-1"/>
          <w:sz w:val="16"/>
          <w:szCs w:val="16"/>
        </w:rPr>
        <w:t>fi</w:t>
      </w:r>
      <w:r w:rsidRPr="00B9402C">
        <w:rPr>
          <w:rFonts w:ascii="Tahoma" w:eastAsia="Tahoma" w:hAnsi="Tahoma" w:cs="Tahoma"/>
          <w:sz w:val="16"/>
          <w:szCs w:val="16"/>
        </w:rPr>
        <w:t>cj</w:t>
      </w:r>
      <w:r w:rsidRPr="00B9402C">
        <w:rPr>
          <w:rFonts w:ascii="Tahoma" w:eastAsia="Tahoma" w:hAnsi="Tahoma" w:cs="Tahoma"/>
          <w:spacing w:val="-1"/>
          <w:sz w:val="16"/>
          <w:szCs w:val="16"/>
        </w:rPr>
        <w:t>ent</w:t>
      </w:r>
      <w:r w:rsidRPr="00B9402C">
        <w:rPr>
          <w:rFonts w:ascii="Tahoma" w:eastAsia="Tahoma" w:hAnsi="Tahoma" w:cs="Tahoma"/>
          <w:sz w:val="16"/>
          <w:szCs w:val="16"/>
        </w:rPr>
        <w:t>.</w:t>
      </w:r>
      <w:r w:rsidRPr="00B9402C">
        <w:rPr>
          <w:rFonts w:ascii="Tahoma" w:eastAsia="Tahoma" w:hAnsi="Tahoma" w:cs="Tahoma"/>
          <w:spacing w:val="18"/>
          <w:sz w:val="16"/>
          <w:szCs w:val="16"/>
        </w:rPr>
        <w:t xml:space="preserve"> </w:t>
      </w:r>
      <w:r w:rsidRPr="00B9402C">
        <w:rPr>
          <w:rFonts w:ascii="Tahoma" w:eastAsia="Tahoma" w:hAnsi="Tahoma" w:cs="Tahoma"/>
          <w:spacing w:val="-1"/>
          <w:sz w:val="16"/>
          <w:szCs w:val="16"/>
        </w:rPr>
        <w:t>Re</w:t>
      </w:r>
      <w:r w:rsidRPr="00B9402C">
        <w:rPr>
          <w:rFonts w:ascii="Tahoma" w:eastAsia="Tahoma" w:hAnsi="Tahoma" w:cs="Tahoma"/>
          <w:sz w:val="16"/>
          <w:szCs w:val="16"/>
        </w:rPr>
        <w:t>a</w:t>
      </w:r>
      <w:r w:rsidRPr="00B9402C">
        <w:rPr>
          <w:rFonts w:ascii="Tahoma" w:eastAsia="Tahoma" w:hAnsi="Tahoma" w:cs="Tahoma"/>
          <w:spacing w:val="-1"/>
          <w:sz w:val="16"/>
          <w:szCs w:val="16"/>
        </w:rPr>
        <w:t>li</w:t>
      </w:r>
      <w:r w:rsidRPr="00B9402C">
        <w:rPr>
          <w:rFonts w:ascii="Tahoma" w:eastAsia="Tahoma" w:hAnsi="Tahoma" w:cs="Tahoma"/>
          <w:sz w:val="16"/>
          <w:szCs w:val="16"/>
        </w:rPr>
        <w:t>za</w:t>
      </w:r>
      <w:r w:rsidRPr="00B9402C">
        <w:rPr>
          <w:rFonts w:ascii="Tahoma" w:eastAsia="Tahoma" w:hAnsi="Tahoma" w:cs="Tahoma"/>
          <w:spacing w:val="-1"/>
          <w:sz w:val="16"/>
          <w:szCs w:val="16"/>
        </w:rPr>
        <w:t>to</w:t>
      </w:r>
      <w:r w:rsidRPr="00B9402C">
        <w:rPr>
          <w:rFonts w:ascii="Tahoma" w:eastAsia="Tahoma" w:hAnsi="Tahoma" w:cs="Tahoma"/>
          <w:sz w:val="16"/>
          <w:szCs w:val="16"/>
        </w:rPr>
        <w:t>r</w:t>
      </w:r>
      <w:r w:rsidRPr="00B9402C">
        <w:rPr>
          <w:rFonts w:ascii="Tahoma" w:eastAsia="Tahoma" w:hAnsi="Tahoma" w:cs="Tahoma"/>
          <w:spacing w:val="-1"/>
          <w:sz w:val="16"/>
          <w:szCs w:val="16"/>
        </w:rPr>
        <w:t>e</w:t>
      </w:r>
      <w:r w:rsidRPr="00B9402C">
        <w:rPr>
          <w:rFonts w:ascii="Tahoma" w:eastAsia="Tahoma" w:hAnsi="Tahoma" w:cs="Tahoma"/>
          <w:sz w:val="16"/>
          <w:szCs w:val="16"/>
        </w:rPr>
        <w:t>m</w:t>
      </w:r>
      <w:r w:rsidRPr="00B9402C">
        <w:rPr>
          <w:rFonts w:ascii="Tahoma" w:eastAsia="Tahoma" w:hAnsi="Tahoma" w:cs="Tahoma"/>
          <w:spacing w:val="16"/>
          <w:sz w:val="16"/>
          <w:szCs w:val="16"/>
        </w:rPr>
        <w:t xml:space="preserve"> </w:t>
      </w:r>
      <w:r w:rsidRPr="00B9402C">
        <w:rPr>
          <w:rFonts w:ascii="Tahoma" w:eastAsia="Tahoma" w:hAnsi="Tahoma" w:cs="Tahoma"/>
          <w:spacing w:val="-1"/>
          <w:sz w:val="16"/>
          <w:szCs w:val="16"/>
        </w:rPr>
        <w:t>ni</w:t>
      </w:r>
      <w:r w:rsidRPr="00B9402C">
        <w:rPr>
          <w:rFonts w:ascii="Tahoma" w:eastAsia="Tahoma" w:hAnsi="Tahoma" w:cs="Tahoma"/>
          <w:sz w:val="16"/>
          <w:szCs w:val="16"/>
        </w:rPr>
        <w:t>e</w:t>
      </w:r>
      <w:r w:rsidRPr="00B9402C">
        <w:rPr>
          <w:rFonts w:ascii="Tahoma" w:eastAsia="Tahoma" w:hAnsi="Tahoma" w:cs="Tahoma"/>
          <w:spacing w:val="16"/>
          <w:sz w:val="16"/>
          <w:szCs w:val="16"/>
        </w:rPr>
        <w:t xml:space="preserve"> </w:t>
      </w:r>
      <w:r w:rsidRPr="00B9402C">
        <w:rPr>
          <w:rFonts w:ascii="Tahoma" w:eastAsia="Tahoma" w:hAnsi="Tahoma" w:cs="Tahoma"/>
          <w:spacing w:val="-1"/>
          <w:sz w:val="16"/>
          <w:szCs w:val="16"/>
        </w:rPr>
        <w:t>mo</w:t>
      </w:r>
      <w:r w:rsidRPr="00B9402C">
        <w:rPr>
          <w:rFonts w:ascii="Tahoma" w:eastAsia="Tahoma" w:hAnsi="Tahoma" w:cs="Tahoma"/>
          <w:sz w:val="16"/>
          <w:szCs w:val="16"/>
        </w:rPr>
        <w:t>że</w:t>
      </w:r>
      <w:r w:rsidRPr="00B9402C">
        <w:rPr>
          <w:rFonts w:ascii="Tahoma" w:eastAsia="Tahoma" w:hAnsi="Tahoma" w:cs="Tahoma"/>
          <w:spacing w:val="16"/>
          <w:sz w:val="16"/>
          <w:szCs w:val="16"/>
        </w:rPr>
        <w:t xml:space="preserve"> </w:t>
      </w:r>
      <w:r w:rsidRPr="00B9402C">
        <w:rPr>
          <w:rFonts w:ascii="Tahoma" w:eastAsia="Tahoma" w:hAnsi="Tahoma" w:cs="Tahoma"/>
          <w:sz w:val="16"/>
          <w:szCs w:val="16"/>
        </w:rPr>
        <w:t>b</w:t>
      </w:r>
      <w:r w:rsidRPr="00B9402C">
        <w:rPr>
          <w:rFonts w:ascii="Tahoma" w:eastAsia="Tahoma" w:hAnsi="Tahoma" w:cs="Tahoma"/>
          <w:spacing w:val="-1"/>
          <w:sz w:val="16"/>
          <w:szCs w:val="16"/>
        </w:rPr>
        <w:t>y</w:t>
      </w:r>
      <w:r w:rsidRPr="00B9402C">
        <w:rPr>
          <w:rFonts w:ascii="Tahoma" w:eastAsia="Tahoma" w:hAnsi="Tahoma" w:cs="Tahoma"/>
          <w:sz w:val="16"/>
          <w:szCs w:val="16"/>
        </w:rPr>
        <w:t>ć</w:t>
      </w:r>
      <w:r w:rsidRPr="00B9402C">
        <w:rPr>
          <w:rFonts w:ascii="Tahoma" w:eastAsia="Tahoma" w:hAnsi="Tahoma" w:cs="Tahoma"/>
          <w:spacing w:val="17"/>
          <w:sz w:val="16"/>
          <w:szCs w:val="16"/>
        </w:rPr>
        <w:t xml:space="preserve"> </w:t>
      </w:r>
      <w:r w:rsidRPr="00B9402C">
        <w:rPr>
          <w:rFonts w:ascii="Tahoma" w:eastAsia="Tahoma" w:hAnsi="Tahoma" w:cs="Tahoma"/>
          <w:sz w:val="16"/>
          <w:szCs w:val="16"/>
        </w:rPr>
        <w:t>j</w:t>
      </w:r>
      <w:r w:rsidRPr="00B9402C">
        <w:rPr>
          <w:rFonts w:ascii="Tahoma" w:eastAsia="Tahoma" w:hAnsi="Tahoma" w:cs="Tahoma"/>
          <w:spacing w:val="2"/>
          <w:sz w:val="16"/>
          <w:szCs w:val="16"/>
        </w:rPr>
        <w:t>e</w:t>
      </w:r>
      <w:r w:rsidRPr="00B9402C">
        <w:rPr>
          <w:rFonts w:ascii="Tahoma" w:eastAsia="Tahoma" w:hAnsi="Tahoma" w:cs="Tahoma"/>
          <w:sz w:val="16"/>
          <w:szCs w:val="16"/>
        </w:rPr>
        <w:t>d</w:t>
      </w:r>
      <w:r w:rsidRPr="00B9402C">
        <w:rPr>
          <w:rFonts w:ascii="Tahoma" w:eastAsia="Tahoma" w:hAnsi="Tahoma" w:cs="Tahoma"/>
          <w:spacing w:val="-1"/>
          <w:sz w:val="16"/>
          <w:szCs w:val="16"/>
        </w:rPr>
        <w:t>no</w:t>
      </w:r>
      <w:r w:rsidRPr="00B9402C">
        <w:rPr>
          <w:rFonts w:ascii="Tahoma" w:eastAsia="Tahoma" w:hAnsi="Tahoma" w:cs="Tahoma"/>
          <w:sz w:val="16"/>
          <w:szCs w:val="16"/>
        </w:rPr>
        <w:t>s</w:t>
      </w:r>
      <w:r w:rsidRPr="00B9402C">
        <w:rPr>
          <w:rFonts w:ascii="Tahoma" w:eastAsia="Tahoma" w:hAnsi="Tahoma" w:cs="Tahoma"/>
          <w:spacing w:val="-1"/>
          <w:sz w:val="16"/>
          <w:szCs w:val="16"/>
        </w:rPr>
        <w:t>tk</w:t>
      </w:r>
      <w:r w:rsidRPr="00B9402C">
        <w:rPr>
          <w:rFonts w:ascii="Tahoma" w:eastAsia="Tahoma" w:hAnsi="Tahoma" w:cs="Tahoma"/>
          <w:sz w:val="16"/>
          <w:szCs w:val="16"/>
        </w:rPr>
        <w:t>a</w:t>
      </w:r>
      <w:r w:rsidRPr="00B9402C">
        <w:rPr>
          <w:rFonts w:ascii="Tahoma" w:eastAsia="Tahoma" w:hAnsi="Tahoma" w:cs="Tahoma"/>
          <w:spacing w:val="17"/>
          <w:sz w:val="16"/>
          <w:szCs w:val="16"/>
        </w:rPr>
        <w:t xml:space="preserve"> </w:t>
      </w:r>
      <w:r w:rsidRPr="00B9402C">
        <w:rPr>
          <w:rFonts w:ascii="Tahoma" w:eastAsia="Tahoma" w:hAnsi="Tahoma" w:cs="Tahoma"/>
          <w:sz w:val="16"/>
          <w:szCs w:val="16"/>
        </w:rPr>
        <w:t>p</w:t>
      </w:r>
      <w:r w:rsidRPr="00B9402C">
        <w:rPr>
          <w:rFonts w:ascii="Tahoma" w:eastAsia="Tahoma" w:hAnsi="Tahoma" w:cs="Tahoma"/>
          <w:spacing w:val="-1"/>
          <w:sz w:val="16"/>
          <w:szCs w:val="16"/>
        </w:rPr>
        <w:t>o</w:t>
      </w:r>
      <w:r w:rsidRPr="00B9402C">
        <w:rPr>
          <w:rFonts w:ascii="Tahoma" w:eastAsia="Tahoma" w:hAnsi="Tahoma" w:cs="Tahoma"/>
          <w:sz w:val="16"/>
          <w:szCs w:val="16"/>
        </w:rPr>
        <w:t>siadaj</w:t>
      </w:r>
      <w:r w:rsidRPr="00B9402C">
        <w:rPr>
          <w:rFonts w:ascii="Tahoma" w:eastAsia="Tahoma" w:hAnsi="Tahoma" w:cs="Tahoma"/>
          <w:spacing w:val="-1"/>
          <w:sz w:val="16"/>
          <w:szCs w:val="16"/>
        </w:rPr>
        <w:t>ą</w:t>
      </w:r>
      <w:r w:rsidRPr="00B9402C">
        <w:rPr>
          <w:rFonts w:ascii="Tahoma" w:eastAsia="Tahoma" w:hAnsi="Tahoma" w:cs="Tahoma"/>
          <w:sz w:val="16"/>
          <w:szCs w:val="16"/>
        </w:rPr>
        <w:t>ca</w:t>
      </w:r>
      <w:r w:rsidRPr="00B9402C">
        <w:rPr>
          <w:rFonts w:ascii="Tahoma" w:eastAsia="Tahoma" w:hAnsi="Tahoma" w:cs="Tahoma"/>
          <w:spacing w:val="17"/>
          <w:sz w:val="16"/>
          <w:szCs w:val="16"/>
        </w:rPr>
        <w:t xml:space="preserve"> </w:t>
      </w:r>
      <w:r w:rsidRPr="00B9402C">
        <w:rPr>
          <w:rFonts w:ascii="Tahoma" w:eastAsia="Tahoma" w:hAnsi="Tahoma" w:cs="Tahoma"/>
          <w:spacing w:val="-1"/>
          <w:sz w:val="16"/>
          <w:szCs w:val="16"/>
        </w:rPr>
        <w:t>o</w:t>
      </w:r>
      <w:r w:rsidRPr="00B9402C">
        <w:rPr>
          <w:rFonts w:ascii="Tahoma" w:eastAsia="Tahoma" w:hAnsi="Tahoma" w:cs="Tahoma"/>
          <w:sz w:val="16"/>
          <w:szCs w:val="16"/>
        </w:rPr>
        <w:t>s</w:t>
      </w:r>
      <w:r w:rsidRPr="00B9402C">
        <w:rPr>
          <w:rFonts w:ascii="Tahoma" w:eastAsia="Tahoma" w:hAnsi="Tahoma" w:cs="Tahoma"/>
          <w:spacing w:val="-1"/>
          <w:sz w:val="16"/>
          <w:szCs w:val="16"/>
        </w:rPr>
        <w:t>o</w:t>
      </w:r>
      <w:r w:rsidRPr="00B9402C">
        <w:rPr>
          <w:rFonts w:ascii="Tahoma" w:eastAsia="Tahoma" w:hAnsi="Tahoma" w:cs="Tahoma"/>
          <w:sz w:val="16"/>
          <w:szCs w:val="16"/>
        </w:rPr>
        <w:t>b</w:t>
      </w:r>
      <w:r w:rsidRPr="00B9402C">
        <w:rPr>
          <w:rFonts w:ascii="Tahoma" w:eastAsia="Tahoma" w:hAnsi="Tahoma" w:cs="Tahoma"/>
          <w:spacing w:val="-1"/>
          <w:sz w:val="16"/>
          <w:szCs w:val="16"/>
        </w:rPr>
        <w:t>o</w:t>
      </w:r>
      <w:r w:rsidRPr="00B9402C">
        <w:rPr>
          <w:rFonts w:ascii="Tahoma" w:eastAsia="Tahoma" w:hAnsi="Tahoma" w:cs="Tahoma"/>
          <w:sz w:val="16"/>
          <w:szCs w:val="16"/>
        </w:rPr>
        <w:t>w</w:t>
      </w:r>
      <w:r w:rsidRPr="00B9402C">
        <w:rPr>
          <w:rFonts w:ascii="Tahoma" w:eastAsia="Tahoma" w:hAnsi="Tahoma" w:cs="Tahoma"/>
          <w:spacing w:val="-1"/>
          <w:sz w:val="16"/>
          <w:szCs w:val="16"/>
        </w:rPr>
        <w:t>o</w:t>
      </w:r>
      <w:r w:rsidRPr="00B9402C">
        <w:rPr>
          <w:rFonts w:ascii="Tahoma" w:eastAsia="Tahoma" w:hAnsi="Tahoma" w:cs="Tahoma"/>
          <w:sz w:val="16"/>
          <w:szCs w:val="16"/>
        </w:rPr>
        <w:t>ść</w:t>
      </w:r>
      <w:r w:rsidRPr="00B9402C">
        <w:rPr>
          <w:rFonts w:ascii="Tahoma" w:eastAsia="Tahoma" w:hAnsi="Tahoma" w:cs="Tahoma"/>
          <w:spacing w:val="17"/>
          <w:sz w:val="16"/>
          <w:szCs w:val="16"/>
        </w:rPr>
        <w:t xml:space="preserve"> </w:t>
      </w:r>
      <w:r w:rsidRPr="00B9402C">
        <w:rPr>
          <w:rFonts w:ascii="Tahoma" w:eastAsia="Tahoma" w:hAnsi="Tahoma" w:cs="Tahoma"/>
          <w:spacing w:val="-3"/>
          <w:sz w:val="16"/>
          <w:szCs w:val="16"/>
        </w:rPr>
        <w:t>pr</w:t>
      </w:r>
      <w:r w:rsidRPr="00B9402C">
        <w:rPr>
          <w:rFonts w:ascii="Tahoma" w:eastAsia="Tahoma" w:hAnsi="Tahoma" w:cs="Tahoma"/>
          <w:sz w:val="16"/>
          <w:szCs w:val="16"/>
        </w:rPr>
        <w:t>aw</w:t>
      </w:r>
      <w:r w:rsidRPr="00B9402C">
        <w:rPr>
          <w:rFonts w:ascii="Tahoma" w:eastAsia="Tahoma" w:hAnsi="Tahoma" w:cs="Tahoma"/>
          <w:spacing w:val="-1"/>
          <w:sz w:val="16"/>
          <w:szCs w:val="16"/>
        </w:rPr>
        <w:t>n</w:t>
      </w:r>
      <w:r w:rsidRPr="00B9402C">
        <w:rPr>
          <w:rFonts w:ascii="Tahoma" w:eastAsia="Tahoma" w:hAnsi="Tahoma" w:cs="Tahoma"/>
          <w:sz w:val="16"/>
          <w:szCs w:val="16"/>
        </w:rPr>
        <w:t>ą. W</w:t>
      </w:r>
      <w:r w:rsidRPr="00B9402C">
        <w:rPr>
          <w:rFonts w:ascii="Tahoma" w:eastAsia="Tahoma" w:hAnsi="Tahoma" w:cs="Tahoma"/>
          <w:spacing w:val="16"/>
          <w:sz w:val="16"/>
          <w:szCs w:val="16"/>
        </w:rPr>
        <w:t xml:space="preserve"> </w:t>
      </w:r>
      <w:r w:rsidRPr="00B9402C">
        <w:rPr>
          <w:rFonts w:ascii="Tahoma" w:eastAsia="Tahoma" w:hAnsi="Tahoma" w:cs="Tahoma"/>
          <w:sz w:val="16"/>
          <w:szCs w:val="16"/>
        </w:rPr>
        <w:t>s</w:t>
      </w:r>
      <w:r w:rsidRPr="00B9402C">
        <w:rPr>
          <w:rFonts w:ascii="Tahoma" w:eastAsia="Tahoma" w:hAnsi="Tahoma" w:cs="Tahoma"/>
          <w:spacing w:val="-1"/>
          <w:sz w:val="16"/>
          <w:szCs w:val="16"/>
        </w:rPr>
        <w:t>ytu</w:t>
      </w:r>
      <w:r w:rsidRPr="00B9402C">
        <w:rPr>
          <w:rFonts w:ascii="Tahoma" w:eastAsia="Tahoma" w:hAnsi="Tahoma" w:cs="Tahoma"/>
          <w:sz w:val="16"/>
          <w:szCs w:val="16"/>
        </w:rPr>
        <w:t>acj</w:t>
      </w:r>
      <w:r w:rsidRPr="00B9402C">
        <w:rPr>
          <w:rFonts w:ascii="Tahoma" w:eastAsia="Tahoma" w:hAnsi="Tahoma" w:cs="Tahoma"/>
          <w:spacing w:val="-1"/>
          <w:sz w:val="16"/>
          <w:szCs w:val="16"/>
        </w:rPr>
        <w:t>i</w:t>
      </w:r>
      <w:r w:rsidRPr="00B9402C">
        <w:rPr>
          <w:rFonts w:ascii="Tahoma" w:eastAsia="Tahoma" w:hAnsi="Tahoma" w:cs="Tahoma"/>
          <w:sz w:val="16"/>
          <w:szCs w:val="16"/>
        </w:rPr>
        <w:t>,</w:t>
      </w:r>
      <w:r w:rsidRPr="00B9402C">
        <w:rPr>
          <w:rFonts w:ascii="Tahoma" w:eastAsia="Tahoma" w:hAnsi="Tahoma" w:cs="Tahoma"/>
          <w:spacing w:val="17"/>
          <w:sz w:val="16"/>
          <w:szCs w:val="16"/>
        </w:rPr>
        <w:t xml:space="preserve"> </w:t>
      </w:r>
      <w:r w:rsidRPr="00B9402C">
        <w:rPr>
          <w:rFonts w:ascii="Tahoma" w:eastAsia="Tahoma" w:hAnsi="Tahoma" w:cs="Tahoma"/>
          <w:spacing w:val="-1"/>
          <w:sz w:val="16"/>
          <w:szCs w:val="16"/>
        </w:rPr>
        <w:t>kie</w:t>
      </w:r>
      <w:r w:rsidRPr="00B9402C">
        <w:rPr>
          <w:rFonts w:ascii="Tahoma" w:eastAsia="Tahoma" w:hAnsi="Tahoma" w:cs="Tahoma"/>
          <w:sz w:val="16"/>
          <w:szCs w:val="16"/>
        </w:rPr>
        <w:t>dy ja</w:t>
      </w:r>
      <w:r w:rsidRPr="00B9402C">
        <w:rPr>
          <w:rFonts w:ascii="Tahoma" w:eastAsia="Tahoma" w:hAnsi="Tahoma" w:cs="Tahoma"/>
          <w:spacing w:val="-3"/>
          <w:sz w:val="16"/>
          <w:szCs w:val="16"/>
        </w:rPr>
        <w:t>k</w:t>
      </w:r>
      <w:r w:rsidRPr="00B9402C">
        <w:rPr>
          <w:rFonts w:ascii="Tahoma" w:eastAsia="Tahoma" w:hAnsi="Tahoma" w:cs="Tahoma"/>
          <w:sz w:val="16"/>
          <w:szCs w:val="16"/>
        </w:rPr>
        <w:t>o</w:t>
      </w:r>
      <w:r w:rsidRPr="00B9402C">
        <w:rPr>
          <w:rFonts w:ascii="Tahoma" w:eastAsia="Tahoma" w:hAnsi="Tahoma" w:cs="Tahoma"/>
          <w:spacing w:val="1"/>
          <w:sz w:val="16"/>
          <w:szCs w:val="16"/>
        </w:rPr>
        <w:t xml:space="preserve"> </w:t>
      </w:r>
      <w:r w:rsidRPr="00B9402C">
        <w:rPr>
          <w:rFonts w:ascii="Tahoma" w:eastAsia="Tahoma" w:hAnsi="Tahoma" w:cs="Tahoma"/>
          <w:spacing w:val="-1"/>
          <w:sz w:val="16"/>
          <w:szCs w:val="16"/>
        </w:rPr>
        <w:t>Ben</w:t>
      </w:r>
      <w:r w:rsidRPr="00B9402C">
        <w:rPr>
          <w:rFonts w:ascii="Tahoma" w:eastAsia="Tahoma" w:hAnsi="Tahoma" w:cs="Tahoma"/>
          <w:spacing w:val="2"/>
          <w:sz w:val="16"/>
          <w:szCs w:val="16"/>
        </w:rPr>
        <w:t>e</w:t>
      </w:r>
      <w:r w:rsidRPr="00B9402C">
        <w:rPr>
          <w:rFonts w:ascii="Tahoma" w:eastAsia="Tahoma" w:hAnsi="Tahoma" w:cs="Tahoma"/>
          <w:spacing w:val="-1"/>
          <w:sz w:val="16"/>
          <w:szCs w:val="16"/>
        </w:rPr>
        <w:t>fi</w:t>
      </w:r>
      <w:r w:rsidRPr="00B9402C">
        <w:rPr>
          <w:rFonts w:ascii="Tahoma" w:eastAsia="Tahoma" w:hAnsi="Tahoma" w:cs="Tahoma"/>
          <w:sz w:val="16"/>
          <w:szCs w:val="16"/>
        </w:rPr>
        <w:t>cj</w:t>
      </w:r>
      <w:r w:rsidRPr="00B9402C">
        <w:rPr>
          <w:rFonts w:ascii="Tahoma" w:eastAsia="Tahoma" w:hAnsi="Tahoma" w:cs="Tahoma"/>
          <w:spacing w:val="-1"/>
          <w:sz w:val="16"/>
          <w:szCs w:val="16"/>
        </w:rPr>
        <w:t>ent</w:t>
      </w:r>
      <w:r w:rsidRPr="00B9402C">
        <w:rPr>
          <w:rFonts w:ascii="Tahoma" w:eastAsia="Tahoma" w:hAnsi="Tahoma" w:cs="Tahoma"/>
          <w:sz w:val="16"/>
          <w:szCs w:val="16"/>
        </w:rPr>
        <w:t>a</w:t>
      </w:r>
      <w:r w:rsidRPr="00B9402C">
        <w:rPr>
          <w:rFonts w:ascii="Tahoma" w:eastAsia="Tahoma" w:hAnsi="Tahoma" w:cs="Tahoma"/>
          <w:spacing w:val="2"/>
          <w:sz w:val="16"/>
          <w:szCs w:val="16"/>
        </w:rPr>
        <w:t xml:space="preserve"> </w:t>
      </w:r>
      <w:r w:rsidRPr="00B9402C">
        <w:rPr>
          <w:rFonts w:ascii="Tahoma" w:eastAsia="Tahoma" w:hAnsi="Tahoma" w:cs="Tahoma"/>
          <w:sz w:val="16"/>
          <w:szCs w:val="16"/>
        </w:rPr>
        <w:t>pr</w:t>
      </w:r>
      <w:r w:rsidRPr="00B9402C">
        <w:rPr>
          <w:rFonts w:ascii="Tahoma" w:eastAsia="Tahoma" w:hAnsi="Tahoma" w:cs="Tahoma"/>
          <w:spacing w:val="-1"/>
          <w:sz w:val="16"/>
          <w:szCs w:val="16"/>
        </w:rPr>
        <w:t>o</w:t>
      </w:r>
      <w:r w:rsidRPr="00B9402C">
        <w:rPr>
          <w:rFonts w:ascii="Tahoma" w:eastAsia="Tahoma" w:hAnsi="Tahoma" w:cs="Tahoma"/>
          <w:sz w:val="16"/>
          <w:szCs w:val="16"/>
        </w:rPr>
        <w:t>je</w:t>
      </w:r>
      <w:r w:rsidRPr="00B9402C">
        <w:rPr>
          <w:rFonts w:ascii="Tahoma" w:eastAsia="Tahoma" w:hAnsi="Tahoma" w:cs="Tahoma"/>
          <w:spacing w:val="-1"/>
          <w:sz w:val="16"/>
          <w:szCs w:val="16"/>
        </w:rPr>
        <w:t>kt</w:t>
      </w:r>
      <w:r w:rsidRPr="00B9402C">
        <w:rPr>
          <w:rFonts w:ascii="Tahoma" w:eastAsia="Tahoma" w:hAnsi="Tahoma" w:cs="Tahoma"/>
          <w:sz w:val="16"/>
          <w:szCs w:val="16"/>
        </w:rPr>
        <w:t>u</w:t>
      </w:r>
      <w:r w:rsidRPr="00B9402C">
        <w:rPr>
          <w:rFonts w:ascii="Tahoma" w:eastAsia="Tahoma" w:hAnsi="Tahoma" w:cs="Tahoma"/>
          <w:spacing w:val="1"/>
          <w:sz w:val="16"/>
          <w:szCs w:val="16"/>
        </w:rPr>
        <w:t xml:space="preserve"> </w:t>
      </w:r>
      <w:r w:rsidRPr="00B9402C">
        <w:rPr>
          <w:rFonts w:ascii="Tahoma" w:eastAsia="Tahoma" w:hAnsi="Tahoma" w:cs="Tahoma"/>
          <w:sz w:val="16"/>
          <w:szCs w:val="16"/>
        </w:rPr>
        <w:t>ws</w:t>
      </w:r>
      <w:r w:rsidRPr="00B9402C">
        <w:rPr>
          <w:rFonts w:ascii="Tahoma" w:eastAsia="Tahoma" w:hAnsi="Tahoma" w:cs="Tahoma"/>
          <w:spacing w:val="-1"/>
          <w:sz w:val="16"/>
          <w:szCs w:val="16"/>
        </w:rPr>
        <w:t>k</w:t>
      </w:r>
      <w:r w:rsidRPr="00B9402C">
        <w:rPr>
          <w:rFonts w:ascii="Tahoma" w:eastAsia="Tahoma" w:hAnsi="Tahoma" w:cs="Tahoma"/>
          <w:sz w:val="16"/>
          <w:szCs w:val="16"/>
        </w:rPr>
        <w:t>aza</w:t>
      </w:r>
      <w:r w:rsidRPr="00B9402C">
        <w:rPr>
          <w:rFonts w:ascii="Tahoma" w:eastAsia="Tahoma" w:hAnsi="Tahoma" w:cs="Tahoma"/>
          <w:spacing w:val="-1"/>
          <w:sz w:val="16"/>
          <w:szCs w:val="16"/>
        </w:rPr>
        <w:t>n</w:t>
      </w:r>
      <w:r w:rsidRPr="00B9402C">
        <w:rPr>
          <w:rFonts w:ascii="Tahoma" w:eastAsia="Tahoma" w:hAnsi="Tahoma" w:cs="Tahoma"/>
          <w:sz w:val="16"/>
          <w:szCs w:val="16"/>
        </w:rPr>
        <w:t>o</w:t>
      </w:r>
      <w:r w:rsidRPr="00B9402C">
        <w:rPr>
          <w:rFonts w:ascii="Tahoma" w:eastAsia="Tahoma" w:hAnsi="Tahoma" w:cs="Tahoma"/>
          <w:spacing w:val="1"/>
          <w:sz w:val="16"/>
          <w:szCs w:val="16"/>
        </w:rPr>
        <w:t xml:space="preserve"> </w:t>
      </w:r>
      <w:r w:rsidRPr="00B9402C">
        <w:rPr>
          <w:rFonts w:ascii="Tahoma" w:eastAsia="Tahoma" w:hAnsi="Tahoma" w:cs="Tahoma"/>
          <w:sz w:val="16"/>
          <w:szCs w:val="16"/>
        </w:rPr>
        <w:t>jed</w:t>
      </w:r>
      <w:r w:rsidRPr="00B9402C">
        <w:rPr>
          <w:rFonts w:ascii="Tahoma" w:eastAsia="Tahoma" w:hAnsi="Tahoma" w:cs="Tahoma"/>
          <w:spacing w:val="-1"/>
          <w:sz w:val="16"/>
          <w:szCs w:val="16"/>
        </w:rPr>
        <w:t>n</w:t>
      </w:r>
      <w:r w:rsidRPr="00B9402C">
        <w:rPr>
          <w:rFonts w:ascii="Tahoma" w:eastAsia="Tahoma" w:hAnsi="Tahoma" w:cs="Tahoma"/>
          <w:sz w:val="16"/>
          <w:szCs w:val="16"/>
        </w:rPr>
        <w:t>ą</w:t>
      </w:r>
      <w:r w:rsidRPr="00B9402C">
        <w:rPr>
          <w:rFonts w:ascii="Tahoma" w:eastAsia="Tahoma" w:hAnsi="Tahoma" w:cs="Tahoma"/>
          <w:spacing w:val="2"/>
          <w:sz w:val="16"/>
          <w:szCs w:val="16"/>
        </w:rPr>
        <w:t xml:space="preserve"> </w:t>
      </w:r>
      <w:r w:rsidRPr="00B9402C">
        <w:rPr>
          <w:rFonts w:ascii="Tahoma" w:eastAsia="Tahoma" w:hAnsi="Tahoma" w:cs="Tahoma"/>
          <w:sz w:val="16"/>
          <w:szCs w:val="16"/>
        </w:rPr>
        <w:t>jed</w:t>
      </w:r>
      <w:r w:rsidRPr="00B9402C">
        <w:rPr>
          <w:rFonts w:ascii="Tahoma" w:eastAsia="Tahoma" w:hAnsi="Tahoma" w:cs="Tahoma"/>
          <w:spacing w:val="-1"/>
          <w:sz w:val="16"/>
          <w:szCs w:val="16"/>
        </w:rPr>
        <w:t>no</w:t>
      </w:r>
      <w:r w:rsidRPr="00B9402C">
        <w:rPr>
          <w:rFonts w:ascii="Tahoma" w:eastAsia="Tahoma" w:hAnsi="Tahoma" w:cs="Tahoma"/>
          <w:sz w:val="16"/>
          <w:szCs w:val="16"/>
        </w:rPr>
        <w:t>s</w:t>
      </w:r>
      <w:r w:rsidRPr="00B9402C">
        <w:rPr>
          <w:rFonts w:ascii="Tahoma" w:eastAsia="Tahoma" w:hAnsi="Tahoma" w:cs="Tahoma"/>
          <w:spacing w:val="-1"/>
          <w:sz w:val="16"/>
          <w:szCs w:val="16"/>
        </w:rPr>
        <w:t>tk</w:t>
      </w:r>
      <w:r w:rsidRPr="00B9402C">
        <w:rPr>
          <w:rFonts w:ascii="Tahoma" w:eastAsia="Tahoma" w:hAnsi="Tahoma" w:cs="Tahoma"/>
          <w:sz w:val="16"/>
          <w:szCs w:val="16"/>
        </w:rPr>
        <w:t>ę</w:t>
      </w:r>
      <w:r w:rsidRPr="00B9402C">
        <w:rPr>
          <w:rFonts w:ascii="Tahoma" w:eastAsia="Tahoma" w:hAnsi="Tahoma" w:cs="Tahoma"/>
          <w:spacing w:val="1"/>
          <w:sz w:val="16"/>
          <w:szCs w:val="16"/>
        </w:rPr>
        <w:t xml:space="preserve"> (</w:t>
      </w:r>
      <w:r w:rsidRPr="00B9402C">
        <w:rPr>
          <w:rFonts w:ascii="Tahoma" w:eastAsia="Tahoma" w:hAnsi="Tahoma" w:cs="Tahoma"/>
          <w:spacing w:val="-1"/>
          <w:sz w:val="16"/>
          <w:szCs w:val="16"/>
        </w:rPr>
        <w:t>n</w:t>
      </w:r>
      <w:r w:rsidRPr="00B9402C">
        <w:rPr>
          <w:rFonts w:ascii="Tahoma" w:eastAsia="Tahoma" w:hAnsi="Tahoma" w:cs="Tahoma"/>
          <w:spacing w:val="-3"/>
          <w:sz w:val="16"/>
          <w:szCs w:val="16"/>
        </w:rPr>
        <w:t>p</w:t>
      </w:r>
      <w:r w:rsidRPr="00B9402C">
        <w:rPr>
          <w:rFonts w:ascii="Tahoma" w:eastAsia="Tahoma" w:hAnsi="Tahoma" w:cs="Tahoma"/>
          <w:sz w:val="16"/>
          <w:szCs w:val="16"/>
        </w:rPr>
        <w:t>.</w:t>
      </w:r>
      <w:r w:rsidRPr="00B9402C">
        <w:rPr>
          <w:rFonts w:ascii="Tahoma" w:eastAsia="Tahoma" w:hAnsi="Tahoma" w:cs="Tahoma"/>
          <w:spacing w:val="1"/>
          <w:sz w:val="16"/>
          <w:szCs w:val="16"/>
        </w:rPr>
        <w:t xml:space="preserve"> </w:t>
      </w:r>
      <w:r w:rsidRPr="00B9402C">
        <w:rPr>
          <w:rFonts w:ascii="Tahoma" w:eastAsia="Tahoma" w:hAnsi="Tahoma" w:cs="Tahoma"/>
          <w:sz w:val="16"/>
          <w:szCs w:val="16"/>
        </w:rPr>
        <w:t>p</w:t>
      </w:r>
      <w:r w:rsidRPr="00B9402C">
        <w:rPr>
          <w:rFonts w:ascii="Tahoma" w:eastAsia="Tahoma" w:hAnsi="Tahoma" w:cs="Tahoma"/>
          <w:spacing w:val="-1"/>
          <w:sz w:val="16"/>
          <w:szCs w:val="16"/>
        </w:rPr>
        <w:t>o</w:t>
      </w:r>
      <w:r w:rsidRPr="00B9402C">
        <w:rPr>
          <w:rFonts w:ascii="Tahoma" w:eastAsia="Tahoma" w:hAnsi="Tahoma" w:cs="Tahoma"/>
          <w:sz w:val="16"/>
          <w:szCs w:val="16"/>
        </w:rPr>
        <w:t>w</w:t>
      </w:r>
      <w:r w:rsidRPr="00B9402C">
        <w:rPr>
          <w:rFonts w:ascii="Tahoma" w:eastAsia="Tahoma" w:hAnsi="Tahoma" w:cs="Tahoma"/>
          <w:spacing w:val="-1"/>
          <w:sz w:val="16"/>
          <w:szCs w:val="16"/>
        </w:rPr>
        <w:t>i</w:t>
      </w:r>
      <w:r w:rsidRPr="00B9402C">
        <w:rPr>
          <w:rFonts w:ascii="Tahoma" w:eastAsia="Tahoma" w:hAnsi="Tahoma" w:cs="Tahoma"/>
          <w:sz w:val="16"/>
          <w:szCs w:val="16"/>
        </w:rPr>
        <w:t>a</w:t>
      </w:r>
      <w:r w:rsidRPr="00B9402C">
        <w:rPr>
          <w:rFonts w:ascii="Tahoma" w:eastAsia="Tahoma" w:hAnsi="Tahoma" w:cs="Tahoma"/>
          <w:spacing w:val="-1"/>
          <w:sz w:val="16"/>
          <w:szCs w:val="16"/>
        </w:rPr>
        <w:t>t</w:t>
      </w:r>
      <w:r w:rsidRPr="00B9402C">
        <w:rPr>
          <w:rFonts w:ascii="Tahoma" w:eastAsia="Tahoma" w:hAnsi="Tahoma" w:cs="Tahoma"/>
          <w:spacing w:val="1"/>
          <w:sz w:val="16"/>
          <w:szCs w:val="16"/>
        </w:rPr>
        <w:t>)</w:t>
      </w:r>
      <w:r w:rsidRPr="00B9402C">
        <w:rPr>
          <w:rFonts w:ascii="Tahoma" w:eastAsia="Tahoma" w:hAnsi="Tahoma" w:cs="Tahoma"/>
          <w:sz w:val="16"/>
          <w:szCs w:val="16"/>
        </w:rPr>
        <w:t>,</w:t>
      </w:r>
      <w:r w:rsidRPr="00B9402C">
        <w:rPr>
          <w:rFonts w:ascii="Tahoma" w:eastAsia="Tahoma" w:hAnsi="Tahoma" w:cs="Tahoma"/>
          <w:spacing w:val="1"/>
          <w:sz w:val="16"/>
          <w:szCs w:val="16"/>
        </w:rPr>
        <w:t xml:space="preserve"> </w:t>
      </w:r>
      <w:r w:rsidRPr="00B9402C">
        <w:rPr>
          <w:rFonts w:ascii="Tahoma" w:eastAsia="Tahoma" w:hAnsi="Tahoma" w:cs="Tahoma"/>
          <w:spacing w:val="-1"/>
          <w:sz w:val="16"/>
          <w:szCs w:val="16"/>
        </w:rPr>
        <w:t>n</w:t>
      </w:r>
      <w:r w:rsidRPr="00B9402C">
        <w:rPr>
          <w:rFonts w:ascii="Tahoma" w:eastAsia="Tahoma" w:hAnsi="Tahoma" w:cs="Tahoma"/>
          <w:sz w:val="16"/>
          <w:szCs w:val="16"/>
        </w:rPr>
        <w:t>a</w:t>
      </w:r>
      <w:r w:rsidRPr="00B9402C">
        <w:rPr>
          <w:rFonts w:ascii="Tahoma" w:eastAsia="Tahoma" w:hAnsi="Tahoma" w:cs="Tahoma"/>
          <w:spacing w:val="-1"/>
          <w:sz w:val="16"/>
          <w:szCs w:val="16"/>
        </w:rPr>
        <w:t>tomi</w:t>
      </w:r>
      <w:r w:rsidRPr="00B9402C">
        <w:rPr>
          <w:rFonts w:ascii="Tahoma" w:eastAsia="Tahoma" w:hAnsi="Tahoma" w:cs="Tahoma"/>
          <w:sz w:val="16"/>
          <w:szCs w:val="16"/>
        </w:rPr>
        <w:t>ast</w:t>
      </w:r>
      <w:r w:rsidRPr="00B9402C">
        <w:rPr>
          <w:rFonts w:ascii="Tahoma" w:eastAsia="Tahoma" w:hAnsi="Tahoma" w:cs="Tahoma"/>
          <w:spacing w:val="1"/>
          <w:sz w:val="16"/>
          <w:szCs w:val="16"/>
        </w:rPr>
        <w:t xml:space="preserve"> </w:t>
      </w:r>
      <w:r w:rsidRPr="00B9402C">
        <w:rPr>
          <w:rFonts w:ascii="Tahoma" w:eastAsia="Tahoma" w:hAnsi="Tahoma" w:cs="Tahoma"/>
          <w:sz w:val="16"/>
          <w:szCs w:val="16"/>
        </w:rPr>
        <w:t>pr</w:t>
      </w:r>
      <w:r w:rsidRPr="00B9402C">
        <w:rPr>
          <w:rFonts w:ascii="Tahoma" w:eastAsia="Tahoma" w:hAnsi="Tahoma" w:cs="Tahoma"/>
          <w:spacing w:val="2"/>
          <w:sz w:val="16"/>
          <w:szCs w:val="16"/>
        </w:rPr>
        <w:t>o</w:t>
      </w:r>
      <w:r w:rsidRPr="00B9402C">
        <w:rPr>
          <w:rFonts w:ascii="Tahoma" w:eastAsia="Tahoma" w:hAnsi="Tahoma" w:cs="Tahoma"/>
          <w:sz w:val="16"/>
          <w:szCs w:val="16"/>
        </w:rPr>
        <w:t>je</w:t>
      </w:r>
      <w:r w:rsidRPr="00B9402C">
        <w:rPr>
          <w:rFonts w:ascii="Tahoma" w:eastAsia="Tahoma" w:hAnsi="Tahoma" w:cs="Tahoma"/>
          <w:spacing w:val="-1"/>
          <w:sz w:val="16"/>
          <w:szCs w:val="16"/>
        </w:rPr>
        <w:t>k</w:t>
      </w:r>
      <w:r w:rsidRPr="00B9402C">
        <w:rPr>
          <w:rFonts w:ascii="Tahoma" w:eastAsia="Tahoma" w:hAnsi="Tahoma" w:cs="Tahoma"/>
          <w:sz w:val="16"/>
          <w:szCs w:val="16"/>
        </w:rPr>
        <w:t>t</w:t>
      </w:r>
      <w:r w:rsidRPr="00B9402C">
        <w:rPr>
          <w:rFonts w:ascii="Tahoma" w:eastAsia="Tahoma" w:hAnsi="Tahoma" w:cs="Tahoma"/>
          <w:spacing w:val="1"/>
          <w:sz w:val="16"/>
          <w:szCs w:val="16"/>
        </w:rPr>
        <w:t xml:space="preserve"> </w:t>
      </w:r>
      <w:r w:rsidRPr="00B9402C">
        <w:rPr>
          <w:rFonts w:ascii="Tahoma" w:eastAsia="Tahoma" w:hAnsi="Tahoma" w:cs="Tahoma"/>
          <w:spacing w:val="-3"/>
          <w:sz w:val="16"/>
          <w:szCs w:val="16"/>
        </w:rPr>
        <w:t>f</w:t>
      </w:r>
      <w:r w:rsidRPr="00B9402C">
        <w:rPr>
          <w:rFonts w:ascii="Tahoma" w:eastAsia="Tahoma" w:hAnsi="Tahoma" w:cs="Tahoma"/>
          <w:sz w:val="16"/>
          <w:szCs w:val="16"/>
        </w:rPr>
        <w:t>a</w:t>
      </w:r>
      <w:r w:rsidRPr="00B9402C">
        <w:rPr>
          <w:rFonts w:ascii="Tahoma" w:eastAsia="Tahoma" w:hAnsi="Tahoma" w:cs="Tahoma"/>
          <w:spacing w:val="1"/>
          <w:sz w:val="16"/>
          <w:szCs w:val="16"/>
        </w:rPr>
        <w:t>k</w:t>
      </w:r>
      <w:r w:rsidRPr="00B9402C">
        <w:rPr>
          <w:rFonts w:ascii="Tahoma" w:eastAsia="Tahoma" w:hAnsi="Tahoma" w:cs="Tahoma"/>
          <w:spacing w:val="-1"/>
          <w:sz w:val="16"/>
          <w:szCs w:val="16"/>
        </w:rPr>
        <w:t>t</w:t>
      </w:r>
      <w:r w:rsidRPr="00B9402C">
        <w:rPr>
          <w:rFonts w:ascii="Tahoma" w:eastAsia="Tahoma" w:hAnsi="Tahoma" w:cs="Tahoma"/>
          <w:spacing w:val="-3"/>
          <w:sz w:val="16"/>
          <w:szCs w:val="16"/>
        </w:rPr>
        <w:t>y</w:t>
      </w:r>
      <w:r w:rsidRPr="00B9402C">
        <w:rPr>
          <w:rFonts w:ascii="Tahoma" w:eastAsia="Tahoma" w:hAnsi="Tahoma" w:cs="Tahoma"/>
          <w:sz w:val="16"/>
          <w:szCs w:val="16"/>
        </w:rPr>
        <w:t>c</w:t>
      </w:r>
      <w:r w:rsidRPr="00B9402C">
        <w:rPr>
          <w:rFonts w:ascii="Tahoma" w:eastAsia="Tahoma" w:hAnsi="Tahoma" w:cs="Tahoma"/>
          <w:spacing w:val="1"/>
          <w:sz w:val="16"/>
          <w:szCs w:val="16"/>
        </w:rPr>
        <w:t>z</w:t>
      </w:r>
      <w:r w:rsidRPr="00B9402C">
        <w:rPr>
          <w:rFonts w:ascii="Tahoma" w:eastAsia="Tahoma" w:hAnsi="Tahoma" w:cs="Tahoma"/>
          <w:spacing w:val="-1"/>
          <w:sz w:val="16"/>
          <w:szCs w:val="16"/>
        </w:rPr>
        <w:t>ni</w:t>
      </w:r>
      <w:r w:rsidRPr="00B9402C">
        <w:rPr>
          <w:rFonts w:ascii="Tahoma" w:eastAsia="Tahoma" w:hAnsi="Tahoma" w:cs="Tahoma"/>
          <w:sz w:val="16"/>
          <w:szCs w:val="16"/>
        </w:rPr>
        <w:t>e</w:t>
      </w:r>
      <w:r w:rsidRPr="00B9402C">
        <w:rPr>
          <w:rFonts w:ascii="Tahoma" w:eastAsia="Tahoma" w:hAnsi="Tahoma" w:cs="Tahoma"/>
          <w:spacing w:val="1"/>
          <w:sz w:val="16"/>
          <w:szCs w:val="16"/>
        </w:rPr>
        <w:t xml:space="preserve"> </w:t>
      </w:r>
      <w:r w:rsidRPr="00B9402C">
        <w:rPr>
          <w:rFonts w:ascii="Tahoma" w:eastAsia="Tahoma" w:hAnsi="Tahoma" w:cs="Tahoma"/>
          <w:sz w:val="16"/>
          <w:szCs w:val="16"/>
        </w:rPr>
        <w:t>r</w:t>
      </w:r>
      <w:r w:rsidRPr="00B9402C">
        <w:rPr>
          <w:rFonts w:ascii="Tahoma" w:eastAsia="Tahoma" w:hAnsi="Tahoma" w:cs="Tahoma"/>
          <w:spacing w:val="-1"/>
          <w:sz w:val="16"/>
          <w:szCs w:val="16"/>
        </w:rPr>
        <w:t>e</w:t>
      </w:r>
      <w:r w:rsidRPr="00B9402C">
        <w:rPr>
          <w:rFonts w:ascii="Tahoma" w:eastAsia="Tahoma" w:hAnsi="Tahoma" w:cs="Tahoma"/>
          <w:sz w:val="16"/>
          <w:szCs w:val="16"/>
        </w:rPr>
        <w:t>a</w:t>
      </w:r>
      <w:r w:rsidRPr="00B9402C">
        <w:rPr>
          <w:rFonts w:ascii="Tahoma" w:eastAsia="Tahoma" w:hAnsi="Tahoma" w:cs="Tahoma"/>
          <w:spacing w:val="-1"/>
          <w:sz w:val="16"/>
          <w:szCs w:val="16"/>
        </w:rPr>
        <w:t>li</w:t>
      </w:r>
      <w:r w:rsidRPr="00B9402C">
        <w:rPr>
          <w:rFonts w:ascii="Tahoma" w:eastAsia="Tahoma" w:hAnsi="Tahoma" w:cs="Tahoma"/>
          <w:sz w:val="16"/>
          <w:szCs w:val="16"/>
        </w:rPr>
        <w:t>z</w:t>
      </w:r>
      <w:r w:rsidRPr="00B9402C">
        <w:rPr>
          <w:rFonts w:ascii="Tahoma" w:eastAsia="Tahoma" w:hAnsi="Tahoma" w:cs="Tahoma"/>
          <w:spacing w:val="-1"/>
          <w:sz w:val="16"/>
          <w:szCs w:val="16"/>
        </w:rPr>
        <w:t>o</w:t>
      </w:r>
      <w:r w:rsidRPr="00B9402C">
        <w:rPr>
          <w:rFonts w:ascii="Tahoma" w:eastAsia="Tahoma" w:hAnsi="Tahoma" w:cs="Tahoma"/>
          <w:spacing w:val="-2"/>
          <w:sz w:val="16"/>
          <w:szCs w:val="16"/>
        </w:rPr>
        <w:t>w</w:t>
      </w:r>
      <w:r w:rsidRPr="00B9402C">
        <w:rPr>
          <w:rFonts w:ascii="Tahoma" w:eastAsia="Tahoma" w:hAnsi="Tahoma" w:cs="Tahoma"/>
          <w:sz w:val="16"/>
          <w:szCs w:val="16"/>
        </w:rPr>
        <w:t>a</w:t>
      </w:r>
      <w:r w:rsidRPr="00B9402C">
        <w:rPr>
          <w:rFonts w:ascii="Tahoma" w:eastAsia="Tahoma" w:hAnsi="Tahoma" w:cs="Tahoma"/>
          <w:spacing w:val="-4"/>
          <w:sz w:val="16"/>
          <w:szCs w:val="16"/>
        </w:rPr>
        <w:t>n</w:t>
      </w:r>
      <w:r w:rsidRPr="00B9402C">
        <w:rPr>
          <w:rFonts w:ascii="Tahoma" w:eastAsia="Tahoma" w:hAnsi="Tahoma" w:cs="Tahoma"/>
          <w:sz w:val="16"/>
          <w:szCs w:val="16"/>
        </w:rPr>
        <w:t>y</w:t>
      </w:r>
      <w:r w:rsidRPr="00B9402C">
        <w:rPr>
          <w:rFonts w:ascii="Tahoma" w:eastAsia="Tahoma" w:hAnsi="Tahoma" w:cs="Tahoma"/>
          <w:spacing w:val="1"/>
          <w:sz w:val="16"/>
          <w:szCs w:val="16"/>
        </w:rPr>
        <w:t xml:space="preserve"> </w:t>
      </w:r>
      <w:r w:rsidRPr="00B9402C">
        <w:rPr>
          <w:rFonts w:ascii="Tahoma" w:eastAsia="Tahoma" w:hAnsi="Tahoma" w:cs="Tahoma"/>
          <w:sz w:val="16"/>
          <w:szCs w:val="16"/>
        </w:rPr>
        <w:t>jest przez w</w:t>
      </w:r>
      <w:r w:rsidRPr="00B9402C">
        <w:rPr>
          <w:rFonts w:ascii="Tahoma" w:eastAsia="Tahoma" w:hAnsi="Tahoma" w:cs="Tahoma"/>
          <w:spacing w:val="-1"/>
          <w:sz w:val="16"/>
          <w:szCs w:val="16"/>
        </w:rPr>
        <w:t>iel</w:t>
      </w:r>
      <w:r w:rsidRPr="00B9402C">
        <w:rPr>
          <w:rFonts w:ascii="Tahoma" w:eastAsia="Tahoma" w:hAnsi="Tahoma" w:cs="Tahoma"/>
          <w:sz w:val="16"/>
          <w:szCs w:val="16"/>
        </w:rPr>
        <w:t>e jed</w:t>
      </w:r>
      <w:r w:rsidRPr="00B9402C">
        <w:rPr>
          <w:rFonts w:ascii="Tahoma" w:eastAsia="Tahoma" w:hAnsi="Tahoma" w:cs="Tahoma"/>
          <w:spacing w:val="-1"/>
          <w:sz w:val="16"/>
          <w:szCs w:val="16"/>
        </w:rPr>
        <w:t>no</w:t>
      </w:r>
      <w:r w:rsidRPr="00B9402C">
        <w:rPr>
          <w:rFonts w:ascii="Tahoma" w:eastAsia="Tahoma" w:hAnsi="Tahoma" w:cs="Tahoma"/>
          <w:sz w:val="16"/>
          <w:szCs w:val="16"/>
        </w:rPr>
        <w:t>s</w:t>
      </w:r>
      <w:r w:rsidRPr="00B9402C">
        <w:rPr>
          <w:rFonts w:ascii="Tahoma" w:eastAsia="Tahoma" w:hAnsi="Tahoma" w:cs="Tahoma"/>
          <w:spacing w:val="-1"/>
          <w:sz w:val="16"/>
          <w:szCs w:val="16"/>
        </w:rPr>
        <w:t>te</w:t>
      </w:r>
      <w:r w:rsidRPr="00B9402C">
        <w:rPr>
          <w:rFonts w:ascii="Tahoma" w:eastAsia="Tahoma" w:hAnsi="Tahoma" w:cs="Tahoma"/>
          <w:sz w:val="16"/>
          <w:szCs w:val="16"/>
        </w:rPr>
        <w:t>k</w:t>
      </w:r>
      <w:r w:rsidRPr="00B9402C">
        <w:rPr>
          <w:rFonts w:ascii="Tahoma" w:eastAsia="Tahoma" w:hAnsi="Tahoma" w:cs="Tahoma"/>
          <w:spacing w:val="2"/>
          <w:sz w:val="16"/>
          <w:szCs w:val="16"/>
        </w:rPr>
        <w:t xml:space="preserve"> </w:t>
      </w:r>
      <w:r w:rsidRPr="00B9402C">
        <w:rPr>
          <w:rFonts w:ascii="Tahoma" w:eastAsia="Tahoma" w:hAnsi="Tahoma" w:cs="Tahoma"/>
          <w:spacing w:val="1"/>
          <w:sz w:val="16"/>
          <w:szCs w:val="16"/>
        </w:rPr>
        <w:t>(</w:t>
      </w:r>
      <w:r w:rsidRPr="00B9402C">
        <w:rPr>
          <w:rFonts w:ascii="Tahoma" w:eastAsia="Tahoma" w:hAnsi="Tahoma" w:cs="Tahoma"/>
          <w:spacing w:val="-1"/>
          <w:sz w:val="16"/>
          <w:szCs w:val="16"/>
        </w:rPr>
        <w:t>n</w:t>
      </w:r>
      <w:r w:rsidRPr="00B9402C">
        <w:rPr>
          <w:rFonts w:ascii="Tahoma" w:eastAsia="Tahoma" w:hAnsi="Tahoma" w:cs="Tahoma"/>
          <w:spacing w:val="-3"/>
          <w:sz w:val="16"/>
          <w:szCs w:val="16"/>
        </w:rPr>
        <w:t>p</w:t>
      </w:r>
      <w:r w:rsidRPr="00B9402C">
        <w:rPr>
          <w:rFonts w:ascii="Tahoma" w:eastAsia="Tahoma" w:hAnsi="Tahoma" w:cs="Tahoma"/>
          <w:sz w:val="16"/>
          <w:szCs w:val="16"/>
        </w:rPr>
        <w:t>.</w:t>
      </w:r>
      <w:r w:rsidRPr="00B9402C">
        <w:rPr>
          <w:rFonts w:ascii="Tahoma" w:eastAsia="Tahoma" w:hAnsi="Tahoma" w:cs="Tahoma"/>
          <w:spacing w:val="2"/>
          <w:sz w:val="16"/>
          <w:szCs w:val="16"/>
        </w:rPr>
        <w:t xml:space="preserve"> </w:t>
      </w:r>
      <w:r w:rsidRPr="00B9402C">
        <w:rPr>
          <w:rFonts w:ascii="Tahoma" w:eastAsia="Tahoma" w:hAnsi="Tahoma" w:cs="Tahoma"/>
          <w:sz w:val="16"/>
          <w:szCs w:val="16"/>
        </w:rPr>
        <w:t>p</w:t>
      </w:r>
      <w:r w:rsidRPr="00B9402C">
        <w:rPr>
          <w:rFonts w:ascii="Tahoma" w:eastAsia="Tahoma" w:hAnsi="Tahoma" w:cs="Tahoma"/>
          <w:spacing w:val="-1"/>
          <w:sz w:val="16"/>
          <w:szCs w:val="16"/>
        </w:rPr>
        <w:t>l</w:t>
      </w:r>
      <w:r w:rsidRPr="00B9402C">
        <w:rPr>
          <w:rFonts w:ascii="Tahoma" w:eastAsia="Tahoma" w:hAnsi="Tahoma" w:cs="Tahoma"/>
          <w:sz w:val="16"/>
          <w:szCs w:val="16"/>
        </w:rPr>
        <w:t>ac</w:t>
      </w:r>
      <w:r w:rsidRPr="00B9402C">
        <w:rPr>
          <w:rFonts w:ascii="Tahoma" w:eastAsia="Tahoma" w:hAnsi="Tahoma" w:cs="Tahoma"/>
          <w:spacing w:val="-1"/>
          <w:sz w:val="16"/>
          <w:szCs w:val="16"/>
        </w:rPr>
        <w:t>ó</w:t>
      </w:r>
      <w:r w:rsidRPr="00B9402C">
        <w:rPr>
          <w:rFonts w:ascii="Tahoma" w:eastAsia="Tahoma" w:hAnsi="Tahoma" w:cs="Tahoma"/>
          <w:sz w:val="16"/>
          <w:szCs w:val="16"/>
        </w:rPr>
        <w:t>w</w:t>
      </w:r>
      <w:r w:rsidRPr="00B9402C">
        <w:rPr>
          <w:rFonts w:ascii="Tahoma" w:eastAsia="Tahoma" w:hAnsi="Tahoma" w:cs="Tahoma"/>
          <w:spacing w:val="-1"/>
          <w:sz w:val="16"/>
          <w:szCs w:val="16"/>
        </w:rPr>
        <w:t>e</w:t>
      </w:r>
      <w:r w:rsidRPr="00B9402C">
        <w:rPr>
          <w:rFonts w:ascii="Tahoma" w:eastAsia="Tahoma" w:hAnsi="Tahoma" w:cs="Tahoma"/>
          <w:sz w:val="16"/>
          <w:szCs w:val="16"/>
        </w:rPr>
        <w:t>k</w:t>
      </w:r>
      <w:r w:rsidRPr="00B9402C">
        <w:rPr>
          <w:rFonts w:ascii="Tahoma" w:eastAsia="Tahoma" w:hAnsi="Tahoma" w:cs="Tahoma"/>
          <w:spacing w:val="2"/>
          <w:sz w:val="16"/>
          <w:szCs w:val="16"/>
        </w:rPr>
        <w:t xml:space="preserve"> </w:t>
      </w:r>
      <w:r w:rsidRPr="00B9402C">
        <w:rPr>
          <w:rFonts w:ascii="Tahoma" w:eastAsia="Tahoma" w:hAnsi="Tahoma" w:cs="Tahoma"/>
          <w:spacing w:val="-1"/>
          <w:sz w:val="16"/>
          <w:szCs w:val="16"/>
        </w:rPr>
        <w:t>o</w:t>
      </w:r>
      <w:r w:rsidRPr="00B9402C">
        <w:rPr>
          <w:rFonts w:ascii="Tahoma" w:eastAsia="Tahoma" w:hAnsi="Tahoma" w:cs="Tahoma"/>
          <w:sz w:val="16"/>
          <w:szCs w:val="16"/>
        </w:rPr>
        <w:t>ś</w:t>
      </w:r>
      <w:r w:rsidRPr="00B9402C">
        <w:rPr>
          <w:rFonts w:ascii="Tahoma" w:eastAsia="Tahoma" w:hAnsi="Tahoma" w:cs="Tahoma"/>
          <w:spacing w:val="1"/>
          <w:sz w:val="16"/>
          <w:szCs w:val="16"/>
        </w:rPr>
        <w:t>w</w:t>
      </w:r>
      <w:r w:rsidRPr="00B9402C">
        <w:rPr>
          <w:rFonts w:ascii="Tahoma" w:eastAsia="Tahoma" w:hAnsi="Tahoma" w:cs="Tahoma"/>
          <w:spacing w:val="-1"/>
          <w:sz w:val="16"/>
          <w:szCs w:val="16"/>
        </w:rPr>
        <w:t>i</w:t>
      </w:r>
      <w:r w:rsidRPr="00B9402C">
        <w:rPr>
          <w:rFonts w:ascii="Tahoma" w:eastAsia="Tahoma" w:hAnsi="Tahoma" w:cs="Tahoma"/>
          <w:sz w:val="16"/>
          <w:szCs w:val="16"/>
        </w:rPr>
        <w:t>a</w:t>
      </w:r>
      <w:r w:rsidRPr="00B9402C">
        <w:rPr>
          <w:rFonts w:ascii="Tahoma" w:eastAsia="Tahoma" w:hAnsi="Tahoma" w:cs="Tahoma"/>
          <w:spacing w:val="-1"/>
          <w:sz w:val="16"/>
          <w:szCs w:val="16"/>
        </w:rPr>
        <w:t>to</w:t>
      </w:r>
      <w:r w:rsidRPr="00B9402C">
        <w:rPr>
          <w:rFonts w:ascii="Tahoma" w:eastAsia="Tahoma" w:hAnsi="Tahoma" w:cs="Tahoma"/>
          <w:sz w:val="16"/>
          <w:szCs w:val="16"/>
        </w:rPr>
        <w:t>w</w:t>
      </w:r>
      <w:r w:rsidRPr="00B9402C">
        <w:rPr>
          <w:rFonts w:ascii="Tahoma" w:eastAsia="Tahoma" w:hAnsi="Tahoma" w:cs="Tahoma"/>
          <w:spacing w:val="-3"/>
          <w:sz w:val="16"/>
          <w:szCs w:val="16"/>
        </w:rPr>
        <w:t>y</w:t>
      </w:r>
      <w:r w:rsidRPr="00B9402C">
        <w:rPr>
          <w:rFonts w:ascii="Tahoma" w:eastAsia="Tahoma" w:hAnsi="Tahoma" w:cs="Tahoma"/>
          <w:sz w:val="16"/>
          <w:szCs w:val="16"/>
        </w:rPr>
        <w:t>c</w:t>
      </w:r>
      <w:r w:rsidRPr="00B9402C">
        <w:rPr>
          <w:rFonts w:ascii="Tahoma" w:eastAsia="Tahoma" w:hAnsi="Tahoma" w:cs="Tahoma"/>
          <w:spacing w:val="-1"/>
          <w:sz w:val="16"/>
          <w:szCs w:val="16"/>
        </w:rPr>
        <w:t>h</w:t>
      </w:r>
      <w:r w:rsidRPr="00B9402C">
        <w:rPr>
          <w:rFonts w:ascii="Tahoma" w:eastAsia="Tahoma" w:hAnsi="Tahoma" w:cs="Tahoma"/>
          <w:sz w:val="16"/>
          <w:szCs w:val="16"/>
        </w:rPr>
        <w:t>)</w:t>
      </w:r>
      <w:r w:rsidRPr="00B9402C">
        <w:rPr>
          <w:rFonts w:ascii="Tahoma" w:eastAsia="Tahoma" w:hAnsi="Tahoma" w:cs="Tahoma"/>
          <w:spacing w:val="3"/>
          <w:sz w:val="16"/>
          <w:szCs w:val="16"/>
        </w:rPr>
        <w:t xml:space="preserve"> </w:t>
      </w:r>
      <w:r w:rsidRPr="00B9402C">
        <w:rPr>
          <w:rFonts w:ascii="Tahoma" w:eastAsia="Tahoma" w:hAnsi="Tahoma" w:cs="Tahoma"/>
          <w:sz w:val="16"/>
          <w:szCs w:val="16"/>
        </w:rPr>
        <w:t>do</w:t>
      </w:r>
      <w:r w:rsidRPr="00B9402C">
        <w:rPr>
          <w:rFonts w:ascii="Tahoma" w:eastAsia="Tahoma" w:hAnsi="Tahoma" w:cs="Tahoma"/>
          <w:spacing w:val="2"/>
          <w:sz w:val="16"/>
          <w:szCs w:val="16"/>
        </w:rPr>
        <w:t xml:space="preserve"> </w:t>
      </w:r>
      <w:r w:rsidRPr="00B9402C">
        <w:rPr>
          <w:rFonts w:ascii="Tahoma" w:eastAsia="Tahoma" w:hAnsi="Tahoma" w:cs="Tahoma"/>
          <w:spacing w:val="-1"/>
          <w:sz w:val="16"/>
          <w:szCs w:val="16"/>
        </w:rPr>
        <w:t>Decyzji</w:t>
      </w:r>
      <w:r w:rsidRPr="00B9402C">
        <w:rPr>
          <w:rFonts w:ascii="Tahoma" w:eastAsia="Tahoma" w:hAnsi="Tahoma" w:cs="Tahoma"/>
          <w:spacing w:val="2"/>
          <w:sz w:val="16"/>
          <w:szCs w:val="16"/>
        </w:rPr>
        <w:t xml:space="preserve"> </w:t>
      </w:r>
      <w:r w:rsidRPr="00B9402C">
        <w:rPr>
          <w:rFonts w:ascii="Tahoma" w:eastAsia="Tahoma" w:hAnsi="Tahoma" w:cs="Tahoma"/>
          <w:sz w:val="16"/>
          <w:szCs w:val="16"/>
        </w:rPr>
        <w:t>o</w:t>
      </w:r>
      <w:r w:rsidRPr="00B9402C">
        <w:rPr>
          <w:rFonts w:ascii="Tahoma" w:eastAsia="Tahoma" w:hAnsi="Tahoma" w:cs="Tahoma"/>
          <w:spacing w:val="2"/>
          <w:sz w:val="16"/>
          <w:szCs w:val="16"/>
        </w:rPr>
        <w:t xml:space="preserve"> </w:t>
      </w:r>
      <w:r w:rsidRPr="00B9402C">
        <w:rPr>
          <w:rFonts w:ascii="Tahoma" w:eastAsia="Tahoma" w:hAnsi="Tahoma" w:cs="Tahoma"/>
          <w:sz w:val="16"/>
          <w:szCs w:val="16"/>
        </w:rPr>
        <w:t>d</w:t>
      </w:r>
      <w:r w:rsidRPr="00B9402C">
        <w:rPr>
          <w:rFonts w:ascii="Tahoma" w:eastAsia="Tahoma" w:hAnsi="Tahoma" w:cs="Tahoma"/>
          <w:spacing w:val="-1"/>
          <w:sz w:val="16"/>
          <w:szCs w:val="16"/>
        </w:rPr>
        <w:t>ofin</w:t>
      </w:r>
      <w:r w:rsidRPr="00B9402C">
        <w:rPr>
          <w:rFonts w:ascii="Tahoma" w:eastAsia="Tahoma" w:hAnsi="Tahoma" w:cs="Tahoma"/>
          <w:sz w:val="16"/>
          <w:szCs w:val="16"/>
        </w:rPr>
        <w:t>a</w:t>
      </w:r>
      <w:r w:rsidRPr="00B9402C">
        <w:rPr>
          <w:rFonts w:ascii="Tahoma" w:eastAsia="Tahoma" w:hAnsi="Tahoma" w:cs="Tahoma"/>
          <w:spacing w:val="-1"/>
          <w:sz w:val="16"/>
          <w:szCs w:val="16"/>
        </w:rPr>
        <w:t>n</w:t>
      </w:r>
      <w:r w:rsidRPr="00B9402C">
        <w:rPr>
          <w:rFonts w:ascii="Tahoma" w:eastAsia="Tahoma" w:hAnsi="Tahoma" w:cs="Tahoma"/>
          <w:sz w:val="16"/>
          <w:szCs w:val="16"/>
        </w:rPr>
        <w:t>s</w:t>
      </w:r>
      <w:r w:rsidRPr="00B9402C">
        <w:rPr>
          <w:rFonts w:ascii="Tahoma" w:eastAsia="Tahoma" w:hAnsi="Tahoma" w:cs="Tahoma"/>
          <w:spacing w:val="-1"/>
          <w:sz w:val="16"/>
          <w:szCs w:val="16"/>
        </w:rPr>
        <w:t>o</w:t>
      </w:r>
      <w:r w:rsidRPr="00B9402C">
        <w:rPr>
          <w:rFonts w:ascii="Tahoma" w:eastAsia="Tahoma" w:hAnsi="Tahoma" w:cs="Tahoma"/>
          <w:spacing w:val="-2"/>
          <w:sz w:val="16"/>
          <w:szCs w:val="16"/>
        </w:rPr>
        <w:t>w</w:t>
      </w:r>
      <w:r w:rsidRPr="00B9402C">
        <w:rPr>
          <w:rFonts w:ascii="Tahoma" w:eastAsia="Tahoma" w:hAnsi="Tahoma" w:cs="Tahoma"/>
          <w:sz w:val="16"/>
          <w:szCs w:val="16"/>
        </w:rPr>
        <w:t>a</w:t>
      </w:r>
      <w:r w:rsidRPr="00B9402C">
        <w:rPr>
          <w:rFonts w:ascii="Tahoma" w:eastAsia="Tahoma" w:hAnsi="Tahoma" w:cs="Tahoma"/>
          <w:spacing w:val="-1"/>
          <w:sz w:val="16"/>
          <w:szCs w:val="16"/>
        </w:rPr>
        <w:t>ni</w:t>
      </w:r>
      <w:r w:rsidRPr="00B9402C">
        <w:rPr>
          <w:rFonts w:ascii="Tahoma" w:eastAsia="Tahoma" w:hAnsi="Tahoma" w:cs="Tahoma"/>
          <w:sz w:val="16"/>
          <w:szCs w:val="16"/>
        </w:rPr>
        <w:t>e</w:t>
      </w:r>
      <w:r w:rsidRPr="00B9402C">
        <w:rPr>
          <w:rFonts w:ascii="Tahoma" w:eastAsia="Tahoma" w:hAnsi="Tahoma" w:cs="Tahoma"/>
          <w:spacing w:val="2"/>
          <w:sz w:val="16"/>
          <w:szCs w:val="16"/>
        </w:rPr>
        <w:t xml:space="preserve"> </w:t>
      </w:r>
      <w:r w:rsidRPr="00B9402C">
        <w:rPr>
          <w:rFonts w:ascii="Tahoma" w:eastAsia="Tahoma" w:hAnsi="Tahoma" w:cs="Tahoma"/>
          <w:spacing w:val="-1"/>
          <w:sz w:val="16"/>
          <w:szCs w:val="16"/>
        </w:rPr>
        <w:t>n</w:t>
      </w:r>
      <w:r w:rsidRPr="00B9402C">
        <w:rPr>
          <w:rFonts w:ascii="Tahoma" w:eastAsia="Tahoma" w:hAnsi="Tahoma" w:cs="Tahoma"/>
          <w:sz w:val="16"/>
          <w:szCs w:val="16"/>
        </w:rPr>
        <w:t>a</w:t>
      </w:r>
      <w:r w:rsidRPr="00B9402C">
        <w:rPr>
          <w:rFonts w:ascii="Tahoma" w:eastAsia="Tahoma" w:hAnsi="Tahoma" w:cs="Tahoma"/>
          <w:spacing w:val="-1"/>
          <w:sz w:val="16"/>
          <w:szCs w:val="16"/>
        </w:rPr>
        <w:t>le</w:t>
      </w:r>
      <w:r w:rsidRPr="00B9402C">
        <w:rPr>
          <w:rFonts w:ascii="Tahoma" w:eastAsia="Tahoma" w:hAnsi="Tahoma" w:cs="Tahoma"/>
          <w:sz w:val="16"/>
          <w:szCs w:val="16"/>
        </w:rPr>
        <w:t>ży</w:t>
      </w:r>
      <w:r w:rsidRPr="00B9402C">
        <w:rPr>
          <w:rFonts w:ascii="Tahoma" w:eastAsia="Tahoma" w:hAnsi="Tahoma" w:cs="Tahoma"/>
          <w:spacing w:val="2"/>
          <w:sz w:val="16"/>
          <w:szCs w:val="16"/>
        </w:rPr>
        <w:t xml:space="preserve"> </w:t>
      </w:r>
      <w:r w:rsidRPr="00B9402C">
        <w:rPr>
          <w:rFonts w:ascii="Tahoma" w:eastAsia="Tahoma" w:hAnsi="Tahoma" w:cs="Tahoma"/>
          <w:sz w:val="16"/>
          <w:szCs w:val="16"/>
        </w:rPr>
        <w:t>za</w:t>
      </w:r>
      <w:r w:rsidRPr="00B9402C">
        <w:rPr>
          <w:rFonts w:ascii="Tahoma" w:eastAsia="Tahoma" w:hAnsi="Tahoma" w:cs="Tahoma"/>
          <w:spacing w:val="-1"/>
          <w:sz w:val="16"/>
          <w:szCs w:val="16"/>
        </w:rPr>
        <w:t>ł</w:t>
      </w:r>
      <w:r w:rsidRPr="00B9402C">
        <w:rPr>
          <w:rFonts w:ascii="Tahoma" w:eastAsia="Tahoma" w:hAnsi="Tahoma" w:cs="Tahoma"/>
          <w:sz w:val="16"/>
          <w:szCs w:val="16"/>
        </w:rPr>
        <w:t>ączyć</w:t>
      </w:r>
      <w:r w:rsidRPr="00B9402C">
        <w:rPr>
          <w:rFonts w:ascii="Tahoma" w:eastAsia="Tahoma" w:hAnsi="Tahoma" w:cs="Tahoma"/>
          <w:spacing w:val="3"/>
          <w:sz w:val="16"/>
          <w:szCs w:val="16"/>
        </w:rPr>
        <w:t xml:space="preserve"> </w:t>
      </w:r>
      <w:r w:rsidRPr="00B9402C">
        <w:rPr>
          <w:rFonts w:ascii="Tahoma" w:eastAsia="Tahoma" w:hAnsi="Tahoma" w:cs="Tahoma"/>
          <w:sz w:val="16"/>
          <w:szCs w:val="16"/>
        </w:rPr>
        <w:t>w</w:t>
      </w:r>
      <w:r w:rsidRPr="00B9402C">
        <w:rPr>
          <w:rFonts w:ascii="Tahoma" w:eastAsia="Tahoma" w:hAnsi="Tahoma" w:cs="Tahoma"/>
          <w:spacing w:val="-1"/>
          <w:sz w:val="16"/>
          <w:szCs w:val="16"/>
        </w:rPr>
        <w:t>yk</w:t>
      </w:r>
      <w:r w:rsidRPr="00B9402C">
        <w:rPr>
          <w:rFonts w:ascii="Tahoma" w:eastAsia="Tahoma" w:hAnsi="Tahoma" w:cs="Tahoma"/>
          <w:sz w:val="16"/>
          <w:szCs w:val="16"/>
        </w:rPr>
        <w:t>az w</w:t>
      </w:r>
      <w:r w:rsidRPr="00B9402C">
        <w:rPr>
          <w:rFonts w:ascii="Tahoma" w:eastAsia="Tahoma" w:hAnsi="Tahoma" w:cs="Tahoma"/>
          <w:spacing w:val="-2"/>
          <w:sz w:val="16"/>
          <w:szCs w:val="16"/>
        </w:rPr>
        <w:t>s</w:t>
      </w:r>
      <w:r w:rsidRPr="00B9402C">
        <w:rPr>
          <w:rFonts w:ascii="Tahoma" w:eastAsia="Tahoma" w:hAnsi="Tahoma" w:cs="Tahoma"/>
          <w:sz w:val="16"/>
          <w:szCs w:val="16"/>
        </w:rPr>
        <w:t>z</w:t>
      </w:r>
      <w:r w:rsidRPr="00B9402C">
        <w:rPr>
          <w:rFonts w:ascii="Tahoma" w:eastAsia="Tahoma" w:hAnsi="Tahoma" w:cs="Tahoma"/>
          <w:spacing w:val="-1"/>
          <w:sz w:val="16"/>
          <w:szCs w:val="16"/>
        </w:rPr>
        <w:t>y</w:t>
      </w:r>
      <w:r w:rsidRPr="00B9402C">
        <w:rPr>
          <w:rFonts w:ascii="Tahoma" w:eastAsia="Tahoma" w:hAnsi="Tahoma" w:cs="Tahoma"/>
          <w:sz w:val="16"/>
          <w:szCs w:val="16"/>
        </w:rPr>
        <w:t>s</w:t>
      </w:r>
      <w:r w:rsidRPr="00B9402C">
        <w:rPr>
          <w:rFonts w:ascii="Tahoma" w:eastAsia="Tahoma" w:hAnsi="Tahoma" w:cs="Tahoma"/>
          <w:spacing w:val="-1"/>
          <w:sz w:val="16"/>
          <w:szCs w:val="16"/>
        </w:rPr>
        <w:t>tki</w:t>
      </w:r>
      <w:r w:rsidRPr="00B9402C">
        <w:rPr>
          <w:rFonts w:ascii="Tahoma" w:eastAsia="Tahoma" w:hAnsi="Tahoma" w:cs="Tahoma"/>
          <w:sz w:val="16"/>
          <w:szCs w:val="16"/>
        </w:rPr>
        <w:t>ch</w:t>
      </w:r>
      <w:r w:rsidRPr="00B9402C">
        <w:rPr>
          <w:rFonts w:ascii="Tahoma" w:eastAsia="Tahoma" w:hAnsi="Tahoma" w:cs="Tahoma"/>
          <w:spacing w:val="2"/>
          <w:sz w:val="16"/>
          <w:szCs w:val="16"/>
        </w:rPr>
        <w:t xml:space="preserve"> </w:t>
      </w:r>
      <w:r w:rsidRPr="00B9402C">
        <w:rPr>
          <w:rFonts w:ascii="Tahoma" w:eastAsia="Tahoma" w:hAnsi="Tahoma" w:cs="Tahoma"/>
          <w:sz w:val="16"/>
          <w:szCs w:val="16"/>
        </w:rPr>
        <w:t>jed</w:t>
      </w:r>
      <w:r w:rsidRPr="00B9402C">
        <w:rPr>
          <w:rFonts w:ascii="Tahoma" w:eastAsia="Tahoma" w:hAnsi="Tahoma" w:cs="Tahoma"/>
          <w:spacing w:val="-1"/>
          <w:sz w:val="16"/>
          <w:szCs w:val="16"/>
        </w:rPr>
        <w:t>no</w:t>
      </w:r>
      <w:r w:rsidRPr="00B9402C">
        <w:rPr>
          <w:rFonts w:ascii="Tahoma" w:eastAsia="Tahoma" w:hAnsi="Tahoma" w:cs="Tahoma"/>
          <w:sz w:val="16"/>
          <w:szCs w:val="16"/>
        </w:rPr>
        <w:t>s</w:t>
      </w:r>
      <w:r w:rsidRPr="00B9402C">
        <w:rPr>
          <w:rFonts w:ascii="Tahoma" w:eastAsia="Tahoma" w:hAnsi="Tahoma" w:cs="Tahoma"/>
          <w:spacing w:val="-1"/>
          <w:sz w:val="16"/>
          <w:szCs w:val="16"/>
        </w:rPr>
        <w:t>te</w:t>
      </w:r>
      <w:r w:rsidRPr="00B9402C">
        <w:rPr>
          <w:rFonts w:ascii="Tahoma" w:eastAsia="Tahoma" w:hAnsi="Tahoma" w:cs="Tahoma"/>
          <w:sz w:val="16"/>
          <w:szCs w:val="16"/>
        </w:rPr>
        <w:t>k</w:t>
      </w:r>
      <w:r w:rsidRPr="00B9402C">
        <w:rPr>
          <w:rFonts w:ascii="Tahoma" w:eastAsia="Tahoma" w:hAnsi="Tahoma" w:cs="Tahoma"/>
          <w:spacing w:val="2"/>
          <w:sz w:val="16"/>
          <w:szCs w:val="16"/>
        </w:rPr>
        <w:t xml:space="preserve"> </w:t>
      </w:r>
      <w:r w:rsidRPr="00B9402C">
        <w:rPr>
          <w:rFonts w:ascii="Tahoma" w:eastAsia="Tahoma" w:hAnsi="Tahoma" w:cs="Tahoma"/>
          <w:sz w:val="16"/>
          <w:szCs w:val="16"/>
        </w:rPr>
        <w:t>r</w:t>
      </w:r>
      <w:r w:rsidRPr="00B9402C">
        <w:rPr>
          <w:rFonts w:ascii="Tahoma" w:eastAsia="Tahoma" w:hAnsi="Tahoma" w:cs="Tahoma"/>
          <w:spacing w:val="-1"/>
          <w:sz w:val="16"/>
          <w:szCs w:val="16"/>
        </w:rPr>
        <w:t>e</w:t>
      </w:r>
      <w:r w:rsidRPr="00B9402C">
        <w:rPr>
          <w:rFonts w:ascii="Tahoma" w:eastAsia="Tahoma" w:hAnsi="Tahoma" w:cs="Tahoma"/>
          <w:sz w:val="16"/>
          <w:szCs w:val="16"/>
        </w:rPr>
        <w:t>a</w:t>
      </w:r>
      <w:r w:rsidRPr="00B9402C">
        <w:rPr>
          <w:rFonts w:ascii="Tahoma" w:eastAsia="Tahoma" w:hAnsi="Tahoma" w:cs="Tahoma"/>
          <w:spacing w:val="-1"/>
          <w:sz w:val="16"/>
          <w:szCs w:val="16"/>
        </w:rPr>
        <w:t>li</w:t>
      </w:r>
      <w:r w:rsidRPr="00B9402C">
        <w:rPr>
          <w:rFonts w:ascii="Tahoma" w:eastAsia="Tahoma" w:hAnsi="Tahoma" w:cs="Tahoma"/>
          <w:sz w:val="16"/>
          <w:szCs w:val="16"/>
        </w:rPr>
        <w:t>z</w:t>
      </w:r>
      <w:r w:rsidRPr="00B9402C">
        <w:rPr>
          <w:rFonts w:ascii="Tahoma" w:eastAsia="Tahoma" w:hAnsi="Tahoma" w:cs="Tahoma"/>
          <w:spacing w:val="-1"/>
          <w:sz w:val="16"/>
          <w:szCs w:val="16"/>
        </w:rPr>
        <w:t>u</w:t>
      </w:r>
      <w:r w:rsidRPr="00B9402C">
        <w:rPr>
          <w:rFonts w:ascii="Tahoma" w:eastAsia="Tahoma" w:hAnsi="Tahoma" w:cs="Tahoma"/>
          <w:sz w:val="16"/>
          <w:szCs w:val="16"/>
        </w:rPr>
        <w:t>jąc</w:t>
      </w:r>
      <w:r w:rsidRPr="00B9402C">
        <w:rPr>
          <w:rFonts w:ascii="Tahoma" w:eastAsia="Tahoma" w:hAnsi="Tahoma" w:cs="Tahoma"/>
          <w:spacing w:val="-3"/>
          <w:sz w:val="16"/>
          <w:szCs w:val="16"/>
        </w:rPr>
        <w:t>y</w:t>
      </w:r>
      <w:r w:rsidRPr="00B9402C">
        <w:rPr>
          <w:rFonts w:ascii="Tahoma" w:eastAsia="Tahoma" w:hAnsi="Tahoma" w:cs="Tahoma"/>
          <w:sz w:val="16"/>
          <w:szCs w:val="16"/>
        </w:rPr>
        <w:t>ch da</w:t>
      </w:r>
      <w:r w:rsidRPr="00B9402C">
        <w:rPr>
          <w:rFonts w:ascii="Tahoma" w:eastAsia="Tahoma" w:hAnsi="Tahoma" w:cs="Tahoma"/>
          <w:spacing w:val="-3"/>
          <w:sz w:val="16"/>
          <w:szCs w:val="16"/>
        </w:rPr>
        <w:t>n</w:t>
      </w:r>
      <w:r w:rsidRPr="00B9402C">
        <w:rPr>
          <w:rFonts w:ascii="Tahoma" w:eastAsia="Tahoma" w:hAnsi="Tahoma" w:cs="Tahoma"/>
          <w:sz w:val="16"/>
          <w:szCs w:val="16"/>
        </w:rPr>
        <w:t>y pr</w:t>
      </w:r>
      <w:r w:rsidRPr="00B9402C">
        <w:rPr>
          <w:rFonts w:ascii="Tahoma" w:eastAsia="Tahoma" w:hAnsi="Tahoma" w:cs="Tahoma"/>
          <w:spacing w:val="-1"/>
          <w:sz w:val="16"/>
          <w:szCs w:val="16"/>
        </w:rPr>
        <w:t>o</w:t>
      </w:r>
      <w:r w:rsidRPr="00B9402C">
        <w:rPr>
          <w:rFonts w:ascii="Tahoma" w:eastAsia="Tahoma" w:hAnsi="Tahoma" w:cs="Tahoma"/>
          <w:sz w:val="16"/>
          <w:szCs w:val="16"/>
        </w:rPr>
        <w:t>je</w:t>
      </w:r>
      <w:r w:rsidRPr="00B9402C">
        <w:rPr>
          <w:rFonts w:ascii="Tahoma" w:eastAsia="Tahoma" w:hAnsi="Tahoma" w:cs="Tahoma"/>
          <w:spacing w:val="-1"/>
          <w:sz w:val="16"/>
          <w:szCs w:val="16"/>
        </w:rPr>
        <w:t>kt</w:t>
      </w:r>
      <w:r w:rsidRPr="00B9402C">
        <w:rPr>
          <w:rFonts w:ascii="Tahoma" w:eastAsia="Tahoma" w:hAnsi="Tahoma" w:cs="Tahoma"/>
          <w:sz w:val="16"/>
          <w:szCs w:val="16"/>
        </w:rPr>
        <w:t>.</w:t>
      </w:r>
    </w:p>
  </w:footnote>
  <w:footnote w:id="4">
    <w:p w14:paraId="52441C10" w14:textId="77777777" w:rsidR="00FF6EE1" w:rsidRPr="00B9402C" w:rsidRDefault="00FF6EE1" w:rsidP="007524DA">
      <w:pPr>
        <w:spacing w:line="276" w:lineRule="auto"/>
        <w:ind w:right="86"/>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t>
      </w:r>
      <w:r w:rsidRPr="00B9402C">
        <w:rPr>
          <w:rFonts w:ascii="Tahoma" w:eastAsia="Tahoma" w:hAnsi="Tahoma" w:cs="Tahoma"/>
          <w:spacing w:val="-1"/>
          <w:position w:val="-1"/>
          <w:sz w:val="16"/>
          <w:szCs w:val="16"/>
        </w:rPr>
        <w:t>Dot</w:t>
      </w:r>
      <w:r w:rsidRPr="00B9402C">
        <w:rPr>
          <w:rFonts w:ascii="Tahoma" w:eastAsia="Tahoma" w:hAnsi="Tahoma" w:cs="Tahoma"/>
          <w:spacing w:val="-3"/>
          <w:position w:val="-1"/>
          <w:sz w:val="16"/>
          <w:szCs w:val="16"/>
        </w:rPr>
        <w:t>y</w:t>
      </w:r>
      <w:r w:rsidRPr="00B9402C">
        <w:rPr>
          <w:rFonts w:ascii="Tahoma" w:eastAsia="Tahoma" w:hAnsi="Tahoma" w:cs="Tahoma"/>
          <w:position w:val="-1"/>
          <w:sz w:val="16"/>
          <w:szCs w:val="16"/>
        </w:rPr>
        <w:t>c</w:t>
      </w:r>
      <w:r w:rsidRPr="00B9402C">
        <w:rPr>
          <w:rFonts w:ascii="Tahoma" w:eastAsia="Tahoma" w:hAnsi="Tahoma" w:cs="Tahoma"/>
          <w:spacing w:val="1"/>
          <w:position w:val="-1"/>
          <w:sz w:val="16"/>
          <w:szCs w:val="16"/>
        </w:rPr>
        <w:t>z</w:t>
      </w:r>
      <w:r w:rsidRPr="00B9402C">
        <w:rPr>
          <w:rFonts w:ascii="Tahoma" w:eastAsia="Tahoma" w:hAnsi="Tahoma" w:cs="Tahoma"/>
          <w:position w:val="-1"/>
          <w:sz w:val="16"/>
          <w:szCs w:val="16"/>
        </w:rPr>
        <w:t>y</w:t>
      </w:r>
      <w:r w:rsidRPr="00B9402C">
        <w:rPr>
          <w:rFonts w:ascii="Tahoma" w:eastAsia="Tahoma" w:hAnsi="Tahoma" w:cs="Tahoma"/>
          <w:spacing w:val="2"/>
          <w:position w:val="-1"/>
          <w:sz w:val="16"/>
          <w:szCs w:val="16"/>
        </w:rPr>
        <w:t xml:space="preserve"> </w:t>
      </w:r>
      <w:r w:rsidRPr="00B9402C">
        <w:rPr>
          <w:rFonts w:ascii="Tahoma" w:eastAsia="Tahoma" w:hAnsi="Tahoma" w:cs="Tahoma"/>
          <w:position w:val="-1"/>
          <w:sz w:val="16"/>
          <w:szCs w:val="16"/>
        </w:rPr>
        <w:t>pr</w:t>
      </w:r>
      <w:r w:rsidRPr="00B9402C">
        <w:rPr>
          <w:rFonts w:ascii="Tahoma" w:eastAsia="Tahoma" w:hAnsi="Tahoma" w:cs="Tahoma"/>
          <w:spacing w:val="-1"/>
          <w:position w:val="-1"/>
          <w:sz w:val="16"/>
          <w:szCs w:val="16"/>
        </w:rPr>
        <w:t>o</w:t>
      </w:r>
      <w:r w:rsidRPr="00B9402C">
        <w:rPr>
          <w:rFonts w:ascii="Tahoma" w:eastAsia="Tahoma" w:hAnsi="Tahoma" w:cs="Tahoma"/>
          <w:position w:val="-1"/>
          <w:sz w:val="16"/>
          <w:szCs w:val="16"/>
        </w:rPr>
        <w:t>je</w:t>
      </w:r>
      <w:r w:rsidRPr="00B9402C">
        <w:rPr>
          <w:rFonts w:ascii="Tahoma" w:eastAsia="Tahoma" w:hAnsi="Tahoma" w:cs="Tahoma"/>
          <w:spacing w:val="-1"/>
          <w:position w:val="-1"/>
          <w:sz w:val="16"/>
          <w:szCs w:val="16"/>
        </w:rPr>
        <w:t>któ</w:t>
      </w:r>
      <w:r w:rsidRPr="00B9402C">
        <w:rPr>
          <w:rFonts w:ascii="Tahoma" w:eastAsia="Tahoma" w:hAnsi="Tahoma" w:cs="Tahoma"/>
          <w:position w:val="-1"/>
          <w:sz w:val="16"/>
          <w:szCs w:val="16"/>
        </w:rPr>
        <w:t>w r</w:t>
      </w:r>
      <w:r w:rsidRPr="00B9402C">
        <w:rPr>
          <w:rFonts w:ascii="Tahoma" w:eastAsia="Tahoma" w:hAnsi="Tahoma" w:cs="Tahoma"/>
          <w:spacing w:val="-1"/>
          <w:position w:val="-1"/>
          <w:sz w:val="16"/>
          <w:szCs w:val="16"/>
        </w:rPr>
        <w:t>e</w:t>
      </w:r>
      <w:r w:rsidRPr="00B9402C">
        <w:rPr>
          <w:rFonts w:ascii="Tahoma" w:eastAsia="Tahoma" w:hAnsi="Tahoma" w:cs="Tahoma"/>
          <w:position w:val="-1"/>
          <w:sz w:val="16"/>
          <w:szCs w:val="16"/>
        </w:rPr>
        <w:t>a</w:t>
      </w:r>
      <w:r w:rsidRPr="00B9402C">
        <w:rPr>
          <w:rFonts w:ascii="Tahoma" w:eastAsia="Tahoma" w:hAnsi="Tahoma" w:cs="Tahoma"/>
          <w:spacing w:val="-1"/>
          <w:position w:val="-1"/>
          <w:sz w:val="16"/>
          <w:szCs w:val="16"/>
        </w:rPr>
        <w:t>li</w:t>
      </w:r>
      <w:r w:rsidRPr="00B9402C">
        <w:rPr>
          <w:rFonts w:ascii="Tahoma" w:eastAsia="Tahoma" w:hAnsi="Tahoma" w:cs="Tahoma"/>
          <w:position w:val="-1"/>
          <w:sz w:val="16"/>
          <w:szCs w:val="16"/>
        </w:rPr>
        <w:t>z</w:t>
      </w:r>
      <w:r w:rsidRPr="00B9402C">
        <w:rPr>
          <w:rFonts w:ascii="Tahoma" w:eastAsia="Tahoma" w:hAnsi="Tahoma" w:cs="Tahoma"/>
          <w:spacing w:val="-1"/>
          <w:position w:val="-1"/>
          <w:sz w:val="16"/>
          <w:szCs w:val="16"/>
        </w:rPr>
        <w:t>o</w:t>
      </w:r>
      <w:r w:rsidRPr="00B9402C">
        <w:rPr>
          <w:rFonts w:ascii="Tahoma" w:eastAsia="Tahoma" w:hAnsi="Tahoma" w:cs="Tahoma"/>
          <w:spacing w:val="-2"/>
          <w:position w:val="-1"/>
          <w:sz w:val="16"/>
          <w:szCs w:val="16"/>
        </w:rPr>
        <w:t>w</w:t>
      </w:r>
      <w:r w:rsidRPr="00B9402C">
        <w:rPr>
          <w:rFonts w:ascii="Tahoma" w:eastAsia="Tahoma" w:hAnsi="Tahoma" w:cs="Tahoma"/>
          <w:position w:val="-1"/>
          <w:sz w:val="16"/>
          <w:szCs w:val="16"/>
        </w:rPr>
        <w:t>a</w:t>
      </w:r>
      <w:r w:rsidRPr="00B9402C">
        <w:rPr>
          <w:rFonts w:ascii="Tahoma" w:eastAsia="Tahoma" w:hAnsi="Tahoma" w:cs="Tahoma"/>
          <w:spacing w:val="-4"/>
          <w:position w:val="-1"/>
          <w:sz w:val="16"/>
          <w:szCs w:val="16"/>
        </w:rPr>
        <w:t>n</w:t>
      </w:r>
      <w:r w:rsidRPr="00B9402C">
        <w:rPr>
          <w:rFonts w:ascii="Tahoma" w:eastAsia="Tahoma" w:hAnsi="Tahoma" w:cs="Tahoma"/>
          <w:spacing w:val="-3"/>
          <w:position w:val="-1"/>
          <w:sz w:val="16"/>
          <w:szCs w:val="16"/>
        </w:rPr>
        <w:t>y</w:t>
      </w:r>
      <w:r w:rsidRPr="00B9402C">
        <w:rPr>
          <w:rFonts w:ascii="Tahoma" w:eastAsia="Tahoma" w:hAnsi="Tahoma" w:cs="Tahoma"/>
          <w:position w:val="-1"/>
          <w:sz w:val="16"/>
          <w:szCs w:val="16"/>
        </w:rPr>
        <w:t>ch w par</w:t>
      </w:r>
      <w:r w:rsidRPr="00B9402C">
        <w:rPr>
          <w:rFonts w:ascii="Tahoma" w:eastAsia="Tahoma" w:hAnsi="Tahoma" w:cs="Tahoma"/>
          <w:spacing w:val="-1"/>
          <w:position w:val="-1"/>
          <w:sz w:val="16"/>
          <w:szCs w:val="16"/>
        </w:rPr>
        <w:t>tne</w:t>
      </w:r>
      <w:r w:rsidRPr="00B9402C">
        <w:rPr>
          <w:rFonts w:ascii="Tahoma" w:eastAsia="Tahoma" w:hAnsi="Tahoma" w:cs="Tahoma"/>
          <w:position w:val="-1"/>
          <w:sz w:val="16"/>
          <w:szCs w:val="16"/>
        </w:rPr>
        <w:t>rs</w:t>
      </w:r>
      <w:r w:rsidRPr="00B9402C">
        <w:rPr>
          <w:rFonts w:ascii="Tahoma" w:eastAsia="Tahoma" w:hAnsi="Tahoma" w:cs="Tahoma"/>
          <w:spacing w:val="-1"/>
          <w:position w:val="-1"/>
          <w:sz w:val="16"/>
          <w:szCs w:val="16"/>
        </w:rPr>
        <w:t>t</w:t>
      </w:r>
      <w:r w:rsidRPr="00B9402C">
        <w:rPr>
          <w:rFonts w:ascii="Tahoma" w:eastAsia="Tahoma" w:hAnsi="Tahoma" w:cs="Tahoma"/>
          <w:position w:val="-1"/>
          <w:sz w:val="16"/>
          <w:szCs w:val="16"/>
        </w:rPr>
        <w:t>w</w:t>
      </w:r>
      <w:r w:rsidRPr="00B9402C">
        <w:rPr>
          <w:rFonts w:ascii="Tahoma" w:eastAsia="Tahoma" w:hAnsi="Tahoma" w:cs="Tahoma"/>
          <w:spacing w:val="-1"/>
          <w:position w:val="-1"/>
          <w:sz w:val="16"/>
          <w:szCs w:val="16"/>
        </w:rPr>
        <w:t>ie</w:t>
      </w:r>
      <w:r w:rsidRPr="00B9402C">
        <w:rPr>
          <w:rFonts w:ascii="Tahoma" w:eastAsia="Tahoma" w:hAnsi="Tahoma" w:cs="Tahoma"/>
          <w:position w:val="-1"/>
          <w:sz w:val="16"/>
          <w:szCs w:val="16"/>
        </w:rPr>
        <w:t>. Jeże</w:t>
      </w:r>
      <w:r w:rsidRPr="00B9402C">
        <w:rPr>
          <w:rFonts w:ascii="Tahoma" w:eastAsia="Tahoma" w:hAnsi="Tahoma" w:cs="Tahoma"/>
          <w:spacing w:val="-1"/>
          <w:position w:val="-1"/>
          <w:sz w:val="16"/>
          <w:szCs w:val="16"/>
        </w:rPr>
        <w:t>l</w:t>
      </w:r>
      <w:r w:rsidRPr="00B9402C">
        <w:rPr>
          <w:rFonts w:ascii="Tahoma" w:eastAsia="Tahoma" w:hAnsi="Tahoma" w:cs="Tahoma"/>
          <w:position w:val="-1"/>
          <w:sz w:val="16"/>
          <w:szCs w:val="16"/>
        </w:rPr>
        <w:t>i</w:t>
      </w:r>
      <w:r w:rsidRPr="00B9402C">
        <w:rPr>
          <w:rFonts w:ascii="Tahoma" w:eastAsia="Tahoma" w:hAnsi="Tahoma" w:cs="Tahoma"/>
          <w:spacing w:val="2"/>
          <w:position w:val="-1"/>
          <w:sz w:val="16"/>
          <w:szCs w:val="16"/>
        </w:rPr>
        <w:t xml:space="preserve"> </w:t>
      </w:r>
      <w:r w:rsidRPr="00B9402C">
        <w:rPr>
          <w:rFonts w:ascii="Tahoma" w:eastAsia="Tahoma" w:hAnsi="Tahoma" w:cs="Tahoma"/>
          <w:spacing w:val="-3"/>
          <w:position w:val="-1"/>
          <w:sz w:val="16"/>
          <w:szCs w:val="16"/>
        </w:rPr>
        <w:t>p</w:t>
      </w:r>
      <w:r w:rsidRPr="00B9402C">
        <w:rPr>
          <w:rFonts w:ascii="Tahoma" w:eastAsia="Tahoma" w:hAnsi="Tahoma" w:cs="Tahoma"/>
          <w:position w:val="-1"/>
          <w:sz w:val="16"/>
          <w:szCs w:val="16"/>
        </w:rPr>
        <w:t>r</w:t>
      </w:r>
      <w:r w:rsidRPr="00B9402C">
        <w:rPr>
          <w:rFonts w:ascii="Tahoma" w:eastAsia="Tahoma" w:hAnsi="Tahoma" w:cs="Tahoma"/>
          <w:spacing w:val="-1"/>
          <w:position w:val="-1"/>
          <w:sz w:val="16"/>
          <w:szCs w:val="16"/>
        </w:rPr>
        <w:t>o</w:t>
      </w:r>
      <w:r w:rsidRPr="00B9402C">
        <w:rPr>
          <w:rFonts w:ascii="Tahoma" w:eastAsia="Tahoma" w:hAnsi="Tahoma" w:cs="Tahoma"/>
          <w:position w:val="-1"/>
          <w:sz w:val="16"/>
          <w:szCs w:val="16"/>
        </w:rPr>
        <w:t>je</w:t>
      </w:r>
      <w:r w:rsidRPr="00B9402C">
        <w:rPr>
          <w:rFonts w:ascii="Tahoma" w:eastAsia="Tahoma" w:hAnsi="Tahoma" w:cs="Tahoma"/>
          <w:spacing w:val="-1"/>
          <w:position w:val="-1"/>
          <w:sz w:val="16"/>
          <w:szCs w:val="16"/>
        </w:rPr>
        <w:t>k</w:t>
      </w:r>
      <w:r w:rsidRPr="00B9402C">
        <w:rPr>
          <w:rFonts w:ascii="Tahoma" w:eastAsia="Tahoma" w:hAnsi="Tahoma" w:cs="Tahoma"/>
          <w:position w:val="-1"/>
          <w:sz w:val="16"/>
          <w:szCs w:val="16"/>
        </w:rPr>
        <w:t>t</w:t>
      </w:r>
      <w:r w:rsidRPr="00B9402C">
        <w:rPr>
          <w:rFonts w:ascii="Tahoma" w:eastAsia="Tahoma" w:hAnsi="Tahoma" w:cs="Tahoma"/>
          <w:spacing w:val="2"/>
          <w:position w:val="-1"/>
          <w:sz w:val="16"/>
          <w:szCs w:val="16"/>
        </w:rPr>
        <w:t xml:space="preserve"> </w:t>
      </w:r>
      <w:r w:rsidRPr="00B9402C">
        <w:rPr>
          <w:rFonts w:ascii="Tahoma" w:eastAsia="Tahoma" w:hAnsi="Tahoma" w:cs="Tahoma"/>
          <w:position w:val="-1"/>
          <w:sz w:val="16"/>
          <w:szCs w:val="16"/>
        </w:rPr>
        <w:t>jest</w:t>
      </w:r>
      <w:r w:rsidRPr="00B9402C">
        <w:rPr>
          <w:rFonts w:ascii="Tahoma" w:eastAsia="Tahoma" w:hAnsi="Tahoma" w:cs="Tahoma"/>
          <w:spacing w:val="2"/>
          <w:position w:val="-1"/>
          <w:sz w:val="16"/>
          <w:szCs w:val="16"/>
        </w:rPr>
        <w:t xml:space="preserve"> </w:t>
      </w:r>
      <w:r w:rsidRPr="00B9402C">
        <w:rPr>
          <w:rFonts w:ascii="Tahoma" w:eastAsia="Tahoma" w:hAnsi="Tahoma" w:cs="Tahoma"/>
          <w:position w:val="-1"/>
          <w:sz w:val="16"/>
          <w:szCs w:val="16"/>
        </w:rPr>
        <w:t>r</w:t>
      </w:r>
      <w:r w:rsidRPr="00B9402C">
        <w:rPr>
          <w:rFonts w:ascii="Tahoma" w:eastAsia="Tahoma" w:hAnsi="Tahoma" w:cs="Tahoma"/>
          <w:spacing w:val="-1"/>
          <w:position w:val="-1"/>
          <w:sz w:val="16"/>
          <w:szCs w:val="16"/>
        </w:rPr>
        <w:t>e</w:t>
      </w:r>
      <w:r w:rsidRPr="00B9402C">
        <w:rPr>
          <w:rFonts w:ascii="Tahoma" w:eastAsia="Tahoma" w:hAnsi="Tahoma" w:cs="Tahoma"/>
          <w:position w:val="-1"/>
          <w:sz w:val="16"/>
          <w:szCs w:val="16"/>
        </w:rPr>
        <w:t>a</w:t>
      </w:r>
      <w:r w:rsidRPr="00B9402C">
        <w:rPr>
          <w:rFonts w:ascii="Tahoma" w:eastAsia="Tahoma" w:hAnsi="Tahoma" w:cs="Tahoma"/>
          <w:spacing w:val="-1"/>
          <w:position w:val="-1"/>
          <w:sz w:val="16"/>
          <w:szCs w:val="16"/>
        </w:rPr>
        <w:t>li</w:t>
      </w:r>
      <w:r w:rsidRPr="00B9402C">
        <w:rPr>
          <w:rFonts w:ascii="Tahoma" w:eastAsia="Tahoma" w:hAnsi="Tahoma" w:cs="Tahoma"/>
          <w:spacing w:val="1"/>
          <w:position w:val="-1"/>
          <w:sz w:val="16"/>
          <w:szCs w:val="16"/>
        </w:rPr>
        <w:t>z</w:t>
      </w:r>
      <w:r w:rsidRPr="00B9402C">
        <w:rPr>
          <w:rFonts w:ascii="Tahoma" w:eastAsia="Tahoma" w:hAnsi="Tahoma" w:cs="Tahoma"/>
          <w:spacing w:val="-1"/>
          <w:position w:val="-1"/>
          <w:sz w:val="16"/>
          <w:szCs w:val="16"/>
        </w:rPr>
        <w:t>o</w:t>
      </w:r>
      <w:r w:rsidRPr="00B9402C">
        <w:rPr>
          <w:rFonts w:ascii="Tahoma" w:eastAsia="Tahoma" w:hAnsi="Tahoma" w:cs="Tahoma"/>
          <w:spacing w:val="-2"/>
          <w:position w:val="-1"/>
          <w:sz w:val="16"/>
          <w:szCs w:val="16"/>
        </w:rPr>
        <w:t>w</w:t>
      </w:r>
      <w:r w:rsidRPr="00B9402C">
        <w:rPr>
          <w:rFonts w:ascii="Tahoma" w:eastAsia="Tahoma" w:hAnsi="Tahoma" w:cs="Tahoma"/>
          <w:position w:val="-1"/>
          <w:sz w:val="16"/>
          <w:szCs w:val="16"/>
        </w:rPr>
        <w:t>a</w:t>
      </w:r>
      <w:r w:rsidRPr="00B9402C">
        <w:rPr>
          <w:rFonts w:ascii="Tahoma" w:eastAsia="Tahoma" w:hAnsi="Tahoma" w:cs="Tahoma"/>
          <w:spacing w:val="-4"/>
          <w:position w:val="-1"/>
          <w:sz w:val="16"/>
          <w:szCs w:val="16"/>
        </w:rPr>
        <w:t>n</w:t>
      </w:r>
      <w:r w:rsidRPr="00B9402C">
        <w:rPr>
          <w:rFonts w:ascii="Tahoma" w:eastAsia="Tahoma" w:hAnsi="Tahoma" w:cs="Tahoma"/>
          <w:position w:val="-1"/>
          <w:sz w:val="16"/>
          <w:szCs w:val="16"/>
        </w:rPr>
        <w:t>y</w:t>
      </w:r>
      <w:r w:rsidRPr="00B9402C">
        <w:rPr>
          <w:rFonts w:ascii="Tahoma" w:eastAsia="Tahoma" w:hAnsi="Tahoma" w:cs="Tahoma"/>
          <w:spacing w:val="2"/>
          <w:position w:val="-1"/>
          <w:sz w:val="16"/>
          <w:szCs w:val="16"/>
        </w:rPr>
        <w:t xml:space="preserve"> </w:t>
      </w:r>
      <w:r w:rsidRPr="00B9402C">
        <w:rPr>
          <w:rFonts w:ascii="Tahoma" w:eastAsia="Tahoma" w:hAnsi="Tahoma" w:cs="Tahoma"/>
          <w:position w:val="-1"/>
          <w:sz w:val="16"/>
          <w:szCs w:val="16"/>
        </w:rPr>
        <w:t>w</w:t>
      </w:r>
      <w:r w:rsidRPr="00B9402C">
        <w:rPr>
          <w:rFonts w:ascii="Tahoma" w:eastAsia="Tahoma" w:hAnsi="Tahoma" w:cs="Tahoma"/>
          <w:spacing w:val="1"/>
          <w:position w:val="-1"/>
          <w:sz w:val="16"/>
          <w:szCs w:val="16"/>
        </w:rPr>
        <w:t xml:space="preserve"> </w:t>
      </w:r>
      <w:r w:rsidRPr="00B9402C">
        <w:rPr>
          <w:rFonts w:ascii="Tahoma" w:eastAsia="Tahoma" w:hAnsi="Tahoma" w:cs="Tahoma"/>
          <w:position w:val="-1"/>
          <w:sz w:val="16"/>
          <w:szCs w:val="16"/>
        </w:rPr>
        <w:t>par</w:t>
      </w:r>
      <w:r w:rsidRPr="00B9402C">
        <w:rPr>
          <w:rFonts w:ascii="Tahoma" w:eastAsia="Tahoma" w:hAnsi="Tahoma" w:cs="Tahoma"/>
          <w:spacing w:val="-1"/>
          <w:position w:val="-1"/>
          <w:sz w:val="16"/>
          <w:szCs w:val="16"/>
        </w:rPr>
        <w:t>tne</w:t>
      </w:r>
      <w:r w:rsidRPr="00B9402C">
        <w:rPr>
          <w:rFonts w:ascii="Tahoma" w:eastAsia="Tahoma" w:hAnsi="Tahoma" w:cs="Tahoma"/>
          <w:position w:val="-1"/>
          <w:sz w:val="16"/>
          <w:szCs w:val="16"/>
        </w:rPr>
        <w:t>rs</w:t>
      </w:r>
      <w:r w:rsidRPr="00B9402C">
        <w:rPr>
          <w:rFonts w:ascii="Tahoma" w:eastAsia="Tahoma" w:hAnsi="Tahoma" w:cs="Tahoma"/>
          <w:spacing w:val="-1"/>
          <w:position w:val="-1"/>
          <w:sz w:val="16"/>
          <w:szCs w:val="16"/>
        </w:rPr>
        <w:t>t</w:t>
      </w:r>
      <w:r w:rsidRPr="00B9402C">
        <w:rPr>
          <w:rFonts w:ascii="Tahoma" w:eastAsia="Tahoma" w:hAnsi="Tahoma" w:cs="Tahoma"/>
          <w:position w:val="-1"/>
          <w:sz w:val="16"/>
          <w:szCs w:val="16"/>
        </w:rPr>
        <w:t>w</w:t>
      </w:r>
      <w:r w:rsidRPr="00B9402C">
        <w:rPr>
          <w:rFonts w:ascii="Tahoma" w:eastAsia="Tahoma" w:hAnsi="Tahoma" w:cs="Tahoma"/>
          <w:spacing w:val="-1"/>
          <w:position w:val="-1"/>
          <w:sz w:val="16"/>
          <w:szCs w:val="16"/>
        </w:rPr>
        <w:t>i</w:t>
      </w:r>
      <w:r w:rsidRPr="00B9402C">
        <w:rPr>
          <w:rFonts w:ascii="Tahoma" w:eastAsia="Tahoma" w:hAnsi="Tahoma" w:cs="Tahoma"/>
          <w:position w:val="-1"/>
          <w:sz w:val="16"/>
          <w:szCs w:val="16"/>
        </w:rPr>
        <w:t>e</w:t>
      </w:r>
      <w:r w:rsidRPr="00B9402C">
        <w:rPr>
          <w:rFonts w:ascii="Tahoma" w:eastAsia="Tahoma" w:hAnsi="Tahoma" w:cs="Tahoma"/>
          <w:spacing w:val="3"/>
          <w:position w:val="-1"/>
          <w:sz w:val="16"/>
          <w:szCs w:val="16"/>
        </w:rPr>
        <w:t xml:space="preserve"> </w:t>
      </w:r>
      <w:r w:rsidRPr="00B9402C">
        <w:rPr>
          <w:rFonts w:ascii="Tahoma" w:eastAsia="Tahoma" w:hAnsi="Tahoma" w:cs="Tahoma"/>
          <w:spacing w:val="-1"/>
          <w:position w:val="-1"/>
          <w:sz w:val="16"/>
          <w:szCs w:val="16"/>
        </w:rPr>
        <w:t>n</w:t>
      </w:r>
      <w:r w:rsidRPr="00B9402C">
        <w:rPr>
          <w:rFonts w:ascii="Tahoma" w:eastAsia="Tahoma" w:hAnsi="Tahoma" w:cs="Tahoma"/>
          <w:position w:val="-1"/>
          <w:sz w:val="16"/>
          <w:szCs w:val="16"/>
        </w:rPr>
        <w:t>a</w:t>
      </w:r>
      <w:r w:rsidRPr="00B9402C">
        <w:rPr>
          <w:rFonts w:ascii="Tahoma" w:eastAsia="Tahoma" w:hAnsi="Tahoma" w:cs="Tahoma"/>
          <w:spacing w:val="-1"/>
          <w:position w:val="-1"/>
          <w:sz w:val="16"/>
          <w:szCs w:val="16"/>
        </w:rPr>
        <w:t>le</w:t>
      </w:r>
      <w:r w:rsidRPr="00B9402C">
        <w:rPr>
          <w:rFonts w:ascii="Tahoma" w:eastAsia="Tahoma" w:hAnsi="Tahoma" w:cs="Tahoma"/>
          <w:position w:val="-1"/>
          <w:sz w:val="16"/>
          <w:szCs w:val="16"/>
        </w:rPr>
        <w:t>ży</w:t>
      </w:r>
      <w:r w:rsidRPr="00B9402C">
        <w:rPr>
          <w:rFonts w:ascii="Tahoma" w:eastAsia="Tahoma" w:hAnsi="Tahoma" w:cs="Tahoma"/>
          <w:spacing w:val="2"/>
          <w:position w:val="-1"/>
          <w:sz w:val="16"/>
          <w:szCs w:val="16"/>
        </w:rPr>
        <w:t xml:space="preserve"> </w:t>
      </w:r>
      <w:r w:rsidRPr="00B9402C">
        <w:rPr>
          <w:rFonts w:ascii="Tahoma" w:eastAsia="Tahoma" w:hAnsi="Tahoma" w:cs="Tahoma"/>
          <w:position w:val="-1"/>
          <w:sz w:val="16"/>
          <w:szCs w:val="16"/>
        </w:rPr>
        <w:t>p</w:t>
      </w:r>
      <w:r w:rsidRPr="00B9402C">
        <w:rPr>
          <w:rFonts w:ascii="Tahoma" w:eastAsia="Tahoma" w:hAnsi="Tahoma" w:cs="Tahoma"/>
          <w:spacing w:val="-1"/>
          <w:position w:val="-1"/>
          <w:sz w:val="16"/>
          <w:szCs w:val="16"/>
        </w:rPr>
        <w:t>o</w:t>
      </w:r>
      <w:r w:rsidRPr="00B9402C">
        <w:rPr>
          <w:rFonts w:ascii="Tahoma" w:eastAsia="Tahoma" w:hAnsi="Tahoma" w:cs="Tahoma"/>
          <w:position w:val="-1"/>
          <w:sz w:val="16"/>
          <w:szCs w:val="16"/>
        </w:rPr>
        <w:t xml:space="preserve">dać </w:t>
      </w:r>
      <w:r w:rsidRPr="00B9402C">
        <w:rPr>
          <w:rFonts w:ascii="Tahoma" w:eastAsia="Tahoma" w:hAnsi="Tahoma" w:cs="Tahoma"/>
          <w:spacing w:val="-1"/>
          <w:position w:val="-1"/>
          <w:sz w:val="16"/>
          <w:szCs w:val="16"/>
        </w:rPr>
        <w:t>n</w:t>
      </w:r>
      <w:r w:rsidRPr="00B9402C">
        <w:rPr>
          <w:rFonts w:ascii="Tahoma" w:eastAsia="Tahoma" w:hAnsi="Tahoma" w:cs="Tahoma"/>
          <w:position w:val="-1"/>
          <w:sz w:val="16"/>
          <w:szCs w:val="16"/>
        </w:rPr>
        <w:t>a</w:t>
      </w:r>
      <w:r w:rsidRPr="00B9402C">
        <w:rPr>
          <w:rFonts w:ascii="Tahoma" w:eastAsia="Tahoma" w:hAnsi="Tahoma" w:cs="Tahoma"/>
          <w:spacing w:val="-2"/>
          <w:position w:val="-1"/>
          <w:sz w:val="16"/>
          <w:szCs w:val="16"/>
        </w:rPr>
        <w:t>zw</w:t>
      </w:r>
      <w:r w:rsidRPr="00B9402C">
        <w:rPr>
          <w:rFonts w:ascii="Tahoma" w:eastAsia="Tahoma" w:hAnsi="Tahoma" w:cs="Tahoma"/>
          <w:position w:val="-1"/>
          <w:sz w:val="16"/>
          <w:szCs w:val="16"/>
        </w:rPr>
        <w:t>ę p</w:t>
      </w:r>
      <w:r w:rsidRPr="00B9402C">
        <w:rPr>
          <w:rFonts w:ascii="Tahoma" w:eastAsia="Tahoma" w:hAnsi="Tahoma" w:cs="Tahoma"/>
          <w:spacing w:val="-1"/>
          <w:position w:val="-1"/>
          <w:sz w:val="16"/>
          <w:szCs w:val="16"/>
        </w:rPr>
        <w:t>o</w:t>
      </w:r>
      <w:r w:rsidRPr="00B9402C">
        <w:rPr>
          <w:rFonts w:ascii="Tahoma" w:eastAsia="Tahoma" w:hAnsi="Tahoma" w:cs="Tahoma"/>
          <w:position w:val="-1"/>
          <w:sz w:val="16"/>
          <w:szCs w:val="16"/>
        </w:rPr>
        <w:t>d</w:t>
      </w:r>
      <w:r w:rsidRPr="00B9402C">
        <w:rPr>
          <w:rFonts w:ascii="Tahoma" w:eastAsia="Tahoma" w:hAnsi="Tahoma" w:cs="Tahoma"/>
          <w:spacing w:val="-1"/>
          <w:position w:val="-1"/>
          <w:sz w:val="16"/>
          <w:szCs w:val="16"/>
        </w:rPr>
        <w:t>miotu</w:t>
      </w:r>
      <w:r w:rsidRPr="00B9402C">
        <w:rPr>
          <w:rFonts w:ascii="Tahoma" w:eastAsia="Tahoma" w:hAnsi="Tahoma" w:cs="Tahoma"/>
          <w:spacing w:val="1"/>
          <w:position w:val="-1"/>
          <w:sz w:val="16"/>
          <w:szCs w:val="16"/>
        </w:rPr>
        <w:t>/</w:t>
      </w:r>
      <w:r w:rsidRPr="00B9402C">
        <w:rPr>
          <w:rFonts w:ascii="Tahoma" w:eastAsia="Tahoma" w:hAnsi="Tahoma" w:cs="Tahoma"/>
          <w:position w:val="-1"/>
          <w:sz w:val="16"/>
          <w:szCs w:val="16"/>
        </w:rPr>
        <w:t>jed</w:t>
      </w:r>
      <w:r w:rsidRPr="00B9402C">
        <w:rPr>
          <w:rFonts w:ascii="Tahoma" w:eastAsia="Tahoma" w:hAnsi="Tahoma" w:cs="Tahoma"/>
          <w:spacing w:val="-1"/>
          <w:position w:val="-1"/>
          <w:sz w:val="16"/>
          <w:szCs w:val="16"/>
        </w:rPr>
        <w:t>no</w:t>
      </w:r>
      <w:r w:rsidRPr="00B9402C">
        <w:rPr>
          <w:rFonts w:ascii="Tahoma" w:eastAsia="Tahoma" w:hAnsi="Tahoma" w:cs="Tahoma"/>
          <w:position w:val="-1"/>
          <w:sz w:val="16"/>
          <w:szCs w:val="16"/>
        </w:rPr>
        <w:t>s</w:t>
      </w:r>
      <w:r w:rsidRPr="00B9402C">
        <w:rPr>
          <w:rFonts w:ascii="Tahoma" w:eastAsia="Tahoma" w:hAnsi="Tahoma" w:cs="Tahoma"/>
          <w:spacing w:val="-1"/>
          <w:position w:val="-1"/>
          <w:sz w:val="16"/>
          <w:szCs w:val="16"/>
        </w:rPr>
        <w:t>tk</w:t>
      </w:r>
      <w:r w:rsidRPr="00B9402C">
        <w:rPr>
          <w:rFonts w:ascii="Tahoma" w:eastAsia="Tahoma" w:hAnsi="Tahoma" w:cs="Tahoma"/>
          <w:position w:val="-1"/>
          <w:sz w:val="16"/>
          <w:szCs w:val="16"/>
        </w:rPr>
        <w:t>i ad</w:t>
      </w:r>
      <w:r w:rsidRPr="00B9402C">
        <w:rPr>
          <w:rFonts w:ascii="Tahoma" w:eastAsia="Tahoma" w:hAnsi="Tahoma" w:cs="Tahoma"/>
          <w:spacing w:val="-1"/>
          <w:position w:val="-1"/>
          <w:sz w:val="16"/>
          <w:szCs w:val="16"/>
        </w:rPr>
        <w:t>re</w:t>
      </w:r>
      <w:r w:rsidRPr="00B9402C">
        <w:rPr>
          <w:rFonts w:ascii="Tahoma" w:eastAsia="Tahoma" w:hAnsi="Tahoma" w:cs="Tahoma"/>
          <w:position w:val="-1"/>
          <w:sz w:val="16"/>
          <w:szCs w:val="16"/>
        </w:rPr>
        <w:t xml:space="preserve">s, </w:t>
      </w:r>
      <w:r w:rsidRPr="00B9402C">
        <w:rPr>
          <w:rFonts w:ascii="Tahoma" w:eastAsia="Tahoma" w:hAnsi="Tahoma" w:cs="Tahoma"/>
          <w:spacing w:val="-1"/>
          <w:position w:val="-1"/>
          <w:sz w:val="16"/>
          <w:szCs w:val="16"/>
        </w:rPr>
        <w:t>nume</w:t>
      </w:r>
      <w:r w:rsidRPr="00B9402C">
        <w:rPr>
          <w:rFonts w:ascii="Tahoma" w:eastAsia="Tahoma" w:hAnsi="Tahoma" w:cs="Tahoma"/>
          <w:position w:val="-1"/>
          <w:sz w:val="16"/>
          <w:szCs w:val="16"/>
        </w:rPr>
        <w:t xml:space="preserve">r </w:t>
      </w:r>
      <w:r w:rsidRPr="00B9402C">
        <w:rPr>
          <w:rFonts w:ascii="Tahoma" w:eastAsia="Tahoma" w:hAnsi="Tahoma" w:cs="Tahoma"/>
          <w:spacing w:val="1"/>
          <w:position w:val="-1"/>
          <w:sz w:val="16"/>
          <w:szCs w:val="16"/>
        </w:rPr>
        <w:t>R</w:t>
      </w:r>
      <w:r w:rsidRPr="00B9402C">
        <w:rPr>
          <w:rFonts w:ascii="Tahoma" w:eastAsia="Tahoma" w:hAnsi="Tahoma" w:cs="Tahoma"/>
          <w:spacing w:val="-1"/>
          <w:position w:val="-1"/>
          <w:sz w:val="16"/>
          <w:szCs w:val="16"/>
        </w:rPr>
        <w:t>E</w:t>
      </w:r>
      <w:r w:rsidRPr="00B9402C">
        <w:rPr>
          <w:rFonts w:ascii="Tahoma" w:eastAsia="Tahoma" w:hAnsi="Tahoma" w:cs="Tahoma"/>
          <w:spacing w:val="1"/>
          <w:position w:val="-1"/>
          <w:sz w:val="16"/>
          <w:szCs w:val="16"/>
        </w:rPr>
        <w:t>G</w:t>
      </w:r>
      <w:r w:rsidRPr="00B9402C">
        <w:rPr>
          <w:rFonts w:ascii="Tahoma" w:eastAsia="Tahoma" w:hAnsi="Tahoma" w:cs="Tahoma"/>
          <w:spacing w:val="-1"/>
          <w:position w:val="-1"/>
          <w:sz w:val="16"/>
          <w:szCs w:val="16"/>
        </w:rPr>
        <w:t>O</w:t>
      </w:r>
      <w:r w:rsidRPr="00B9402C">
        <w:rPr>
          <w:rFonts w:ascii="Tahoma" w:eastAsia="Tahoma" w:hAnsi="Tahoma" w:cs="Tahoma"/>
          <w:position w:val="-1"/>
          <w:sz w:val="16"/>
          <w:szCs w:val="16"/>
        </w:rPr>
        <w:t>N</w:t>
      </w:r>
      <w:r w:rsidRPr="00B9402C">
        <w:rPr>
          <w:rFonts w:ascii="Tahoma" w:eastAsia="Tahoma" w:hAnsi="Tahoma" w:cs="Tahoma"/>
          <w:spacing w:val="1"/>
          <w:position w:val="-1"/>
          <w:sz w:val="16"/>
          <w:szCs w:val="16"/>
        </w:rPr>
        <w:t xml:space="preserve"> </w:t>
      </w:r>
      <w:r w:rsidRPr="00B9402C">
        <w:rPr>
          <w:rFonts w:ascii="Tahoma" w:eastAsia="Tahoma" w:hAnsi="Tahoma" w:cs="Tahoma"/>
          <w:position w:val="-1"/>
          <w:sz w:val="16"/>
          <w:szCs w:val="16"/>
        </w:rPr>
        <w:t>i</w:t>
      </w:r>
      <w:r w:rsidRPr="00B9402C">
        <w:rPr>
          <w:rFonts w:ascii="Tahoma" w:eastAsia="Tahoma" w:hAnsi="Tahoma" w:cs="Tahoma"/>
          <w:spacing w:val="-3"/>
          <w:position w:val="-1"/>
          <w:sz w:val="16"/>
          <w:szCs w:val="16"/>
        </w:rPr>
        <w:t xml:space="preserve"> </w:t>
      </w:r>
      <w:r w:rsidRPr="00B9402C">
        <w:rPr>
          <w:rFonts w:ascii="Tahoma" w:eastAsia="Tahoma" w:hAnsi="Tahoma" w:cs="Tahoma"/>
          <w:spacing w:val="1"/>
          <w:position w:val="-1"/>
          <w:sz w:val="16"/>
          <w:szCs w:val="16"/>
        </w:rPr>
        <w:t>N</w:t>
      </w:r>
      <w:r w:rsidRPr="00B9402C">
        <w:rPr>
          <w:rFonts w:ascii="Tahoma" w:eastAsia="Tahoma" w:hAnsi="Tahoma" w:cs="Tahoma"/>
          <w:position w:val="-1"/>
          <w:sz w:val="16"/>
          <w:szCs w:val="16"/>
        </w:rPr>
        <w:t>I</w:t>
      </w:r>
      <w:r w:rsidRPr="00B9402C">
        <w:rPr>
          <w:rFonts w:ascii="Tahoma" w:eastAsia="Tahoma" w:hAnsi="Tahoma" w:cs="Tahoma"/>
          <w:spacing w:val="-21"/>
          <w:position w:val="-1"/>
          <w:sz w:val="16"/>
          <w:szCs w:val="16"/>
        </w:rPr>
        <w:t>P</w:t>
      </w:r>
      <w:r w:rsidRPr="00B9402C">
        <w:rPr>
          <w:rFonts w:ascii="Tahoma" w:eastAsia="Tahoma" w:hAnsi="Tahoma" w:cs="Tahoma"/>
          <w:position w:val="-1"/>
          <w:sz w:val="16"/>
          <w:szCs w:val="16"/>
        </w:rPr>
        <w:t>.</w:t>
      </w:r>
    </w:p>
  </w:footnote>
  <w:footnote w:id="5">
    <w:p w14:paraId="24F0E3EA" w14:textId="7AADBF61" w:rsidR="00FF6EE1" w:rsidRPr="00B9402C" w:rsidRDefault="00FF6EE1">
      <w:pPr>
        <w:pStyle w:val="Tekstprzypisudolnego"/>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Wykreślić jeśli nie dotyczy</w:t>
      </w:r>
      <w:r>
        <w:rPr>
          <w:rFonts w:ascii="Tahoma" w:hAnsi="Tahoma" w:cs="Tahoma"/>
          <w:sz w:val="16"/>
          <w:szCs w:val="16"/>
        </w:rPr>
        <w:t>.</w:t>
      </w:r>
    </w:p>
  </w:footnote>
  <w:footnote w:id="6">
    <w:p w14:paraId="19F57AF1" w14:textId="77777777" w:rsidR="00FF6EE1" w:rsidRPr="001C3C76" w:rsidRDefault="00FF6EE1" w:rsidP="00BF79AA">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Dotyczy przypadku, gdy projekt jest realizowany w ramach partnerstwa.</w:t>
      </w:r>
      <w:r w:rsidRPr="001C3C76">
        <w:rPr>
          <w:rFonts w:ascii="Tahoma" w:hAnsi="Tahoma" w:cs="Tahoma"/>
          <w:sz w:val="16"/>
          <w:szCs w:val="16"/>
        </w:rPr>
        <w:t xml:space="preserve"> </w:t>
      </w:r>
    </w:p>
  </w:footnote>
  <w:footnote w:id="7">
    <w:p w14:paraId="797A1CF4" w14:textId="77777777" w:rsidR="00FF6EE1" w:rsidRPr="00D81AF0" w:rsidRDefault="00FF6EE1" w:rsidP="00B9402C">
      <w:pPr>
        <w:pStyle w:val="Tekstprzypisudolnego"/>
        <w:jc w:val="both"/>
        <w:rPr>
          <w:rFonts w:ascii="Tahoma" w:eastAsia="Tahoma" w:hAnsi="Tahoma" w:cs="Tahoma"/>
          <w:sz w:val="16"/>
          <w:szCs w:val="16"/>
        </w:rPr>
      </w:pPr>
      <w:r w:rsidRPr="00BF79AA">
        <w:rPr>
          <w:rStyle w:val="Odwoanieprzypisudolnego"/>
          <w:rFonts w:ascii="Tahoma" w:hAnsi="Tahoma" w:cs="Tahoma"/>
          <w:sz w:val="16"/>
          <w:szCs w:val="16"/>
        </w:rPr>
        <w:footnoteRef/>
      </w:r>
      <w:r w:rsidRPr="00BF79AA">
        <w:rPr>
          <w:rFonts w:ascii="Tahoma" w:hAnsi="Tahoma" w:cs="Tahoma"/>
          <w:sz w:val="16"/>
          <w:szCs w:val="16"/>
        </w:rPr>
        <w:t xml:space="preserve"> </w:t>
      </w:r>
      <w:r w:rsidRPr="00D81AF0">
        <w:rPr>
          <w:rFonts w:ascii="Tahoma" w:eastAsia="Tahoma" w:hAnsi="Tahoma" w:cs="Tahoma"/>
          <w:spacing w:val="-1"/>
          <w:sz w:val="16"/>
          <w:szCs w:val="16"/>
        </w:rPr>
        <w:t>Dot</w:t>
      </w:r>
      <w:r w:rsidRPr="00D81AF0">
        <w:rPr>
          <w:rFonts w:ascii="Tahoma" w:eastAsia="Tahoma" w:hAnsi="Tahoma" w:cs="Tahoma"/>
          <w:spacing w:val="-3"/>
          <w:sz w:val="16"/>
          <w:szCs w:val="16"/>
        </w:rPr>
        <w:t>y</w:t>
      </w:r>
      <w:r w:rsidRPr="00D81AF0">
        <w:rPr>
          <w:rFonts w:ascii="Tahoma" w:eastAsia="Tahoma" w:hAnsi="Tahoma" w:cs="Tahoma"/>
          <w:sz w:val="16"/>
          <w:szCs w:val="16"/>
        </w:rPr>
        <w:t>c</w:t>
      </w:r>
      <w:r w:rsidRPr="00D81AF0">
        <w:rPr>
          <w:rFonts w:ascii="Tahoma" w:eastAsia="Tahoma" w:hAnsi="Tahoma" w:cs="Tahoma"/>
          <w:spacing w:val="1"/>
          <w:sz w:val="16"/>
          <w:szCs w:val="16"/>
        </w:rPr>
        <w:t>z</w:t>
      </w:r>
      <w:r w:rsidRPr="00D81AF0">
        <w:rPr>
          <w:rFonts w:ascii="Tahoma" w:eastAsia="Tahoma" w:hAnsi="Tahoma" w:cs="Tahoma"/>
          <w:sz w:val="16"/>
          <w:szCs w:val="16"/>
        </w:rPr>
        <w:t>y</w:t>
      </w:r>
      <w:r w:rsidRPr="00D81AF0">
        <w:rPr>
          <w:rFonts w:ascii="Tahoma" w:eastAsia="Tahoma" w:hAnsi="Tahoma" w:cs="Tahoma"/>
          <w:spacing w:val="19"/>
          <w:sz w:val="16"/>
          <w:szCs w:val="16"/>
        </w:rPr>
        <w:t xml:space="preserve"> </w:t>
      </w:r>
      <w:r w:rsidRPr="00D81AF0">
        <w:rPr>
          <w:rFonts w:ascii="Tahoma" w:eastAsia="Tahoma" w:hAnsi="Tahoma" w:cs="Tahoma"/>
          <w:spacing w:val="-1"/>
          <w:sz w:val="16"/>
          <w:szCs w:val="16"/>
        </w:rPr>
        <w:t>umó</w:t>
      </w:r>
      <w:r w:rsidRPr="00D81AF0">
        <w:rPr>
          <w:rFonts w:ascii="Tahoma" w:eastAsia="Tahoma" w:hAnsi="Tahoma" w:cs="Tahoma"/>
          <w:sz w:val="16"/>
          <w:szCs w:val="16"/>
        </w:rPr>
        <w:t>w</w:t>
      </w:r>
      <w:r w:rsidRPr="00D81AF0">
        <w:rPr>
          <w:rFonts w:ascii="Tahoma" w:eastAsia="Tahoma" w:hAnsi="Tahoma" w:cs="Tahoma"/>
          <w:spacing w:val="20"/>
          <w:sz w:val="16"/>
          <w:szCs w:val="16"/>
        </w:rPr>
        <w:t xml:space="preserve"> </w:t>
      </w:r>
      <w:r w:rsidRPr="00D81AF0">
        <w:rPr>
          <w:rFonts w:ascii="Tahoma" w:eastAsia="Tahoma" w:hAnsi="Tahoma" w:cs="Tahoma"/>
          <w:sz w:val="16"/>
          <w:szCs w:val="16"/>
        </w:rPr>
        <w:t>o</w:t>
      </w:r>
      <w:r w:rsidRPr="00D81AF0">
        <w:rPr>
          <w:rFonts w:ascii="Tahoma" w:eastAsia="Tahoma" w:hAnsi="Tahoma" w:cs="Tahoma"/>
          <w:spacing w:val="19"/>
          <w:sz w:val="16"/>
          <w:szCs w:val="16"/>
        </w:rPr>
        <w:t xml:space="preserve"> </w:t>
      </w:r>
      <w:r w:rsidRPr="00D81AF0">
        <w:rPr>
          <w:rFonts w:ascii="Tahoma" w:eastAsia="Tahoma" w:hAnsi="Tahoma" w:cs="Tahoma"/>
          <w:spacing w:val="-1"/>
          <w:sz w:val="16"/>
          <w:szCs w:val="16"/>
        </w:rPr>
        <w:t>u</w:t>
      </w:r>
      <w:r w:rsidRPr="00D81AF0">
        <w:rPr>
          <w:rFonts w:ascii="Tahoma" w:eastAsia="Tahoma" w:hAnsi="Tahoma" w:cs="Tahoma"/>
          <w:sz w:val="16"/>
          <w:szCs w:val="16"/>
        </w:rPr>
        <w:t>dz</w:t>
      </w:r>
      <w:r w:rsidRPr="00D81AF0">
        <w:rPr>
          <w:rFonts w:ascii="Tahoma" w:eastAsia="Tahoma" w:hAnsi="Tahoma" w:cs="Tahoma"/>
          <w:spacing w:val="-1"/>
          <w:sz w:val="16"/>
          <w:szCs w:val="16"/>
        </w:rPr>
        <w:t>iel</w:t>
      </w:r>
      <w:r w:rsidRPr="00D81AF0">
        <w:rPr>
          <w:rFonts w:ascii="Tahoma" w:eastAsia="Tahoma" w:hAnsi="Tahoma" w:cs="Tahoma"/>
          <w:spacing w:val="2"/>
          <w:sz w:val="16"/>
          <w:szCs w:val="16"/>
        </w:rPr>
        <w:t>e</w:t>
      </w:r>
      <w:r w:rsidRPr="00D81AF0">
        <w:rPr>
          <w:rFonts w:ascii="Tahoma" w:eastAsia="Tahoma" w:hAnsi="Tahoma" w:cs="Tahoma"/>
          <w:spacing w:val="-1"/>
          <w:sz w:val="16"/>
          <w:szCs w:val="16"/>
        </w:rPr>
        <w:t>ni</w:t>
      </w:r>
      <w:r w:rsidRPr="00D81AF0">
        <w:rPr>
          <w:rFonts w:ascii="Tahoma" w:eastAsia="Tahoma" w:hAnsi="Tahoma" w:cs="Tahoma"/>
          <w:sz w:val="16"/>
          <w:szCs w:val="16"/>
        </w:rPr>
        <w:t>e</w:t>
      </w:r>
      <w:r w:rsidRPr="00D81AF0">
        <w:rPr>
          <w:rFonts w:ascii="Tahoma" w:eastAsia="Tahoma" w:hAnsi="Tahoma" w:cs="Tahoma"/>
          <w:spacing w:val="19"/>
          <w:sz w:val="16"/>
          <w:szCs w:val="16"/>
        </w:rPr>
        <w:t xml:space="preserve"> </w:t>
      </w:r>
      <w:r w:rsidRPr="00D81AF0">
        <w:rPr>
          <w:rFonts w:ascii="Tahoma" w:eastAsia="Tahoma" w:hAnsi="Tahoma" w:cs="Tahoma"/>
          <w:sz w:val="16"/>
          <w:szCs w:val="16"/>
        </w:rPr>
        <w:t>za</w:t>
      </w:r>
      <w:r w:rsidRPr="00D81AF0">
        <w:rPr>
          <w:rFonts w:ascii="Tahoma" w:eastAsia="Tahoma" w:hAnsi="Tahoma" w:cs="Tahoma"/>
          <w:spacing w:val="1"/>
          <w:sz w:val="16"/>
          <w:szCs w:val="16"/>
        </w:rPr>
        <w:t>m</w:t>
      </w:r>
      <w:r w:rsidRPr="00D81AF0">
        <w:rPr>
          <w:rFonts w:ascii="Tahoma" w:eastAsia="Tahoma" w:hAnsi="Tahoma" w:cs="Tahoma"/>
          <w:spacing w:val="-1"/>
          <w:sz w:val="16"/>
          <w:szCs w:val="16"/>
        </w:rPr>
        <w:t>ó</w:t>
      </w:r>
      <w:r w:rsidRPr="00D81AF0">
        <w:rPr>
          <w:rFonts w:ascii="Tahoma" w:eastAsia="Tahoma" w:hAnsi="Tahoma" w:cs="Tahoma"/>
          <w:sz w:val="16"/>
          <w:szCs w:val="16"/>
        </w:rPr>
        <w:t>w</w:t>
      </w:r>
      <w:r w:rsidRPr="00D81AF0">
        <w:rPr>
          <w:rFonts w:ascii="Tahoma" w:eastAsia="Tahoma" w:hAnsi="Tahoma" w:cs="Tahoma"/>
          <w:spacing w:val="-1"/>
          <w:sz w:val="16"/>
          <w:szCs w:val="16"/>
        </w:rPr>
        <w:t>ie</w:t>
      </w:r>
      <w:r w:rsidRPr="00D81AF0">
        <w:rPr>
          <w:rFonts w:ascii="Tahoma" w:eastAsia="Tahoma" w:hAnsi="Tahoma" w:cs="Tahoma"/>
          <w:sz w:val="16"/>
          <w:szCs w:val="16"/>
        </w:rPr>
        <w:t>ń</w:t>
      </w:r>
      <w:r w:rsidRPr="00D81AF0">
        <w:rPr>
          <w:rFonts w:ascii="Tahoma" w:eastAsia="Tahoma" w:hAnsi="Tahoma" w:cs="Tahoma"/>
          <w:spacing w:val="19"/>
          <w:sz w:val="16"/>
          <w:szCs w:val="16"/>
        </w:rPr>
        <w:t xml:space="preserve"> </w:t>
      </w:r>
      <w:r w:rsidRPr="00D81AF0">
        <w:rPr>
          <w:rFonts w:ascii="Tahoma" w:eastAsia="Tahoma" w:hAnsi="Tahoma" w:cs="Tahoma"/>
          <w:sz w:val="16"/>
          <w:szCs w:val="16"/>
        </w:rPr>
        <w:t>zg</w:t>
      </w:r>
      <w:r w:rsidRPr="00D81AF0">
        <w:rPr>
          <w:rFonts w:ascii="Tahoma" w:eastAsia="Tahoma" w:hAnsi="Tahoma" w:cs="Tahoma"/>
          <w:spacing w:val="-1"/>
          <w:sz w:val="16"/>
          <w:szCs w:val="16"/>
        </w:rPr>
        <w:t>o</w:t>
      </w:r>
      <w:r w:rsidRPr="00D81AF0">
        <w:rPr>
          <w:rFonts w:ascii="Tahoma" w:eastAsia="Tahoma" w:hAnsi="Tahoma" w:cs="Tahoma"/>
          <w:sz w:val="16"/>
          <w:szCs w:val="16"/>
        </w:rPr>
        <w:t>d</w:t>
      </w:r>
      <w:r w:rsidRPr="00D81AF0">
        <w:rPr>
          <w:rFonts w:ascii="Tahoma" w:eastAsia="Tahoma" w:hAnsi="Tahoma" w:cs="Tahoma"/>
          <w:spacing w:val="-1"/>
          <w:sz w:val="16"/>
          <w:szCs w:val="16"/>
        </w:rPr>
        <w:t>ni</w:t>
      </w:r>
      <w:r w:rsidRPr="00D81AF0">
        <w:rPr>
          <w:rFonts w:ascii="Tahoma" w:eastAsia="Tahoma" w:hAnsi="Tahoma" w:cs="Tahoma"/>
          <w:sz w:val="16"/>
          <w:szCs w:val="16"/>
        </w:rPr>
        <w:t>e</w:t>
      </w:r>
      <w:r w:rsidRPr="00D81AF0">
        <w:rPr>
          <w:rFonts w:ascii="Tahoma" w:eastAsia="Tahoma" w:hAnsi="Tahoma" w:cs="Tahoma"/>
          <w:spacing w:val="19"/>
          <w:sz w:val="16"/>
          <w:szCs w:val="16"/>
        </w:rPr>
        <w:t xml:space="preserve"> </w:t>
      </w:r>
      <w:r w:rsidRPr="00D81AF0">
        <w:rPr>
          <w:rFonts w:ascii="Tahoma" w:eastAsia="Tahoma" w:hAnsi="Tahoma" w:cs="Tahoma"/>
          <w:sz w:val="16"/>
          <w:szCs w:val="16"/>
        </w:rPr>
        <w:t>z</w:t>
      </w:r>
      <w:r w:rsidRPr="00D81AF0">
        <w:rPr>
          <w:rFonts w:ascii="Tahoma" w:eastAsia="Tahoma" w:hAnsi="Tahoma" w:cs="Tahoma"/>
          <w:spacing w:val="20"/>
          <w:sz w:val="16"/>
          <w:szCs w:val="16"/>
        </w:rPr>
        <w:t xml:space="preserve"> </w:t>
      </w:r>
      <w:r w:rsidRPr="00D81AF0">
        <w:rPr>
          <w:rFonts w:ascii="Tahoma" w:eastAsia="Tahoma" w:hAnsi="Tahoma" w:cs="Tahoma"/>
          <w:spacing w:val="-1"/>
          <w:sz w:val="16"/>
          <w:szCs w:val="16"/>
        </w:rPr>
        <w:t>u</w:t>
      </w:r>
      <w:r w:rsidRPr="00D81AF0">
        <w:rPr>
          <w:rFonts w:ascii="Tahoma" w:eastAsia="Tahoma" w:hAnsi="Tahoma" w:cs="Tahoma"/>
          <w:sz w:val="16"/>
          <w:szCs w:val="16"/>
        </w:rPr>
        <w:t>s</w:t>
      </w:r>
      <w:r w:rsidRPr="00D81AF0">
        <w:rPr>
          <w:rFonts w:ascii="Tahoma" w:eastAsia="Tahoma" w:hAnsi="Tahoma" w:cs="Tahoma"/>
          <w:spacing w:val="-1"/>
          <w:sz w:val="16"/>
          <w:szCs w:val="16"/>
        </w:rPr>
        <w:t>t</w:t>
      </w:r>
      <w:r w:rsidRPr="00D81AF0">
        <w:rPr>
          <w:rFonts w:ascii="Tahoma" w:eastAsia="Tahoma" w:hAnsi="Tahoma" w:cs="Tahoma"/>
          <w:sz w:val="16"/>
          <w:szCs w:val="16"/>
        </w:rPr>
        <w:t>awą</w:t>
      </w:r>
      <w:r w:rsidRPr="00D81AF0">
        <w:rPr>
          <w:rFonts w:ascii="Tahoma" w:eastAsia="Tahoma" w:hAnsi="Tahoma" w:cs="Tahoma"/>
          <w:spacing w:val="19"/>
          <w:sz w:val="16"/>
          <w:szCs w:val="16"/>
        </w:rPr>
        <w:t xml:space="preserve"> </w:t>
      </w:r>
      <w:r w:rsidRPr="00D81AF0">
        <w:rPr>
          <w:rFonts w:ascii="Tahoma" w:eastAsia="Tahoma" w:hAnsi="Tahoma" w:cs="Tahoma"/>
          <w:spacing w:val="1"/>
          <w:sz w:val="16"/>
          <w:szCs w:val="16"/>
        </w:rPr>
        <w:t>„</w:t>
      </w:r>
      <w:r w:rsidRPr="00D81AF0">
        <w:rPr>
          <w:rFonts w:ascii="Tahoma" w:eastAsia="Tahoma" w:hAnsi="Tahoma" w:cs="Tahoma"/>
          <w:sz w:val="16"/>
          <w:szCs w:val="16"/>
        </w:rPr>
        <w:t>P</w:t>
      </w:r>
      <w:r w:rsidRPr="00D81AF0">
        <w:rPr>
          <w:rFonts w:ascii="Tahoma" w:eastAsia="Tahoma" w:hAnsi="Tahoma" w:cs="Tahoma"/>
          <w:spacing w:val="-5"/>
          <w:sz w:val="16"/>
          <w:szCs w:val="16"/>
        </w:rPr>
        <w:t>r</w:t>
      </w:r>
      <w:r w:rsidRPr="00D81AF0">
        <w:rPr>
          <w:rFonts w:ascii="Tahoma" w:eastAsia="Tahoma" w:hAnsi="Tahoma" w:cs="Tahoma"/>
          <w:sz w:val="16"/>
          <w:szCs w:val="16"/>
        </w:rPr>
        <w:t>awo</w:t>
      </w:r>
      <w:r w:rsidRPr="00D81AF0">
        <w:rPr>
          <w:rFonts w:ascii="Tahoma" w:eastAsia="Tahoma" w:hAnsi="Tahoma" w:cs="Tahoma"/>
          <w:spacing w:val="19"/>
          <w:sz w:val="16"/>
          <w:szCs w:val="16"/>
        </w:rPr>
        <w:t xml:space="preserve"> </w:t>
      </w:r>
      <w:r w:rsidRPr="00D81AF0">
        <w:rPr>
          <w:rFonts w:ascii="Tahoma" w:eastAsia="Tahoma" w:hAnsi="Tahoma" w:cs="Tahoma"/>
          <w:spacing w:val="-2"/>
          <w:sz w:val="16"/>
          <w:szCs w:val="16"/>
        </w:rPr>
        <w:t>z</w:t>
      </w:r>
      <w:r w:rsidRPr="00D81AF0">
        <w:rPr>
          <w:rFonts w:ascii="Tahoma" w:eastAsia="Tahoma" w:hAnsi="Tahoma" w:cs="Tahoma"/>
          <w:sz w:val="16"/>
          <w:szCs w:val="16"/>
        </w:rPr>
        <w:t>a</w:t>
      </w:r>
      <w:r w:rsidRPr="00D81AF0">
        <w:rPr>
          <w:rFonts w:ascii="Tahoma" w:eastAsia="Tahoma" w:hAnsi="Tahoma" w:cs="Tahoma"/>
          <w:spacing w:val="-1"/>
          <w:sz w:val="16"/>
          <w:szCs w:val="16"/>
        </w:rPr>
        <w:t>mó</w:t>
      </w:r>
      <w:r w:rsidRPr="00D81AF0">
        <w:rPr>
          <w:rFonts w:ascii="Tahoma" w:eastAsia="Tahoma" w:hAnsi="Tahoma" w:cs="Tahoma"/>
          <w:sz w:val="16"/>
          <w:szCs w:val="16"/>
        </w:rPr>
        <w:t>w</w:t>
      </w:r>
      <w:r w:rsidRPr="00D81AF0">
        <w:rPr>
          <w:rFonts w:ascii="Tahoma" w:eastAsia="Tahoma" w:hAnsi="Tahoma" w:cs="Tahoma"/>
          <w:spacing w:val="-1"/>
          <w:sz w:val="16"/>
          <w:szCs w:val="16"/>
        </w:rPr>
        <w:t>ie</w:t>
      </w:r>
      <w:r w:rsidRPr="00D81AF0">
        <w:rPr>
          <w:rFonts w:ascii="Tahoma" w:eastAsia="Tahoma" w:hAnsi="Tahoma" w:cs="Tahoma"/>
          <w:sz w:val="16"/>
          <w:szCs w:val="16"/>
        </w:rPr>
        <w:t>ń</w:t>
      </w:r>
      <w:r w:rsidRPr="00D81AF0">
        <w:rPr>
          <w:rFonts w:ascii="Tahoma" w:eastAsia="Tahoma" w:hAnsi="Tahoma" w:cs="Tahoma"/>
          <w:spacing w:val="19"/>
          <w:sz w:val="16"/>
          <w:szCs w:val="16"/>
        </w:rPr>
        <w:t xml:space="preserve"> </w:t>
      </w:r>
      <w:r w:rsidRPr="00D81AF0">
        <w:rPr>
          <w:rFonts w:ascii="Tahoma" w:eastAsia="Tahoma" w:hAnsi="Tahoma" w:cs="Tahoma"/>
          <w:sz w:val="16"/>
          <w:szCs w:val="16"/>
        </w:rPr>
        <w:t>p</w:t>
      </w:r>
      <w:r w:rsidRPr="00D81AF0">
        <w:rPr>
          <w:rFonts w:ascii="Tahoma" w:eastAsia="Tahoma" w:hAnsi="Tahoma" w:cs="Tahoma"/>
          <w:spacing w:val="-1"/>
          <w:sz w:val="16"/>
          <w:szCs w:val="16"/>
        </w:rPr>
        <w:t>u</w:t>
      </w:r>
      <w:r w:rsidRPr="00D81AF0">
        <w:rPr>
          <w:rFonts w:ascii="Tahoma" w:eastAsia="Tahoma" w:hAnsi="Tahoma" w:cs="Tahoma"/>
          <w:sz w:val="16"/>
          <w:szCs w:val="16"/>
        </w:rPr>
        <w:t>b</w:t>
      </w:r>
      <w:r w:rsidRPr="00D81AF0">
        <w:rPr>
          <w:rFonts w:ascii="Tahoma" w:eastAsia="Tahoma" w:hAnsi="Tahoma" w:cs="Tahoma"/>
          <w:spacing w:val="-1"/>
          <w:sz w:val="16"/>
          <w:szCs w:val="16"/>
        </w:rPr>
        <w:t>li</w:t>
      </w:r>
      <w:r w:rsidRPr="00D81AF0">
        <w:rPr>
          <w:rFonts w:ascii="Tahoma" w:eastAsia="Tahoma" w:hAnsi="Tahoma" w:cs="Tahoma"/>
          <w:sz w:val="16"/>
          <w:szCs w:val="16"/>
        </w:rPr>
        <w:t>c</w:t>
      </w:r>
      <w:r w:rsidRPr="00D81AF0">
        <w:rPr>
          <w:rFonts w:ascii="Tahoma" w:eastAsia="Tahoma" w:hAnsi="Tahoma" w:cs="Tahoma"/>
          <w:spacing w:val="1"/>
          <w:sz w:val="16"/>
          <w:szCs w:val="16"/>
        </w:rPr>
        <w:t>z</w:t>
      </w:r>
      <w:r w:rsidRPr="00D81AF0">
        <w:rPr>
          <w:rFonts w:ascii="Tahoma" w:eastAsia="Tahoma" w:hAnsi="Tahoma" w:cs="Tahoma"/>
          <w:spacing w:val="-3"/>
          <w:sz w:val="16"/>
          <w:szCs w:val="16"/>
        </w:rPr>
        <w:t>ny</w:t>
      </w:r>
      <w:r w:rsidRPr="00D81AF0">
        <w:rPr>
          <w:rFonts w:ascii="Tahoma" w:eastAsia="Tahoma" w:hAnsi="Tahoma" w:cs="Tahoma"/>
          <w:sz w:val="16"/>
          <w:szCs w:val="16"/>
        </w:rPr>
        <w:t>c</w:t>
      </w:r>
      <w:r w:rsidRPr="00D81AF0">
        <w:rPr>
          <w:rFonts w:ascii="Tahoma" w:eastAsia="Tahoma" w:hAnsi="Tahoma" w:cs="Tahoma"/>
          <w:spacing w:val="-1"/>
          <w:sz w:val="16"/>
          <w:szCs w:val="16"/>
        </w:rPr>
        <w:t>h</w:t>
      </w:r>
      <w:r w:rsidRPr="00D81AF0">
        <w:rPr>
          <w:rFonts w:ascii="Tahoma" w:eastAsia="Tahoma" w:hAnsi="Tahoma" w:cs="Tahoma"/>
          <w:sz w:val="16"/>
          <w:szCs w:val="16"/>
        </w:rPr>
        <w:t>”</w:t>
      </w:r>
      <w:r w:rsidRPr="00D81AF0">
        <w:rPr>
          <w:rFonts w:ascii="Tahoma" w:eastAsia="Tahoma" w:hAnsi="Tahoma" w:cs="Tahoma"/>
          <w:spacing w:val="20"/>
          <w:sz w:val="16"/>
          <w:szCs w:val="16"/>
        </w:rPr>
        <w:t xml:space="preserve"> </w:t>
      </w:r>
      <w:r w:rsidRPr="00D81AF0">
        <w:rPr>
          <w:rFonts w:ascii="Tahoma" w:eastAsia="Tahoma" w:hAnsi="Tahoma" w:cs="Tahoma"/>
          <w:sz w:val="16"/>
          <w:szCs w:val="16"/>
        </w:rPr>
        <w:t>jak</w:t>
      </w:r>
      <w:r w:rsidRPr="00D81AF0">
        <w:rPr>
          <w:rFonts w:ascii="Tahoma" w:eastAsia="Tahoma" w:hAnsi="Tahoma" w:cs="Tahoma"/>
          <w:spacing w:val="21"/>
          <w:sz w:val="16"/>
          <w:szCs w:val="16"/>
        </w:rPr>
        <w:t xml:space="preserve"> </w:t>
      </w:r>
      <w:r w:rsidRPr="00D81AF0">
        <w:rPr>
          <w:rFonts w:ascii="Tahoma" w:eastAsia="Tahoma" w:hAnsi="Tahoma" w:cs="Tahoma"/>
          <w:sz w:val="16"/>
          <w:szCs w:val="16"/>
        </w:rPr>
        <w:t>i</w:t>
      </w:r>
      <w:r w:rsidRPr="00D81AF0">
        <w:rPr>
          <w:rFonts w:ascii="Tahoma" w:eastAsia="Tahoma" w:hAnsi="Tahoma" w:cs="Tahoma"/>
          <w:spacing w:val="19"/>
          <w:sz w:val="16"/>
          <w:szCs w:val="16"/>
        </w:rPr>
        <w:t xml:space="preserve"> </w:t>
      </w:r>
      <w:r w:rsidRPr="00D81AF0">
        <w:rPr>
          <w:rFonts w:ascii="Tahoma" w:eastAsia="Tahoma" w:hAnsi="Tahoma" w:cs="Tahoma"/>
          <w:spacing w:val="-1"/>
          <w:sz w:val="16"/>
          <w:szCs w:val="16"/>
        </w:rPr>
        <w:t>um</w:t>
      </w:r>
      <w:r w:rsidRPr="00D81AF0">
        <w:rPr>
          <w:rFonts w:ascii="Tahoma" w:eastAsia="Tahoma" w:hAnsi="Tahoma" w:cs="Tahoma"/>
          <w:spacing w:val="1"/>
          <w:sz w:val="16"/>
          <w:szCs w:val="16"/>
        </w:rPr>
        <w:t>ó</w:t>
      </w:r>
      <w:r w:rsidRPr="00D81AF0">
        <w:rPr>
          <w:rFonts w:ascii="Tahoma" w:eastAsia="Tahoma" w:hAnsi="Tahoma" w:cs="Tahoma"/>
          <w:sz w:val="16"/>
          <w:szCs w:val="16"/>
        </w:rPr>
        <w:t>w</w:t>
      </w:r>
      <w:r w:rsidRPr="00D81AF0">
        <w:rPr>
          <w:rFonts w:ascii="Tahoma" w:eastAsia="Tahoma" w:hAnsi="Tahoma" w:cs="Tahoma"/>
          <w:spacing w:val="20"/>
          <w:sz w:val="16"/>
          <w:szCs w:val="16"/>
        </w:rPr>
        <w:t xml:space="preserve"> </w:t>
      </w:r>
      <w:r w:rsidRPr="00D81AF0">
        <w:rPr>
          <w:rFonts w:ascii="Tahoma" w:eastAsia="Tahoma" w:hAnsi="Tahoma" w:cs="Tahoma"/>
          <w:sz w:val="16"/>
          <w:szCs w:val="16"/>
        </w:rPr>
        <w:t>d</w:t>
      </w:r>
      <w:r w:rsidRPr="00D81AF0">
        <w:rPr>
          <w:rFonts w:ascii="Tahoma" w:eastAsia="Tahoma" w:hAnsi="Tahoma" w:cs="Tahoma"/>
          <w:spacing w:val="-1"/>
          <w:sz w:val="16"/>
          <w:szCs w:val="16"/>
        </w:rPr>
        <w:t>o</w:t>
      </w:r>
      <w:r w:rsidRPr="00D81AF0">
        <w:rPr>
          <w:rFonts w:ascii="Tahoma" w:eastAsia="Tahoma" w:hAnsi="Tahoma" w:cs="Tahoma"/>
          <w:spacing w:val="-3"/>
          <w:sz w:val="16"/>
          <w:szCs w:val="16"/>
        </w:rPr>
        <w:t>ty</w:t>
      </w:r>
      <w:r w:rsidRPr="00D81AF0">
        <w:rPr>
          <w:rFonts w:ascii="Tahoma" w:eastAsia="Tahoma" w:hAnsi="Tahoma" w:cs="Tahoma"/>
          <w:sz w:val="16"/>
          <w:szCs w:val="16"/>
        </w:rPr>
        <w:t>c</w:t>
      </w:r>
      <w:r w:rsidRPr="00D81AF0">
        <w:rPr>
          <w:rFonts w:ascii="Tahoma" w:eastAsia="Tahoma" w:hAnsi="Tahoma" w:cs="Tahoma"/>
          <w:spacing w:val="1"/>
          <w:sz w:val="16"/>
          <w:szCs w:val="16"/>
        </w:rPr>
        <w:t>z</w:t>
      </w:r>
      <w:r w:rsidRPr="00D81AF0">
        <w:rPr>
          <w:rFonts w:ascii="Tahoma" w:eastAsia="Tahoma" w:hAnsi="Tahoma" w:cs="Tahoma"/>
          <w:sz w:val="16"/>
          <w:szCs w:val="16"/>
        </w:rPr>
        <w:t>ąc</w:t>
      </w:r>
      <w:r w:rsidRPr="00D81AF0">
        <w:rPr>
          <w:rFonts w:ascii="Tahoma" w:eastAsia="Tahoma" w:hAnsi="Tahoma" w:cs="Tahoma"/>
          <w:spacing w:val="-3"/>
          <w:sz w:val="16"/>
          <w:szCs w:val="16"/>
        </w:rPr>
        <w:t>y</w:t>
      </w:r>
      <w:r w:rsidRPr="00D81AF0">
        <w:rPr>
          <w:rFonts w:ascii="Tahoma" w:eastAsia="Tahoma" w:hAnsi="Tahoma" w:cs="Tahoma"/>
          <w:sz w:val="16"/>
          <w:szCs w:val="16"/>
        </w:rPr>
        <w:t>ch</w:t>
      </w:r>
      <w:r w:rsidRPr="00D81AF0">
        <w:rPr>
          <w:rFonts w:ascii="Tahoma" w:eastAsia="Tahoma" w:hAnsi="Tahoma" w:cs="Tahoma"/>
          <w:spacing w:val="19"/>
          <w:sz w:val="16"/>
          <w:szCs w:val="16"/>
        </w:rPr>
        <w:t xml:space="preserve"> </w:t>
      </w:r>
      <w:r w:rsidRPr="00D81AF0">
        <w:rPr>
          <w:rFonts w:ascii="Tahoma" w:eastAsia="Tahoma" w:hAnsi="Tahoma" w:cs="Tahoma"/>
          <w:sz w:val="16"/>
          <w:szCs w:val="16"/>
        </w:rPr>
        <w:t>za</w:t>
      </w:r>
      <w:r w:rsidRPr="00D81AF0">
        <w:rPr>
          <w:rFonts w:ascii="Tahoma" w:eastAsia="Tahoma" w:hAnsi="Tahoma" w:cs="Tahoma"/>
          <w:spacing w:val="-1"/>
          <w:sz w:val="16"/>
          <w:szCs w:val="16"/>
        </w:rPr>
        <w:t>mó</w:t>
      </w:r>
      <w:r w:rsidRPr="00D81AF0">
        <w:rPr>
          <w:rFonts w:ascii="Tahoma" w:eastAsia="Tahoma" w:hAnsi="Tahoma" w:cs="Tahoma"/>
          <w:sz w:val="16"/>
          <w:szCs w:val="16"/>
        </w:rPr>
        <w:t>w</w:t>
      </w:r>
      <w:r w:rsidRPr="00D81AF0">
        <w:rPr>
          <w:rFonts w:ascii="Tahoma" w:eastAsia="Tahoma" w:hAnsi="Tahoma" w:cs="Tahoma"/>
          <w:spacing w:val="-1"/>
          <w:sz w:val="16"/>
          <w:szCs w:val="16"/>
        </w:rPr>
        <w:t>ie</w:t>
      </w:r>
      <w:r w:rsidRPr="00D81AF0">
        <w:rPr>
          <w:rFonts w:ascii="Tahoma" w:eastAsia="Tahoma" w:hAnsi="Tahoma" w:cs="Tahoma"/>
          <w:sz w:val="16"/>
          <w:szCs w:val="16"/>
        </w:rPr>
        <w:t>ń</w:t>
      </w:r>
    </w:p>
    <w:p w14:paraId="5CB5BFB0" w14:textId="77777777" w:rsidR="00FF6EE1" w:rsidRPr="00D81AF0" w:rsidRDefault="00FF6EE1" w:rsidP="00B9402C">
      <w:pPr>
        <w:pStyle w:val="Tekstprzypisudolnego"/>
        <w:jc w:val="both"/>
        <w:rPr>
          <w:rFonts w:ascii="Tahoma" w:hAnsi="Tahoma" w:cs="Tahoma"/>
          <w:sz w:val="16"/>
          <w:szCs w:val="16"/>
        </w:rPr>
      </w:pPr>
      <w:r w:rsidRPr="00D81AF0">
        <w:rPr>
          <w:rFonts w:ascii="Tahoma" w:eastAsia="Tahoma" w:hAnsi="Tahoma" w:cs="Tahoma"/>
          <w:spacing w:val="-1"/>
          <w:sz w:val="16"/>
          <w:szCs w:val="16"/>
        </w:rPr>
        <w:t>u</w:t>
      </w:r>
      <w:r w:rsidRPr="00D81AF0">
        <w:rPr>
          <w:rFonts w:ascii="Tahoma" w:eastAsia="Tahoma" w:hAnsi="Tahoma" w:cs="Tahoma"/>
          <w:sz w:val="16"/>
          <w:szCs w:val="16"/>
        </w:rPr>
        <w:t>dz</w:t>
      </w:r>
      <w:r w:rsidRPr="00D81AF0">
        <w:rPr>
          <w:rFonts w:ascii="Tahoma" w:eastAsia="Tahoma" w:hAnsi="Tahoma" w:cs="Tahoma"/>
          <w:spacing w:val="-1"/>
          <w:sz w:val="16"/>
          <w:szCs w:val="16"/>
        </w:rPr>
        <w:t>iel</w:t>
      </w:r>
      <w:r w:rsidRPr="00D81AF0">
        <w:rPr>
          <w:rFonts w:ascii="Tahoma" w:eastAsia="Tahoma" w:hAnsi="Tahoma" w:cs="Tahoma"/>
          <w:sz w:val="16"/>
          <w:szCs w:val="16"/>
        </w:rPr>
        <w:t>a</w:t>
      </w:r>
      <w:r w:rsidRPr="00D81AF0">
        <w:rPr>
          <w:rFonts w:ascii="Tahoma" w:eastAsia="Tahoma" w:hAnsi="Tahoma" w:cs="Tahoma"/>
          <w:spacing w:val="-4"/>
          <w:sz w:val="16"/>
          <w:szCs w:val="16"/>
        </w:rPr>
        <w:t>n</w:t>
      </w:r>
      <w:r w:rsidRPr="00D81AF0">
        <w:rPr>
          <w:rFonts w:ascii="Tahoma" w:eastAsia="Tahoma" w:hAnsi="Tahoma" w:cs="Tahoma"/>
          <w:spacing w:val="-3"/>
          <w:sz w:val="16"/>
          <w:szCs w:val="16"/>
        </w:rPr>
        <w:t>y</w:t>
      </w:r>
      <w:r w:rsidRPr="00D81AF0">
        <w:rPr>
          <w:rFonts w:ascii="Tahoma" w:eastAsia="Tahoma" w:hAnsi="Tahoma" w:cs="Tahoma"/>
          <w:sz w:val="16"/>
          <w:szCs w:val="16"/>
        </w:rPr>
        <w:t>ch zg</w:t>
      </w:r>
      <w:r w:rsidRPr="00D81AF0">
        <w:rPr>
          <w:rFonts w:ascii="Tahoma" w:eastAsia="Tahoma" w:hAnsi="Tahoma" w:cs="Tahoma"/>
          <w:spacing w:val="-1"/>
          <w:sz w:val="16"/>
          <w:szCs w:val="16"/>
        </w:rPr>
        <w:t>o</w:t>
      </w:r>
      <w:r w:rsidRPr="00D81AF0">
        <w:rPr>
          <w:rFonts w:ascii="Tahoma" w:eastAsia="Tahoma" w:hAnsi="Tahoma" w:cs="Tahoma"/>
          <w:sz w:val="16"/>
          <w:szCs w:val="16"/>
        </w:rPr>
        <w:t>d</w:t>
      </w:r>
      <w:r w:rsidRPr="00D81AF0">
        <w:rPr>
          <w:rFonts w:ascii="Tahoma" w:eastAsia="Tahoma" w:hAnsi="Tahoma" w:cs="Tahoma"/>
          <w:spacing w:val="-1"/>
          <w:sz w:val="16"/>
          <w:szCs w:val="16"/>
        </w:rPr>
        <w:t>ni</w:t>
      </w:r>
      <w:r w:rsidRPr="00D81AF0">
        <w:rPr>
          <w:rFonts w:ascii="Tahoma" w:eastAsia="Tahoma" w:hAnsi="Tahoma" w:cs="Tahoma"/>
          <w:sz w:val="16"/>
          <w:szCs w:val="16"/>
        </w:rPr>
        <w:t>e z</w:t>
      </w:r>
      <w:r w:rsidRPr="00D81AF0">
        <w:rPr>
          <w:rFonts w:ascii="Tahoma" w:eastAsia="Tahoma" w:hAnsi="Tahoma" w:cs="Tahoma"/>
          <w:spacing w:val="1"/>
          <w:sz w:val="16"/>
          <w:szCs w:val="16"/>
        </w:rPr>
        <w:t xml:space="preserve"> </w:t>
      </w:r>
      <w:r w:rsidRPr="00D81AF0">
        <w:rPr>
          <w:rFonts w:ascii="Tahoma" w:eastAsia="Tahoma" w:hAnsi="Tahoma" w:cs="Tahoma"/>
          <w:sz w:val="16"/>
          <w:szCs w:val="16"/>
        </w:rPr>
        <w:t>zasadą</w:t>
      </w:r>
      <w:r w:rsidRPr="00D81AF0">
        <w:rPr>
          <w:rFonts w:ascii="Tahoma" w:eastAsia="Tahoma" w:hAnsi="Tahoma" w:cs="Tahoma"/>
          <w:spacing w:val="1"/>
          <w:sz w:val="16"/>
          <w:szCs w:val="16"/>
        </w:rPr>
        <w:t xml:space="preserve"> </w:t>
      </w:r>
      <w:r w:rsidRPr="00D81AF0">
        <w:rPr>
          <w:rFonts w:ascii="Tahoma" w:eastAsia="Tahoma" w:hAnsi="Tahoma" w:cs="Tahoma"/>
          <w:spacing w:val="-3"/>
          <w:sz w:val="16"/>
          <w:szCs w:val="16"/>
        </w:rPr>
        <w:t>k</w:t>
      </w:r>
      <w:r w:rsidRPr="00D81AF0">
        <w:rPr>
          <w:rFonts w:ascii="Tahoma" w:eastAsia="Tahoma" w:hAnsi="Tahoma" w:cs="Tahoma"/>
          <w:spacing w:val="-1"/>
          <w:sz w:val="16"/>
          <w:szCs w:val="16"/>
        </w:rPr>
        <w:t>on</w:t>
      </w:r>
      <w:r w:rsidRPr="00D81AF0">
        <w:rPr>
          <w:rFonts w:ascii="Tahoma" w:eastAsia="Tahoma" w:hAnsi="Tahoma" w:cs="Tahoma"/>
          <w:spacing w:val="1"/>
          <w:sz w:val="16"/>
          <w:szCs w:val="16"/>
        </w:rPr>
        <w:t>k</w:t>
      </w:r>
      <w:r w:rsidRPr="00D81AF0">
        <w:rPr>
          <w:rFonts w:ascii="Tahoma" w:eastAsia="Tahoma" w:hAnsi="Tahoma" w:cs="Tahoma"/>
          <w:spacing w:val="-1"/>
          <w:sz w:val="16"/>
          <w:szCs w:val="16"/>
        </w:rPr>
        <w:t>u</w:t>
      </w:r>
      <w:r w:rsidRPr="00D81AF0">
        <w:rPr>
          <w:rFonts w:ascii="Tahoma" w:eastAsia="Tahoma" w:hAnsi="Tahoma" w:cs="Tahoma"/>
          <w:sz w:val="16"/>
          <w:szCs w:val="16"/>
        </w:rPr>
        <w:t>r</w:t>
      </w:r>
      <w:r w:rsidRPr="00D81AF0">
        <w:rPr>
          <w:rFonts w:ascii="Tahoma" w:eastAsia="Tahoma" w:hAnsi="Tahoma" w:cs="Tahoma"/>
          <w:spacing w:val="-1"/>
          <w:sz w:val="16"/>
          <w:szCs w:val="16"/>
        </w:rPr>
        <w:t>en</w:t>
      </w:r>
      <w:r w:rsidRPr="00D81AF0">
        <w:rPr>
          <w:rFonts w:ascii="Tahoma" w:eastAsia="Tahoma" w:hAnsi="Tahoma" w:cs="Tahoma"/>
          <w:sz w:val="16"/>
          <w:szCs w:val="16"/>
        </w:rPr>
        <w:t>c</w:t>
      </w:r>
      <w:r w:rsidRPr="00D81AF0">
        <w:rPr>
          <w:rFonts w:ascii="Tahoma" w:eastAsia="Tahoma" w:hAnsi="Tahoma" w:cs="Tahoma"/>
          <w:spacing w:val="-1"/>
          <w:sz w:val="16"/>
          <w:szCs w:val="16"/>
        </w:rPr>
        <w:t>y</w:t>
      </w:r>
      <w:r w:rsidRPr="00D81AF0">
        <w:rPr>
          <w:rFonts w:ascii="Tahoma" w:eastAsia="Tahoma" w:hAnsi="Tahoma" w:cs="Tahoma"/>
          <w:sz w:val="16"/>
          <w:szCs w:val="16"/>
        </w:rPr>
        <w:t>j</w:t>
      </w:r>
      <w:r w:rsidRPr="00D81AF0">
        <w:rPr>
          <w:rFonts w:ascii="Tahoma" w:eastAsia="Tahoma" w:hAnsi="Tahoma" w:cs="Tahoma"/>
          <w:spacing w:val="-1"/>
          <w:sz w:val="16"/>
          <w:szCs w:val="16"/>
        </w:rPr>
        <w:t>no</w:t>
      </w:r>
      <w:r w:rsidRPr="00D81AF0">
        <w:rPr>
          <w:rFonts w:ascii="Tahoma" w:eastAsia="Tahoma" w:hAnsi="Tahoma" w:cs="Tahoma"/>
          <w:sz w:val="16"/>
          <w:szCs w:val="16"/>
        </w:rPr>
        <w:t>śc</w:t>
      </w:r>
      <w:r w:rsidRPr="00D81AF0">
        <w:rPr>
          <w:rFonts w:ascii="Tahoma" w:eastAsia="Tahoma" w:hAnsi="Tahoma" w:cs="Tahoma"/>
          <w:spacing w:val="-1"/>
          <w:sz w:val="16"/>
          <w:szCs w:val="16"/>
        </w:rPr>
        <w:t>i</w:t>
      </w:r>
      <w:r w:rsidRPr="00D81AF0">
        <w:rPr>
          <w:rFonts w:ascii="Tahoma" w:eastAsia="Tahoma" w:hAnsi="Tahoma" w:cs="Tahoma"/>
          <w:sz w:val="16"/>
          <w:szCs w:val="16"/>
        </w:rPr>
        <w:t xml:space="preserve">, o </w:t>
      </w:r>
      <w:r w:rsidRPr="00D81AF0">
        <w:rPr>
          <w:rFonts w:ascii="Tahoma" w:eastAsia="Tahoma" w:hAnsi="Tahoma" w:cs="Tahoma"/>
          <w:spacing w:val="-1"/>
          <w:sz w:val="16"/>
          <w:szCs w:val="16"/>
        </w:rPr>
        <w:t>któ</w:t>
      </w:r>
      <w:r w:rsidRPr="00D81AF0">
        <w:rPr>
          <w:rFonts w:ascii="Tahoma" w:eastAsia="Tahoma" w:hAnsi="Tahoma" w:cs="Tahoma"/>
          <w:sz w:val="16"/>
          <w:szCs w:val="16"/>
        </w:rPr>
        <w:t>r</w:t>
      </w:r>
      <w:r w:rsidRPr="00D81AF0">
        <w:rPr>
          <w:rFonts w:ascii="Tahoma" w:eastAsia="Tahoma" w:hAnsi="Tahoma" w:cs="Tahoma"/>
          <w:spacing w:val="-1"/>
          <w:sz w:val="16"/>
          <w:szCs w:val="16"/>
        </w:rPr>
        <w:t>e</w:t>
      </w:r>
      <w:r w:rsidRPr="00D81AF0">
        <w:rPr>
          <w:rFonts w:ascii="Tahoma" w:eastAsia="Tahoma" w:hAnsi="Tahoma" w:cs="Tahoma"/>
          <w:sz w:val="16"/>
          <w:szCs w:val="16"/>
        </w:rPr>
        <w:t>j</w:t>
      </w:r>
      <w:r w:rsidRPr="00D81AF0">
        <w:rPr>
          <w:rFonts w:ascii="Tahoma" w:eastAsia="Tahoma" w:hAnsi="Tahoma" w:cs="Tahoma"/>
          <w:spacing w:val="2"/>
          <w:sz w:val="16"/>
          <w:szCs w:val="16"/>
        </w:rPr>
        <w:t xml:space="preserve"> </w:t>
      </w:r>
      <w:r w:rsidRPr="00D81AF0">
        <w:rPr>
          <w:rFonts w:ascii="Tahoma" w:eastAsia="Tahoma" w:hAnsi="Tahoma" w:cs="Tahoma"/>
          <w:spacing w:val="-1"/>
          <w:sz w:val="16"/>
          <w:szCs w:val="16"/>
        </w:rPr>
        <w:t>mo</w:t>
      </w:r>
      <w:r w:rsidRPr="00D81AF0">
        <w:rPr>
          <w:rFonts w:ascii="Tahoma" w:eastAsia="Tahoma" w:hAnsi="Tahoma" w:cs="Tahoma"/>
          <w:spacing w:val="-2"/>
          <w:sz w:val="16"/>
          <w:szCs w:val="16"/>
        </w:rPr>
        <w:t>w</w:t>
      </w:r>
      <w:r w:rsidRPr="00D81AF0">
        <w:rPr>
          <w:rFonts w:ascii="Tahoma" w:eastAsia="Tahoma" w:hAnsi="Tahoma" w:cs="Tahoma"/>
          <w:sz w:val="16"/>
          <w:szCs w:val="16"/>
        </w:rPr>
        <w:t xml:space="preserve">a w </w:t>
      </w:r>
      <w:r w:rsidRPr="001246FA">
        <w:rPr>
          <w:rFonts w:ascii="Tahoma" w:eastAsia="Tahoma" w:hAnsi="Tahoma" w:cs="Tahoma"/>
          <w:i/>
          <w:sz w:val="16"/>
          <w:szCs w:val="16"/>
        </w:rPr>
        <w:t>Wytycznych w zakresie kwalifikowalności</w:t>
      </w:r>
      <w:r w:rsidRPr="00D81AF0">
        <w:rPr>
          <w:rFonts w:ascii="Tahoma" w:eastAsia="Tahoma" w:hAnsi="Tahoma" w:cs="Tahoma"/>
          <w:sz w:val="16"/>
          <w:szCs w:val="16"/>
        </w:rPr>
        <w:t>.</w:t>
      </w:r>
    </w:p>
  </w:footnote>
  <w:footnote w:id="8">
    <w:p w14:paraId="488FE22F" w14:textId="77777777" w:rsidR="00FF6EE1" w:rsidRPr="00D81AF0" w:rsidRDefault="00FF6EE1" w:rsidP="00B9402C">
      <w:pPr>
        <w:pStyle w:val="Tekstprzypisudolnego"/>
        <w:jc w:val="both"/>
        <w:rPr>
          <w:rFonts w:ascii="Tahoma" w:hAnsi="Tahoma" w:cs="Tahoma"/>
          <w:sz w:val="16"/>
          <w:szCs w:val="16"/>
        </w:rPr>
      </w:pPr>
      <w:r w:rsidRPr="00D81AF0">
        <w:rPr>
          <w:rStyle w:val="Odwoanieprzypisudolnego"/>
          <w:rFonts w:ascii="Tahoma" w:hAnsi="Tahoma" w:cs="Tahoma"/>
          <w:sz w:val="16"/>
          <w:szCs w:val="16"/>
        </w:rPr>
        <w:footnoteRef/>
      </w:r>
      <w:r w:rsidRPr="00D81AF0">
        <w:rPr>
          <w:rFonts w:ascii="Tahoma" w:hAnsi="Tahoma" w:cs="Tahoma"/>
          <w:sz w:val="16"/>
          <w:szCs w:val="16"/>
        </w:rPr>
        <w:t xml:space="preserve"> Niepotrzebne wykreślić.</w:t>
      </w:r>
    </w:p>
  </w:footnote>
  <w:footnote w:id="9">
    <w:p w14:paraId="52E4FD6A" w14:textId="77777777" w:rsidR="00FF6EE1" w:rsidRPr="002D6DCC" w:rsidRDefault="00FF6EE1" w:rsidP="00B9402C">
      <w:pPr>
        <w:ind w:right="87"/>
        <w:jc w:val="both"/>
        <w:rPr>
          <w:rFonts w:ascii="Tahoma" w:hAnsi="Tahoma" w:cs="Tahoma"/>
          <w:sz w:val="16"/>
          <w:szCs w:val="16"/>
        </w:rPr>
      </w:pPr>
      <w:r w:rsidRPr="00D81AF0">
        <w:rPr>
          <w:rStyle w:val="Odwoanieprzypisudolnego"/>
          <w:rFonts w:ascii="Tahoma" w:hAnsi="Tahoma" w:cs="Tahoma"/>
          <w:sz w:val="16"/>
          <w:szCs w:val="16"/>
        </w:rPr>
        <w:footnoteRef/>
      </w:r>
      <w:r w:rsidRPr="00D81AF0">
        <w:rPr>
          <w:rFonts w:ascii="Tahoma" w:hAnsi="Tahoma" w:cs="Tahoma"/>
          <w:sz w:val="16"/>
          <w:szCs w:val="16"/>
        </w:rPr>
        <w:t xml:space="preserve"> </w:t>
      </w:r>
      <w:r w:rsidRPr="00D81AF0">
        <w:rPr>
          <w:rFonts w:ascii="Tahoma" w:eastAsia="Tahoma" w:hAnsi="Tahoma" w:cs="Tahoma"/>
          <w:spacing w:val="1"/>
          <w:sz w:val="16"/>
          <w:szCs w:val="16"/>
        </w:rPr>
        <w:t>N</w:t>
      </w:r>
      <w:r w:rsidRPr="00D81AF0">
        <w:rPr>
          <w:rFonts w:ascii="Tahoma" w:eastAsia="Tahoma" w:hAnsi="Tahoma" w:cs="Tahoma"/>
          <w:sz w:val="16"/>
          <w:szCs w:val="16"/>
        </w:rPr>
        <w:t>a</w:t>
      </w:r>
      <w:r w:rsidRPr="00D81AF0">
        <w:rPr>
          <w:rFonts w:ascii="Tahoma" w:eastAsia="Tahoma" w:hAnsi="Tahoma" w:cs="Tahoma"/>
          <w:spacing w:val="-1"/>
          <w:sz w:val="16"/>
          <w:szCs w:val="16"/>
        </w:rPr>
        <w:t>le</w:t>
      </w:r>
      <w:r w:rsidRPr="00D81AF0">
        <w:rPr>
          <w:rFonts w:ascii="Tahoma" w:eastAsia="Tahoma" w:hAnsi="Tahoma" w:cs="Tahoma"/>
          <w:sz w:val="16"/>
          <w:szCs w:val="16"/>
        </w:rPr>
        <w:t>ży</w:t>
      </w:r>
      <w:r w:rsidRPr="00D81AF0">
        <w:rPr>
          <w:rFonts w:ascii="Tahoma" w:eastAsia="Tahoma" w:hAnsi="Tahoma" w:cs="Tahoma"/>
          <w:spacing w:val="19"/>
          <w:sz w:val="16"/>
          <w:szCs w:val="16"/>
        </w:rPr>
        <w:t xml:space="preserve"> </w:t>
      </w:r>
      <w:r w:rsidRPr="00D81AF0">
        <w:rPr>
          <w:rFonts w:ascii="Tahoma" w:eastAsia="Tahoma" w:hAnsi="Tahoma" w:cs="Tahoma"/>
          <w:sz w:val="16"/>
          <w:szCs w:val="16"/>
        </w:rPr>
        <w:t>ws</w:t>
      </w:r>
      <w:r w:rsidRPr="00D81AF0">
        <w:rPr>
          <w:rFonts w:ascii="Tahoma" w:eastAsia="Tahoma" w:hAnsi="Tahoma" w:cs="Tahoma"/>
          <w:spacing w:val="-1"/>
          <w:sz w:val="16"/>
          <w:szCs w:val="16"/>
        </w:rPr>
        <w:t>k</w:t>
      </w:r>
      <w:r w:rsidRPr="00D81AF0">
        <w:rPr>
          <w:rFonts w:ascii="Tahoma" w:eastAsia="Tahoma" w:hAnsi="Tahoma" w:cs="Tahoma"/>
          <w:sz w:val="16"/>
          <w:szCs w:val="16"/>
        </w:rPr>
        <w:t>az</w:t>
      </w:r>
      <w:r w:rsidRPr="00D81AF0">
        <w:rPr>
          <w:rFonts w:ascii="Tahoma" w:eastAsia="Tahoma" w:hAnsi="Tahoma" w:cs="Tahoma"/>
          <w:spacing w:val="-3"/>
          <w:sz w:val="16"/>
          <w:szCs w:val="16"/>
        </w:rPr>
        <w:t>a</w:t>
      </w:r>
      <w:r w:rsidRPr="00D81AF0">
        <w:rPr>
          <w:rFonts w:ascii="Tahoma" w:eastAsia="Tahoma" w:hAnsi="Tahoma" w:cs="Tahoma"/>
          <w:sz w:val="16"/>
          <w:szCs w:val="16"/>
        </w:rPr>
        <w:t>ć</w:t>
      </w:r>
      <w:r w:rsidRPr="00D81AF0">
        <w:rPr>
          <w:rFonts w:ascii="Tahoma" w:eastAsia="Tahoma" w:hAnsi="Tahoma" w:cs="Tahoma"/>
          <w:spacing w:val="22"/>
          <w:sz w:val="16"/>
          <w:szCs w:val="16"/>
        </w:rPr>
        <w:t xml:space="preserve"> </w:t>
      </w:r>
      <w:r w:rsidRPr="00D81AF0">
        <w:rPr>
          <w:rFonts w:ascii="Tahoma" w:eastAsia="Tahoma" w:hAnsi="Tahoma" w:cs="Tahoma"/>
          <w:sz w:val="16"/>
          <w:szCs w:val="16"/>
        </w:rPr>
        <w:t>źr</w:t>
      </w:r>
      <w:r w:rsidRPr="00D81AF0">
        <w:rPr>
          <w:rFonts w:ascii="Tahoma" w:eastAsia="Tahoma" w:hAnsi="Tahoma" w:cs="Tahoma"/>
          <w:spacing w:val="-1"/>
          <w:sz w:val="16"/>
          <w:szCs w:val="16"/>
        </w:rPr>
        <w:t>ó</w:t>
      </w:r>
      <w:r w:rsidRPr="00D81AF0">
        <w:rPr>
          <w:rFonts w:ascii="Tahoma" w:eastAsia="Tahoma" w:hAnsi="Tahoma" w:cs="Tahoma"/>
          <w:sz w:val="16"/>
          <w:szCs w:val="16"/>
        </w:rPr>
        <w:t>d</w:t>
      </w:r>
      <w:r w:rsidRPr="00D81AF0">
        <w:rPr>
          <w:rFonts w:ascii="Tahoma" w:eastAsia="Tahoma" w:hAnsi="Tahoma" w:cs="Tahoma"/>
          <w:spacing w:val="-1"/>
          <w:sz w:val="16"/>
          <w:szCs w:val="16"/>
        </w:rPr>
        <w:t>ł</w:t>
      </w:r>
      <w:r w:rsidRPr="00D81AF0">
        <w:rPr>
          <w:rFonts w:ascii="Tahoma" w:eastAsia="Tahoma" w:hAnsi="Tahoma" w:cs="Tahoma"/>
          <w:sz w:val="16"/>
          <w:szCs w:val="16"/>
        </w:rPr>
        <w:t>o</w:t>
      </w:r>
      <w:r w:rsidRPr="00D81AF0">
        <w:rPr>
          <w:rFonts w:ascii="Tahoma" w:eastAsia="Tahoma" w:hAnsi="Tahoma" w:cs="Tahoma"/>
          <w:spacing w:val="19"/>
          <w:sz w:val="16"/>
          <w:szCs w:val="16"/>
        </w:rPr>
        <w:t xml:space="preserve"> </w:t>
      </w:r>
      <w:r w:rsidRPr="00D81AF0">
        <w:rPr>
          <w:rFonts w:ascii="Tahoma" w:eastAsia="Tahoma" w:hAnsi="Tahoma" w:cs="Tahoma"/>
          <w:sz w:val="16"/>
          <w:szCs w:val="16"/>
        </w:rPr>
        <w:t>p</w:t>
      </w:r>
      <w:r w:rsidRPr="00D81AF0">
        <w:rPr>
          <w:rFonts w:ascii="Tahoma" w:eastAsia="Tahoma" w:hAnsi="Tahoma" w:cs="Tahoma"/>
          <w:spacing w:val="-1"/>
          <w:sz w:val="16"/>
          <w:szCs w:val="16"/>
        </w:rPr>
        <w:t>o</w:t>
      </w:r>
      <w:r w:rsidRPr="00D81AF0">
        <w:rPr>
          <w:rFonts w:ascii="Tahoma" w:eastAsia="Tahoma" w:hAnsi="Tahoma" w:cs="Tahoma"/>
          <w:sz w:val="16"/>
          <w:szCs w:val="16"/>
        </w:rPr>
        <w:t>c</w:t>
      </w:r>
      <w:r w:rsidRPr="00D81AF0">
        <w:rPr>
          <w:rFonts w:ascii="Tahoma" w:eastAsia="Tahoma" w:hAnsi="Tahoma" w:cs="Tahoma"/>
          <w:spacing w:val="-1"/>
          <w:sz w:val="16"/>
          <w:szCs w:val="16"/>
        </w:rPr>
        <w:t>ho</w:t>
      </w:r>
      <w:r w:rsidRPr="00D81AF0">
        <w:rPr>
          <w:rFonts w:ascii="Tahoma" w:eastAsia="Tahoma" w:hAnsi="Tahoma" w:cs="Tahoma"/>
          <w:sz w:val="16"/>
          <w:szCs w:val="16"/>
        </w:rPr>
        <w:t>dz</w:t>
      </w:r>
      <w:r w:rsidRPr="00D81AF0">
        <w:rPr>
          <w:rFonts w:ascii="Tahoma" w:eastAsia="Tahoma" w:hAnsi="Tahoma" w:cs="Tahoma"/>
          <w:spacing w:val="-3"/>
          <w:sz w:val="16"/>
          <w:szCs w:val="16"/>
        </w:rPr>
        <w:t>e</w:t>
      </w:r>
      <w:r w:rsidRPr="00D81AF0">
        <w:rPr>
          <w:rFonts w:ascii="Tahoma" w:eastAsia="Tahoma" w:hAnsi="Tahoma" w:cs="Tahoma"/>
          <w:spacing w:val="-1"/>
          <w:sz w:val="16"/>
          <w:szCs w:val="16"/>
        </w:rPr>
        <w:t>ni</w:t>
      </w:r>
      <w:r w:rsidRPr="00D81AF0">
        <w:rPr>
          <w:rFonts w:ascii="Tahoma" w:eastAsia="Tahoma" w:hAnsi="Tahoma" w:cs="Tahoma"/>
          <w:sz w:val="16"/>
          <w:szCs w:val="16"/>
        </w:rPr>
        <w:t>a</w:t>
      </w:r>
      <w:r w:rsidRPr="00D81AF0">
        <w:rPr>
          <w:rFonts w:ascii="Tahoma" w:eastAsia="Tahoma" w:hAnsi="Tahoma" w:cs="Tahoma"/>
          <w:spacing w:val="21"/>
          <w:sz w:val="16"/>
          <w:szCs w:val="16"/>
        </w:rPr>
        <w:t xml:space="preserve"> </w:t>
      </w:r>
      <w:r w:rsidRPr="00D81AF0">
        <w:rPr>
          <w:rFonts w:ascii="Tahoma" w:eastAsia="Tahoma" w:hAnsi="Tahoma" w:cs="Tahoma"/>
          <w:sz w:val="16"/>
          <w:szCs w:val="16"/>
        </w:rPr>
        <w:t>w</w:t>
      </w:r>
      <w:r w:rsidRPr="00D81AF0">
        <w:rPr>
          <w:rFonts w:ascii="Tahoma" w:eastAsia="Tahoma" w:hAnsi="Tahoma" w:cs="Tahoma"/>
          <w:spacing w:val="-1"/>
          <w:sz w:val="16"/>
          <w:szCs w:val="16"/>
        </w:rPr>
        <w:t>kł</w:t>
      </w:r>
      <w:r w:rsidRPr="00D81AF0">
        <w:rPr>
          <w:rFonts w:ascii="Tahoma" w:eastAsia="Tahoma" w:hAnsi="Tahoma" w:cs="Tahoma"/>
          <w:sz w:val="16"/>
          <w:szCs w:val="16"/>
        </w:rPr>
        <w:t>adu</w:t>
      </w:r>
      <w:r w:rsidRPr="00D81AF0">
        <w:rPr>
          <w:rFonts w:ascii="Tahoma" w:eastAsia="Tahoma" w:hAnsi="Tahoma" w:cs="Tahoma"/>
          <w:spacing w:val="21"/>
          <w:sz w:val="16"/>
          <w:szCs w:val="16"/>
        </w:rPr>
        <w:t xml:space="preserve"> </w:t>
      </w:r>
      <w:r w:rsidRPr="00D81AF0">
        <w:rPr>
          <w:rFonts w:ascii="Tahoma" w:eastAsia="Tahoma" w:hAnsi="Tahoma" w:cs="Tahoma"/>
          <w:sz w:val="16"/>
          <w:szCs w:val="16"/>
        </w:rPr>
        <w:t>w</w:t>
      </w:r>
      <w:r w:rsidRPr="00D81AF0">
        <w:rPr>
          <w:rFonts w:ascii="Tahoma" w:eastAsia="Tahoma" w:hAnsi="Tahoma" w:cs="Tahoma"/>
          <w:spacing w:val="-1"/>
          <w:sz w:val="16"/>
          <w:szCs w:val="16"/>
        </w:rPr>
        <w:t>ł</w:t>
      </w:r>
      <w:r w:rsidRPr="00D81AF0">
        <w:rPr>
          <w:rFonts w:ascii="Tahoma" w:eastAsia="Tahoma" w:hAnsi="Tahoma" w:cs="Tahoma"/>
          <w:sz w:val="16"/>
          <w:szCs w:val="16"/>
        </w:rPr>
        <w:t>as</w:t>
      </w:r>
      <w:r w:rsidRPr="00D81AF0">
        <w:rPr>
          <w:rFonts w:ascii="Tahoma" w:eastAsia="Tahoma" w:hAnsi="Tahoma" w:cs="Tahoma"/>
          <w:spacing w:val="-1"/>
          <w:sz w:val="16"/>
          <w:szCs w:val="16"/>
        </w:rPr>
        <w:t>ne</w:t>
      </w:r>
      <w:r w:rsidRPr="00D81AF0">
        <w:rPr>
          <w:rFonts w:ascii="Tahoma" w:eastAsia="Tahoma" w:hAnsi="Tahoma" w:cs="Tahoma"/>
          <w:sz w:val="16"/>
          <w:szCs w:val="16"/>
        </w:rPr>
        <w:t>go</w:t>
      </w:r>
      <w:r w:rsidRPr="00D81AF0">
        <w:rPr>
          <w:rFonts w:ascii="Tahoma" w:eastAsia="Tahoma" w:hAnsi="Tahoma" w:cs="Tahoma"/>
          <w:spacing w:val="23"/>
          <w:sz w:val="16"/>
          <w:szCs w:val="16"/>
        </w:rPr>
        <w:t xml:space="preserve"> </w:t>
      </w:r>
      <w:r w:rsidRPr="00D81AF0">
        <w:rPr>
          <w:rFonts w:ascii="Tahoma" w:eastAsia="Tahoma" w:hAnsi="Tahoma" w:cs="Tahoma"/>
          <w:spacing w:val="-1"/>
          <w:sz w:val="16"/>
          <w:szCs w:val="16"/>
        </w:rPr>
        <w:t>m.in</w:t>
      </w:r>
      <w:r w:rsidRPr="00D81AF0">
        <w:rPr>
          <w:rFonts w:ascii="Tahoma" w:eastAsia="Tahoma" w:hAnsi="Tahoma" w:cs="Tahoma"/>
          <w:sz w:val="16"/>
          <w:szCs w:val="16"/>
        </w:rPr>
        <w:t>.</w:t>
      </w:r>
      <w:r w:rsidRPr="00D81AF0">
        <w:rPr>
          <w:rFonts w:ascii="Tahoma" w:eastAsia="Tahoma" w:hAnsi="Tahoma" w:cs="Tahoma"/>
          <w:spacing w:val="21"/>
          <w:sz w:val="16"/>
          <w:szCs w:val="16"/>
        </w:rPr>
        <w:t xml:space="preserve"> </w:t>
      </w:r>
      <w:r w:rsidRPr="00D81AF0">
        <w:rPr>
          <w:rFonts w:ascii="Tahoma" w:eastAsia="Tahoma" w:hAnsi="Tahoma" w:cs="Tahoma"/>
          <w:spacing w:val="-2"/>
          <w:sz w:val="16"/>
          <w:szCs w:val="16"/>
        </w:rPr>
        <w:t>z</w:t>
      </w:r>
      <w:r w:rsidRPr="00D81AF0">
        <w:rPr>
          <w:rFonts w:ascii="Tahoma" w:eastAsia="Tahoma" w:hAnsi="Tahoma" w:cs="Tahoma"/>
          <w:sz w:val="16"/>
          <w:szCs w:val="16"/>
        </w:rPr>
        <w:t>:</w:t>
      </w:r>
      <w:r w:rsidRPr="00D81AF0">
        <w:rPr>
          <w:rFonts w:ascii="Tahoma" w:eastAsia="Tahoma" w:hAnsi="Tahoma" w:cs="Tahoma"/>
          <w:spacing w:val="20"/>
          <w:sz w:val="16"/>
          <w:szCs w:val="16"/>
        </w:rPr>
        <w:t xml:space="preserve"> </w:t>
      </w:r>
      <w:r w:rsidRPr="00D81AF0">
        <w:rPr>
          <w:rFonts w:ascii="Tahoma" w:eastAsia="Tahoma" w:hAnsi="Tahoma" w:cs="Tahoma"/>
          <w:sz w:val="16"/>
          <w:szCs w:val="16"/>
        </w:rPr>
        <w:t>je</w:t>
      </w:r>
      <w:r w:rsidRPr="00D81AF0">
        <w:rPr>
          <w:rFonts w:ascii="Tahoma" w:eastAsia="Tahoma" w:hAnsi="Tahoma" w:cs="Tahoma"/>
          <w:spacing w:val="-3"/>
          <w:sz w:val="16"/>
          <w:szCs w:val="16"/>
        </w:rPr>
        <w:t>d</w:t>
      </w:r>
      <w:r w:rsidRPr="00D81AF0">
        <w:rPr>
          <w:rFonts w:ascii="Tahoma" w:eastAsia="Tahoma" w:hAnsi="Tahoma" w:cs="Tahoma"/>
          <w:spacing w:val="-1"/>
          <w:sz w:val="16"/>
          <w:szCs w:val="16"/>
        </w:rPr>
        <w:t>no</w:t>
      </w:r>
      <w:r w:rsidRPr="00D81AF0">
        <w:rPr>
          <w:rFonts w:ascii="Tahoma" w:eastAsia="Tahoma" w:hAnsi="Tahoma" w:cs="Tahoma"/>
          <w:sz w:val="16"/>
          <w:szCs w:val="16"/>
        </w:rPr>
        <w:t>s</w:t>
      </w:r>
      <w:r w:rsidRPr="00D81AF0">
        <w:rPr>
          <w:rFonts w:ascii="Tahoma" w:eastAsia="Tahoma" w:hAnsi="Tahoma" w:cs="Tahoma"/>
          <w:spacing w:val="-1"/>
          <w:sz w:val="16"/>
          <w:szCs w:val="16"/>
        </w:rPr>
        <w:t>tk</w:t>
      </w:r>
      <w:r w:rsidRPr="00D81AF0">
        <w:rPr>
          <w:rFonts w:ascii="Tahoma" w:eastAsia="Tahoma" w:hAnsi="Tahoma" w:cs="Tahoma"/>
          <w:sz w:val="16"/>
          <w:szCs w:val="16"/>
        </w:rPr>
        <w:t>i</w:t>
      </w:r>
      <w:r w:rsidRPr="00D81AF0">
        <w:rPr>
          <w:rFonts w:ascii="Tahoma" w:eastAsia="Tahoma" w:hAnsi="Tahoma" w:cs="Tahoma"/>
          <w:spacing w:val="21"/>
          <w:sz w:val="16"/>
          <w:szCs w:val="16"/>
        </w:rPr>
        <w:t xml:space="preserve"> </w:t>
      </w:r>
      <w:r w:rsidRPr="00D81AF0">
        <w:rPr>
          <w:rFonts w:ascii="Tahoma" w:eastAsia="Tahoma" w:hAnsi="Tahoma" w:cs="Tahoma"/>
          <w:sz w:val="16"/>
          <w:szCs w:val="16"/>
        </w:rPr>
        <w:t>sa</w:t>
      </w:r>
      <w:r w:rsidRPr="00D81AF0">
        <w:rPr>
          <w:rFonts w:ascii="Tahoma" w:eastAsia="Tahoma" w:hAnsi="Tahoma" w:cs="Tahoma"/>
          <w:spacing w:val="-1"/>
          <w:sz w:val="16"/>
          <w:szCs w:val="16"/>
        </w:rPr>
        <w:t>mo</w:t>
      </w:r>
      <w:r w:rsidRPr="00D81AF0">
        <w:rPr>
          <w:rFonts w:ascii="Tahoma" w:eastAsia="Tahoma" w:hAnsi="Tahoma" w:cs="Tahoma"/>
          <w:sz w:val="16"/>
          <w:szCs w:val="16"/>
        </w:rPr>
        <w:t>rządu</w:t>
      </w:r>
      <w:r w:rsidRPr="00D81AF0">
        <w:rPr>
          <w:rFonts w:ascii="Tahoma" w:eastAsia="Tahoma" w:hAnsi="Tahoma" w:cs="Tahoma"/>
          <w:spacing w:val="21"/>
          <w:sz w:val="16"/>
          <w:szCs w:val="16"/>
        </w:rPr>
        <w:t xml:space="preserve"> </w:t>
      </w:r>
      <w:r w:rsidRPr="00D81AF0">
        <w:rPr>
          <w:rFonts w:ascii="Tahoma" w:eastAsia="Tahoma" w:hAnsi="Tahoma" w:cs="Tahoma"/>
          <w:spacing w:val="-1"/>
          <w:sz w:val="16"/>
          <w:szCs w:val="16"/>
        </w:rPr>
        <w:t>te</w:t>
      </w:r>
      <w:r w:rsidRPr="00D81AF0">
        <w:rPr>
          <w:rFonts w:ascii="Tahoma" w:eastAsia="Tahoma" w:hAnsi="Tahoma" w:cs="Tahoma"/>
          <w:sz w:val="16"/>
          <w:szCs w:val="16"/>
        </w:rPr>
        <w:t>r</w:t>
      </w:r>
      <w:r w:rsidRPr="00D81AF0">
        <w:rPr>
          <w:rFonts w:ascii="Tahoma" w:eastAsia="Tahoma" w:hAnsi="Tahoma" w:cs="Tahoma"/>
          <w:spacing w:val="-1"/>
          <w:sz w:val="16"/>
          <w:szCs w:val="16"/>
        </w:rPr>
        <w:t>yto</w:t>
      </w:r>
      <w:r w:rsidRPr="00D81AF0">
        <w:rPr>
          <w:rFonts w:ascii="Tahoma" w:eastAsia="Tahoma" w:hAnsi="Tahoma" w:cs="Tahoma"/>
          <w:sz w:val="16"/>
          <w:szCs w:val="16"/>
        </w:rPr>
        <w:t>r</w:t>
      </w:r>
      <w:r w:rsidRPr="00D81AF0">
        <w:rPr>
          <w:rFonts w:ascii="Tahoma" w:eastAsia="Tahoma" w:hAnsi="Tahoma" w:cs="Tahoma"/>
          <w:spacing w:val="-1"/>
          <w:sz w:val="16"/>
          <w:szCs w:val="16"/>
        </w:rPr>
        <w:t>i</w:t>
      </w:r>
      <w:r w:rsidRPr="00D81AF0">
        <w:rPr>
          <w:rFonts w:ascii="Tahoma" w:eastAsia="Tahoma" w:hAnsi="Tahoma" w:cs="Tahoma"/>
          <w:sz w:val="16"/>
          <w:szCs w:val="16"/>
        </w:rPr>
        <w:t>a</w:t>
      </w:r>
      <w:r w:rsidRPr="00D81AF0">
        <w:rPr>
          <w:rFonts w:ascii="Tahoma" w:eastAsia="Tahoma" w:hAnsi="Tahoma" w:cs="Tahoma"/>
          <w:spacing w:val="-1"/>
          <w:sz w:val="16"/>
          <w:szCs w:val="16"/>
        </w:rPr>
        <w:t>lne</w:t>
      </w:r>
      <w:r w:rsidRPr="00D81AF0">
        <w:rPr>
          <w:rFonts w:ascii="Tahoma" w:eastAsia="Tahoma" w:hAnsi="Tahoma" w:cs="Tahoma"/>
          <w:sz w:val="16"/>
          <w:szCs w:val="16"/>
        </w:rPr>
        <w:t>go</w:t>
      </w:r>
      <w:r w:rsidRPr="00D81AF0">
        <w:rPr>
          <w:rFonts w:ascii="Tahoma" w:eastAsia="Tahoma" w:hAnsi="Tahoma" w:cs="Tahoma"/>
          <w:spacing w:val="21"/>
          <w:sz w:val="16"/>
          <w:szCs w:val="16"/>
        </w:rPr>
        <w:t xml:space="preserve"> </w:t>
      </w:r>
      <w:r w:rsidRPr="00D81AF0">
        <w:rPr>
          <w:rFonts w:ascii="Tahoma" w:eastAsia="Tahoma" w:hAnsi="Tahoma" w:cs="Tahoma"/>
          <w:spacing w:val="3"/>
          <w:sz w:val="16"/>
          <w:szCs w:val="16"/>
        </w:rPr>
        <w:t>s</w:t>
      </w:r>
      <w:r w:rsidRPr="00D81AF0">
        <w:rPr>
          <w:rFonts w:ascii="Tahoma" w:eastAsia="Tahoma" w:hAnsi="Tahoma" w:cs="Tahoma"/>
          <w:sz w:val="16"/>
          <w:szCs w:val="16"/>
        </w:rPr>
        <w:t>z</w:t>
      </w:r>
      <w:r w:rsidRPr="00D81AF0">
        <w:rPr>
          <w:rFonts w:ascii="Tahoma" w:eastAsia="Tahoma" w:hAnsi="Tahoma" w:cs="Tahoma"/>
          <w:spacing w:val="-2"/>
          <w:sz w:val="16"/>
          <w:szCs w:val="16"/>
        </w:rPr>
        <w:t>c</w:t>
      </w:r>
      <w:r w:rsidRPr="00D81AF0">
        <w:rPr>
          <w:rFonts w:ascii="Tahoma" w:eastAsia="Tahoma" w:hAnsi="Tahoma" w:cs="Tahoma"/>
          <w:sz w:val="16"/>
          <w:szCs w:val="16"/>
        </w:rPr>
        <w:t>z</w:t>
      </w:r>
      <w:r w:rsidRPr="00D81AF0">
        <w:rPr>
          <w:rFonts w:ascii="Tahoma" w:eastAsia="Tahoma" w:hAnsi="Tahoma" w:cs="Tahoma"/>
          <w:spacing w:val="-1"/>
          <w:sz w:val="16"/>
          <w:szCs w:val="16"/>
        </w:rPr>
        <w:t>e</w:t>
      </w:r>
      <w:r w:rsidRPr="00D81AF0">
        <w:rPr>
          <w:rFonts w:ascii="Tahoma" w:eastAsia="Tahoma" w:hAnsi="Tahoma" w:cs="Tahoma"/>
          <w:sz w:val="16"/>
          <w:szCs w:val="16"/>
        </w:rPr>
        <w:t>b</w:t>
      </w:r>
      <w:r w:rsidRPr="00D81AF0">
        <w:rPr>
          <w:rFonts w:ascii="Tahoma" w:eastAsia="Tahoma" w:hAnsi="Tahoma" w:cs="Tahoma"/>
          <w:spacing w:val="-1"/>
          <w:sz w:val="16"/>
          <w:szCs w:val="16"/>
        </w:rPr>
        <w:t>l</w:t>
      </w:r>
      <w:r w:rsidRPr="00D81AF0">
        <w:rPr>
          <w:rFonts w:ascii="Tahoma" w:eastAsia="Tahoma" w:hAnsi="Tahoma" w:cs="Tahoma"/>
          <w:sz w:val="16"/>
          <w:szCs w:val="16"/>
        </w:rPr>
        <w:t>a</w:t>
      </w:r>
      <w:r w:rsidRPr="00D81AF0">
        <w:rPr>
          <w:rFonts w:ascii="Tahoma" w:eastAsia="Tahoma" w:hAnsi="Tahoma" w:cs="Tahoma"/>
          <w:spacing w:val="21"/>
          <w:sz w:val="16"/>
          <w:szCs w:val="16"/>
        </w:rPr>
        <w:t xml:space="preserve"> </w:t>
      </w:r>
      <w:r w:rsidRPr="00D81AF0">
        <w:rPr>
          <w:rFonts w:ascii="Tahoma" w:eastAsia="Tahoma" w:hAnsi="Tahoma" w:cs="Tahoma"/>
          <w:sz w:val="16"/>
          <w:szCs w:val="16"/>
        </w:rPr>
        <w:t>w</w:t>
      </w:r>
      <w:r w:rsidRPr="00D81AF0">
        <w:rPr>
          <w:rFonts w:ascii="Tahoma" w:eastAsia="Tahoma" w:hAnsi="Tahoma" w:cs="Tahoma"/>
          <w:spacing w:val="-3"/>
          <w:sz w:val="16"/>
          <w:szCs w:val="16"/>
        </w:rPr>
        <w:t>o</w:t>
      </w:r>
      <w:r w:rsidRPr="00D81AF0">
        <w:rPr>
          <w:rFonts w:ascii="Tahoma" w:eastAsia="Tahoma" w:hAnsi="Tahoma" w:cs="Tahoma"/>
          <w:sz w:val="16"/>
          <w:szCs w:val="16"/>
        </w:rPr>
        <w:t>jewódz</w:t>
      </w:r>
      <w:r w:rsidRPr="00D81AF0">
        <w:rPr>
          <w:rFonts w:ascii="Tahoma" w:eastAsia="Tahoma" w:hAnsi="Tahoma" w:cs="Tahoma"/>
          <w:spacing w:val="-1"/>
          <w:sz w:val="16"/>
          <w:szCs w:val="16"/>
        </w:rPr>
        <w:t>kie</w:t>
      </w:r>
      <w:r w:rsidRPr="00D81AF0">
        <w:rPr>
          <w:rFonts w:ascii="Tahoma" w:eastAsia="Tahoma" w:hAnsi="Tahoma" w:cs="Tahoma"/>
          <w:sz w:val="16"/>
          <w:szCs w:val="16"/>
        </w:rPr>
        <w:t>g</w:t>
      </w:r>
      <w:r w:rsidRPr="00D81AF0">
        <w:rPr>
          <w:rFonts w:ascii="Tahoma" w:eastAsia="Tahoma" w:hAnsi="Tahoma" w:cs="Tahoma"/>
          <w:spacing w:val="-3"/>
          <w:sz w:val="16"/>
          <w:szCs w:val="16"/>
        </w:rPr>
        <w:t>o</w:t>
      </w:r>
      <w:r w:rsidRPr="00D81AF0">
        <w:rPr>
          <w:rFonts w:ascii="Tahoma" w:eastAsia="Tahoma" w:hAnsi="Tahoma" w:cs="Tahoma"/>
          <w:sz w:val="16"/>
          <w:szCs w:val="16"/>
        </w:rPr>
        <w:t>,</w:t>
      </w:r>
      <w:r>
        <w:rPr>
          <w:rFonts w:ascii="Tahoma" w:eastAsia="Tahoma" w:hAnsi="Tahoma" w:cs="Tahoma"/>
          <w:sz w:val="16"/>
          <w:szCs w:val="16"/>
        </w:rPr>
        <w:t xml:space="preserve"> </w:t>
      </w:r>
      <w:r w:rsidRPr="00D81AF0">
        <w:rPr>
          <w:rFonts w:ascii="Tahoma" w:eastAsia="Tahoma" w:hAnsi="Tahoma" w:cs="Tahoma"/>
          <w:sz w:val="16"/>
          <w:szCs w:val="16"/>
        </w:rPr>
        <w:t>p</w:t>
      </w:r>
      <w:r w:rsidRPr="00D81AF0">
        <w:rPr>
          <w:rFonts w:ascii="Tahoma" w:eastAsia="Tahoma" w:hAnsi="Tahoma" w:cs="Tahoma"/>
          <w:spacing w:val="-1"/>
          <w:sz w:val="16"/>
          <w:szCs w:val="16"/>
        </w:rPr>
        <w:t>o</w:t>
      </w:r>
      <w:r w:rsidRPr="00D81AF0">
        <w:rPr>
          <w:rFonts w:ascii="Tahoma" w:eastAsia="Tahoma" w:hAnsi="Tahoma" w:cs="Tahoma"/>
          <w:sz w:val="16"/>
          <w:szCs w:val="16"/>
        </w:rPr>
        <w:t>w</w:t>
      </w:r>
      <w:r w:rsidRPr="00D81AF0">
        <w:rPr>
          <w:rFonts w:ascii="Tahoma" w:eastAsia="Tahoma" w:hAnsi="Tahoma" w:cs="Tahoma"/>
          <w:spacing w:val="-1"/>
          <w:sz w:val="16"/>
          <w:szCs w:val="16"/>
        </w:rPr>
        <w:t>i</w:t>
      </w:r>
      <w:r w:rsidRPr="00D81AF0">
        <w:rPr>
          <w:rFonts w:ascii="Tahoma" w:eastAsia="Tahoma" w:hAnsi="Tahoma" w:cs="Tahoma"/>
          <w:sz w:val="16"/>
          <w:szCs w:val="16"/>
        </w:rPr>
        <w:t>a</w:t>
      </w:r>
      <w:r w:rsidRPr="00D81AF0">
        <w:rPr>
          <w:rFonts w:ascii="Tahoma" w:eastAsia="Tahoma" w:hAnsi="Tahoma" w:cs="Tahoma"/>
          <w:spacing w:val="-1"/>
          <w:sz w:val="16"/>
          <w:szCs w:val="16"/>
        </w:rPr>
        <w:t>to</w:t>
      </w:r>
      <w:r w:rsidRPr="00D81AF0">
        <w:rPr>
          <w:rFonts w:ascii="Tahoma" w:eastAsia="Tahoma" w:hAnsi="Tahoma" w:cs="Tahoma"/>
          <w:sz w:val="16"/>
          <w:szCs w:val="16"/>
        </w:rPr>
        <w:t>w</w:t>
      </w:r>
      <w:r w:rsidRPr="00D81AF0">
        <w:rPr>
          <w:rFonts w:ascii="Tahoma" w:eastAsia="Tahoma" w:hAnsi="Tahoma" w:cs="Tahoma"/>
          <w:spacing w:val="-1"/>
          <w:sz w:val="16"/>
          <w:szCs w:val="16"/>
        </w:rPr>
        <w:t>e</w:t>
      </w:r>
      <w:r w:rsidRPr="00D81AF0">
        <w:rPr>
          <w:rFonts w:ascii="Tahoma" w:eastAsia="Tahoma" w:hAnsi="Tahoma" w:cs="Tahoma"/>
          <w:sz w:val="16"/>
          <w:szCs w:val="16"/>
        </w:rPr>
        <w:t>go</w:t>
      </w:r>
      <w:r w:rsidRPr="00D81AF0">
        <w:rPr>
          <w:rFonts w:ascii="Tahoma" w:eastAsia="Tahoma" w:hAnsi="Tahoma" w:cs="Tahoma"/>
          <w:spacing w:val="38"/>
          <w:sz w:val="16"/>
          <w:szCs w:val="16"/>
        </w:rPr>
        <w:t xml:space="preserve"> </w:t>
      </w:r>
      <w:r w:rsidRPr="00D81AF0">
        <w:rPr>
          <w:rFonts w:ascii="Tahoma" w:eastAsia="Tahoma" w:hAnsi="Tahoma" w:cs="Tahoma"/>
          <w:spacing w:val="-1"/>
          <w:sz w:val="16"/>
          <w:szCs w:val="16"/>
        </w:rPr>
        <w:t>lu</w:t>
      </w:r>
      <w:r w:rsidRPr="00D81AF0">
        <w:rPr>
          <w:rFonts w:ascii="Tahoma" w:eastAsia="Tahoma" w:hAnsi="Tahoma" w:cs="Tahoma"/>
          <w:sz w:val="16"/>
          <w:szCs w:val="16"/>
        </w:rPr>
        <w:t>b</w:t>
      </w:r>
      <w:r w:rsidRPr="00D81AF0">
        <w:rPr>
          <w:rFonts w:ascii="Tahoma" w:eastAsia="Tahoma" w:hAnsi="Tahoma" w:cs="Tahoma"/>
          <w:spacing w:val="39"/>
          <w:sz w:val="16"/>
          <w:szCs w:val="16"/>
        </w:rPr>
        <w:t xml:space="preserve"> </w:t>
      </w:r>
      <w:r w:rsidRPr="00D81AF0">
        <w:rPr>
          <w:rFonts w:ascii="Tahoma" w:eastAsia="Tahoma" w:hAnsi="Tahoma" w:cs="Tahoma"/>
          <w:sz w:val="16"/>
          <w:szCs w:val="16"/>
        </w:rPr>
        <w:t>g</w:t>
      </w:r>
      <w:r w:rsidRPr="00D81AF0">
        <w:rPr>
          <w:rFonts w:ascii="Tahoma" w:eastAsia="Tahoma" w:hAnsi="Tahoma" w:cs="Tahoma"/>
          <w:spacing w:val="-1"/>
          <w:sz w:val="16"/>
          <w:szCs w:val="16"/>
        </w:rPr>
        <w:t>minne</w:t>
      </w:r>
      <w:r w:rsidRPr="00D81AF0">
        <w:rPr>
          <w:rFonts w:ascii="Tahoma" w:eastAsia="Tahoma" w:hAnsi="Tahoma" w:cs="Tahoma"/>
          <w:sz w:val="16"/>
          <w:szCs w:val="16"/>
        </w:rPr>
        <w:t>g</w:t>
      </w:r>
      <w:r w:rsidRPr="00D81AF0">
        <w:rPr>
          <w:rFonts w:ascii="Tahoma" w:eastAsia="Tahoma" w:hAnsi="Tahoma" w:cs="Tahoma"/>
          <w:spacing w:val="-3"/>
          <w:sz w:val="16"/>
          <w:szCs w:val="16"/>
        </w:rPr>
        <w:t>o</w:t>
      </w:r>
      <w:r w:rsidRPr="00D81AF0">
        <w:rPr>
          <w:rFonts w:ascii="Tahoma" w:eastAsia="Tahoma" w:hAnsi="Tahoma" w:cs="Tahoma"/>
          <w:sz w:val="16"/>
          <w:szCs w:val="16"/>
        </w:rPr>
        <w:t>,</w:t>
      </w:r>
      <w:r w:rsidRPr="00D81AF0">
        <w:rPr>
          <w:rFonts w:ascii="Tahoma" w:eastAsia="Tahoma" w:hAnsi="Tahoma" w:cs="Tahoma"/>
          <w:spacing w:val="40"/>
          <w:sz w:val="16"/>
          <w:szCs w:val="16"/>
        </w:rPr>
        <w:t xml:space="preserve"> </w:t>
      </w:r>
      <w:r w:rsidRPr="00D81AF0">
        <w:rPr>
          <w:rFonts w:ascii="Tahoma" w:eastAsia="Tahoma" w:hAnsi="Tahoma" w:cs="Tahoma"/>
          <w:sz w:val="16"/>
          <w:szCs w:val="16"/>
        </w:rPr>
        <w:t>F</w:t>
      </w:r>
      <w:r w:rsidRPr="00D81AF0">
        <w:rPr>
          <w:rFonts w:ascii="Tahoma" w:eastAsia="Tahoma" w:hAnsi="Tahoma" w:cs="Tahoma"/>
          <w:spacing w:val="-1"/>
          <w:sz w:val="16"/>
          <w:szCs w:val="16"/>
        </w:rPr>
        <w:t>u</w:t>
      </w:r>
      <w:r w:rsidRPr="00D81AF0">
        <w:rPr>
          <w:rFonts w:ascii="Tahoma" w:eastAsia="Tahoma" w:hAnsi="Tahoma" w:cs="Tahoma"/>
          <w:spacing w:val="1"/>
          <w:sz w:val="16"/>
          <w:szCs w:val="16"/>
        </w:rPr>
        <w:t>n</w:t>
      </w:r>
      <w:r w:rsidRPr="00D81AF0">
        <w:rPr>
          <w:rFonts w:ascii="Tahoma" w:eastAsia="Tahoma" w:hAnsi="Tahoma" w:cs="Tahoma"/>
          <w:sz w:val="16"/>
          <w:szCs w:val="16"/>
        </w:rPr>
        <w:t>d</w:t>
      </w:r>
      <w:r w:rsidRPr="00D81AF0">
        <w:rPr>
          <w:rFonts w:ascii="Tahoma" w:eastAsia="Tahoma" w:hAnsi="Tahoma" w:cs="Tahoma"/>
          <w:spacing w:val="-1"/>
          <w:sz w:val="16"/>
          <w:szCs w:val="16"/>
        </w:rPr>
        <w:t>u</w:t>
      </w:r>
      <w:r w:rsidRPr="00D81AF0">
        <w:rPr>
          <w:rFonts w:ascii="Tahoma" w:eastAsia="Tahoma" w:hAnsi="Tahoma" w:cs="Tahoma"/>
          <w:sz w:val="16"/>
          <w:szCs w:val="16"/>
        </w:rPr>
        <w:t>s</w:t>
      </w:r>
      <w:r w:rsidRPr="00D81AF0">
        <w:rPr>
          <w:rFonts w:ascii="Tahoma" w:eastAsia="Tahoma" w:hAnsi="Tahoma" w:cs="Tahoma"/>
          <w:spacing w:val="1"/>
          <w:sz w:val="16"/>
          <w:szCs w:val="16"/>
        </w:rPr>
        <w:t>z</w:t>
      </w:r>
      <w:r w:rsidRPr="00D81AF0">
        <w:rPr>
          <w:rFonts w:ascii="Tahoma" w:eastAsia="Tahoma" w:hAnsi="Tahoma" w:cs="Tahoma"/>
          <w:sz w:val="16"/>
          <w:szCs w:val="16"/>
        </w:rPr>
        <w:t>u</w:t>
      </w:r>
      <w:r w:rsidRPr="00D81AF0">
        <w:rPr>
          <w:rFonts w:ascii="Tahoma" w:eastAsia="Tahoma" w:hAnsi="Tahoma" w:cs="Tahoma"/>
          <w:spacing w:val="38"/>
          <w:sz w:val="16"/>
          <w:szCs w:val="16"/>
        </w:rPr>
        <w:t xml:space="preserve"> </w:t>
      </w:r>
      <w:r w:rsidRPr="00D81AF0">
        <w:rPr>
          <w:rFonts w:ascii="Tahoma" w:eastAsia="Tahoma" w:hAnsi="Tahoma" w:cs="Tahoma"/>
          <w:sz w:val="16"/>
          <w:szCs w:val="16"/>
        </w:rPr>
        <w:t>P</w:t>
      </w:r>
      <w:r w:rsidRPr="00D81AF0">
        <w:rPr>
          <w:rFonts w:ascii="Tahoma" w:eastAsia="Tahoma" w:hAnsi="Tahoma" w:cs="Tahoma"/>
          <w:spacing w:val="-2"/>
          <w:sz w:val="16"/>
          <w:szCs w:val="16"/>
        </w:rPr>
        <w:t>r</w:t>
      </w:r>
      <w:r w:rsidRPr="00D81AF0">
        <w:rPr>
          <w:rFonts w:ascii="Tahoma" w:eastAsia="Tahoma" w:hAnsi="Tahoma" w:cs="Tahoma"/>
          <w:sz w:val="16"/>
          <w:szCs w:val="16"/>
        </w:rPr>
        <w:t>ac</w:t>
      </w:r>
      <w:r w:rsidRPr="00D81AF0">
        <w:rPr>
          <w:rFonts w:ascii="Tahoma" w:eastAsia="Tahoma" w:hAnsi="Tahoma" w:cs="Tahoma"/>
          <w:spacing w:val="-15"/>
          <w:sz w:val="16"/>
          <w:szCs w:val="16"/>
        </w:rPr>
        <w:t>y</w:t>
      </w:r>
      <w:r w:rsidRPr="00D81AF0">
        <w:rPr>
          <w:rFonts w:ascii="Tahoma" w:eastAsia="Tahoma" w:hAnsi="Tahoma" w:cs="Tahoma"/>
          <w:sz w:val="16"/>
          <w:szCs w:val="16"/>
        </w:rPr>
        <w:t>,</w:t>
      </w:r>
      <w:r w:rsidRPr="00D81AF0">
        <w:rPr>
          <w:rFonts w:ascii="Tahoma" w:eastAsia="Tahoma" w:hAnsi="Tahoma" w:cs="Tahoma"/>
          <w:spacing w:val="38"/>
          <w:sz w:val="16"/>
          <w:szCs w:val="16"/>
        </w:rPr>
        <w:t xml:space="preserve"> </w:t>
      </w:r>
      <w:r w:rsidRPr="00D81AF0">
        <w:rPr>
          <w:rFonts w:ascii="Tahoma" w:eastAsia="Tahoma" w:hAnsi="Tahoma" w:cs="Tahoma"/>
          <w:spacing w:val="-5"/>
          <w:sz w:val="16"/>
          <w:szCs w:val="16"/>
        </w:rPr>
        <w:t>P</w:t>
      </w:r>
      <w:r w:rsidRPr="00D81AF0">
        <w:rPr>
          <w:rFonts w:ascii="Tahoma" w:eastAsia="Tahoma" w:hAnsi="Tahoma" w:cs="Tahoma"/>
          <w:sz w:val="16"/>
          <w:szCs w:val="16"/>
        </w:rPr>
        <w:t>a</w:t>
      </w:r>
      <w:r w:rsidRPr="00D81AF0">
        <w:rPr>
          <w:rFonts w:ascii="Tahoma" w:eastAsia="Tahoma" w:hAnsi="Tahoma" w:cs="Tahoma"/>
          <w:spacing w:val="-1"/>
          <w:sz w:val="16"/>
          <w:szCs w:val="16"/>
        </w:rPr>
        <w:t>ń</w:t>
      </w:r>
      <w:r w:rsidRPr="00D81AF0">
        <w:rPr>
          <w:rFonts w:ascii="Tahoma" w:eastAsia="Tahoma" w:hAnsi="Tahoma" w:cs="Tahoma"/>
          <w:sz w:val="16"/>
          <w:szCs w:val="16"/>
        </w:rPr>
        <w:t>s</w:t>
      </w:r>
      <w:r w:rsidRPr="00D81AF0">
        <w:rPr>
          <w:rFonts w:ascii="Tahoma" w:eastAsia="Tahoma" w:hAnsi="Tahoma" w:cs="Tahoma"/>
          <w:spacing w:val="-1"/>
          <w:sz w:val="16"/>
          <w:szCs w:val="16"/>
        </w:rPr>
        <w:t>t</w:t>
      </w:r>
      <w:r w:rsidRPr="00D81AF0">
        <w:rPr>
          <w:rFonts w:ascii="Tahoma" w:eastAsia="Tahoma" w:hAnsi="Tahoma" w:cs="Tahoma"/>
          <w:sz w:val="16"/>
          <w:szCs w:val="16"/>
        </w:rPr>
        <w:t>w</w:t>
      </w:r>
      <w:r w:rsidRPr="00D81AF0">
        <w:rPr>
          <w:rFonts w:ascii="Tahoma" w:eastAsia="Tahoma" w:hAnsi="Tahoma" w:cs="Tahoma"/>
          <w:spacing w:val="-1"/>
          <w:sz w:val="16"/>
          <w:szCs w:val="16"/>
        </w:rPr>
        <w:t>o</w:t>
      </w:r>
      <w:r w:rsidRPr="00D81AF0">
        <w:rPr>
          <w:rFonts w:ascii="Tahoma" w:eastAsia="Tahoma" w:hAnsi="Tahoma" w:cs="Tahoma"/>
          <w:sz w:val="16"/>
          <w:szCs w:val="16"/>
        </w:rPr>
        <w:t>w</w:t>
      </w:r>
      <w:r w:rsidRPr="00D81AF0">
        <w:rPr>
          <w:rFonts w:ascii="Tahoma" w:eastAsia="Tahoma" w:hAnsi="Tahoma" w:cs="Tahoma"/>
          <w:spacing w:val="-1"/>
          <w:sz w:val="16"/>
          <w:szCs w:val="16"/>
        </w:rPr>
        <w:t>e</w:t>
      </w:r>
      <w:r w:rsidRPr="00D81AF0">
        <w:rPr>
          <w:rFonts w:ascii="Tahoma" w:eastAsia="Tahoma" w:hAnsi="Tahoma" w:cs="Tahoma"/>
          <w:sz w:val="16"/>
          <w:szCs w:val="16"/>
        </w:rPr>
        <w:t>go</w:t>
      </w:r>
      <w:r w:rsidRPr="00D81AF0">
        <w:rPr>
          <w:rFonts w:ascii="Tahoma" w:eastAsia="Tahoma" w:hAnsi="Tahoma" w:cs="Tahoma"/>
          <w:spacing w:val="38"/>
          <w:sz w:val="16"/>
          <w:szCs w:val="16"/>
        </w:rPr>
        <w:t xml:space="preserve"> </w:t>
      </w:r>
      <w:r w:rsidRPr="00D81AF0">
        <w:rPr>
          <w:rFonts w:ascii="Tahoma" w:eastAsia="Tahoma" w:hAnsi="Tahoma" w:cs="Tahoma"/>
          <w:sz w:val="16"/>
          <w:szCs w:val="16"/>
        </w:rPr>
        <w:t>F</w:t>
      </w:r>
      <w:r w:rsidRPr="00D81AF0">
        <w:rPr>
          <w:rFonts w:ascii="Tahoma" w:eastAsia="Tahoma" w:hAnsi="Tahoma" w:cs="Tahoma"/>
          <w:spacing w:val="-1"/>
          <w:sz w:val="16"/>
          <w:szCs w:val="16"/>
        </w:rPr>
        <w:t>un</w:t>
      </w:r>
      <w:r w:rsidRPr="00D81AF0">
        <w:rPr>
          <w:rFonts w:ascii="Tahoma" w:eastAsia="Tahoma" w:hAnsi="Tahoma" w:cs="Tahoma"/>
          <w:sz w:val="16"/>
          <w:szCs w:val="16"/>
        </w:rPr>
        <w:t>d</w:t>
      </w:r>
      <w:r w:rsidRPr="00D81AF0">
        <w:rPr>
          <w:rFonts w:ascii="Tahoma" w:eastAsia="Tahoma" w:hAnsi="Tahoma" w:cs="Tahoma"/>
          <w:spacing w:val="-1"/>
          <w:sz w:val="16"/>
          <w:szCs w:val="16"/>
        </w:rPr>
        <w:t>u</w:t>
      </w:r>
      <w:r w:rsidRPr="00D81AF0">
        <w:rPr>
          <w:rFonts w:ascii="Tahoma" w:eastAsia="Tahoma" w:hAnsi="Tahoma" w:cs="Tahoma"/>
          <w:sz w:val="16"/>
          <w:szCs w:val="16"/>
        </w:rPr>
        <w:t>s</w:t>
      </w:r>
      <w:r w:rsidRPr="00D81AF0">
        <w:rPr>
          <w:rFonts w:ascii="Tahoma" w:eastAsia="Tahoma" w:hAnsi="Tahoma" w:cs="Tahoma"/>
          <w:spacing w:val="1"/>
          <w:sz w:val="16"/>
          <w:szCs w:val="16"/>
        </w:rPr>
        <w:t>z</w:t>
      </w:r>
      <w:r w:rsidRPr="00D81AF0">
        <w:rPr>
          <w:rFonts w:ascii="Tahoma" w:eastAsia="Tahoma" w:hAnsi="Tahoma" w:cs="Tahoma"/>
          <w:sz w:val="16"/>
          <w:szCs w:val="16"/>
        </w:rPr>
        <w:t>u</w:t>
      </w:r>
      <w:r w:rsidRPr="00D81AF0">
        <w:rPr>
          <w:rFonts w:ascii="Tahoma" w:eastAsia="Tahoma" w:hAnsi="Tahoma" w:cs="Tahoma"/>
          <w:spacing w:val="38"/>
          <w:sz w:val="16"/>
          <w:szCs w:val="16"/>
        </w:rPr>
        <w:t xml:space="preserve"> </w:t>
      </w:r>
      <w:r w:rsidRPr="00D81AF0">
        <w:rPr>
          <w:rFonts w:ascii="Tahoma" w:eastAsia="Tahoma" w:hAnsi="Tahoma" w:cs="Tahoma"/>
          <w:spacing w:val="-1"/>
          <w:sz w:val="16"/>
          <w:szCs w:val="16"/>
        </w:rPr>
        <w:t>Reh</w:t>
      </w:r>
      <w:r w:rsidRPr="00D81AF0">
        <w:rPr>
          <w:rFonts w:ascii="Tahoma" w:eastAsia="Tahoma" w:hAnsi="Tahoma" w:cs="Tahoma"/>
          <w:sz w:val="16"/>
          <w:szCs w:val="16"/>
        </w:rPr>
        <w:t>ab</w:t>
      </w:r>
      <w:r w:rsidRPr="00D81AF0">
        <w:rPr>
          <w:rFonts w:ascii="Tahoma" w:eastAsia="Tahoma" w:hAnsi="Tahoma" w:cs="Tahoma"/>
          <w:spacing w:val="-1"/>
          <w:sz w:val="16"/>
          <w:szCs w:val="16"/>
        </w:rPr>
        <w:t>ilit</w:t>
      </w:r>
      <w:r w:rsidRPr="00D81AF0">
        <w:rPr>
          <w:rFonts w:ascii="Tahoma" w:eastAsia="Tahoma" w:hAnsi="Tahoma" w:cs="Tahoma"/>
          <w:sz w:val="16"/>
          <w:szCs w:val="16"/>
        </w:rPr>
        <w:t>acji</w:t>
      </w:r>
      <w:r w:rsidRPr="00D81AF0">
        <w:rPr>
          <w:rFonts w:ascii="Tahoma" w:eastAsia="Tahoma" w:hAnsi="Tahoma" w:cs="Tahoma"/>
          <w:spacing w:val="38"/>
          <w:sz w:val="16"/>
          <w:szCs w:val="16"/>
        </w:rPr>
        <w:t xml:space="preserve"> </w:t>
      </w:r>
      <w:r w:rsidRPr="00D81AF0">
        <w:rPr>
          <w:rFonts w:ascii="Tahoma" w:eastAsia="Tahoma" w:hAnsi="Tahoma" w:cs="Tahoma"/>
          <w:spacing w:val="-1"/>
          <w:sz w:val="16"/>
          <w:szCs w:val="16"/>
        </w:rPr>
        <w:t>O</w:t>
      </w:r>
      <w:r w:rsidRPr="00D81AF0">
        <w:rPr>
          <w:rFonts w:ascii="Tahoma" w:eastAsia="Tahoma" w:hAnsi="Tahoma" w:cs="Tahoma"/>
          <w:sz w:val="16"/>
          <w:szCs w:val="16"/>
        </w:rPr>
        <w:t>s</w:t>
      </w:r>
      <w:r w:rsidRPr="00D81AF0">
        <w:rPr>
          <w:rFonts w:ascii="Tahoma" w:eastAsia="Tahoma" w:hAnsi="Tahoma" w:cs="Tahoma"/>
          <w:spacing w:val="3"/>
          <w:sz w:val="16"/>
          <w:szCs w:val="16"/>
        </w:rPr>
        <w:t>ó</w:t>
      </w:r>
      <w:r w:rsidRPr="00D81AF0">
        <w:rPr>
          <w:rFonts w:ascii="Tahoma" w:eastAsia="Tahoma" w:hAnsi="Tahoma" w:cs="Tahoma"/>
          <w:sz w:val="16"/>
          <w:szCs w:val="16"/>
        </w:rPr>
        <w:t>b</w:t>
      </w:r>
      <w:r w:rsidRPr="00D81AF0">
        <w:rPr>
          <w:rFonts w:ascii="Tahoma" w:eastAsia="Tahoma" w:hAnsi="Tahoma" w:cs="Tahoma"/>
          <w:spacing w:val="39"/>
          <w:sz w:val="16"/>
          <w:szCs w:val="16"/>
        </w:rPr>
        <w:t xml:space="preserve"> </w:t>
      </w:r>
      <w:r w:rsidRPr="00D81AF0">
        <w:rPr>
          <w:rFonts w:ascii="Tahoma" w:eastAsia="Tahoma" w:hAnsi="Tahoma" w:cs="Tahoma"/>
          <w:spacing w:val="1"/>
          <w:sz w:val="16"/>
          <w:szCs w:val="16"/>
        </w:rPr>
        <w:t>N</w:t>
      </w:r>
      <w:r w:rsidRPr="00D81AF0">
        <w:rPr>
          <w:rFonts w:ascii="Tahoma" w:eastAsia="Tahoma" w:hAnsi="Tahoma" w:cs="Tahoma"/>
          <w:spacing w:val="-1"/>
          <w:sz w:val="16"/>
          <w:szCs w:val="16"/>
        </w:rPr>
        <w:t>ie</w:t>
      </w:r>
      <w:r w:rsidRPr="00D81AF0">
        <w:rPr>
          <w:rFonts w:ascii="Tahoma" w:eastAsia="Tahoma" w:hAnsi="Tahoma" w:cs="Tahoma"/>
          <w:sz w:val="16"/>
          <w:szCs w:val="16"/>
        </w:rPr>
        <w:t>p</w:t>
      </w:r>
      <w:r w:rsidRPr="00D81AF0">
        <w:rPr>
          <w:rFonts w:ascii="Tahoma" w:eastAsia="Tahoma" w:hAnsi="Tahoma" w:cs="Tahoma"/>
          <w:spacing w:val="-1"/>
          <w:sz w:val="16"/>
          <w:szCs w:val="16"/>
        </w:rPr>
        <w:t>ełn</w:t>
      </w:r>
      <w:r w:rsidRPr="00D81AF0">
        <w:rPr>
          <w:rFonts w:ascii="Tahoma" w:eastAsia="Tahoma" w:hAnsi="Tahoma" w:cs="Tahoma"/>
          <w:spacing w:val="1"/>
          <w:sz w:val="16"/>
          <w:szCs w:val="16"/>
        </w:rPr>
        <w:t>o</w:t>
      </w:r>
      <w:r w:rsidRPr="00D81AF0">
        <w:rPr>
          <w:rFonts w:ascii="Tahoma" w:eastAsia="Tahoma" w:hAnsi="Tahoma" w:cs="Tahoma"/>
          <w:sz w:val="16"/>
          <w:szCs w:val="16"/>
        </w:rPr>
        <w:t>sp</w:t>
      </w:r>
      <w:r w:rsidRPr="00D81AF0">
        <w:rPr>
          <w:rFonts w:ascii="Tahoma" w:eastAsia="Tahoma" w:hAnsi="Tahoma" w:cs="Tahoma"/>
          <w:spacing w:val="-3"/>
          <w:sz w:val="16"/>
          <w:szCs w:val="16"/>
        </w:rPr>
        <w:t>r</w:t>
      </w:r>
      <w:r w:rsidRPr="00D81AF0">
        <w:rPr>
          <w:rFonts w:ascii="Tahoma" w:eastAsia="Tahoma" w:hAnsi="Tahoma" w:cs="Tahoma"/>
          <w:sz w:val="16"/>
          <w:szCs w:val="16"/>
        </w:rPr>
        <w:t>aw</w:t>
      </w:r>
      <w:r w:rsidRPr="00D81AF0">
        <w:rPr>
          <w:rFonts w:ascii="Tahoma" w:eastAsia="Tahoma" w:hAnsi="Tahoma" w:cs="Tahoma"/>
          <w:spacing w:val="-3"/>
          <w:sz w:val="16"/>
          <w:szCs w:val="16"/>
        </w:rPr>
        <w:t>ny</w:t>
      </w:r>
      <w:r w:rsidRPr="00D81AF0">
        <w:rPr>
          <w:rFonts w:ascii="Tahoma" w:eastAsia="Tahoma" w:hAnsi="Tahoma" w:cs="Tahoma"/>
          <w:sz w:val="16"/>
          <w:szCs w:val="16"/>
        </w:rPr>
        <w:t>ch</w:t>
      </w:r>
      <w:r w:rsidRPr="00D81AF0">
        <w:rPr>
          <w:rFonts w:ascii="Tahoma" w:eastAsia="Tahoma" w:hAnsi="Tahoma" w:cs="Tahoma"/>
          <w:spacing w:val="38"/>
          <w:sz w:val="16"/>
          <w:szCs w:val="16"/>
        </w:rPr>
        <w:t xml:space="preserve"> </w:t>
      </w:r>
      <w:r w:rsidRPr="00D81AF0">
        <w:rPr>
          <w:rFonts w:ascii="Tahoma" w:eastAsia="Tahoma" w:hAnsi="Tahoma" w:cs="Tahoma"/>
          <w:spacing w:val="-1"/>
          <w:sz w:val="16"/>
          <w:szCs w:val="16"/>
        </w:rPr>
        <w:t>i</w:t>
      </w:r>
      <w:r w:rsidRPr="00D81AF0">
        <w:rPr>
          <w:rFonts w:ascii="Tahoma" w:eastAsia="Tahoma" w:hAnsi="Tahoma" w:cs="Tahoma"/>
          <w:spacing w:val="1"/>
          <w:sz w:val="16"/>
          <w:szCs w:val="16"/>
        </w:rPr>
        <w:t>/</w:t>
      </w:r>
      <w:r w:rsidRPr="00D81AF0">
        <w:rPr>
          <w:rFonts w:ascii="Tahoma" w:eastAsia="Tahoma" w:hAnsi="Tahoma" w:cs="Tahoma"/>
          <w:spacing w:val="-1"/>
          <w:sz w:val="16"/>
          <w:szCs w:val="16"/>
        </w:rPr>
        <w:t>lu</w:t>
      </w:r>
      <w:r w:rsidRPr="00D81AF0">
        <w:rPr>
          <w:rFonts w:ascii="Tahoma" w:eastAsia="Tahoma" w:hAnsi="Tahoma" w:cs="Tahoma"/>
          <w:sz w:val="16"/>
          <w:szCs w:val="16"/>
        </w:rPr>
        <w:t>b</w:t>
      </w:r>
      <w:r w:rsidRPr="00D81AF0">
        <w:rPr>
          <w:rFonts w:ascii="Tahoma" w:eastAsia="Tahoma" w:hAnsi="Tahoma" w:cs="Tahoma"/>
          <w:spacing w:val="39"/>
          <w:sz w:val="16"/>
          <w:szCs w:val="16"/>
        </w:rPr>
        <w:t xml:space="preserve"> </w:t>
      </w:r>
      <w:r w:rsidRPr="00D81AF0">
        <w:rPr>
          <w:rFonts w:ascii="Tahoma" w:eastAsia="Tahoma" w:hAnsi="Tahoma" w:cs="Tahoma"/>
          <w:sz w:val="16"/>
          <w:szCs w:val="16"/>
        </w:rPr>
        <w:t>śr</w:t>
      </w:r>
      <w:r w:rsidRPr="00D81AF0">
        <w:rPr>
          <w:rFonts w:ascii="Tahoma" w:eastAsia="Tahoma" w:hAnsi="Tahoma" w:cs="Tahoma"/>
          <w:spacing w:val="-1"/>
          <w:sz w:val="16"/>
          <w:szCs w:val="16"/>
        </w:rPr>
        <w:t>o</w:t>
      </w:r>
      <w:r w:rsidRPr="00D81AF0">
        <w:rPr>
          <w:rFonts w:ascii="Tahoma" w:eastAsia="Tahoma" w:hAnsi="Tahoma" w:cs="Tahoma"/>
          <w:sz w:val="16"/>
          <w:szCs w:val="16"/>
        </w:rPr>
        <w:t>d</w:t>
      </w:r>
      <w:r w:rsidRPr="00D81AF0">
        <w:rPr>
          <w:rFonts w:ascii="Tahoma" w:eastAsia="Tahoma" w:hAnsi="Tahoma" w:cs="Tahoma"/>
          <w:spacing w:val="-1"/>
          <w:sz w:val="16"/>
          <w:szCs w:val="16"/>
        </w:rPr>
        <w:t>kó</w:t>
      </w:r>
      <w:r w:rsidRPr="00D81AF0">
        <w:rPr>
          <w:rFonts w:ascii="Tahoma" w:eastAsia="Tahoma" w:hAnsi="Tahoma" w:cs="Tahoma"/>
          <w:sz w:val="16"/>
          <w:szCs w:val="16"/>
        </w:rPr>
        <w:t>w</w:t>
      </w:r>
      <w:r>
        <w:rPr>
          <w:rFonts w:ascii="Tahoma" w:eastAsia="Tahoma" w:hAnsi="Tahoma" w:cs="Tahoma"/>
          <w:sz w:val="16"/>
          <w:szCs w:val="16"/>
        </w:rPr>
        <w:t xml:space="preserve"> </w:t>
      </w:r>
      <w:r w:rsidRPr="00D81AF0">
        <w:rPr>
          <w:rFonts w:ascii="Tahoma" w:eastAsia="Tahoma" w:hAnsi="Tahoma" w:cs="Tahoma"/>
          <w:position w:val="-1"/>
          <w:sz w:val="16"/>
          <w:szCs w:val="16"/>
        </w:rPr>
        <w:t>pr</w:t>
      </w:r>
      <w:r w:rsidRPr="00D81AF0">
        <w:rPr>
          <w:rFonts w:ascii="Tahoma" w:eastAsia="Tahoma" w:hAnsi="Tahoma" w:cs="Tahoma"/>
          <w:spacing w:val="-1"/>
          <w:position w:val="-1"/>
          <w:sz w:val="16"/>
          <w:szCs w:val="16"/>
        </w:rPr>
        <w:t>y</w:t>
      </w:r>
      <w:r w:rsidRPr="00D81AF0">
        <w:rPr>
          <w:rFonts w:ascii="Tahoma" w:eastAsia="Tahoma" w:hAnsi="Tahoma" w:cs="Tahoma"/>
          <w:spacing w:val="-2"/>
          <w:position w:val="-1"/>
          <w:sz w:val="16"/>
          <w:szCs w:val="16"/>
        </w:rPr>
        <w:t>w</w:t>
      </w:r>
      <w:r w:rsidRPr="00D81AF0">
        <w:rPr>
          <w:rFonts w:ascii="Tahoma" w:eastAsia="Tahoma" w:hAnsi="Tahoma" w:cs="Tahoma"/>
          <w:position w:val="-1"/>
          <w:sz w:val="16"/>
          <w:szCs w:val="16"/>
        </w:rPr>
        <w:t>a</w:t>
      </w:r>
      <w:r w:rsidRPr="00D81AF0">
        <w:rPr>
          <w:rFonts w:ascii="Tahoma" w:eastAsia="Tahoma" w:hAnsi="Tahoma" w:cs="Tahoma"/>
          <w:spacing w:val="-1"/>
          <w:position w:val="-1"/>
          <w:sz w:val="16"/>
          <w:szCs w:val="16"/>
        </w:rPr>
        <w:t>tn</w:t>
      </w:r>
      <w:r w:rsidRPr="00D81AF0">
        <w:rPr>
          <w:rFonts w:ascii="Tahoma" w:eastAsia="Tahoma" w:hAnsi="Tahoma" w:cs="Tahoma"/>
          <w:spacing w:val="-3"/>
          <w:position w:val="-1"/>
          <w:sz w:val="16"/>
          <w:szCs w:val="16"/>
        </w:rPr>
        <w:t>y</w:t>
      </w:r>
      <w:r w:rsidRPr="00D81AF0">
        <w:rPr>
          <w:rFonts w:ascii="Tahoma" w:eastAsia="Tahoma" w:hAnsi="Tahoma" w:cs="Tahoma"/>
          <w:position w:val="-1"/>
          <w:sz w:val="16"/>
          <w:szCs w:val="16"/>
        </w:rPr>
        <w:t>c</w:t>
      </w:r>
      <w:r w:rsidRPr="00D81AF0">
        <w:rPr>
          <w:rFonts w:ascii="Tahoma" w:eastAsia="Tahoma" w:hAnsi="Tahoma" w:cs="Tahoma"/>
          <w:spacing w:val="-1"/>
          <w:position w:val="-1"/>
          <w:sz w:val="16"/>
          <w:szCs w:val="16"/>
        </w:rPr>
        <w:t>h</w:t>
      </w:r>
      <w:r w:rsidRPr="00D81AF0">
        <w:rPr>
          <w:rFonts w:ascii="Tahoma" w:eastAsia="Tahoma" w:hAnsi="Tahoma" w:cs="Tahoma"/>
          <w:position w:val="-1"/>
          <w:sz w:val="16"/>
          <w:szCs w:val="16"/>
        </w:rPr>
        <w:t>.</w:t>
      </w:r>
    </w:p>
  </w:footnote>
  <w:footnote w:id="10">
    <w:p w14:paraId="35DAAB44" w14:textId="77777777" w:rsidR="00FF6EE1" w:rsidRPr="00D81AF0" w:rsidRDefault="00FF6EE1" w:rsidP="00B9402C">
      <w:pPr>
        <w:pStyle w:val="Tekstprzypisudolnego"/>
        <w:jc w:val="both"/>
        <w:rPr>
          <w:rFonts w:ascii="Tahoma" w:hAnsi="Tahoma" w:cs="Tahoma"/>
          <w:sz w:val="16"/>
          <w:szCs w:val="16"/>
        </w:rPr>
      </w:pPr>
      <w:r w:rsidRPr="00D81AF0">
        <w:rPr>
          <w:rStyle w:val="Odwoanieprzypisudolnego"/>
          <w:rFonts w:ascii="Tahoma" w:hAnsi="Tahoma" w:cs="Tahoma"/>
          <w:sz w:val="16"/>
          <w:szCs w:val="16"/>
        </w:rPr>
        <w:footnoteRef/>
      </w:r>
      <w:r w:rsidRPr="00D81AF0">
        <w:rPr>
          <w:rFonts w:ascii="Tahoma" w:hAnsi="Tahoma" w:cs="Tahoma"/>
          <w:sz w:val="16"/>
          <w:szCs w:val="16"/>
        </w:rPr>
        <w:t xml:space="preserve"> Dotyczy Beneficjentów zobowiązanych do wniesienia wkładu własnego.</w:t>
      </w:r>
    </w:p>
  </w:footnote>
  <w:footnote w:id="11">
    <w:p w14:paraId="20E92ECA" w14:textId="77777777" w:rsidR="00FF6EE1" w:rsidRPr="00D81AF0" w:rsidRDefault="00FF6EE1" w:rsidP="00B9402C">
      <w:pPr>
        <w:pStyle w:val="Tekstprzypisudolnego"/>
        <w:jc w:val="both"/>
        <w:rPr>
          <w:rFonts w:ascii="Tahoma" w:hAnsi="Tahoma" w:cs="Tahoma"/>
          <w:sz w:val="16"/>
          <w:szCs w:val="16"/>
        </w:rPr>
      </w:pPr>
      <w:r w:rsidRPr="00D81AF0">
        <w:rPr>
          <w:rStyle w:val="Odwoanieprzypisudolnego"/>
          <w:rFonts w:ascii="Tahoma" w:hAnsi="Tahoma" w:cs="Tahoma"/>
          <w:sz w:val="16"/>
          <w:szCs w:val="16"/>
        </w:rPr>
        <w:footnoteRef/>
      </w:r>
      <w:r w:rsidRPr="00D81AF0">
        <w:rPr>
          <w:rFonts w:ascii="Tahoma" w:hAnsi="Tahoma" w:cs="Tahoma"/>
          <w:sz w:val="16"/>
          <w:szCs w:val="16"/>
        </w:rPr>
        <w:t xml:space="preserve"> Dotyczy przypadku gdy projekt jest realizowany w ramach partnerstwa ponadnarodowego.</w:t>
      </w:r>
    </w:p>
  </w:footnote>
  <w:footnote w:id="12">
    <w:p w14:paraId="2CB4C21E" w14:textId="7693E4CB" w:rsidR="00FF6EE1" w:rsidRDefault="00FF6EE1" w:rsidP="00B9402C">
      <w:pPr>
        <w:pStyle w:val="Tekstprzypisudolnego"/>
        <w:jc w:val="both"/>
      </w:pPr>
      <w:r w:rsidRPr="002D6DCC">
        <w:rPr>
          <w:rStyle w:val="Odwoanieprzypisudolnego"/>
          <w:rFonts w:ascii="Tahoma" w:hAnsi="Tahoma" w:cs="Tahoma"/>
          <w:sz w:val="16"/>
          <w:szCs w:val="16"/>
        </w:rPr>
        <w:footnoteRef/>
      </w:r>
      <w:r w:rsidRPr="002D6DCC">
        <w:rPr>
          <w:rFonts w:ascii="Tahoma" w:hAnsi="Tahoma" w:cs="Tahoma"/>
          <w:sz w:val="16"/>
          <w:szCs w:val="16"/>
        </w:rPr>
        <w:t xml:space="preserve"> Dotyczy przypadku</w:t>
      </w:r>
      <w:r>
        <w:rPr>
          <w:rFonts w:ascii="Tahoma" w:hAnsi="Tahoma" w:cs="Tahoma"/>
          <w:sz w:val="16"/>
          <w:szCs w:val="16"/>
        </w:rPr>
        <w:t xml:space="preserve"> gdy projekt realizowany jest w ramach partnerstwa.</w:t>
      </w:r>
    </w:p>
  </w:footnote>
  <w:footnote w:id="13">
    <w:p w14:paraId="28EB49A6" w14:textId="59920585" w:rsidR="00FF6EE1" w:rsidRPr="00054CB9" w:rsidRDefault="00FF6EE1" w:rsidP="00B9402C">
      <w:pPr>
        <w:pStyle w:val="Tekstprzypisudolnego"/>
        <w:jc w:val="both"/>
        <w:rPr>
          <w:rFonts w:ascii="Tahoma" w:hAnsi="Tahoma" w:cs="Tahoma"/>
          <w:sz w:val="16"/>
          <w:szCs w:val="16"/>
        </w:rPr>
      </w:pPr>
      <w:r w:rsidRPr="00054CB9">
        <w:rPr>
          <w:rStyle w:val="Odwoanieprzypisudolnego"/>
          <w:rFonts w:ascii="Tahoma" w:hAnsi="Tahoma" w:cs="Tahoma"/>
          <w:sz w:val="16"/>
          <w:szCs w:val="16"/>
        </w:rPr>
        <w:footnoteRef/>
      </w:r>
      <w:r w:rsidRPr="00054CB9">
        <w:rPr>
          <w:rFonts w:ascii="Tahoma" w:hAnsi="Tahoma" w:cs="Tahoma"/>
          <w:sz w:val="16"/>
          <w:szCs w:val="16"/>
        </w:rPr>
        <w:t xml:space="preserve"> Należy wykreślić, jeżeli Beneficjent i Partner nie będzie kwalifikował kosztu podatku od towarów i usług. W innym przypadku należy wskazać, który podmiot kwalifikuje w ramach projektu podatek VAT.</w:t>
      </w:r>
    </w:p>
  </w:footnote>
  <w:footnote w:id="14">
    <w:p w14:paraId="71302D9C" w14:textId="0A370FC5" w:rsidR="00FF6EE1" w:rsidRPr="00242A24" w:rsidRDefault="00FF6EE1">
      <w:pPr>
        <w:pStyle w:val="Tekstprzypisudolnego"/>
        <w:rPr>
          <w:rFonts w:ascii="Tahoma" w:hAnsi="Tahoma" w:cs="Tahoma"/>
          <w:sz w:val="16"/>
          <w:szCs w:val="16"/>
        </w:rPr>
      </w:pPr>
      <w:r w:rsidRPr="00242A24">
        <w:rPr>
          <w:rStyle w:val="Odwoanieprzypisudolnego"/>
          <w:rFonts w:ascii="Tahoma" w:hAnsi="Tahoma" w:cs="Tahoma"/>
          <w:sz w:val="16"/>
          <w:szCs w:val="16"/>
        </w:rPr>
        <w:footnoteRef/>
      </w:r>
      <w:r w:rsidRPr="00242A24">
        <w:rPr>
          <w:rFonts w:ascii="Tahoma" w:hAnsi="Tahoma" w:cs="Tahoma"/>
          <w:sz w:val="16"/>
          <w:szCs w:val="16"/>
        </w:rPr>
        <w:t xml:space="preserve"> Należy wykreślić jeżeli nie dotyczy. </w:t>
      </w:r>
    </w:p>
  </w:footnote>
  <w:footnote w:id="15">
    <w:p w14:paraId="0044319F" w14:textId="09BCB4CC" w:rsidR="00FF6EE1" w:rsidRPr="00242A24" w:rsidRDefault="00FF6EE1">
      <w:pPr>
        <w:pStyle w:val="Tekstprzypisudolnego"/>
        <w:rPr>
          <w:rFonts w:ascii="Tahoma" w:hAnsi="Tahoma" w:cs="Tahoma"/>
          <w:sz w:val="16"/>
          <w:szCs w:val="16"/>
        </w:rPr>
      </w:pPr>
      <w:r w:rsidRPr="00242A24">
        <w:rPr>
          <w:rStyle w:val="Odwoanieprzypisudolnego"/>
          <w:rFonts w:ascii="Tahoma" w:hAnsi="Tahoma" w:cs="Tahoma"/>
          <w:sz w:val="16"/>
          <w:szCs w:val="16"/>
        </w:rPr>
        <w:footnoteRef/>
      </w:r>
      <w:r w:rsidRPr="00242A24">
        <w:rPr>
          <w:rFonts w:ascii="Tahoma" w:hAnsi="Tahoma" w:cs="Tahoma"/>
          <w:sz w:val="16"/>
          <w:szCs w:val="16"/>
        </w:rPr>
        <w:t xml:space="preserve"> Należy wykreślić jeżeli nie dotyczy.</w:t>
      </w:r>
    </w:p>
  </w:footnote>
  <w:footnote w:id="16">
    <w:p w14:paraId="6EA2ED84" w14:textId="08B95239" w:rsidR="00FF6EE1" w:rsidRPr="00242A24" w:rsidRDefault="00FF6EE1">
      <w:pPr>
        <w:pStyle w:val="Tekstprzypisudolnego"/>
        <w:rPr>
          <w:rFonts w:ascii="Tahoma" w:hAnsi="Tahoma" w:cs="Tahoma"/>
          <w:sz w:val="16"/>
          <w:szCs w:val="16"/>
        </w:rPr>
      </w:pPr>
      <w:r w:rsidRPr="00242A24">
        <w:rPr>
          <w:rStyle w:val="Odwoanieprzypisudolnego"/>
          <w:rFonts w:ascii="Tahoma" w:hAnsi="Tahoma" w:cs="Tahoma"/>
          <w:sz w:val="16"/>
          <w:szCs w:val="16"/>
        </w:rPr>
        <w:footnoteRef/>
      </w:r>
      <w:r w:rsidRPr="00242A24">
        <w:rPr>
          <w:rFonts w:ascii="Tahoma" w:hAnsi="Tahoma" w:cs="Tahoma"/>
          <w:sz w:val="16"/>
          <w:szCs w:val="16"/>
        </w:rPr>
        <w:t xml:space="preserve"> Przez 3 miesiące należy rozumieć okres co najmniej 90 dni kalendarzowych</w:t>
      </w:r>
    </w:p>
  </w:footnote>
  <w:footnote w:id="17">
    <w:p w14:paraId="25E20B4A" w14:textId="7A602BC5" w:rsidR="00FF6EE1" w:rsidRDefault="00FF6EE1">
      <w:pPr>
        <w:pStyle w:val="Tekstprzypisudolnego"/>
      </w:pPr>
      <w:r w:rsidRPr="00242A24">
        <w:rPr>
          <w:rStyle w:val="Odwoanieprzypisudolnego"/>
          <w:rFonts w:ascii="Tahoma" w:hAnsi="Tahoma" w:cs="Tahoma"/>
          <w:sz w:val="16"/>
          <w:szCs w:val="16"/>
        </w:rPr>
        <w:footnoteRef/>
      </w:r>
      <w:r w:rsidRPr="00242A24">
        <w:rPr>
          <w:rFonts w:ascii="Tahoma" w:hAnsi="Tahoma" w:cs="Tahoma"/>
          <w:sz w:val="16"/>
          <w:szCs w:val="16"/>
        </w:rPr>
        <w:t xml:space="preserve"> Należy wykreślić jeżeli nie dotyczy</w:t>
      </w:r>
    </w:p>
  </w:footnote>
  <w:footnote w:id="18">
    <w:p w14:paraId="7FC92168" w14:textId="646EC046" w:rsidR="00FF6EE1" w:rsidRPr="00637D5F" w:rsidRDefault="00FF6EE1" w:rsidP="00907289">
      <w:pPr>
        <w:pStyle w:val="Tekstprzypisudolnego"/>
        <w:rPr>
          <w:rFonts w:ascii="Tahoma" w:hAnsi="Tahoma" w:cs="Tahoma"/>
          <w:sz w:val="16"/>
          <w:szCs w:val="16"/>
        </w:rPr>
      </w:pPr>
      <w:r w:rsidRPr="00637D5F">
        <w:rPr>
          <w:rStyle w:val="Odwoanieprzypisudolnego"/>
          <w:sz w:val="16"/>
          <w:szCs w:val="16"/>
        </w:rPr>
        <w:footnoteRef/>
      </w:r>
      <w:r w:rsidRPr="00637D5F">
        <w:rPr>
          <w:sz w:val="16"/>
          <w:szCs w:val="16"/>
        </w:rPr>
        <w:t xml:space="preserve"> </w:t>
      </w:r>
      <w:r w:rsidRPr="00637D5F">
        <w:rPr>
          <w:rFonts w:ascii="Tahoma" w:hAnsi="Tahoma" w:cs="Tahoma"/>
          <w:sz w:val="16"/>
          <w:szCs w:val="16"/>
        </w:rPr>
        <w:t xml:space="preserve">Dotyczy jedynie projektów realizowanych </w:t>
      </w:r>
      <w:r w:rsidR="00432C22">
        <w:rPr>
          <w:rFonts w:ascii="Tahoma" w:hAnsi="Tahoma" w:cs="Tahoma"/>
          <w:sz w:val="16"/>
          <w:szCs w:val="16"/>
        </w:rPr>
        <w:t>przez</w:t>
      </w:r>
      <w:r w:rsidRPr="00637D5F">
        <w:rPr>
          <w:rFonts w:ascii="Tahoma" w:hAnsi="Tahoma" w:cs="Tahoma"/>
          <w:sz w:val="16"/>
          <w:szCs w:val="16"/>
        </w:rPr>
        <w:t xml:space="preserve"> OWES</w:t>
      </w:r>
      <w:r w:rsidR="00432C22">
        <w:rPr>
          <w:rFonts w:ascii="Tahoma" w:hAnsi="Tahoma" w:cs="Tahoma"/>
          <w:sz w:val="16"/>
          <w:szCs w:val="16"/>
        </w:rPr>
        <w:t xml:space="preserve"> w ramach Poddziałania 9.3.1.</w:t>
      </w:r>
    </w:p>
  </w:footnote>
  <w:footnote w:id="19">
    <w:p w14:paraId="0F8E4D6F" w14:textId="77777777" w:rsidR="00FF6EE1" w:rsidRDefault="00FF6EE1" w:rsidP="008D1114">
      <w:pPr>
        <w:pStyle w:val="Tekstprzypisudolnego"/>
      </w:pPr>
      <w:r>
        <w:rPr>
          <w:rStyle w:val="Odwoanieprzypisudolnego"/>
        </w:rPr>
        <w:footnoteRef/>
      </w:r>
      <w:r>
        <w:t xml:space="preserve"> </w:t>
      </w:r>
      <w:proofErr w:type="spellStart"/>
      <w:r>
        <w:t>j.w</w:t>
      </w:r>
      <w:proofErr w:type="spellEnd"/>
      <w:r>
        <w:t>.</w:t>
      </w:r>
    </w:p>
  </w:footnote>
  <w:footnote w:id="20">
    <w:p w14:paraId="61027269" w14:textId="77777777" w:rsidR="00FF6EE1" w:rsidRDefault="00FF6EE1" w:rsidP="00907289">
      <w:pPr>
        <w:pStyle w:val="Tekstprzypisudolnego"/>
      </w:pPr>
      <w:r w:rsidRPr="00637D5F">
        <w:rPr>
          <w:rStyle w:val="Odwoanieprzypisudolnego"/>
          <w:rFonts w:ascii="Tahoma" w:hAnsi="Tahoma" w:cs="Tahoma"/>
          <w:sz w:val="16"/>
          <w:szCs w:val="16"/>
        </w:rPr>
        <w:footnoteRef/>
      </w:r>
      <w:r w:rsidRPr="00637D5F">
        <w:rPr>
          <w:rFonts w:ascii="Tahoma" w:hAnsi="Tahoma" w:cs="Tahoma"/>
          <w:sz w:val="16"/>
          <w:szCs w:val="16"/>
        </w:rPr>
        <w:t xml:space="preserve"> Dotyczy projektów w których realizowane są staże w obszarze edukacji.</w:t>
      </w:r>
    </w:p>
  </w:footnote>
  <w:footnote w:id="21">
    <w:p w14:paraId="792E9200" w14:textId="126E2118" w:rsidR="00FF6EE1" w:rsidRPr="00470F03" w:rsidRDefault="00FF6EE1">
      <w:pPr>
        <w:pStyle w:val="Tekstprzypisudolnego"/>
        <w:rPr>
          <w:sz w:val="16"/>
          <w:szCs w:val="16"/>
        </w:rPr>
      </w:pPr>
      <w:r w:rsidRPr="00470F03">
        <w:rPr>
          <w:rStyle w:val="Odwoanieprzypisudolnego"/>
          <w:sz w:val="16"/>
          <w:szCs w:val="16"/>
        </w:rPr>
        <w:footnoteRef/>
      </w:r>
      <w:r w:rsidRPr="00470F03">
        <w:rPr>
          <w:sz w:val="16"/>
          <w:szCs w:val="16"/>
        </w:rPr>
        <w:t xml:space="preserve"> Dotyczy projektów realizowanych w obszarze zdrowotnym.</w:t>
      </w:r>
    </w:p>
  </w:footnote>
  <w:footnote w:id="22">
    <w:p w14:paraId="43617AB6" w14:textId="2FA51F0E" w:rsidR="00FF6EE1" w:rsidRPr="00470F03" w:rsidRDefault="00FF6EE1">
      <w:pPr>
        <w:pStyle w:val="Tekstprzypisudolnego"/>
        <w:rPr>
          <w:sz w:val="16"/>
          <w:szCs w:val="16"/>
        </w:rPr>
      </w:pPr>
      <w:r w:rsidRPr="00470F03">
        <w:rPr>
          <w:rStyle w:val="Odwoanieprzypisudolnego"/>
          <w:sz w:val="16"/>
          <w:szCs w:val="16"/>
        </w:rPr>
        <w:footnoteRef/>
      </w:r>
      <w:r w:rsidRPr="00470F03">
        <w:rPr>
          <w:sz w:val="16"/>
          <w:szCs w:val="16"/>
        </w:rPr>
        <w:t xml:space="preserve"> Dotyczy Beneficjentów realizujących Regionalne Programy Zdrowotne.</w:t>
      </w:r>
    </w:p>
  </w:footnote>
  <w:footnote w:id="23">
    <w:p w14:paraId="4B9E9182" w14:textId="22BD49FE" w:rsidR="00FF6EE1" w:rsidRPr="00983EAC" w:rsidRDefault="00FF6EE1" w:rsidP="00B9402C">
      <w:pPr>
        <w:pStyle w:val="Tekstprzypisudolnego"/>
        <w:jc w:val="both"/>
        <w:rPr>
          <w:rFonts w:ascii="Tahoma" w:hAnsi="Tahoma" w:cs="Tahoma"/>
          <w:sz w:val="16"/>
          <w:szCs w:val="16"/>
        </w:rPr>
      </w:pPr>
      <w:r w:rsidRPr="00983EAC">
        <w:rPr>
          <w:rStyle w:val="Odwoanieprzypisudolnego"/>
          <w:rFonts w:ascii="Tahoma" w:hAnsi="Tahoma" w:cs="Tahoma"/>
          <w:sz w:val="16"/>
          <w:szCs w:val="16"/>
        </w:rPr>
        <w:footnoteRef/>
      </w:r>
      <w:r w:rsidRPr="00983EAC">
        <w:rPr>
          <w:rFonts w:ascii="Tahoma" w:hAnsi="Tahoma" w:cs="Tahoma"/>
          <w:sz w:val="16"/>
          <w:szCs w:val="16"/>
        </w:rPr>
        <w:t xml:space="preserve"> Wykreślić jeśli nie dotyczy</w:t>
      </w:r>
      <w:r>
        <w:rPr>
          <w:rFonts w:ascii="Tahoma" w:hAnsi="Tahoma" w:cs="Tahoma"/>
          <w:sz w:val="16"/>
          <w:szCs w:val="16"/>
        </w:rPr>
        <w:t>.</w:t>
      </w:r>
    </w:p>
  </w:footnote>
  <w:footnote w:id="24">
    <w:p w14:paraId="1D410A03" w14:textId="59F3083C" w:rsidR="00FF6EE1" w:rsidRPr="00983EAC" w:rsidRDefault="00FF6EE1" w:rsidP="00B9402C">
      <w:pPr>
        <w:pStyle w:val="Tekstprzypisudolnego"/>
        <w:jc w:val="both"/>
        <w:rPr>
          <w:rFonts w:ascii="Tahoma" w:hAnsi="Tahoma" w:cs="Tahoma"/>
          <w:sz w:val="16"/>
          <w:szCs w:val="16"/>
        </w:rPr>
      </w:pPr>
      <w:r w:rsidRPr="00983EAC">
        <w:rPr>
          <w:rStyle w:val="Odwoanieprzypisudolnego"/>
          <w:rFonts w:ascii="Tahoma" w:hAnsi="Tahoma" w:cs="Tahoma"/>
          <w:sz w:val="16"/>
          <w:szCs w:val="16"/>
        </w:rPr>
        <w:footnoteRef/>
      </w:r>
      <w:r w:rsidRPr="00983EAC">
        <w:rPr>
          <w:rFonts w:ascii="Tahoma" w:hAnsi="Tahoma" w:cs="Tahoma"/>
          <w:sz w:val="16"/>
          <w:szCs w:val="16"/>
        </w:rPr>
        <w:t xml:space="preserve"> Dotyczy projektów realizowanych w ramach CT 9</w:t>
      </w:r>
      <w:r>
        <w:rPr>
          <w:rFonts w:ascii="Tahoma" w:hAnsi="Tahoma" w:cs="Tahoma"/>
          <w:sz w:val="16"/>
          <w:szCs w:val="16"/>
        </w:rPr>
        <w:t>;</w:t>
      </w:r>
      <w:r w:rsidRPr="00322F55">
        <w:t xml:space="preserve"> </w:t>
      </w:r>
      <w:r w:rsidRPr="00322F55">
        <w:rPr>
          <w:rFonts w:ascii="Tahoma" w:hAnsi="Tahoma" w:cs="Tahoma"/>
          <w:sz w:val="16"/>
          <w:szCs w:val="16"/>
        </w:rPr>
        <w:t xml:space="preserve">w przypadku pozostałych </w:t>
      </w:r>
      <w:r>
        <w:rPr>
          <w:rFonts w:ascii="Tahoma" w:hAnsi="Tahoma" w:cs="Tahoma"/>
          <w:sz w:val="16"/>
          <w:szCs w:val="16"/>
        </w:rPr>
        <w:t>CT</w:t>
      </w:r>
      <w:r w:rsidRPr="00322F55">
        <w:rPr>
          <w:rFonts w:ascii="Tahoma" w:hAnsi="Tahoma" w:cs="Tahoma"/>
          <w:sz w:val="16"/>
          <w:szCs w:val="16"/>
        </w:rPr>
        <w:t xml:space="preserve"> wskazać zgodnie z właściwymi wytycznymi</w:t>
      </w:r>
    </w:p>
  </w:footnote>
  <w:footnote w:id="25">
    <w:p w14:paraId="7EEC2A22" w14:textId="77777777" w:rsidR="00432C22" w:rsidRPr="00173053" w:rsidRDefault="00432C22" w:rsidP="00432C22">
      <w:pPr>
        <w:pStyle w:val="Tekstprzypisudolnego"/>
        <w:rPr>
          <w:rFonts w:ascii="Tahoma" w:hAnsi="Tahoma" w:cs="Tahoma"/>
          <w:sz w:val="16"/>
          <w:szCs w:val="16"/>
        </w:rPr>
      </w:pPr>
      <w:r w:rsidRPr="00173053">
        <w:rPr>
          <w:rStyle w:val="Odwoanieprzypisudolnego"/>
          <w:rFonts w:ascii="Tahoma" w:hAnsi="Tahoma" w:cs="Tahoma"/>
          <w:sz w:val="16"/>
          <w:szCs w:val="16"/>
        </w:rPr>
        <w:footnoteRef/>
      </w:r>
      <w:r w:rsidRPr="00173053">
        <w:rPr>
          <w:rFonts w:ascii="Tahoma" w:hAnsi="Tahoma" w:cs="Tahoma"/>
          <w:sz w:val="16"/>
          <w:szCs w:val="16"/>
        </w:rPr>
        <w:t xml:space="preserve"> Dotyczy projektów realizowanych w obszarze zdrowotnym.</w:t>
      </w:r>
    </w:p>
  </w:footnote>
  <w:footnote w:id="26">
    <w:p w14:paraId="45194D11" w14:textId="77777777" w:rsidR="00432C22" w:rsidRPr="00173053" w:rsidRDefault="00432C22" w:rsidP="00432C22">
      <w:pPr>
        <w:pStyle w:val="Tekstprzypisudolnego"/>
        <w:rPr>
          <w:rFonts w:ascii="Tahoma" w:hAnsi="Tahoma" w:cs="Tahoma"/>
          <w:sz w:val="16"/>
          <w:szCs w:val="16"/>
        </w:rPr>
      </w:pPr>
      <w:r w:rsidRPr="00173053">
        <w:rPr>
          <w:rStyle w:val="Odwoanieprzypisudolnego"/>
          <w:rFonts w:ascii="Tahoma" w:hAnsi="Tahoma" w:cs="Tahoma"/>
          <w:sz w:val="16"/>
          <w:szCs w:val="16"/>
        </w:rPr>
        <w:footnoteRef/>
      </w:r>
      <w:r w:rsidRPr="00173053">
        <w:rPr>
          <w:rFonts w:ascii="Tahoma" w:hAnsi="Tahoma" w:cs="Tahoma"/>
          <w:sz w:val="16"/>
          <w:szCs w:val="16"/>
        </w:rPr>
        <w:t xml:space="preserve"> Dotyczy Beneficjentów realizujących Regionalne Programy Zdrowotne.</w:t>
      </w:r>
    </w:p>
  </w:footnote>
  <w:footnote w:id="27">
    <w:p w14:paraId="76AE629C" w14:textId="77777777" w:rsidR="00432C22" w:rsidRPr="00BE3E3C" w:rsidRDefault="00432C22" w:rsidP="00432C22">
      <w:pPr>
        <w:pStyle w:val="Tekstprzypisudolnego"/>
        <w:rPr>
          <w:rFonts w:ascii="Tahoma" w:hAnsi="Tahoma" w:cs="Tahoma"/>
          <w:sz w:val="16"/>
          <w:szCs w:val="16"/>
        </w:rPr>
      </w:pPr>
      <w:r w:rsidRPr="00141964">
        <w:rPr>
          <w:rStyle w:val="Odwoanieprzypisudolnego"/>
          <w:rFonts w:ascii="Tahoma" w:hAnsi="Tahoma" w:cs="Tahoma"/>
          <w:sz w:val="16"/>
          <w:szCs w:val="16"/>
        </w:rPr>
        <w:footnoteRef/>
      </w:r>
      <w:r w:rsidRPr="00141964">
        <w:rPr>
          <w:rFonts w:ascii="Tahoma" w:hAnsi="Tahoma" w:cs="Tahoma"/>
          <w:sz w:val="16"/>
          <w:szCs w:val="16"/>
        </w:rPr>
        <w:t xml:space="preserve"> </w:t>
      </w:r>
      <w:r w:rsidRPr="009335BC">
        <w:rPr>
          <w:rFonts w:ascii="Tahoma" w:hAnsi="Tahoma" w:cs="Tahoma"/>
          <w:sz w:val="16"/>
          <w:szCs w:val="16"/>
        </w:rPr>
        <w:t>Dotyczy projektów realizowanych w ramach</w:t>
      </w:r>
      <w:r>
        <w:rPr>
          <w:rFonts w:ascii="Tahoma" w:hAnsi="Tahoma" w:cs="Tahoma"/>
          <w:sz w:val="16"/>
          <w:szCs w:val="16"/>
        </w:rPr>
        <w:t xml:space="preserve"> Poddziałania 9.3.1</w:t>
      </w:r>
    </w:p>
  </w:footnote>
  <w:footnote w:id="28">
    <w:p w14:paraId="1B09E7EB" w14:textId="77777777" w:rsidR="00432C22" w:rsidRPr="00BE3E3C" w:rsidRDefault="00432C22" w:rsidP="00432C22">
      <w:pPr>
        <w:pStyle w:val="Tekstprzypisudolnego"/>
        <w:rPr>
          <w:rFonts w:ascii="Tahoma" w:hAnsi="Tahoma" w:cs="Tahoma"/>
          <w:sz w:val="16"/>
          <w:szCs w:val="16"/>
        </w:rPr>
      </w:pPr>
      <w:r w:rsidRPr="00141964">
        <w:rPr>
          <w:rStyle w:val="Odwoanieprzypisudolnego"/>
          <w:rFonts w:ascii="Tahoma" w:hAnsi="Tahoma" w:cs="Tahoma"/>
          <w:sz w:val="16"/>
          <w:szCs w:val="16"/>
        </w:rPr>
        <w:footnoteRef/>
      </w:r>
      <w:r w:rsidRPr="00141964">
        <w:rPr>
          <w:rFonts w:ascii="Tahoma" w:hAnsi="Tahoma" w:cs="Tahoma"/>
          <w:sz w:val="16"/>
          <w:szCs w:val="16"/>
        </w:rPr>
        <w:t xml:space="preserve"> Jw.</w:t>
      </w:r>
    </w:p>
  </w:footnote>
  <w:footnote w:id="29">
    <w:p w14:paraId="0FABC36E" w14:textId="2CD75A04" w:rsidR="00FF6EE1" w:rsidRPr="00443834" w:rsidRDefault="00FF6EE1" w:rsidP="00B9402C">
      <w:pPr>
        <w:pStyle w:val="Tekstprzypisudolnego"/>
        <w:jc w:val="both"/>
        <w:rPr>
          <w:rFonts w:ascii="Tahoma" w:hAnsi="Tahoma" w:cs="Tahoma"/>
          <w:sz w:val="16"/>
          <w:szCs w:val="16"/>
        </w:rPr>
      </w:pPr>
      <w:r w:rsidRPr="00443834">
        <w:rPr>
          <w:rStyle w:val="Odwoanieprzypisudolnego"/>
          <w:rFonts w:ascii="Tahoma" w:hAnsi="Tahoma" w:cs="Tahoma"/>
          <w:sz w:val="16"/>
          <w:szCs w:val="16"/>
        </w:rPr>
        <w:footnoteRef/>
      </w:r>
      <w:r w:rsidRPr="00443834">
        <w:rPr>
          <w:rFonts w:ascii="Tahoma" w:hAnsi="Tahoma" w:cs="Tahoma"/>
          <w:sz w:val="16"/>
          <w:szCs w:val="16"/>
        </w:rPr>
        <w:t xml:space="preserve"> Dotyczy projektów realizowanych w partnerstwie</w:t>
      </w:r>
      <w:r>
        <w:rPr>
          <w:rFonts w:ascii="Tahoma" w:hAnsi="Tahoma" w:cs="Tahoma"/>
          <w:sz w:val="16"/>
          <w:szCs w:val="16"/>
        </w:rPr>
        <w:t>.</w:t>
      </w:r>
    </w:p>
  </w:footnote>
  <w:footnote w:id="30">
    <w:p w14:paraId="4B7502B1" w14:textId="44643AFA" w:rsidR="00FF6EE1" w:rsidRPr="00443834" w:rsidRDefault="00FF6EE1" w:rsidP="00B9402C">
      <w:pPr>
        <w:pStyle w:val="Tekstprzypisudolnego"/>
        <w:jc w:val="both"/>
        <w:rPr>
          <w:rFonts w:ascii="Tahoma" w:hAnsi="Tahoma" w:cs="Tahoma"/>
          <w:sz w:val="16"/>
          <w:szCs w:val="16"/>
        </w:rPr>
      </w:pPr>
      <w:r w:rsidRPr="00443834">
        <w:rPr>
          <w:rStyle w:val="Odwoanieprzypisudolnego"/>
          <w:rFonts w:ascii="Tahoma" w:hAnsi="Tahoma" w:cs="Tahoma"/>
          <w:sz w:val="16"/>
          <w:szCs w:val="16"/>
        </w:rPr>
        <w:footnoteRef/>
      </w:r>
      <w:r w:rsidRPr="00443834">
        <w:rPr>
          <w:rFonts w:ascii="Tahoma" w:hAnsi="Tahoma" w:cs="Tahoma"/>
          <w:sz w:val="16"/>
          <w:szCs w:val="16"/>
        </w:rPr>
        <w:t xml:space="preserve"> </w:t>
      </w:r>
      <w:r>
        <w:rPr>
          <w:rFonts w:ascii="Tahoma" w:hAnsi="Tahoma" w:cs="Tahoma"/>
          <w:sz w:val="16"/>
          <w:szCs w:val="16"/>
        </w:rPr>
        <w:t>Jw.</w:t>
      </w:r>
    </w:p>
  </w:footnote>
  <w:footnote w:id="31">
    <w:p w14:paraId="62F50ED3" w14:textId="735C3A46" w:rsidR="00FF6EE1" w:rsidRDefault="00FF6EE1" w:rsidP="00B9402C">
      <w:pPr>
        <w:pStyle w:val="Tekstprzypisudolnego"/>
        <w:jc w:val="both"/>
      </w:pPr>
      <w:r w:rsidRPr="00443834">
        <w:rPr>
          <w:rStyle w:val="Odwoanieprzypisudolnego"/>
          <w:rFonts w:ascii="Tahoma" w:hAnsi="Tahoma" w:cs="Tahoma"/>
          <w:sz w:val="16"/>
          <w:szCs w:val="16"/>
        </w:rPr>
        <w:footnoteRef/>
      </w:r>
      <w:r w:rsidRPr="00443834">
        <w:rPr>
          <w:rFonts w:ascii="Tahoma" w:hAnsi="Tahoma" w:cs="Tahoma"/>
          <w:sz w:val="16"/>
          <w:szCs w:val="16"/>
        </w:rPr>
        <w:t xml:space="preserve"> </w:t>
      </w:r>
      <w:r>
        <w:rPr>
          <w:rFonts w:ascii="Tahoma" w:hAnsi="Tahoma" w:cs="Tahoma"/>
          <w:sz w:val="16"/>
          <w:szCs w:val="16"/>
        </w:rPr>
        <w:t>Jw.</w:t>
      </w:r>
    </w:p>
  </w:footnote>
  <w:footnote w:id="32">
    <w:p w14:paraId="6E469C47" w14:textId="77777777" w:rsidR="00FF6EE1" w:rsidRPr="00EF4646" w:rsidRDefault="00FF6EE1" w:rsidP="00B9402C">
      <w:pPr>
        <w:pStyle w:val="Tekstprzypisudolnego"/>
        <w:jc w:val="both"/>
        <w:rPr>
          <w:rFonts w:ascii="Tahoma" w:hAnsi="Tahoma" w:cs="Tahoma"/>
          <w:sz w:val="16"/>
          <w:szCs w:val="16"/>
        </w:rPr>
      </w:pPr>
      <w:r w:rsidRPr="001C3C76">
        <w:rPr>
          <w:rStyle w:val="Odwoanieprzypisudolnego"/>
          <w:rFonts w:ascii="Tahoma" w:hAnsi="Tahoma" w:cs="Tahoma"/>
          <w:sz w:val="16"/>
          <w:szCs w:val="16"/>
        </w:rPr>
        <w:footnoteRef/>
      </w:r>
      <w:r w:rsidRPr="001C3C76">
        <w:rPr>
          <w:rFonts w:ascii="Tahoma" w:hAnsi="Tahoma" w:cs="Tahoma"/>
          <w:sz w:val="16"/>
          <w:szCs w:val="16"/>
        </w:rPr>
        <w:t xml:space="preserve"> Dotyczy przypadku, gdy projekt jest realizowany w ramach</w:t>
      </w:r>
      <w:r>
        <w:rPr>
          <w:rFonts w:ascii="Tahoma" w:hAnsi="Tahoma" w:cs="Tahoma"/>
          <w:sz w:val="16"/>
          <w:szCs w:val="16"/>
        </w:rPr>
        <w:t xml:space="preserve"> partnerstwa. </w:t>
      </w:r>
    </w:p>
  </w:footnote>
  <w:footnote w:id="33">
    <w:p w14:paraId="25E631A7" w14:textId="53C7C195" w:rsidR="00FF6EE1" w:rsidRPr="001C3C76" w:rsidRDefault="00FF6EE1" w:rsidP="00B9402C">
      <w:pPr>
        <w:pStyle w:val="Tekstprzypisudolnego"/>
        <w:jc w:val="both"/>
        <w:rPr>
          <w:rFonts w:ascii="Tahoma" w:hAnsi="Tahoma" w:cs="Tahoma"/>
          <w:sz w:val="16"/>
          <w:szCs w:val="16"/>
        </w:rPr>
      </w:pPr>
      <w:r w:rsidRPr="001C3C76">
        <w:rPr>
          <w:rStyle w:val="Odwoanieprzypisudolnego"/>
          <w:rFonts w:ascii="Tahoma" w:hAnsi="Tahoma" w:cs="Tahoma"/>
          <w:sz w:val="16"/>
          <w:szCs w:val="16"/>
        </w:rPr>
        <w:footnoteRef/>
      </w:r>
      <w:r w:rsidRPr="001C3C76">
        <w:rPr>
          <w:rFonts w:ascii="Tahoma" w:hAnsi="Tahoma" w:cs="Tahoma"/>
          <w:sz w:val="16"/>
          <w:szCs w:val="16"/>
        </w:rPr>
        <w:t xml:space="preserve"> Dotyczy przypadku, gdy projekt jest realizowany w ramach partnerstwa. </w:t>
      </w:r>
    </w:p>
  </w:footnote>
  <w:footnote w:id="34">
    <w:p w14:paraId="0B0B8FD7" w14:textId="4C20D3EA" w:rsidR="00FF6EE1" w:rsidRPr="00454A7F" w:rsidRDefault="00FF6EE1" w:rsidP="00B9402C">
      <w:pPr>
        <w:spacing w:line="276" w:lineRule="auto"/>
        <w:ind w:right="89"/>
        <w:jc w:val="both"/>
      </w:pPr>
      <w:r w:rsidRPr="00454A7F">
        <w:rPr>
          <w:rStyle w:val="Odwoanieprzypisudolnego"/>
          <w:rFonts w:ascii="Tahoma" w:hAnsi="Tahoma" w:cs="Tahoma"/>
          <w:sz w:val="16"/>
          <w:szCs w:val="16"/>
        </w:rPr>
        <w:footnoteRef/>
      </w:r>
      <w:r w:rsidRPr="00454A7F">
        <w:rPr>
          <w:rFonts w:ascii="Tahoma" w:hAnsi="Tahoma" w:cs="Tahoma"/>
          <w:sz w:val="16"/>
          <w:szCs w:val="16"/>
        </w:rPr>
        <w:t xml:space="preserve"> </w:t>
      </w:r>
      <w:r w:rsidRPr="00454A7F">
        <w:rPr>
          <w:rFonts w:ascii="Tahoma" w:eastAsia="Tahoma" w:hAnsi="Tahoma" w:cs="Tahoma"/>
          <w:sz w:val="16"/>
          <w:szCs w:val="16"/>
        </w:rPr>
        <w:t>Jeże</w:t>
      </w:r>
      <w:r w:rsidRPr="00454A7F">
        <w:rPr>
          <w:rFonts w:ascii="Tahoma" w:eastAsia="Tahoma" w:hAnsi="Tahoma" w:cs="Tahoma"/>
          <w:spacing w:val="-1"/>
          <w:sz w:val="16"/>
          <w:szCs w:val="16"/>
        </w:rPr>
        <w:t>l</w:t>
      </w:r>
      <w:r w:rsidRPr="00454A7F">
        <w:rPr>
          <w:rFonts w:ascii="Tahoma" w:eastAsia="Tahoma" w:hAnsi="Tahoma" w:cs="Tahoma"/>
          <w:sz w:val="16"/>
          <w:szCs w:val="16"/>
        </w:rPr>
        <w:t>i</w:t>
      </w:r>
      <w:r w:rsidRPr="00454A7F">
        <w:rPr>
          <w:rFonts w:ascii="Tahoma" w:eastAsia="Tahoma" w:hAnsi="Tahoma" w:cs="Tahoma"/>
          <w:spacing w:val="43"/>
          <w:sz w:val="16"/>
          <w:szCs w:val="16"/>
        </w:rPr>
        <w:t xml:space="preserve"> </w:t>
      </w:r>
      <w:r w:rsidRPr="00454A7F">
        <w:rPr>
          <w:rFonts w:ascii="Tahoma" w:eastAsia="Tahoma" w:hAnsi="Tahoma" w:cs="Tahoma"/>
          <w:sz w:val="16"/>
          <w:szCs w:val="16"/>
        </w:rPr>
        <w:t>a</w:t>
      </w:r>
      <w:r w:rsidRPr="00454A7F">
        <w:rPr>
          <w:rFonts w:ascii="Tahoma" w:eastAsia="Tahoma" w:hAnsi="Tahoma" w:cs="Tahoma"/>
          <w:spacing w:val="-1"/>
          <w:sz w:val="16"/>
          <w:szCs w:val="16"/>
        </w:rPr>
        <w:t>ktu</w:t>
      </w:r>
      <w:r w:rsidRPr="00454A7F">
        <w:rPr>
          <w:rFonts w:ascii="Tahoma" w:eastAsia="Tahoma" w:hAnsi="Tahoma" w:cs="Tahoma"/>
          <w:sz w:val="16"/>
          <w:szCs w:val="16"/>
        </w:rPr>
        <w:t>a</w:t>
      </w:r>
      <w:r w:rsidRPr="00454A7F">
        <w:rPr>
          <w:rFonts w:ascii="Tahoma" w:eastAsia="Tahoma" w:hAnsi="Tahoma" w:cs="Tahoma"/>
          <w:spacing w:val="1"/>
          <w:sz w:val="16"/>
          <w:szCs w:val="16"/>
        </w:rPr>
        <w:t>l</w:t>
      </w:r>
      <w:r w:rsidRPr="00454A7F">
        <w:rPr>
          <w:rFonts w:ascii="Tahoma" w:eastAsia="Tahoma" w:hAnsi="Tahoma" w:cs="Tahoma"/>
          <w:spacing w:val="-1"/>
          <w:sz w:val="16"/>
          <w:szCs w:val="16"/>
        </w:rPr>
        <w:t>i</w:t>
      </w:r>
      <w:r w:rsidRPr="00454A7F">
        <w:rPr>
          <w:rFonts w:ascii="Tahoma" w:eastAsia="Tahoma" w:hAnsi="Tahoma" w:cs="Tahoma"/>
          <w:sz w:val="16"/>
          <w:szCs w:val="16"/>
        </w:rPr>
        <w:t>zacja</w:t>
      </w:r>
      <w:r w:rsidRPr="00454A7F">
        <w:rPr>
          <w:rFonts w:ascii="Tahoma" w:eastAsia="Tahoma" w:hAnsi="Tahoma" w:cs="Tahoma"/>
          <w:spacing w:val="43"/>
          <w:sz w:val="16"/>
          <w:szCs w:val="16"/>
        </w:rPr>
        <w:t xml:space="preserve"> </w:t>
      </w:r>
      <w:r w:rsidRPr="00454A7F">
        <w:rPr>
          <w:rFonts w:ascii="Tahoma" w:eastAsia="Tahoma" w:hAnsi="Tahoma" w:cs="Tahoma"/>
          <w:spacing w:val="-1"/>
          <w:sz w:val="16"/>
          <w:szCs w:val="16"/>
        </w:rPr>
        <w:t>h</w:t>
      </w:r>
      <w:r w:rsidRPr="00454A7F">
        <w:rPr>
          <w:rFonts w:ascii="Tahoma" w:eastAsia="Tahoma" w:hAnsi="Tahoma" w:cs="Tahoma"/>
          <w:sz w:val="16"/>
          <w:szCs w:val="16"/>
        </w:rPr>
        <w:t>a</w:t>
      </w:r>
      <w:r w:rsidRPr="00454A7F">
        <w:rPr>
          <w:rFonts w:ascii="Tahoma" w:eastAsia="Tahoma" w:hAnsi="Tahoma" w:cs="Tahoma"/>
          <w:spacing w:val="-1"/>
          <w:sz w:val="16"/>
          <w:szCs w:val="16"/>
        </w:rPr>
        <w:t>rmono</w:t>
      </w:r>
      <w:r w:rsidRPr="00454A7F">
        <w:rPr>
          <w:rFonts w:ascii="Tahoma" w:eastAsia="Tahoma" w:hAnsi="Tahoma" w:cs="Tahoma"/>
          <w:sz w:val="16"/>
          <w:szCs w:val="16"/>
        </w:rPr>
        <w:t>g</w:t>
      </w:r>
      <w:r w:rsidRPr="00454A7F">
        <w:rPr>
          <w:rFonts w:ascii="Tahoma" w:eastAsia="Tahoma" w:hAnsi="Tahoma" w:cs="Tahoma"/>
          <w:spacing w:val="-3"/>
          <w:sz w:val="16"/>
          <w:szCs w:val="16"/>
        </w:rPr>
        <w:t>r</w:t>
      </w:r>
      <w:r w:rsidRPr="00454A7F">
        <w:rPr>
          <w:rFonts w:ascii="Tahoma" w:eastAsia="Tahoma" w:hAnsi="Tahoma" w:cs="Tahoma"/>
          <w:sz w:val="16"/>
          <w:szCs w:val="16"/>
        </w:rPr>
        <w:t>a</w:t>
      </w:r>
      <w:r w:rsidRPr="00454A7F">
        <w:rPr>
          <w:rFonts w:ascii="Tahoma" w:eastAsia="Tahoma" w:hAnsi="Tahoma" w:cs="Tahoma"/>
          <w:spacing w:val="1"/>
          <w:sz w:val="16"/>
          <w:szCs w:val="16"/>
        </w:rPr>
        <w:t>m</w:t>
      </w:r>
      <w:r w:rsidRPr="00454A7F">
        <w:rPr>
          <w:rFonts w:ascii="Tahoma" w:eastAsia="Tahoma" w:hAnsi="Tahoma" w:cs="Tahoma"/>
          <w:sz w:val="16"/>
          <w:szCs w:val="16"/>
        </w:rPr>
        <w:t>u</w:t>
      </w:r>
      <w:r w:rsidRPr="00454A7F">
        <w:rPr>
          <w:rFonts w:ascii="Tahoma" w:eastAsia="Tahoma" w:hAnsi="Tahoma" w:cs="Tahoma"/>
          <w:spacing w:val="44"/>
          <w:sz w:val="16"/>
          <w:szCs w:val="16"/>
        </w:rPr>
        <w:t xml:space="preserve"> </w:t>
      </w:r>
      <w:r w:rsidRPr="00454A7F">
        <w:rPr>
          <w:rFonts w:ascii="Tahoma" w:eastAsia="Tahoma" w:hAnsi="Tahoma" w:cs="Tahoma"/>
          <w:sz w:val="16"/>
          <w:szCs w:val="16"/>
        </w:rPr>
        <w:t>p</w:t>
      </w:r>
      <w:r w:rsidRPr="00454A7F">
        <w:rPr>
          <w:rFonts w:ascii="Tahoma" w:eastAsia="Tahoma" w:hAnsi="Tahoma" w:cs="Tahoma"/>
          <w:spacing w:val="-1"/>
          <w:sz w:val="16"/>
          <w:szCs w:val="16"/>
        </w:rPr>
        <w:t>ł</w:t>
      </w:r>
      <w:r w:rsidRPr="00454A7F">
        <w:rPr>
          <w:rFonts w:ascii="Tahoma" w:eastAsia="Tahoma" w:hAnsi="Tahoma" w:cs="Tahoma"/>
          <w:sz w:val="16"/>
          <w:szCs w:val="16"/>
        </w:rPr>
        <w:t>a</w:t>
      </w:r>
      <w:r w:rsidRPr="00454A7F">
        <w:rPr>
          <w:rFonts w:ascii="Tahoma" w:eastAsia="Tahoma" w:hAnsi="Tahoma" w:cs="Tahoma"/>
          <w:spacing w:val="-1"/>
          <w:sz w:val="16"/>
          <w:szCs w:val="16"/>
        </w:rPr>
        <w:t>tno</w:t>
      </w:r>
      <w:r w:rsidRPr="00454A7F">
        <w:rPr>
          <w:rFonts w:ascii="Tahoma" w:eastAsia="Tahoma" w:hAnsi="Tahoma" w:cs="Tahoma"/>
          <w:sz w:val="16"/>
          <w:szCs w:val="16"/>
        </w:rPr>
        <w:t>ści</w:t>
      </w:r>
      <w:r w:rsidRPr="00454A7F">
        <w:rPr>
          <w:rFonts w:ascii="Tahoma" w:eastAsia="Tahoma" w:hAnsi="Tahoma" w:cs="Tahoma"/>
          <w:spacing w:val="43"/>
          <w:sz w:val="16"/>
          <w:szCs w:val="16"/>
        </w:rPr>
        <w:t xml:space="preserve"> </w:t>
      </w:r>
      <w:r w:rsidRPr="00454A7F">
        <w:rPr>
          <w:rFonts w:ascii="Tahoma" w:eastAsia="Tahoma" w:hAnsi="Tahoma" w:cs="Tahoma"/>
          <w:sz w:val="16"/>
          <w:szCs w:val="16"/>
        </w:rPr>
        <w:t>jest</w:t>
      </w:r>
      <w:r w:rsidRPr="00454A7F">
        <w:rPr>
          <w:rFonts w:ascii="Tahoma" w:eastAsia="Tahoma" w:hAnsi="Tahoma" w:cs="Tahoma"/>
          <w:spacing w:val="45"/>
          <w:sz w:val="16"/>
          <w:szCs w:val="16"/>
        </w:rPr>
        <w:t xml:space="preserve"> </w:t>
      </w:r>
      <w:r w:rsidRPr="00454A7F">
        <w:rPr>
          <w:rFonts w:ascii="Tahoma" w:eastAsia="Tahoma" w:hAnsi="Tahoma" w:cs="Tahoma"/>
          <w:sz w:val="16"/>
          <w:szCs w:val="16"/>
        </w:rPr>
        <w:t>d</w:t>
      </w:r>
      <w:r w:rsidRPr="00454A7F">
        <w:rPr>
          <w:rFonts w:ascii="Tahoma" w:eastAsia="Tahoma" w:hAnsi="Tahoma" w:cs="Tahoma"/>
          <w:spacing w:val="-1"/>
          <w:sz w:val="16"/>
          <w:szCs w:val="16"/>
        </w:rPr>
        <w:t>oko</w:t>
      </w:r>
      <w:r w:rsidRPr="00454A7F">
        <w:rPr>
          <w:rFonts w:ascii="Tahoma" w:eastAsia="Tahoma" w:hAnsi="Tahoma" w:cs="Tahoma"/>
          <w:spacing w:val="-3"/>
          <w:sz w:val="16"/>
          <w:szCs w:val="16"/>
        </w:rPr>
        <w:t>n</w:t>
      </w:r>
      <w:r w:rsidRPr="00454A7F">
        <w:rPr>
          <w:rFonts w:ascii="Tahoma" w:eastAsia="Tahoma" w:hAnsi="Tahoma" w:cs="Tahoma"/>
          <w:spacing w:val="-1"/>
          <w:sz w:val="16"/>
          <w:szCs w:val="16"/>
        </w:rPr>
        <w:t>y</w:t>
      </w:r>
      <w:r w:rsidRPr="00454A7F">
        <w:rPr>
          <w:rFonts w:ascii="Tahoma" w:eastAsia="Tahoma" w:hAnsi="Tahoma" w:cs="Tahoma"/>
          <w:spacing w:val="-2"/>
          <w:sz w:val="16"/>
          <w:szCs w:val="16"/>
        </w:rPr>
        <w:t>w</w:t>
      </w:r>
      <w:r w:rsidRPr="00454A7F">
        <w:rPr>
          <w:rFonts w:ascii="Tahoma" w:eastAsia="Tahoma" w:hAnsi="Tahoma" w:cs="Tahoma"/>
          <w:sz w:val="16"/>
          <w:szCs w:val="16"/>
        </w:rPr>
        <w:t>a</w:t>
      </w:r>
      <w:r w:rsidRPr="00454A7F">
        <w:rPr>
          <w:rFonts w:ascii="Tahoma" w:eastAsia="Tahoma" w:hAnsi="Tahoma" w:cs="Tahoma"/>
          <w:spacing w:val="-1"/>
          <w:sz w:val="16"/>
          <w:szCs w:val="16"/>
        </w:rPr>
        <w:t>n</w:t>
      </w:r>
      <w:r w:rsidRPr="00454A7F">
        <w:rPr>
          <w:rFonts w:ascii="Tahoma" w:eastAsia="Tahoma" w:hAnsi="Tahoma" w:cs="Tahoma"/>
          <w:sz w:val="16"/>
          <w:szCs w:val="16"/>
        </w:rPr>
        <w:t>a</w:t>
      </w:r>
      <w:r w:rsidRPr="00454A7F">
        <w:rPr>
          <w:rFonts w:ascii="Tahoma" w:eastAsia="Tahoma" w:hAnsi="Tahoma" w:cs="Tahoma"/>
          <w:spacing w:val="45"/>
          <w:sz w:val="16"/>
          <w:szCs w:val="16"/>
        </w:rPr>
        <w:t xml:space="preserve"> </w:t>
      </w:r>
      <w:r w:rsidRPr="00454A7F">
        <w:rPr>
          <w:rFonts w:ascii="Tahoma" w:eastAsia="Tahoma" w:hAnsi="Tahoma" w:cs="Tahoma"/>
          <w:spacing w:val="-1"/>
          <w:sz w:val="16"/>
          <w:szCs w:val="16"/>
        </w:rPr>
        <w:t>ł</w:t>
      </w:r>
      <w:r w:rsidRPr="00454A7F">
        <w:rPr>
          <w:rFonts w:ascii="Tahoma" w:eastAsia="Tahoma" w:hAnsi="Tahoma" w:cs="Tahoma"/>
          <w:sz w:val="16"/>
          <w:szCs w:val="16"/>
        </w:rPr>
        <w:t>ą</w:t>
      </w:r>
      <w:r w:rsidRPr="00454A7F">
        <w:rPr>
          <w:rFonts w:ascii="Tahoma" w:eastAsia="Tahoma" w:hAnsi="Tahoma" w:cs="Tahoma"/>
          <w:spacing w:val="2"/>
          <w:sz w:val="16"/>
          <w:szCs w:val="16"/>
        </w:rPr>
        <w:t>c</w:t>
      </w:r>
      <w:r w:rsidRPr="00454A7F">
        <w:rPr>
          <w:rFonts w:ascii="Tahoma" w:eastAsia="Tahoma" w:hAnsi="Tahoma" w:cs="Tahoma"/>
          <w:sz w:val="16"/>
          <w:szCs w:val="16"/>
        </w:rPr>
        <w:t>z</w:t>
      </w:r>
      <w:r w:rsidRPr="00454A7F">
        <w:rPr>
          <w:rFonts w:ascii="Tahoma" w:eastAsia="Tahoma" w:hAnsi="Tahoma" w:cs="Tahoma"/>
          <w:spacing w:val="-1"/>
          <w:sz w:val="16"/>
          <w:szCs w:val="16"/>
        </w:rPr>
        <w:t>ni</w:t>
      </w:r>
      <w:r w:rsidRPr="00454A7F">
        <w:rPr>
          <w:rFonts w:ascii="Tahoma" w:eastAsia="Tahoma" w:hAnsi="Tahoma" w:cs="Tahoma"/>
          <w:sz w:val="16"/>
          <w:szCs w:val="16"/>
        </w:rPr>
        <w:t>e</w:t>
      </w:r>
      <w:r w:rsidRPr="00454A7F">
        <w:rPr>
          <w:rFonts w:ascii="Tahoma" w:eastAsia="Tahoma" w:hAnsi="Tahoma" w:cs="Tahoma"/>
          <w:spacing w:val="45"/>
          <w:sz w:val="16"/>
          <w:szCs w:val="16"/>
        </w:rPr>
        <w:t xml:space="preserve"> </w:t>
      </w:r>
      <w:r w:rsidRPr="00454A7F">
        <w:rPr>
          <w:rFonts w:ascii="Tahoma" w:eastAsia="Tahoma" w:hAnsi="Tahoma" w:cs="Tahoma"/>
          <w:sz w:val="16"/>
          <w:szCs w:val="16"/>
        </w:rPr>
        <w:t>z</w:t>
      </w:r>
      <w:r w:rsidRPr="00454A7F">
        <w:rPr>
          <w:rFonts w:ascii="Tahoma" w:eastAsia="Tahoma" w:hAnsi="Tahoma" w:cs="Tahoma"/>
          <w:spacing w:val="44"/>
          <w:sz w:val="16"/>
          <w:szCs w:val="16"/>
        </w:rPr>
        <w:t xml:space="preserve"> </w:t>
      </w:r>
      <w:r w:rsidRPr="00454A7F">
        <w:rPr>
          <w:rFonts w:ascii="Tahoma" w:eastAsia="Tahoma" w:hAnsi="Tahoma" w:cs="Tahoma"/>
          <w:spacing w:val="-1"/>
          <w:sz w:val="16"/>
          <w:szCs w:val="16"/>
        </w:rPr>
        <w:t>innym</w:t>
      </w:r>
      <w:r w:rsidRPr="00454A7F">
        <w:rPr>
          <w:rFonts w:ascii="Tahoma" w:eastAsia="Tahoma" w:hAnsi="Tahoma" w:cs="Tahoma"/>
          <w:sz w:val="16"/>
          <w:szCs w:val="16"/>
        </w:rPr>
        <w:t>i</w:t>
      </w:r>
      <w:r w:rsidRPr="00454A7F">
        <w:rPr>
          <w:rFonts w:ascii="Tahoma" w:eastAsia="Tahoma" w:hAnsi="Tahoma" w:cs="Tahoma"/>
          <w:spacing w:val="43"/>
          <w:sz w:val="16"/>
          <w:szCs w:val="16"/>
        </w:rPr>
        <w:t xml:space="preserve"> </w:t>
      </w:r>
      <w:r w:rsidRPr="00454A7F">
        <w:rPr>
          <w:rFonts w:ascii="Tahoma" w:eastAsia="Tahoma" w:hAnsi="Tahoma" w:cs="Tahoma"/>
          <w:sz w:val="16"/>
          <w:szCs w:val="16"/>
        </w:rPr>
        <w:t>z</w:t>
      </w:r>
      <w:r w:rsidRPr="00454A7F">
        <w:rPr>
          <w:rFonts w:ascii="Tahoma" w:eastAsia="Tahoma" w:hAnsi="Tahoma" w:cs="Tahoma"/>
          <w:spacing w:val="-1"/>
          <w:sz w:val="16"/>
          <w:szCs w:val="16"/>
        </w:rPr>
        <w:t>mi</w:t>
      </w:r>
      <w:r w:rsidRPr="00454A7F">
        <w:rPr>
          <w:rFonts w:ascii="Tahoma" w:eastAsia="Tahoma" w:hAnsi="Tahoma" w:cs="Tahoma"/>
          <w:sz w:val="16"/>
          <w:szCs w:val="16"/>
        </w:rPr>
        <w:t>a</w:t>
      </w:r>
      <w:r w:rsidRPr="00454A7F">
        <w:rPr>
          <w:rFonts w:ascii="Tahoma" w:eastAsia="Tahoma" w:hAnsi="Tahoma" w:cs="Tahoma"/>
          <w:spacing w:val="-1"/>
          <w:sz w:val="16"/>
          <w:szCs w:val="16"/>
        </w:rPr>
        <w:t>n</w:t>
      </w:r>
      <w:r w:rsidRPr="00454A7F">
        <w:rPr>
          <w:rFonts w:ascii="Tahoma" w:eastAsia="Tahoma" w:hAnsi="Tahoma" w:cs="Tahoma"/>
          <w:sz w:val="16"/>
          <w:szCs w:val="16"/>
        </w:rPr>
        <w:t>a</w:t>
      </w:r>
      <w:r w:rsidRPr="00454A7F">
        <w:rPr>
          <w:rFonts w:ascii="Tahoma" w:eastAsia="Tahoma" w:hAnsi="Tahoma" w:cs="Tahoma"/>
          <w:spacing w:val="-1"/>
          <w:sz w:val="16"/>
          <w:szCs w:val="16"/>
        </w:rPr>
        <w:t>m</w:t>
      </w:r>
      <w:r w:rsidRPr="00454A7F">
        <w:rPr>
          <w:rFonts w:ascii="Tahoma" w:eastAsia="Tahoma" w:hAnsi="Tahoma" w:cs="Tahoma"/>
          <w:sz w:val="16"/>
          <w:szCs w:val="16"/>
        </w:rPr>
        <w:t>i</w:t>
      </w:r>
      <w:r w:rsidRPr="00454A7F">
        <w:rPr>
          <w:rFonts w:ascii="Tahoma" w:eastAsia="Tahoma" w:hAnsi="Tahoma" w:cs="Tahoma"/>
          <w:spacing w:val="45"/>
          <w:sz w:val="16"/>
          <w:szCs w:val="16"/>
        </w:rPr>
        <w:t xml:space="preserve"> </w:t>
      </w:r>
      <w:r w:rsidRPr="00454A7F">
        <w:rPr>
          <w:rFonts w:ascii="Tahoma" w:eastAsia="Tahoma" w:hAnsi="Tahoma" w:cs="Tahoma"/>
          <w:sz w:val="16"/>
          <w:szCs w:val="16"/>
        </w:rPr>
        <w:t>w</w:t>
      </w:r>
      <w:r w:rsidRPr="00454A7F">
        <w:rPr>
          <w:rFonts w:ascii="Tahoma" w:eastAsia="Tahoma" w:hAnsi="Tahoma" w:cs="Tahoma"/>
          <w:spacing w:val="44"/>
          <w:sz w:val="16"/>
          <w:szCs w:val="16"/>
        </w:rPr>
        <w:t xml:space="preserve"> </w:t>
      </w:r>
      <w:r w:rsidRPr="00454A7F">
        <w:rPr>
          <w:rFonts w:ascii="Tahoma" w:eastAsia="Tahoma" w:hAnsi="Tahoma" w:cs="Tahoma"/>
          <w:sz w:val="16"/>
          <w:szCs w:val="16"/>
        </w:rPr>
        <w:t>pr</w:t>
      </w:r>
      <w:r w:rsidRPr="00454A7F">
        <w:rPr>
          <w:rFonts w:ascii="Tahoma" w:eastAsia="Tahoma" w:hAnsi="Tahoma" w:cs="Tahoma"/>
          <w:spacing w:val="-1"/>
          <w:sz w:val="16"/>
          <w:szCs w:val="16"/>
        </w:rPr>
        <w:t>o</w:t>
      </w:r>
      <w:r w:rsidRPr="00454A7F">
        <w:rPr>
          <w:rFonts w:ascii="Tahoma" w:eastAsia="Tahoma" w:hAnsi="Tahoma" w:cs="Tahoma"/>
          <w:sz w:val="16"/>
          <w:szCs w:val="16"/>
        </w:rPr>
        <w:t>je</w:t>
      </w:r>
      <w:r w:rsidRPr="00454A7F">
        <w:rPr>
          <w:rFonts w:ascii="Tahoma" w:eastAsia="Tahoma" w:hAnsi="Tahoma" w:cs="Tahoma"/>
          <w:spacing w:val="-1"/>
          <w:sz w:val="16"/>
          <w:szCs w:val="16"/>
        </w:rPr>
        <w:t>k</w:t>
      </w:r>
      <w:r w:rsidRPr="00454A7F">
        <w:rPr>
          <w:rFonts w:ascii="Tahoma" w:eastAsia="Tahoma" w:hAnsi="Tahoma" w:cs="Tahoma"/>
          <w:sz w:val="16"/>
          <w:szCs w:val="16"/>
        </w:rPr>
        <w:t>cie</w:t>
      </w:r>
      <w:r w:rsidRPr="00454A7F">
        <w:rPr>
          <w:rFonts w:ascii="Tahoma" w:eastAsia="Tahoma" w:hAnsi="Tahoma" w:cs="Tahoma"/>
          <w:spacing w:val="43"/>
          <w:sz w:val="16"/>
          <w:szCs w:val="16"/>
        </w:rPr>
        <w:t xml:space="preserve"> </w:t>
      </w:r>
      <w:r w:rsidRPr="00454A7F">
        <w:rPr>
          <w:rFonts w:ascii="Tahoma" w:eastAsia="Tahoma" w:hAnsi="Tahoma" w:cs="Tahoma"/>
          <w:spacing w:val="-1"/>
          <w:sz w:val="16"/>
          <w:szCs w:val="16"/>
        </w:rPr>
        <w:t>o</w:t>
      </w:r>
      <w:r w:rsidRPr="00454A7F">
        <w:rPr>
          <w:rFonts w:ascii="Tahoma" w:eastAsia="Tahoma" w:hAnsi="Tahoma" w:cs="Tahoma"/>
          <w:sz w:val="16"/>
          <w:szCs w:val="16"/>
        </w:rPr>
        <w:t>b</w:t>
      </w:r>
      <w:r w:rsidRPr="00454A7F">
        <w:rPr>
          <w:rFonts w:ascii="Tahoma" w:eastAsia="Tahoma" w:hAnsi="Tahoma" w:cs="Tahoma"/>
          <w:spacing w:val="-1"/>
          <w:sz w:val="16"/>
          <w:szCs w:val="16"/>
        </w:rPr>
        <w:t>o</w:t>
      </w:r>
      <w:r w:rsidRPr="00454A7F">
        <w:rPr>
          <w:rFonts w:ascii="Tahoma" w:eastAsia="Tahoma" w:hAnsi="Tahoma" w:cs="Tahoma"/>
          <w:sz w:val="16"/>
          <w:szCs w:val="16"/>
        </w:rPr>
        <w:t>w</w:t>
      </w:r>
      <w:r w:rsidRPr="00454A7F">
        <w:rPr>
          <w:rFonts w:ascii="Tahoma" w:eastAsia="Tahoma" w:hAnsi="Tahoma" w:cs="Tahoma"/>
          <w:spacing w:val="-1"/>
          <w:sz w:val="16"/>
          <w:szCs w:val="16"/>
        </w:rPr>
        <w:t>i</w:t>
      </w:r>
      <w:r w:rsidRPr="00454A7F">
        <w:rPr>
          <w:rFonts w:ascii="Tahoma" w:eastAsia="Tahoma" w:hAnsi="Tahoma" w:cs="Tahoma"/>
          <w:sz w:val="16"/>
          <w:szCs w:val="16"/>
        </w:rPr>
        <w:t>ąz</w:t>
      </w:r>
      <w:r w:rsidRPr="00454A7F">
        <w:rPr>
          <w:rFonts w:ascii="Tahoma" w:eastAsia="Tahoma" w:hAnsi="Tahoma" w:cs="Tahoma"/>
          <w:spacing w:val="-1"/>
          <w:sz w:val="16"/>
          <w:szCs w:val="16"/>
        </w:rPr>
        <w:t>u</w:t>
      </w:r>
      <w:r w:rsidRPr="00454A7F">
        <w:rPr>
          <w:rFonts w:ascii="Tahoma" w:eastAsia="Tahoma" w:hAnsi="Tahoma" w:cs="Tahoma"/>
          <w:sz w:val="16"/>
          <w:szCs w:val="16"/>
        </w:rPr>
        <w:t>je</w:t>
      </w:r>
      <w:r w:rsidRPr="00454A7F">
        <w:rPr>
          <w:rFonts w:ascii="Tahoma" w:eastAsia="Tahoma" w:hAnsi="Tahoma" w:cs="Tahoma"/>
          <w:spacing w:val="43"/>
          <w:sz w:val="16"/>
          <w:szCs w:val="16"/>
        </w:rPr>
        <w:t xml:space="preserve"> </w:t>
      </w:r>
      <w:r w:rsidRPr="00454A7F">
        <w:rPr>
          <w:rFonts w:ascii="Tahoma" w:eastAsia="Tahoma" w:hAnsi="Tahoma" w:cs="Tahoma"/>
          <w:spacing w:val="-1"/>
          <w:sz w:val="16"/>
          <w:szCs w:val="16"/>
        </w:rPr>
        <w:t>te</w:t>
      </w:r>
      <w:r w:rsidRPr="00454A7F">
        <w:rPr>
          <w:rFonts w:ascii="Tahoma" w:eastAsia="Tahoma" w:hAnsi="Tahoma" w:cs="Tahoma"/>
          <w:sz w:val="16"/>
          <w:szCs w:val="16"/>
        </w:rPr>
        <w:t>r</w:t>
      </w:r>
      <w:r w:rsidRPr="00454A7F">
        <w:rPr>
          <w:rFonts w:ascii="Tahoma" w:eastAsia="Tahoma" w:hAnsi="Tahoma" w:cs="Tahoma"/>
          <w:spacing w:val="-1"/>
          <w:sz w:val="16"/>
          <w:szCs w:val="16"/>
        </w:rPr>
        <w:t>mi</w:t>
      </w:r>
      <w:r w:rsidRPr="00454A7F">
        <w:rPr>
          <w:rFonts w:ascii="Tahoma" w:eastAsia="Tahoma" w:hAnsi="Tahoma" w:cs="Tahoma"/>
          <w:sz w:val="16"/>
          <w:szCs w:val="16"/>
        </w:rPr>
        <w:t>n ws</w:t>
      </w:r>
      <w:r w:rsidRPr="00454A7F">
        <w:rPr>
          <w:rFonts w:ascii="Tahoma" w:eastAsia="Tahoma" w:hAnsi="Tahoma" w:cs="Tahoma"/>
          <w:spacing w:val="-1"/>
          <w:sz w:val="16"/>
          <w:szCs w:val="16"/>
        </w:rPr>
        <w:t>k</w:t>
      </w:r>
      <w:r w:rsidRPr="00454A7F">
        <w:rPr>
          <w:rFonts w:ascii="Tahoma" w:eastAsia="Tahoma" w:hAnsi="Tahoma" w:cs="Tahoma"/>
          <w:sz w:val="16"/>
          <w:szCs w:val="16"/>
        </w:rPr>
        <w:t>aza</w:t>
      </w:r>
      <w:r w:rsidRPr="00454A7F">
        <w:rPr>
          <w:rFonts w:ascii="Tahoma" w:eastAsia="Tahoma" w:hAnsi="Tahoma" w:cs="Tahoma"/>
          <w:spacing w:val="-4"/>
          <w:sz w:val="16"/>
          <w:szCs w:val="16"/>
        </w:rPr>
        <w:t>n</w:t>
      </w:r>
      <w:r w:rsidRPr="00454A7F">
        <w:rPr>
          <w:rFonts w:ascii="Tahoma" w:eastAsia="Tahoma" w:hAnsi="Tahoma" w:cs="Tahoma"/>
          <w:sz w:val="16"/>
          <w:szCs w:val="16"/>
        </w:rPr>
        <w:t>y w</w:t>
      </w:r>
      <w:r w:rsidRPr="00454A7F">
        <w:rPr>
          <w:rFonts w:ascii="Tahoma" w:eastAsia="Tahoma" w:hAnsi="Tahoma" w:cs="Tahoma"/>
          <w:spacing w:val="-1"/>
          <w:sz w:val="16"/>
          <w:szCs w:val="16"/>
        </w:rPr>
        <w:t xml:space="preserve"> </w:t>
      </w:r>
      <w:r w:rsidRPr="00454A7F">
        <w:rPr>
          <w:rFonts w:ascii="Tahoma" w:eastAsia="Tahoma" w:hAnsi="Tahoma" w:cs="Tahoma"/>
          <w:sz w:val="16"/>
          <w:szCs w:val="16"/>
        </w:rPr>
        <w:t>§</w:t>
      </w:r>
      <w:r w:rsidRPr="00454A7F">
        <w:rPr>
          <w:rFonts w:ascii="Tahoma" w:eastAsia="Tahoma" w:hAnsi="Tahoma" w:cs="Tahoma"/>
          <w:spacing w:val="2"/>
          <w:sz w:val="16"/>
          <w:szCs w:val="16"/>
        </w:rPr>
        <w:t xml:space="preserve"> </w:t>
      </w:r>
      <w:r w:rsidRPr="00454A7F">
        <w:rPr>
          <w:rFonts w:ascii="Tahoma" w:eastAsia="Tahoma" w:hAnsi="Tahoma" w:cs="Tahoma"/>
          <w:spacing w:val="-1"/>
          <w:sz w:val="16"/>
          <w:szCs w:val="16"/>
        </w:rPr>
        <w:t>3</w:t>
      </w:r>
      <w:r>
        <w:rPr>
          <w:rFonts w:ascii="Tahoma" w:eastAsia="Tahoma" w:hAnsi="Tahoma" w:cs="Tahoma"/>
          <w:spacing w:val="-1"/>
          <w:sz w:val="16"/>
          <w:szCs w:val="16"/>
        </w:rPr>
        <w:t>4</w:t>
      </w:r>
      <w:r w:rsidRPr="00454A7F">
        <w:rPr>
          <w:rFonts w:ascii="Tahoma" w:eastAsia="Tahoma" w:hAnsi="Tahoma" w:cs="Tahoma"/>
          <w:spacing w:val="1"/>
          <w:sz w:val="16"/>
          <w:szCs w:val="16"/>
        </w:rPr>
        <w:t xml:space="preserve"> </w:t>
      </w:r>
      <w:r w:rsidRPr="00454A7F">
        <w:rPr>
          <w:rFonts w:ascii="Tahoma" w:eastAsia="Tahoma" w:hAnsi="Tahoma" w:cs="Tahoma"/>
          <w:spacing w:val="-1"/>
          <w:sz w:val="16"/>
          <w:szCs w:val="16"/>
        </w:rPr>
        <w:t>u</w:t>
      </w:r>
      <w:r w:rsidRPr="00454A7F">
        <w:rPr>
          <w:rFonts w:ascii="Tahoma" w:eastAsia="Tahoma" w:hAnsi="Tahoma" w:cs="Tahoma"/>
          <w:sz w:val="16"/>
          <w:szCs w:val="16"/>
        </w:rPr>
        <w:t>s</w:t>
      </w:r>
      <w:r w:rsidRPr="00454A7F">
        <w:rPr>
          <w:rFonts w:ascii="Tahoma" w:eastAsia="Tahoma" w:hAnsi="Tahoma" w:cs="Tahoma"/>
          <w:spacing w:val="-1"/>
          <w:sz w:val="16"/>
          <w:szCs w:val="16"/>
        </w:rPr>
        <w:t>t</w:t>
      </w:r>
      <w:r w:rsidRPr="00454A7F">
        <w:rPr>
          <w:rFonts w:ascii="Tahoma" w:eastAsia="Tahoma" w:hAnsi="Tahoma" w:cs="Tahoma"/>
          <w:sz w:val="16"/>
          <w:szCs w:val="16"/>
        </w:rPr>
        <w:t>. 1</w:t>
      </w:r>
      <w:r w:rsidRPr="00454A7F">
        <w:rPr>
          <w:rFonts w:ascii="Tahoma" w:eastAsia="Tahoma" w:hAnsi="Tahoma" w:cs="Tahoma"/>
          <w:spacing w:val="-1"/>
          <w:sz w:val="16"/>
          <w:szCs w:val="16"/>
        </w:rPr>
        <w:t xml:space="preserve"> </w:t>
      </w:r>
      <w:r w:rsidRPr="007B25BA">
        <w:rPr>
          <w:rFonts w:ascii="Tahoma" w:eastAsia="Tahoma" w:hAnsi="Tahoma" w:cs="Tahoma"/>
          <w:spacing w:val="-1"/>
          <w:sz w:val="16"/>
          <w:szCs w:val="16"/>
        </w:rPr>
        <w:t>Decyzji</w:t>
      </w:r>
      <w:r w:rsidRPr="00454A7F">
        <w:rPr>
          <w:rFonts w:ascii="Tahoma" w:eastAsia="Tahoma" w:hAnsi="Tahoma" w:cs="Tahoma"/>
          <w:sz w:val="16"/>
          <w:szCs w:val="16"/>
        </w:rPr>
        <w:t>.</w:t>
      </w:r>
    </w:p>
  </w:footnote>
  <w:footnote w:id="35">
    <w:p w14:paraId="5599D91C" w14:textId="77777777" w:rsidR="00FF6EE1" w:rsidRPr="00B9402C" w:rsidRDefault="00FF6EE1" w:rsidP="00B9402C">
      <w:pPr>
        <w:spacing w:line="276" w:lineRule="auto"/>
        <w:jc w:val="both"/>
        <w:rPr>
          <w:rFonts w:ascii="Tahoma" w:eastAsia="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t>
      </w:r>
      <w:r w:rsidRPr="00B9402C">
        <w:rPr>
          <w:rFonts w:ascii="Tahoma" w:eastAsia="Tahoma" w:hAnsi="Tahoma" w:cs="Tahoma"/>
          <w:spacing w:val="1"/>
          <w:sz w:val="16"/>
          <w:szCs w:val="16"/>
        </w:rPr>
        <w:t>N</w:t>
      </w:r>
      <w:r w:rsidRPr="00B9402C">
        <w:rPr>
          <w:rFonts w:ascii="Tahoma" w:eastAsia="Tahoma" w:hAnsi="Tahoma" w:cs="Tahoma"/>
          <w:spacing w:val="-1"/>
          <w:sz w:val="16"/>
          <w:szCs w:val="16"/>
        </w:rPr>
        <w:t>i</w:t>
      </w:r>
      <w:r w:rsidRPr="00B9402C">
        <w:rPr>
          <w:rFonts w:ascii="Tahoma" w:eastAsia="Tahoma" w:hAnsi="Tahoma" w:cs="Tahoma"/>
          <w:sz w:val="16"/>
          <w:szCs w:val="16"/>
        </w:rPr>
        <w:t>e d</w:t>
      </w:r>
      <w:r w:rsidRPr="00B9402C">
        <w:rPr>
          <w:rFonts w:ascii="Tahoma" w:eastAsia="Tahoma" w:hAnsi="Tahoma" w:cs="Tahoma"/>
          <w:spacing w:val="-1"/>
          <w:sz w:val="16"/>
          <w:szCs w:val="16"/>
        </w:rPr>
        <w:t>o</w:t>
      </w:r>
      <w:r w:rsidRPr="00B9402C">
        <w:rPr>
          <w:rFonts w:ascii="Tahoma" w:eastAsia="Tahoma" w:hAnsi="Tahoma" w:cs="Tahoma"/>
          <w:spacing w:val="-3"/>
          <w:sz w:val="16"/>
          <w:szCs w:val="16"/>
        </w:rPr>
        <w:t>ty</w:t>
      </w:r>
      <w:r w:rsidRPr="00B9402C">
        <w:rPr>
          <w:rFonts w:ascii="Tahoma" w:eastAsia="Tahoma" w:hAnsi="Tahoma" w:cs="Tahoma"/>
          <w:sz w:val="16"/>
          <w:szCs w:val="16"/>
        </w:rPr>
        <w:t>c</w:t>
      </w:r>
      <w:r w:rsidRPr="00B9402C">
        <w:rPr>
          <w:rFonts w:ascii="Tahoma" w:eastAsia="Tahoma" w:hAnsi="Tahoma" w:cs="Tahoma"/>
          <w:spacing w:val="1"/>
          <w:sz w:val="16"/>
          <w:szCs w:val="16"/>
        </w:rPr>
        <w:t>z</w:t>
      </w:r>
      <w:r w:rsidRPr="00B9402C">
        <w:rPr>
          <w:rFonts w:ascii="Tahoma" w:eastAsia="Tahoma" w:hAnsi="Tahoma" w:cs="Tahoma"/>
          <w:spacing w:val="-15"/>
          <w:sz w:val="16"/>
          <w:szCs w:val="16"/>
        </w:rPr>
        <w:t>y</w:t>
      </w:r>
      <w:r w:rsidRPr="00B9402C">
        <w:rPr>
          <w:rFonts w:ascii="Tahoma" w:eastAsia="Tahoma" w:hAnsi="Tahoma" w:cs="Tahoma"/>
          <w:sz w:val="16"/>
          <w:szCs w:val="16"/>
        </w:rPr>
        <w:t>, gdy</w:t>
      </w:r>
      <w:r w:rsidRPr="00B9402C">
        <w:rPr>
          <w:rFonts w:ascii="Tahoma" w:eastAsia="Tahoma" w:hAnsi="Tahoma" w:cs="Tahoma"/>
          <w:spacing w:val="-1"/>
          <w:sz w:val="16"/>
          <w:szCs w:val="16"/>
        </w:rPr>
        <w:t xml:space="preserve"> </w:t>
      </w:r>
      <w:r w:rsidRPr="00B9402C">
        <w:rPr>
          <w:rFonts w:ascii="Tahoma" w:eastAsia="Tahoma" w:hAnsi="Tahoma" w:cs="Tahoma"/>
          <w:sz w:val="16"/>
          <w:szCs w:val="16"/>
        </w:rPr>
        <w:t>IZ</w:t>
      </w:r>
      <w:r w:rsidRPr="00B9402C">
        <w:rPr>
          <w:rFonts w:ascii="Tahoma" w:eastAsia="Tahoma" w:hAnsi="Tahoma" w:cs="Tahoma"/>
          <w:spacing w:val="-1"/>
          <w:sz w:val="16"/>
          <w:szCs w:val="16"/>
        </w:rPr>
        <w:t xml:space="preserve"> </w:t>
      </w:r>
      <w:r w:rsidRPr="00B9402C">
        <w:rPr>
          <w:rFonts w:ascii="Tahoma" w:eastAsia="Tahoma" w:hAnsi="Tahoma" w:cs="Tahoma"/>
          <w:sz w:val="16"/>
          <w:szCs w:val="16"/>
        </w:rPr>
        <w:t>w</w:t>
      </w:r>
      <w:r w:rsidRPr="00B9402C">
        <w:rPr>
          <w:rFonts w:ascii="Tahoma" w:eastAsia="Tahoma" w:hAnsi="Tahoma" w:cs="Tahoma"/>
          <w:spacing w:val="1"/>
          <w:sz w:val="16"/>
          <w:szCs w:val="16"/>
        </w:rPr>
        <w:t xml:space="preserve"> </w:t>
      </w:r>
      <w:r w:rsidRPr="00B9402C">
        <w:rPr>
          <w:rFonts w:ascii="Tahoma" w:eastAsia="Tahoma" w:hAnsi="Tahoma" w:cs="Tahoma"/>
          <w:spacing w:val="-1"/>
          <w:sz w:val="16"/>
          <w:szCs w:val="16"/>
        </w:rPr>
        <w:t>Re</w:t>
      </w:r>
      <w:r w:rsidRPr="00B9402C">
        <w:rPr>
          <w:rFonts w:ascii="Tahoma" w:eastAsia="Tahoma" w:hAnsi="Tahoma" w:cs="Tahoma"/>
          <w:sz w:val="16"/>
          <w:szCs w:val="16"/>
        </w:rPr>
        <w:t>g</w:t>
      </w:r>
      <w:r w:rsidRPr="00B9402C">
        <w:rPr>
          <w:rFonts w:ascii="Tahoma" w:eastAsia="Tahoma" w:hAnsi="Tahoma" w:cs="Tahoma"/>
          <w:spacing w:val="-1"/>
          <w:sz w:val="16"/>
          <w:szCs w:val="16"/>
        </w:rPr>
        <w:t>ul</w:t>
      </w:r>
      <w:r w:rsidRPr="00B9402C">
        <w:rPr>
          <w:rFonts w:ascii="Tahoma" w:eastAsia="Tahoma" w:hAnsi="Tahoma" w:cs="Tahoma"/>
          <w:sz w:val="16"/>
          <w:szCs w:val="16"/>
        </w:rPr>
        <w:t>a</w:t>
      </w:r>
      <w:r w:rsidRPr="00B9402C">
        <w:rPr>
          <w:rFonts w:ascii="Tahoma" w:eastAsia="Tahoma" w:hAnsi="Tahoma" w:cs="Tahoma"/>
          <w:spacing w:val="-1"/>
          <w:sz w:val="16"/>
          <w:szCs w:val="16"/>
        </w:rPr>
        <w:t>mini</w:t>
      </w:r>
      <w:r w:rsidRPr="00B9402C">
        <w:rPr>
          <w:rFonts w:ascii="Tahoma" w:eastAsia="Tahoma" w:hAnsi="Tahoma" w:cs="Tahoma"/>
          <w:sz w:val="16"/>
          <w:szCs w:val="16"/>
        </w:rPr>
        <w:t xml:space="preserve">e </w:t>
      </w:r>
      <w:r w:rsidRPr="00B9402C">
        <w:rPr>
          <w:rFonts w:ascii="Tahoma" w:eastAsia="Tahoma" w:hAnsi="Tahoma" w:cs="Tahoma"/>
          <w:spacing w:val="-3"/>
          <w:sz w:val="16"/>
          <w:szCs w:val="16"/>
        </w:rPr>
        <w:t>k</w:t>
      </w:r>
      <w:r w:rsidRPr="00B9402C">
        <w:rPr>
          <w:rFonts w:ascii="Tahoma" w:eastAsia="Tahoma" w:hAnsi="Tahoma" w:cs="Tahoma"/>
          <w:spacing w:val="-1"/>
          <w:sz w:val="16"/>
          <w:szCs w:val="16"/>
        </w:rPr>
        <w:t>onku</w:t>
      </w:r>
      <w:r w:rsidRPr="00B9402C">
        <w:rPr>
          <w:rFonts w:ascii="Tahoma" w:eastAsia="Tahoma" w:hAnsi="Tahoma" w:cs="Tahoma"/>
          <w:sz w:val="16"/>
          <w:szCs w:val="16"/>
        </w:rPr>
        <w:t>rsu</w:t>
      </w:r>
      <w:r w:rsidRPr="00B9402C">
        <w:rPr>
          <w:rFonts w:ascii="Tahoma" w:eastAsia="Tahoma" w:hAnsi="Tahoma" w:cs="Tahoma"/>
          <w:spacing w:val="-1"/>
          <w:sz w:val="16"/>
          <w:szCs w:val="16"/>
        </w:rPr>
        <w:t xml:space="preserve"> o</w:t>
      </w:r>
      <w:r w:rsidRPr="00B9402C">
        <w:rPr>
          <w:rFonts w:ascii="Tahoma" w:eastAsia="Tahoma" w:hAnsi="Tahoma" w:cs="Tahoma"/>
          <w:sz w:val="16"/>
          <w:szCs w:val="16"/>
        </w:rPr>
        <w:t>g</w:t>
      </w:r>
      <w:r w:rsidRPr="00B9402C">
        <w:rPr>
          <w:rFonts w:ascii="Tahoma" w:eastAsia="Tahoma" w:hAnsi="Tahoma" w:cs="Tahoma"/>
          <w:spacing w:val="-3"/>
          <w:sz w:val="16"/>
          <w:szCs w:val="16"/>
        </w:rPr>
        <w:t>r</w:t>
      </w:r>
      <w:r w:rsidRPr="00B9402C">
        <w:rPr>
          <w:rFonts w:ascii="Tahoma" w:eastAsia="Tahoma" w:hAnsi="Tahoma" w:cs="Tahoma"/>
          <w:sz w:val="16"/>
          <w:szCs w:val="16"/>
        </w:rPr>
        <w:t>a</w:t>
      </w:r>
      <w:r w:rsidRPr="00B9402C">
        <w:rPr>
          <w:rFonts w:ascii="Tahoma" w:eastAsia="Tahoma" w:hAnsi="Tahoma" w:cs="Tahoma"/>
          <w:spacing w:val="-1"/>
          <w:sz w:val="16"/>
          <w:szCs w:val="16"/>
        </w:rPr>
        <w:t>ni</w:t>
      </w:r>
      <w:r w:rsidRPr="00B9402C">
        <w:rPr>
          <w:rFonts w:ascii="Tahoma" w:eastAsia="Tahoma" w:hAnsi="Tahoma" w:cs="Tahoma"/>
          <w:sz w:val="16"/>
          <w:szCs w:val="16"/>
        </w:rPr>
        <w:t>c</w:t>
      </w:r>
      <w:r w:rsidRPr="00B9402C">
        <w:rPr>
          <w:rFonts w:ascii="Tahoma" w:eastAsia="Tahoma" w:hAnsi="Tahoma" w:cs="Tahoma"/>
          <w:spacing w:val="1"/>
          <w:sz w:val="16"/>
          <w:szCs w:val="16"/>
        </w:rPr>
        <w:t>z</w:t>
      </w:r>
      <w:r w:rsidRPr="00B9402C">
        <w:rPr>
          <w:rFonts w:ascii="Tahoma" w:eastAsia="Tahoma" w:hAnsi="Tahoma" w:cs="Tahoma"/>
          <w:sz w:val="16"/>
          <w:szCs w:val="16"/>
        </w:rPr>
        <w:t xml:space="preserve">y </w:t>
      </w:r>
      <w:r w:rsidRPr="00B9402C">
        <w:rPr>
          <w:rFonts w:ascii="Tahoma" w:eastAsia="Tahoma" w:hAnsi="Tahoma" w:cs="Tahoma"/>
          <w:spacing w:val="-1"/>
          <w:sz w:val="16"/>
          <w:szCs w:val="16"/>
        </w:rPr>
        <w:t>mo</w:t>
      </w:r>
      <w:r w:rsidRPr="00B9402C">
        <w:rPr>
          <w:rFonts w:ascii="Tahoma" w:eastAsia="Tahoma" w:hAnsi="Tahoma" w:cs="Tahoma"/>
          <w:sz w:val="16"/>
          <w:szCs w:val="16"/>
        </w:rPr>
        <w:t>ż</w:t>
      </w:r>
      <w:r w:rsidRPr="00B9402C">
        <w:rPr>
          <w:rFonts w:ascii="Tahoma" w:eastAsia="Tahoma" w:hAnsi="Tahoma" w:cs="Tahoma"/>
          <w:spacing w:val="-1"/>
          <w:sz w:val="16"/>
          <w:szCs w:val="16"/>
        </w:rPr>
        <w:t>li</w:t>
      </w:r>
      <w:r w:rsidRPr="00B9402C">
        <w:rPr>
          <w:rFonts w:ascii="Tahoma" w:eastAsia="Tahoma" w:hAnsi="Tahoma" w:cs="Tahoma"/>
          <w:sz w:val="16"/>
          <w:szCs w:val="16"/>
        </w:rPr>
        <w:t>w</w:t>
      </w:r>
      <w:r w:rsidRPr="00B9402C">
        <w:rPr>
          <w:rFonts w:ascii="Tahoma" w:eastAsia="Tahoma" w:hAnsi="Tahoma" w:cs="Tahoma"/>
          <w:spacing w:val="-1"/>
          <w:sz w:val="16"/>
          <w:szCs w:val="16"/>
        </w:rPr>
        <w:t>o</w:t>
      </w:r>
      <w:r w:rsidRPr="00B9402C">
        <w:rPr>
          <w:rFonts w:ascii="Tahoma" w:eastAsia="Tahoma" w:hAnsi="Tahoma" w:cs="Tahoma"/>
          <w:sz w:val="16"/>
          <w:szCs w:val="16"/>
        </w:rPr>
        <w:t>ść</w:t>
      </w:r>
      <w:r w:rsidRPr="00B9402C">
        <w:rPr>
          <w:rFonts w:ascii="Tahoma" w:eastAsia="Tahoma" w:hAnsi="Tahoma" w:cs="Tahoma"/>
          <w:spacing w:val="1"/>
          <w:sz w:val="16"/>
          <w:szCs w:val="16"/>
        </w:rPr>
        <w:t xml:space="preserve"> </w:t>
      </w:r>
      <w:r w:rsidRPr="00B9402C">
        <w:rPr>
          <w:rFonts w:ascii="Tahoma" w:eastAsia="Tahoma" w:hAnsi="Tahoma" w:cs="Tahoma"/>
          <w:spacing w:val="-1"/>
          <w:sz w:val="16"/>
          <w:szCs w:val="16"/>
        </w:rPr>
        <w:t>k</w:t>
      </w:r>
      <w:r w:rsidRPr="00B9402C">
        <w:rPr>
          <w:rFonts w:ascii="Tahoma" w:eastAsia="Tahoma" w:hAnsi="Tahoma" w:cs="Tahoma"/>
          <w:spacing w:val="-2"/>
          <w:sz w:val="16"/>
          <w:szCs w:val="16"/>
        </w:rPr>
        <w:t>w</w:t>
      </w:r>
      <w:r w:rsidRPr="00B9402C">
        <w:rPr>
          <w:rFonts w:ascii="Tahoma" w:eastAsia="Tahoma" w:hAnsi="Tahoma" w:cs="Tahoma"/>
          <w:sz w:val="16"/>
          <w:szCs w:val="16"/>
        </w:rPr>
        <w:t>a</w:t>
      </w:r>
      <w:r w:rsidRPr="00B9402C">
        <w:rPr>
          <w:rFonts w:ascii="Tahoma" w:eastAsia="Tahoma" w:hAnsi="Tahoma" w:cs="Tahoma"/>
          <w:spacing w:val="-1"/>
          <w:sz w:val="16"/>
          <w:szCs w:val="16"/>
        </w:rPr>
        <w:t>lif</w:t>
      </w:r>
      <w:r w:rsidRPr="00B9402C">
        <w:rPr>
          <w:rFonts w:ascii="Tahoma" w:eastAsia="Tahoma" w:hAnsi="Tahoma" w:cs="Tahoma"/>
          <w:spacing w:val="1"/>
          <w:sz w:val="16"/>
          <w:szCs w:val="16"/>
        </w:rPr>
        <w:t>i</w:t>
      </w:r>
      <w:r w:rsidRPr="00B9402C">
        <w:rPr>
          <w:rFonts w:ascii="Tahoma" w:eastAsia="Tahoma" w:hAnsi="Tahoma" w:cs="Tahoma"/>
          <w:spacing w:val="-3"/>
          <w:sz w:val="16"/>
          <w:szCs w:val="16"/>
        </w:rPr>
        <w:t>k</w:t>
      </w:r>
      <w:r w:rsidRPr="00B9402C">
        <w:rPr>
          <w:rFonts w:ascii="Tahoma" w:eastAsia="Tahoma" w:hAnsi="Tahoma" w:cs="Tahoma"/>
          <w:spacing w:val="-1"/>
          <w:sz w:val="16"/>
          <w:szCs w:val="16"/>
        </w:rPr>
        <w:t>o</w:t>
      </w:r>
      <w:r w:rsidRPr="00B9402C">
        <w:rPr>
          <w:rFonts w:ascii="Tahoma" w:eastAsia="Tahoma" w:hAnsi="Tahoma" w:cs="Tahoma"/>
          <w:spacing w:val="-2"/>
          <w:sz w:val="16"/>
          <w:szCs w:val="16"/>
        </w:rPr>
        <w:t>w</w:t>
      </w:r>
      <w:r w:rsidRPr="00B9402C">
        <w:rPr>
          <w:rFonts w:ascii="Tahoma" w:eastAsia="Tahoma" w:hAnsi="Tahoma" w:cs="Tahoma"/>
          <w:sz w:val="16"/>
          <w:szCs w:val="16"/>
        </w:rPr>
        <w:t>a</w:t>
      </w:r>
      <w:r w:rsidRPr="00B9402C">
        <w:rPr>
          <w:rFonts w:ascii="Tahoma" w:eastAsia="Tahoma" w:hAnsi="Tahoma" w:cs="Tahoma"/>
          <w:spacing w:val="-1"/>
          <w:sz w:val="16"/>
          <w:szCs w:val="16"/>
        </w:rPr>
        <w:t>ni</w:t>
      </w:r>
      <w:r w:rsidRPr="00B9402C">
        <w:rPr>
          <w:rFonts w:ascii="Tahoma" w:eastAsia="Tahoma" w:hAnsi="Tahoma" w:cs="Tahoma"/>
          <w:sz w:val="16"/>
          <w:szCs w:val="16"/>
        </w:rPr>
        <w:t>a wyda</w:t>
      </w:r>
      <w:r w:rsidRPr="00B9402C">
        <w:rPr>
          <w:rFonts w:ascii="Tahoma" w:eastAsia="Tahoma" w:hAnsi="Tahoma" w:cs="Tahoma"/>
          <w:spacing w:val="-1"/>
          <w:sz w:val="16"/>
          <w:szCs w:val="16"/>
        </w:rPr>
        <w:t>tkó</w:t>
      </w:r>
      <w:r w:rsidRPr="00B9402C">
        <w:rPr>
          <w:rFonts w:ascii="Tahoma" w:eastAsia="Tahoma" w:hAnsi="Tahoma" w:cs="Tahoma"/>
          <w:sz w:val="16"/>
          <w:szCs w:val="16"/>
        </w:rPr>
        <w:t>w</w:t>
      </w:r>
      <w:r w:rsidRPr="00B9402C">
        <w:rPr>
          <w:rFonts w:ascii="Tahoma" w:eastAsia="Tahoma" w:hAnsi="Tahoma" w:cs="Tahoma"/>
          <w:spacing w:val="1"/>
          <w:sz w:val="16"/>
          <w:szCs w:val="16"/>
        </w:rPr>
        <w:t xml:space="preserve"> w</w:t>
      </w:r>
      <w:r w:rsidRPr="00B9402C">
        <w:rPr>
          <w:rFonts w:ascii="Tahoma" w:eastAsia="Tahoma" w:hAnsi="Tahoma" w:cs="Tahoma"/>
          <w:sz w:val="16"/>
          <w:szCs w:val="16"/>
        </w:rPr>
        <w:t>s</w:t>
      </w:r>
      <w:r w:rsidRPr="00B9402C">
        <w:rPr>
          <w:rFonts w:ascii="Tahoma" w:eastAsia="Tahoma" w:hAnsi="Tahoma" w:cs="Tahoma"/>
          <w:spacing w:val="-1"/>
          <w:sz w:val="16"/>
          <w:szCs w:val="16"/>
        </w:rPr>
        <w:t>te</w:t>
      </w:r>
      <w:r w:rsidRPr="00B9402C">
        <w:rPr>
          <w:rFonts w:ascii="Tahoma" w:eastAsia="Tahoma" w:hAnsi="Tahoma" w:cs="Tahoma"/>
          <w:sz w:val="16"/>
          <w:szCs w:val="16"/>
        </w:rPr>
        <w:t>c</w:t>
      </w:r>
      <w:r w:rsidRPr="00B9402C">
        <w:rPr>
          <w:rFonts w:ascii="Tahoma" w:eastAsia="Tahoma" w:hAnsi="Tahoma" w:cs="Tahoma"/>
          <w:spacing w:val="1"/>
          <w:sz w:val="16"/>
          <w:szCs w:val="16"/>
        </w:rPr>
        <w:t>z</w:t>
      </w:r>
      <w:r w:rsidRPr="00B9402C">
        <w:rPr>
          <w:rFonts w:ascii="Tahoma" w:eastAsia="Tahoma" w:hAnsi="Tahoma" w:cs="Tahoma"/>
          <w:sz w:val="16"/>
          <w:szCs w:val="16"/>
        </w:rPr>
        <w:t>.</w:t>
      </w:r>
    </w:p>
  </w:footnote>
  <w:footnote w:id="36">
    <w:p w14:paraId="5F98331F" w14:textId="1D461CD0" w:rsidR="00FF6EE1" w:rsidRPr="00B9402C" w:rsidRDefault="00FF6EE1" w:rsidP="00B9402C">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Wykreślić jeśli nie dotyczy</w:t>
      </w:r>
      <w:r>
        <w:rPr>
          <w:rFonts w:ascii="Tahoma" w:hAnsi="Tahoma" w:cs="Tahoma"/>
          <w:sz w:val="16"/>
          <w:szCs w:val="16"/>
        </w:rPr>
        <w:t>.</w:t>
      </w:r>
    </w:p>
  </w:footnote>
  <w:footnote w:id="37">
    <w:p w14:paraId="1A15B3A3" w14:textId="25CC0A37" w:rsidR="00FF6EE1" w:rsidRPr="00B9402C" w:rsidRDefault="00FF6EE1" w:rsidP="00B9402C">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Wykreślić jeśli nie dotyczy drugiego rachunku</w:t>
      </w:r>
      <w:r>
        <w:rPr>
          <w:rFonts w:ascii="Tahoma" w:hAnsi="Tahoma" w:cs="Tahoma"/>
          <w:sz w:val="16"/>
          <w:szCs w:val="16"/>
        </w:rPr>
        <w:t>.</w:t>
      </w:r>
    </w:p>
  </w:footnote>
  <w:footnote w:id="38">
    <w:p w14:paraId="0A2AF53F" w14:textId="1FB0B1BB" w:rsidR="00FF6EE1" w:rsidRPr="00B9402C" w:rsidRDefault="00FF6EE1" w:rsidP="00B9402C">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39">
    <w:p w14:paraId="2D0F1ED8" w14:textId="77777777" w:rsidR="00FF6EE1" w:rsidRPr="00B9402C" w:rsidRDefault="00FF6EE1" w:rsidP="00B9402C">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t>
      </w:r>
      <w:r w:rsidRPr="00B9402C">
        <w:rPr>
          <w:rFonts w:ascii="Tahoma" w:eastAsia="Tahoma" w:hAnsi="Tahoma" w:cs="Tahoma"/>
          <w:spacing w:val="-1"/>
          <w:sz w:val="16"/>
          <w:szCs w:val="16"/>
        </w:rPr>
        <w:t>Dot</w:t>
      </w:r>
      <w:r w:rsidRPr="00B9402C">
        <w:rPr>
          <w:rFonts w:ascii="Tahoma" w:eastAsia="Tahoma" w:hAnsi="Tahoma" w:cs="Tahoma"/>
          <w:spacing w:val="-3"/>
          <w:sz w:val="16"/>
          <w:szCs w:val="16"/>
        </w:rPr>
        <w:t>y</w:t>
      </w:r>
      <w:r w:rsidRPr="00B9402C">
        <w:rPr>
          <w:rFonts w:ascii="Tahoma" w:eastAsia="Tahoma" w:hAnsi="Tahoma" w:cs="Tahoma"/>
          <w:sz w:val="16"/>
          <w:szCs w:val="16"/>
        </w:rPr>
        <w:t>c</w:t>
      </w:r>
      <w:r w:rsidRPr="00B9402C">
        <w:rPr>
          <w:rFonts w:ascii="Tahoma" w:eastAsia="Tahoma" w:hAnsi="Tahoma" w:cs="Tahoma"/>
          <w:spacing w:val="1"/>
          <w:sz w:val="16"/>
          <w:szCs w:val="16"/>
        </w:rPr>
        <w:t>z</w:t>
      </w:r>
      <w:r w:rsidRPr="00B9402C">
        <w:rPr>
          <w:rFonts w:ascii="Tahoma" w:eastAsia="Tahoma" w:hAnsi="Tahoma" w:cs="Tahoma"/>
          <w:sz w:val="16"/>
          <w:szCs w:val="16"/>
        </w:rPr>
        <w:t>y jed</w:t>
      </w:r>
      <w:r w:rsidRPr="00B9402C">
        <w:rPr>
          <w:rFonts w:ascii="Tahoma" w:eastAsia="Tahoma" w:hAnsi="Tahoma" w:cs="Tahoma"/>
          <w:spacing w:val="-1"/>
          <w:sz w:val="16"/>
          <w:szCs w:val="16"/>
        </w:rPr>
        <w:t>no</w:t>
      </w:r>
      <w:r w:rsidRPr="00B9402C">
        <w:rPr>
          <w:rFonts w:ascii="Tahoma" w:eastAsia="Tahoma" w:hAnsi="Tahoma" w:cs="Tahoma"/>
          <w:sz w:val="16"/>
          <w:szCs w:val="16"/>
        </w:rPr>
        <w:t>s</w:t>
      </w:r>
      <w:r w:rsidRPr="00B9402C">
        <w:rPr>
          <w:rFonts w:ascii="Tahoma" w:eastAsia="Tahoma" w:hAnsi="Tahoma" w:cs="Tahoma"/>
          <w:spacing w:val="-1"/>
          <w:sz w:val="16"/>
          <w:szCs w:val="16"/>
        </w:rPr>
        <w:t>te</w:t>
      </w:r>
      <w:r w:rsidRPr="00B9402C">
        <w:rPr>
          <w:rFonts w:ascii="Tahoma" w:eastAsia="Tahoma" w:hAnsi="Tahoma" w:cs="Tahoma"/>
          <w:sz w:val="16"/>
          <w:szCs w:val="16"/>
        </w:rPr>
        <w:t>k se</w:t>
      </w:r>
      <w:r w:rsidRPr="00B9402C">
        <w:rPr>
          <w:rFonts w:ascii="Tahoma" w:eastAsia="Tahoma" w:hAnsi="Tahoma" w:cs="Tahoma"/>
          <w:spacing w:val="-1"/>
          <w:sz w:val="16"/>
          <w:szCs w:val="16"/>
        </w:rPr>
        <w:t>kto</w:t>
      </w:r>
      <w:r w:rsidRPr="00B9402C">
        <w:rPr>
          <w:rFonts w:ascii="Tahoma" w:eastAsia="Tahoma" w:hAnsi="Tahoma" w:cs="Tahoma"/>
          <w:spacing w:val="-3"/>
          <w:sz w:val="16"/>
          <w:szCs w:val="16"/>
        </w:rPr>
        <w:t>r</w:t>
      </w:r>
      <w:r w:rsidRPr="00B9402C">
        <w:rPr>
          <w:rFonts w:ascii="Tahoma" w:eastAsia="Tahoma" w:hAnsi="Tahoma" w:cs="Tahoma"/>
          <w:sz w:val="16"/>
          <w:szCs w:val="16"/>
        </w:rPr>
        <w:t xml:space="preserve">a </w:t>
      </w:r>
      <w:r w:rsidRPr="00B9402C">
        <w:rPr>
          <w:rFonts w:ascii="Tahoma" w:eastAsia="Tahoma" w:hAnsi="Tahoma" w:cs="Tahoma"/>
          <w:spacing w:val="-1"/>
          <w:sz w:val="16"/>
          <w:szCs w:val="16"/>
        </w:rPr>
        <w:t>fin</w:t>
      </w:r>
      <w:r w:rsidRPr="00B9402C">
        <w:rPr>
          <w:rFonts w:ascii="Tahoma" w:eastAsia="Tahoma" w:hAnsi="Tahoma" w:cs="Tahoma"/>
          <w:sz w:val="16"/>
          <w:szCs w:val="16"/>
        </w:rPr>
        <w:t>a</w:t>
      </w:r>
      <w:r w:rsidRPr="00B9402C">
        <w:rPr>
          <w:rFonts w:ascii="Tahoma" w:eastAsia="Tahoma" w:hAnsi="Tahoma" w:cs="Tahoma"/>
          <w:spacing w:val="-1"/>
          <w:sz w:val="16"/>
          <w:szCs w:val="16"/>
        </w:rPr>
        <w:t>n</w:t>
      </w:r>
      <w:r w:rsidRPr="00B9402C">
        <w:rPr>
          <w:rFonts w:ascii="Tahoma" w:eastAsia="Tahoma" w:hAnsi="Tahoma" w:cs="Tahoma"/>
          <w:sz w:val="16"/>
          <w:szCs w:val="16"/>
        </w:rPr>
        <w:t>s</w:t>
      </w:r>
      <w:r w:rsidRPr="00B9402C">
        <w:rPr>
          <w:rFonts w:ascii="Tahoma" w:eastAsia="Tahoma" w:hAnsi="Tahoma" w:cs="Tahoma"/>
          <w:spacing w:val="2"/>
          <w:sz w:val="16"/>
          <w:szCs w:val="16"/>
        </w:rPr>
        <w:t>ó</w:t>
      </w:r>
      <w:r w:rsidRPr="00B9402C">
        <w:rPr>
          <w:rFonts w:ascii="Tahoma" w:eastAsia="Tahoma" w:hAnsi="Tahoma" w:cs="Tahoma"/>
          <w:sz w:val="16"/>
          <w:szCs w:val="16"/>
        </w:rPr>
        <w:t>w</w:t>
      </w:r>
      <w:r w:rsidRPr="00B9402C">
        <w:rPr>
          <w:rFonts w:ascii="Tahoma" w:eastAsia="Tahoma" w:hAnsi="Tahoma" w:cs="Tahoma"/>
          <w:spacing w:val="1"/>
          <w:sz w:val="16"/>
          <w:szCs w:val="16"/>
        </w:rPr>
        <w:t xml:space="preserve"> </w:t>
      </w:r>
      <w:r w:rsidRPr="00B9402C">
        <w:rPr>
          <w:rFonts w:ascii="Tahoma" w:eastAsia="Tahoma" w:hAnsi="Tahoma" w:cs="Tahoma"/>
          <w:sz w:val="16"/>
          <w:szCs w:val="16"/>
        </w:rPr>
        <w:t>p</w:t>
      </w:r>
      <w:r w:rsidRPr="00B9402C">
        <w:rPr>
          <w:rFonts w:ascii="Tahoma" w:eastAsia="Tahoma" w:hAnsi="Tahoma" w:cs="Tahoma"/>
          <w:spacing w:val="-1"/>
          <w:sz w:val="16"/>
          <w:szCs w:val="16"/>
        </w:rPr>
        <w:t>u</w:t>
      </w:r>
      <w:r w:rsidRPr="00B9402C">
        <w:rPr>
          <w:rFonts w:ascii="Tahoma" w:eastAsia="Tahoma" w:hAnsi="Tahoma" w:cs="Tahoma"/>
          <w:sz w:val="16"/>
          <w:szCs w:val="16"/>
        </w:rPr>
        <w:t>b</w:t>
      </w:r>
      <w:r w:rsidRPr="00B9402C">
        <w:rPr>
          <w:rFonts w:ascii="Tahoma" w:eastAsia="Tahoma" w:hAnsi="Tahoma" w:cs="Tahoma"/>
          <w:spacing w:val="-1"/>
          <w:sz w:val="16"/>
          <w:szCs w:val="16"/>
        </w:rPr>
        <w:t>li</w:t>
      </w:r>
      <w:r w:rsidRPr="00B9402C">
        <w:rPr>
          <w:rFonts w:ascii="Tahoma" w:eastAsia="Tahoma" w:hAnsi="Tahoma" w:cs="Tahoma"/>
          <w:sz w:val="16"/>
          <w:szCs w:val="16"/>
        </w:rPr>
        <w:t>c</w:t>
      </w:r>
      <w:r w:rsidRPr="00B9402C">
        <w:rPr>
          <w:rFonts w:ascii="Tahoma" w:eastAsia="Tahoma" w:hAnsi="Tahoma" w:cs="Tahoma"/>
          <w:spacing w:val="1"/>
          <w:sz w:val="16"/>
          <w:szCs w:val="16"/>
        </w:rPr>
        <w:t>z</w:t>
      </w:r>
      <w:r w:rsidRPr="00B9402C">
        <w:rPr>
          <w:rFonts w:ascii="Tahoma" w:eastAsia="Tahoma" w:hAnsi="Tahoma" w:cs="Tahoma"/>
          <w:spacing w:val="-3"/>
          <w:sz w:val="16"/>
          <w:szCs w:val="16"/>
        </w:rPr>
        <w:t>ny</w:t>
      </w:r>
      <w:r w:rsidRPr="00B9402C">
        <w:rPr>
          <w:rFonts w:ascii="Tahoma" w:eastAsia="Tahoma" w:hAnsi="Tahoma" w:cs="Tahoma"/>
          <w:sz w:val="16"/>
          <w:szCs w:val="16"/>
        </w:rPr>
        <w:t>c</w:t>
      </w:r>
      <w:r w:rsidRPr="00B9402C">
        <w:rPr>
          <w:rFonts w:ascii="Tahoma" w:eastAsia="Tahoma" w:hAnsi="Tahoma" w:cs="Tahoma"/>
          <w:spacing w:val="-1"/>
          <w:sz w:val="16"/>
          <w:szCs w:val="16"/>
        </w:rPr>
        <w:t>h</w:t>
      </w:r>
      <w:r w:rsidRPr="00B9402C">
        <w:rPr>
          <w:rFonts w:ascii="Tahoma" w:eastAsia="Tahoma" w:hAnsi="Tahoma" w:cs="Tahoma"/>
          <w:sz w:val="16"/>
          <w:szCs w:val="16"/>
        </w:rPr>
        <w:t>.</w:t>
      </w:r>
    </w:p>
  </w:footnote>
  <w:footnote w:id="40">
    <w:p w14:paraId="381F1DB6" w14:textId="77777777" w:rsidR="00FF6EE1" w:rsidRPr="00B7143F" w:rsidRDefault="00FF6EE1" w:rsidP="00B9402C">
      <w:pPr>
        <w:pStyle w:val="Tekstprzypisudolnego"/>
        <w:jc w:val="both"/>
        <w:rPr>
          <w:rFonts w:ascii="Tahoma" w:hAnsi="Tahoma" w:cs="Tahoma"/>
          <w:sz w:val="16"/>
          <w:szCs w:val="16"/>
        </w:rPr>
      </w:pPr>
      <w:r w:rsidRPr="00B7143F">
        <w:rPr>
          <w:rStyle w:val="Odwoanieprzypisudolnego"/>
          <w:rFonts w:ascii="Tahoma" w:hAnsi="Tahoma" w:cs="Tahoma"/>
          <w:sz w:val="16"/>
          <w:szCs w:val="16"/>
        </w:rPr>
        <w:footnoteRef/>
      </w:r>
      <w:r w:rsidRPr="00B7143F">
        <w:rPr>
          <w:rFonts w:ascii="Tahoma" w:hAnsi="Tahoma" w:cs="Tahoma"/>
          <w:sz w:val="16"/>
          <w:szCs w:val="16"/>
        </w:rPr>
        <w:t xml:space="preserve"> Dotyczy przypadku gdy projekt jest realizowany w ramach partnerstwa.</w:t>
      </w:r>
    </w:p>
  </w:footnote>
  <w:footnote w:id="41">
    <w:p w14:paraId="1CC38F68" w14:textId="77777777" w:rsidR="00FF6EE1" w:rsidRPr="00B7143F" w:rsidRDefault="00FF6EE1" w:rsidP="00B9402C">
      <w:pPr>
        <w:pStyle w:val="Tekstprzypisudolnego"/>
        <w:jc w:val="both"/>
        <w:rPr>
          <w:rFonts w:ascii="Tahoma" w:hAnsi="Tahoma" w:cs="Tahoma"/>
          <w:sz w:val="16"/>
          <w:szCs w:val="16"/>
        </w:rPr>
      </w:pPr>
      <w:r w:rsidRPr="00B7143F">
        <w:rPr>
          <w:rStyle w:val="Odwoanieprzypisudolnego"/>
          <w:rFonts w:ascii="Tahoma" w:hAnsi="Tahoma" w:cs="Tahoma"/>
          <w:sz w:val="16"/>
          <w:szCs w:val="16"/>
        </w:rPr>
        <w:footnoteRef/>
      </w:r>
      <w:r w:rsidRPr="00B7143F">
        <w:rPr>
          <w:rFonts w:ascii="Tahoma" w:hAnsi="Tahoma" w:cs="Tahoma"/>
          <w:sz w:val="16"/>
          <w:szCs w:val="16"/>
        </w:rPr>
        <w:t xml:space="preserve"> Dotyczy przypadku, gdy projekt jest realizowany w ramach partnerstwa, z wyłączeniem Partnerów będących państwowymi jednostkami budżetowymi.</w:t>
      </w:r>
    </w:p>
  </w:footnote>
  <w:footnote w:id="42">
    <w:p w14:paraId="15615CC7" w14:textId="77777777" w:rsidR="00FF6EE1" w:rsidRPr="00B7143F" w:rsidRDefault="00FF6EE1" w:rsidP="00B9402C">
      <w:pPr>
        <w:pStyle w:val="Tekstprzypisudolnego"/>
        <w:jc w:val="both"/>
        <w:rPr>
          <w:rFonts w:ascii="Tahoma" w:hAnsi="Tahoma" w:cs="Tahoma"/>
          <w:sz w:val="16"/>
          <w:szCs w:val="16"/>
        </w:rPr>
      </w:pPr>
      <w:r w:rsidRPr="00B7143F">
        <w:rPr>
          <w:rStyle w:val="Odwoanieprzypisudolnego"/>
          <w:rFonts w:ascii="Tahoma" w:hAnsi="Tahoma" w:cs="Tahoma"/>
          <w:sz w:val="16"/>
          <w:szCs w:val="16"/>
        </w:rPr>
        <w:footnoteRef/>
      </w:r>
      <w:r w:rsidRPr="00B7143F">
        <w:rPr>
          <w:rFonts w:ascii="Tahoma" w:hAnsi="Tahoma" w:cs="Tahoma"/>
          <w:sz w:val="16"/>
          <w:szCs w:val="16"/>
        </w:rPr>
        <w:t xml:space="preserve"> Dotyczy beneficjentów będących jednostkami sektora finansów publicznych.</w:t>
      </w:r>
    </w:p>
  </w:footnote>
  <w:footnote w:id="43">
    <w:p w14:paraId="117904A3" w14:textId="0D4217B0" w:rsidR="00FF6EE1" w:rsidRDefault="00FF6EE1">
      <w:pPr>
        <w:pStyle w:val="Tekstprzypisudolnego"/>
      </w:pPr>
      <w:r w:rsidRPr="00B7143F">
        <w:rPr>
          <w:rStyle w:val="Odwoanieprzypisudolnego"/>
          <w:rFonts w:ascii="Tahoma" w:hAnsi="Tahoma" w:cs="Tahoma"/>
          <w:sz w:val="16"/>
          <w:szCs w:val="16"/>
        </w:rPr>
        <w:footnoteRef/>
      </w:r>
      <w:r w:rsidRPr="00B7143F">
        <w:rPr>
          <w:rFonts w:ascii="Tahoma" w:hAnsi="Tahoma" w:cs="Tahoma"/>
          <w:sz w:val="16"/>
          <w:szCs w:val="16"/>
        </w:rPr>
        <w:t xml:space="preserve"> Z uwzględnieniem wydatków dokonanych w ramach stawek jednostkowych i kosztów pośrednich.</w:t>
      </w:r>
    </w:p>
  </w:footnote>
  <w:footnote w:id="44">
    <w:p w14:paraId="507DA8CF" w14:textId="2807AF69" w:rsidR="00FF6EE1" w:rsidRPr="00B9402C" w:rsidRDefault="00FF6EE1" w:rsidP="00B9402C">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Wykreślić jeśli nie występuje dotacja celowa.</w:t>
      </w:r>
    </w:p>
  </w:footnote>
  <w:footnote w:id="45">
    <w:p w14:paraId="64B184FC" w14:textId="2749E6C0" w:rsidR="00FF6EE1" w:rsidRPr="00B9402C" w:rsidRDefault="00FF6EE1">
      <w:pPr>
        <w:pStyle w:val="Tekstprzypisudolnego"/>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Jeżeli realizacja projektu następuje w późniejszym terminie niż podpisanie umowy</w:t>
      </w:r>
      <w:r>
        <w:rPr>
          <w:rFonts w:ascii="Tahoma" w:hAnsi="Tahoma" w:cs="Tahoma"/>
          <w:sz w:val="16"/>
          <w:szCs w:val="16"/>
        </w:rPr>
        <w:t>.</w:t>
      </w:r>
    </w:p>
  </w:footnote>
  <w:footnote w:id="46">
    <w:p w14:paraId="1B471B3F" w14:textId="77777777" w:rsidR="00FF6EE1" w:rsidRPr="00B9402C" w:rsidRDefault="00FF6EE1" w:rsidP="003F58A8">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Za termin złożenia wniosku o płatność do IZ uznaje się termin wpływu za pośrednictwem SL2014 lub w formie pisemnej (obowiązuje data nadania bądź złożenia w siedzibie DW EFS).</w:t>
      </w:r>
    </w:p>
  </w:footnote>
  <w:footnote w:id="47">
    <w:p w14:paraId="628A03F8" w14:textId="21876612" w:rsidR="00FF6EE1" w:rsidRPr="00B9402C" w:rsidRDefault="00FF6EE1">
      <w:pPr>
        <w:pStyle w:val="Tekstprzypisudolnego"/>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 przypadku projektów partnerskich termin może ulec wydłużeniu, o ile IZ wyraża na to zgodę.</w:t>
      </w:r>
    </w:p>
  </w:footnote>
  <w:footnote w:id="48">
    <w:p w14:paraId="11ECF0E5" w14:textId="77777777" w:rsidR="00FF6EE1" w:rsidRPr="00B9402C" w:rsidRDefault="00FF6EE1">
      <w:pPr>
        <w:pStyle w:val="Tekstprzypisudolnego"/>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t>
      </w:r>
      <w:r w:rsidRPr="00B9402C">
        <w:rPr>
          <w:rFonts w:ascii="Tahoma" w:eastAsia="Tahoma" w:hAnsi="Tahoma" w:cs="Tahoma"/>
          <w:sz w:val="16"/>
          <w:szCs w:val="16"/>
        </w:rPr>
        <w:t>W</w:t>
      </w:r>
      <w:r w:rsidRPr="00B9402C">
        <w:rPr>
          <w:rFonts w:ascii="Tahoma" w:eastAsia="Tahoma" w:hAnsi="Tahoma" w:cs="Tahoma"/>
          <w:spacing w:val="7"/>
          <w:sz w:val="16"/>
          <w:szCs w:val="16"/>
        </w:rPr>
        <w:t xml:space="preserve"> </w:t>
      </w:r>
      <w:r w:rsidRPr="00B9402C">
        <w:rPr>
          <w:rFonts w:ascii="Tahoma" w:eastAsia="Tahoma" w:hAnsi="Tahoma" w:cs="Tahoma"/>
          <w:sz w:val="16"/>
          <w:szCs w:val="16"/>
        </w:rPr>
        <w:t>prz</w:t>
      </w:r>
      <w:r w:rsidRPr="00B9402C">
        <w:rPr>
          <w:rFonts w:ascii="Tahoma" w:eastAsia="Tahoma" w:hAnsi="Tahoma" w:cs="Tahoma"/>
          <w:spacing w:val="-1"/>
          <w:sz w:val="16"/>
          <w:szCs w:val="16"/>
        </w:rPr>
        <w:t>y</w:t>
      </w:r>
      <w:r w:rsidRPr="00B9402C">
        <w:rPr>
          <w:rFonts w:ascii="Tahoma" w:eastAsia="Tahoma" w:hAnsi="Tahoma" w:cs="Tahoma"/>
          <w:sz w:val="16"/>
          <w:szCs w:val="16"/>
        </w:rPr>
        <w:t>pad</w:t>
      </w:r>
      <w:r w:rsidRPr="00B9402C">
        <w:rPr>
          <w:rFonts w:ascii="Tahoma" w:eastAsia="Tahoma" w:hAnsi="Tahoma" w:cs="Tahoma"/>
          <w:spacing w:val="-1"/>
          <w:sz w:val="16"/>
          <w:szCs w:val="16"/>
        </w:rPr>
        <w:t>k</w:t>
      </w:r>
      <w:r w:rsidRPr="00B9402C">
        <w:rPr>
          <w:rFonts w:ascii="Tahoma" w:eastAsia="Tahoma" w:hAnsi="Tahoma" w:cs="Tahoma"/>
          <w:sz w:val="16"/>
          <w:szCs w:val="16"/>
        </w:rPr>
        <w:t>u</w:t>
      </w:r>
      <w:r w:rsidRPr="00B9402C">
        <w:rPr>
          <w:rFonts w:ascii="Tahoma" w:eastAsia="Tahoma" w:hAnsi="Tahoma" w:cs="Tahoma"/>
          <w:spacing w:val="4"/>
          <w:sz w:val="16"/>
          <w:szCs w:val="16"/>
        </w:rPr>
        <w:t xml:space="preserve"> </w:t>
      </w:r>
      <w:r w:rsidRPr="00B9402C">
        <w:rPr>
          <w:rFonts w:ascii="Tahoma" w:eastAsia="Tahoma" w:hAnsi="Tahoma" w:cs="Tahoma"/>
          <w:sz w:val="16"/>
          <w:szCs w:val="16"/>
        </w:rPr>
        <w:t>z</w:t>
      </w:r>
      <w:r w:rsidRPr="00B9402C">
        <w:rPr>
          <w:rFonts w:ascii="Tahoma" w:eastAsia="Tahoma" w:hAnsi="Tahoma" w:cs="Tahoma"/>
          <w:spacing w:val="-1"/>
          <w:sz w:val="16"/>
          <w:szCs w:val="16"/>
        </w:rPr>
        <w:t>ło</w:t>
      </w:r>
      <w:r w:rsidRPr="00B9402C">
        <w:rPr>
          <w:rFonts w:ascii="Tahoma" w:eastAsia="Tahoma" w:hAnsi="Tahoma" w:cs="Tahoma"/>
          <w:sz w:val="16"/>
          <w:szCs w:val="16"/>
        </w:rPr>
        <w:t>ż</w:t>
      </w:r>
      <w:r w:rsidRPr="00B9402C">
        <w:rPr>
          <w:rFonts w:ascii="Tahoma" w:eastAsia="Tahoma" w:hAnsi="Tahoma" w:cs="Tahoma"/>
          <w:spacing w:val="-1"/>
          <w:sz w:val="16"/>
          <w:szCs w:val="16"/>
        </w:rPr>
        <w:t>eni</w:t>
      </w:r>
      <w:r w:rsidRPr="00B9402C">
        <w:rPr>
          <w:rFonts w:ascii="Tahoma" w:eastAsia="Tahoma" w:hAnsi="Tahoma" w:cs="Tahoma"/>
          <w:sz w:val="16"/>
          <w:szCs w:val="16"/>
        </w:rPr>
        <w:t>a</w:t>
      </w:r>
      <w:r w:rsidRPr="00B9402C">
        <w:rPr>
          <w:rFonts w:ascii="Tahoma" w:eastAsia="Tahoma" w:hAnsi="Tahoma" w:cs="Tahoma"/>
          <w:spacing w:val="7"/>
          <w:sz w:val="16"/>
          <w:szCs w:val="16"/>
        </w:rPr>
        <w:t xml:space="preserve"> </w:t>
      </w:r>
      <w:r w:rsidRPr="00B9402C">
        <w:rPr>
          <w:rFonts w:ascii="Tahoma" w:eastAsia="Tahoma" w:hAnsi="Tahoma" w:cs="Tahoma"/>
          <w:sz w:val="16"/>
          <w:szCs w:val="16"/>
        </w:rPr>
        <w:t>p</w:t>
      </w:r>
      <w:r w:rsidRPr="00B9402C">
        <w:rPr>
          <w:rFonts w:ascii="Tahoma" w:eastAsia="Tahoma" w:hAnsi="Tahoma" w:cs="Tahoma"/>
          <w:spacing w:val="-1"/>
          <w:sz w:val="16"/>
          <w:szCs w:val="16"/>
        </w:rPr>
        <w:t>i</w:t>
      </w:r>
      <w:r w:rsidRPr="00B9402C">
        <w:rPr>
          <w:rFonts w:ascii="Tahoma" w:eastAsia="Tahoma" w:hAnsi="Tahoma" w:cs="Tahoma"/>
          <w:sz w:val="16"/>
          <w:szCs w:val="16"/>
        </w:rPr>
        <w:t>sma</w:t>
      </w:r>
      <w:r w:rsidRPr="00B9402C">
        <w:rPr>
          <w:rFonts w:ascii="Tahoma" w:eastAsia="Tahoma" w:hAnsi="Tahoma" w:cs="Tahoma"/>
          <w:spacing w:val="4"/>
          <w:sz w:val="16"/>
          <w:szCs w:val="16"/>
        </w:rPr>
        <w:t xml:space="preserve"> </w:t>
      </w:r>
      <w:r w:rsidRPr="00B9402C">
        <w:rPr>
          <w:rFonts w:ascii="Tahoma" w:eastAsia="Tahoma" w:hAnsi="Tahoma" w:cs="Tahoma"/>
          <w:sz w:val="16"/>
          <w:szCs w:val="16"/>
        </w:rPr>
        <w:t>w</w:t>
      </w:r>
      <w:r w:rsidRPr="00B9402C">
        <w:rPr>
          <w:rFonts w:ascii="Tahoma" w:eastAsia="Tahoma" w:hAnsi="Tahoma" w:cs="Tahoma"/>
          <w:spacing w:val="8"/>
          <w:sz w:val="16"/>
          <w:szCs w:val="16"/>
        </w:rPr>
        <w:t xml:space="preserve"> </w:t>
      </w:r>
      <w:r w:rsidRPr="00B9402C">
        <w:rPr>
          <w:rFonts w:ascii="Tahoma" w:eastAsia="Tahoma" w:hAnsi="Tahoma" w:cs="Tahoma"/>
          <w:spacing w:val="-1"/>
          <w:sz w:val="16"/>
          <w:szCs w:val="16"/>
        </w:rPr>
        <w:t>t</w:t>
      </w:r>
      <w:r w:rsidRPr="00B9402C">
        <w:rPr>
          <w:rFonts w:ascii="Tahoma" w:eastAsia="Tahoma" w:hAnsi="Tahoma" w:cs="Tahoma"/>
          <w:spacing w:val="-3"/>
          <w:sz w:val="16"/>
          <w:szCs w:val="16"/>
        </w:rPr>
        <w:t>e</w:t>
      </w:r>
      <w:r w:rsidRPr="00B9402C">
        <w:rPr>
          <w:rFonts w:ascii="Tahoma" w:eastAsia="Tahoma" w:hAnsi="Tahoma" w:cs="Tahoma"/>
          <w:sz w:val="16"/>
          <w:szCs w:val="16"/>
        </w:rPr>
        <w:t>r</w:t>
      </w:r>
      <w:r w:rsidRPr="00B9402C">
        <w:rPr>
          <w:rFonts w:ascii="Tahoma" w:eastAsia="Tahoma" w:hAnsi="Tahoma" w:cs="Tahoma"/>
          <w:spacing w:val="-1"/>
          <w:sz w:val="16"/>
          <w:szCs w:val="16"/>
        </w:rPr>
        <w:t>mini</w:t>
      </w:r>
      <w:r w:rsidRPr="00B9402C">
        <w:rPr>
          <w:rFonts w:ascii="Tahoma" w:eastAsia="Tahoma" w:hAnsi="Tahoma" w:cs="Tahoma"/>
          <w:sz w:val="16"/>
          <w:szCs w:val="16"/>
        </w:rPr>
        <w:t>e</w:t>
      </w:r>
      <w:r w:rsidRPr="00B9402C">
        <w:rPr>
          <w:rFonts w:ascii="Tahoma" w:eastAsia="Tahoma" w:hAnsi="Tahoma" w:cs="Tahoma"/>
          <w:spacing w:val="7"/>
          <w:sz w:val="16"/>
          <w:szCs w:val="16"/>
        </w:rPr>
        <w:t xml:space="preserve"> </w:t>
      </w:r>
      <w:r w:rsidRPr="00B9402C">
        <w:rPr>
          <w:rFonts w:ascii="Tahoma" w:eastAsia="Tahoma" w:hAnsi="Tahoma" w:cs="Tahoma"/>
          <w:sz w:val="16"/>
          <w:szCs w:val="16"/>
        </w:rPr>
        <w:t>wc</w:t>
      </w:r>
      <w:r w:rsidRPr="00B9402C">
        <w:rPr>
          <w:rFonts w:ascii="Tahoma" w:eastAsia="Tahoma" w:hAnsi="Tahoma" w:cs="Tahoma"/>
          <w:spacing w:val="1"/>
          <w:sz w:val="16"/>
          <w:szCs w:val="16"/>
        </w:rPr>
        <w:t>z</w:t>
      </w:r>
      <w:r w:rsidRPr="00B9402C">
        <w:rPr>
          <w:rFonts w:ascii="Tahoma" w:eastAsia="Tahoma" w:hAnsi="Tahoma" w:cs="Tahoma"/>
          <w:spacing w:val="-1"/>
          <w:sz w:val="16"/>
          <w:szCs w:val="16"/>
        </w:rPr>
        <w:t>e</w:t>
      </w:r>
      <w:r w:rsidRPr="00B9402C">
        <w:rPr>
          <w:rFonts w:ascii="Tahoma" w:eastAsia="Tahoma" w:hAnsi="Tahoma" w:cs="Tahoma"/>
          <w:sz w:val="16"/>
          <w:szCs w:val="16"/>
        </w:rPr>
        <w:t>ś</w:t>
      </w:r>
      <w:r w:rsidRPr="00B9402C">
        <w:rPr>
          <w:rFonts w:ascii="Tahoma" w:eastAsia="Tahoma" w:hAnsi="Tahoma" w:cs="Tahoma"/>
          <w:spacing w:val="-1"/>
          <w:sz w:val="16"/>
          <w:szCs w:val="16"/>
        </w:rPr>
        <w:t>nie</w:t>
      </w:r>
      <w:r w:rsidRPr="00B9402C">
        <w:rPr>
          <w:rFonts w:ascii="Tahoma" w:eastAsia="Tahoma" w:hAnsi="Tahoma" w:cs="Tahoma"/>
          <w:sz w:val="16"/>
          <w:szCs w:val="16"/>
        </w:rPr>
        <w:t>jsz</w:t>
      </w:r>
      <w:r w:rsidRPr="00B9402C">
        <w:rPr>
          <w:rFonts w:ascii="Tahoma" w:eastAsia="Tahoma" w:hAnsi="Tahoma" w:cs="Tahoma"/>
          <w:spacing w:val="-1"/>
          <w:sz w:val="16"/>
          <w:szCs w:val="16"/>
        </w:rPr>
        <w:t>y</w:t>
      </w:r>
      <w:r w:rsidRPr="00B9402C">
        <w:rPr>
          <w:rFonts w:ascii="Tahoma" w:eastAsia="Tahoma" w:hAnsi="Tahoma" w:cs="Tahoma"/>
          <w:sz w:val="16"/>
          <w:szCs w:val="16"/>
        </w:rPr>
        <w:t>m</w:t>
      </w:r>
      <w:r w:rsidRPr="00B9402C">
        <w:rPr>
          <w:rFonts w:ascii="Tahoma" w:eastAsia="Tahoma" w:hAnsi="Tahoma" w:cs="Tahoma"/>
          <w:spacing w:val="4"/>
          <w:sz w:val="16"/>
          <w:szCs w:val="16"/>
        </w:rPr>
        <w:t xml:space="preserve"> </w:t>
      </w:r>
      <w:r w:rsidRPr="00B9402C">
        <w:rPr>
          <w:rFonts w:ascii="Tahoma" w:eastAsia="Tahoma" w:hAnsi="Tahoma" w:cs="Tahoma"/>
          <w:spacing w:val="-1"/>
          <w:sz w:val="16"/>
          <w:szCs w:val="16"/>
        </w:rPr>
        <w:t>ni</w:t>
      </w:r>
      <w:r w:rsidRPr="00B9402C">
        <w:rPr>
          <w:rFonts w:ascii="Tahoma" w:eastAsia="Tahoma" w:hAnsi="Tahoma" w:cs="Tahoma"/>
          <w:sz w:val="16"/>
          <w:szCs w:val="16"/>
        </w:rPr>
        <w:t>ż</w:t>
      </w:r>
      <w:r w:rsidRPr="00B9402C">
        <w:rPr>
          <w:rFonts w:ascii="Tahoma" w:eastAsia="Tahoma" w:hAnsi="Tahoma" w:cs="Tahoma"/>
          <w:spacing w:val="6"/>
          <w:sz w:val="16"/>
          <w:szCs w:val="16"/>
        </w:rPr>
        <w:t xml:space="preserve"> </w:t>
      </w:r>
      <w:r w:rsidRPr="00B9402C">
        <w:rPr>
          <w:rFonts w:ascii="Tahoma" w:eastAsia="Tahoma" w:hAnsi="Tahoma" w:cs="Tahoma"/>
          <w:sz w:val="16"/>
          <w:szCs w:val="16"/>
        </w:rPr>
        <w:t>w</w:t>
      </w:r>
      <w:r w:rsidRPr="00B9402C">
        <w:rPr>
          <w:rFonts w:ascii="Tahoma" w:eastAsia="Tahoma" w:hAnsi="Tahoma" w:cs="Tahoma"/>
          <w:spacing w:val="-1"/>
          <w:sz w:val="16"/>
          <w:szCs w:val="16"/>
        </w:rPr>
        <w:t>y</w:t>
      </w:r>
      <w:r w:rsidRPr="00B9402C">
        <w:rPr>
          <w:rFonts w:ascii="Tahoma" w:eastAsia="Tahoma" w:hAnsi="Tahoma" w:cs="Tahoma"/>
          <w:sz w:val="16"/>
          <w:szCs w:val="16"/>
        </w:rPr>
        <w:t>g</w:t>
      </w:r>
      <w:r w:rsidRPr="00B9402C">
        <w:rPr>
          <w:rFonts w:ascii="Tahoma" w:eastAsia="Tahoma" w:hAnsi="Tahoma" w:cs="Tahoma"/>
          <w:spacing w:val="-1"/>
          <w:sz w:val="16"/>
          <w:szCs w:val="16"/>
        </w:rPr>
        <w:t>ene</w:t>
      </w:r>
      <w:r w:rsidRPr="00B9402C">
        <w:rPr>
          <w:rFonts w:ascii="Tahoma" w:eastAsia="Tahoma" w:hAnsi="Tahoma" w:cs="Tahoma"/>
          <w:sz w:val="16"/>
          <w:szCs w:val="16"/>
        </w:rPr>
        <w:t>r</w:t>
      </w:r>
      <w:r w:rsidRPr="00B9402C">
        <w:rPr>
          <w:rFonts w:ascii="Tahoma" w:eastAsia="Tahoma" w:hAnsi="Tahoma" w:cs="Tahoma"/>
          <w:spacing w:val="-1"/>
          <w:sz w:val="16"/>
          <w:szCs w:val="16"/>
        </w:rPr>
        <w:t>o</w:t>
      </w:r>
      <w:r w:rsidRPr="00B9402C">
        <w:rPr>
          <w:rFonts w:ascii="Tahoma" w:eastAsia="Tahoma" w:hAnsi="Tahoma" w:cs="Tahoma"/>
          <w:sz w:val="16"/>
          <w:szCs w:val="16"/>
        </w:rPr>
        <w:t>wa</w:t>
      </w:r>
      <w:r w:rsidRPr="00B9402C">
        <w:rPr>
          <w:rFonts w:ascii="Tahoma" w:eastAsia="Tahoma" w:hAnsi="Tahoma" w:cs="Tahoma"/>
          <w:spacing w:val="-1"/>
          <w:sz w:val="16"/>
          <w:szCs w:val="16"/>
        </w:rPr>
        <w:t>ni</w:t>
      </w:r>
      <w:r w:rsidRPr="00B9402C">
        <w:rPr>
          <w:rFonts w:ascii="Tahoma" w:eastAsia="Tahoma" w:hAnsi="Tahoma" w:cs="Tahoma"/>
          <w:sz w:val="16"/>
          <w:szCs w:val="16"/>
        </w:rPr>
        <w:t>e</w:t>
      </w:r>
      <w:r w:rsidRPr="00B9402C">
        <w:rPr>
          <w:rFonts w:ascii="Tahoma" w:eastAsia="Tahoma" w:hAnsi="Tahoma" w:cs="Tahoma"/>
          <w:spacing w:val="7"/>
          <w:sz w:val="16"/>
          <w:szCs w:val="16"/>
        </w:rPr>
        <w:t xml:space="preserve"> </w:t>
      </w:r>
      <w:r w:rsidRPr="00B9402C">
        <w:rPr>
          <w:rFonts w:ascii="Tahoma" w:eastAsia="Tahoma" w:hAnsi="Tahoma" w:cs="Tahoma"/>
          <w:sz w:val="16"/>
          <w:szCs w:val="16"/>
        </w:rPr>
        <w:t>w</w:t>
      </w:r>
      <w:r w:rsidRPr="00B9402C">
        <w:rPr>
          <w:rFonts w:ascii="Tahoma" w:eastAsia="Tahoma" w:hAnsi="Tahoma" w:cs="Tahoma"/>
          <w:spacing w:val="-1"/>
          <w:sz w:val="16"/>
          <w:szCs w:val="16"/>
        </w:rPr>
        <w:t>nio</w:t>
      </w:r>
      <w:r w:rsidRPr="00B9402C">
        <w:rPr>
          <w:rFonts w:ascii="Tahoma" w:eastAsia="Tahoma" w:hAnsi="Tahoma" w:cs="Tahoma"/>
          <w:sz w:val="16"/>
          <w:szCs w:val="16"/>
        </w:rPr>
        <w:t>s</w:t>
      </w:r>
      <w:r w:rsidRPr="00B9402C">
        <w:rPr>
          <w:rFonts w:ascii="Tahoma" w:eastAsia="Tahoma" w:hAnsi="Tahoma" w:cs="Tahoma"/>
          <w:spacing w:val="-1"/>
          <w:sz w:val="16"/>
          <w:szCs w:val="16"/>
        </w:rPr>
        <w:t>k</w:t>
      </w:r>
      <w:r w:rsidRPr="00B9402C">
        <w:rPr>
          <w:rFonts w:ascii="Tahoma" w:eastAsia="Tahoma" w:hAnsi="Tahoma" w:cs="Tahoma"/>
          <w:sz w:val="16"/>
          <w:szCs w:val="16"/>
        </w:rPr>
        <w:t>u</w:t>
      </w:r>
      <w:r w:rsidRPr="00B9402C">
        <w:rPr>
          <w:rFonts w:ascii="Tahoma" w:eastAsia="Tahoma" w:hAnsi="Tahoma" w:cs="Tahoma"/>
          <w:spacing w:val="7"/>
          <w:sz w:val="16"/>
          <w:szCs w:val="16"/>
        </w:rPr>
        <w:t xml:space="preserve"> </w:t>
      </w:r>
      <w:r w:rsidRPr="00B9402C">
        <w:rPr>
          <w:rFonts w:ascii="Tahoma" w:eastAsia="Tahoma" w:hAnsi="Tahoma" w:cs="Tahoma"/>
          <w:sz w:val="16"/>
          <w:szCs w:val="16"/>
        </w:rPr>
        <w:t>o</w:t>
      </w:r>
      <w:r w:rsidRPr="00B9402C">
        <w:rPr>
          <w:rFonts w:ascii="Tahoma" w:eastAsia="Tahoma" w:hAnsi="Tahoma" w:cs="Tahoma"/>
          <w:spacing w:val="7"/>
          <w:sz w:val="16"/>
          <w:szCs w:val="16"/>
        </w:rPr>
        <w:t xml:space="preserve"> </w:t>
      </w:r>
      <w:r w:rsidRPr="00B9402C">
        <w:rPr>
          <w:rFonts w:ascii="Tahoma" w:eastAsia="Tahoma" w:hAnsi="Tahoma" w:cs="Tahoma"/>
          <w:sz w:val="16"/>
          <w:szCs w:val="16"/>
        </w:rPr>
        <w:t>p</w:t>
      </w:r>
      <w:r w:rsidRPr="00B9402C">
        <w:rPr>
          <w:rFonts w:ascii="Tahoma" w:eastAsia="Tahoma" w:hAnsi="Tahoma" w:cs="Tahoma"/>
          <w:spacing w:val="-1"/>
          <w:sz w:val="16"/>
          <w:szCs w:val="16"/>
        </w:rPr>
        <w:t>ł</w:t>
      </w:r>
      <w:r w:rsidRPr="00B9402C">
        <w:rPr>
          <w:rFonts w:ascii="Tahoma" w:eastAsia="Tahoma" w:hAnsi="Tahoma" w:cs="Tahoma"/>
          <w:sz w:val="16"/>
          <w:szCs w:val="16"/>
        </w:rPr>
        <w:t>a</w:t>
      </w:r>
      <w:r w:rsidRPr="00B9402C">
        <w:rPr>
          <w:rFonts w:ascii="Tahoma" w:eastAsia="Tahoma" w:hAnsi="Tahoma" w:cs="Tahoma"/>
          <w:spacing w:val="-1"/>
          <w:sz w:val="16"/>
          <w:szCs w:val="16"/>
        </w:rPr>
        <w:t>tno</w:t>
      </w:r>
      <w:r w:rsidRPr="00B9402C">
        <w:rPr>
          <w:rFonts w:ascii="Tahoma" w:eastAsia="Tahoma" w:hAnsi="Tahoma" w:cs="Tahoma"/>
          <w:sz w:val="16"/>
          <w:szCs w:val="16"/>
        </w:rPr>
        <w:t>ść</w:t>
      </w:r>
      <w:r w:rsidRPr="00B9402C">
        <w:rPr>
          <w:rFonts w:ascii="Tahoma" w:eastAsia="Tahoma" w:hAnsi="Tahoma" w:cs="Tahoma"/>
          <w:spacing w:val="8"/>
          <w:sz w:val="16"/>
          <w:szCs w:val="16"/>
        </w:rPr>
        <w:t xml:space="preserve"> </w:t>
      </w:r>
      <w:r w:rsidRPr="00B9402C">
        <w:rPr>
          <w:rFonts w:ascii="Tahoma" w:eastAsia="Tahoma" w:hAnsi="Tahoma" w:cs="Tahoma"/>
          <w:spacing w:val="-1"/>
          <w:sz w:val="16"/>
          <w:szCs w:val="16"/>
        </w:rPr>
        <w:t>te</w:t>
      </w:r>
      <w:r w:rsidRPr="00B9402C">
        <w:rPr>
          <w:rFonts w:ascii="Tahoma" w:eastAsia="Tahoma" w:hAnsi="Tahoma" w:cs="Tahoma"/>
          <w:sz w:val="16"/>
          <w:szCs w:val="16"/>
        </w:rPr>
        <w:t>r</w:t>
      </w:r>
      <w:r w:rsidRPr="00B9402C">
        <w:rPr>
          <w:rFonts w:ascii="Tahoma" w:eastAsia="Tahoma" w:hAnsi="Tahoma" w:cs="Tahoma"/>
          <w:spacing w:val="-1"/>
          <w:sz w:val="16"/>
          <w:szCs w:val="16"/>
        </w:rPr>
        <w:t>mi</w:t>
      </w:r>
      <w:r w:rsidRPr="00B9402C">
        <w:rPr>
          <w:rFonts w:ascii="Tahoma" w:eastAsia="Tahoma" w:hAnsi="Tahoma" w:cs="Tahoma"/>
          <w:sz w:val="16"/>
          <w:szCs w:val="16"/>
        </w:rPr>
        <w:t>n</w:t>
      </w:r>
      <w:r w:rsidRPr="00B9402C">
        <w:rPr>
          <w:rFonts w:ascii="Tahoma" w:eastAsia="Tahoma" w:hAnsi="Tahoma" w:cs="Tahoma"/>
          <w:spacing w:val="7"/>
          <w:sz w:val="16"/>
          <w:szCs w:val="16"/>
        </w:rPr>
        <w:t xml:space="preserve"> </w:t>
      </w:r>
      <w:r w:rsidRPr="00B9402C">
        <w:rPr>
          <w:rFonts w:ascii="Tahoma" w:eastAsia="Tahoma" w:hAnsi="Tahoma" w:cs="Tahoma"/>
          <w:sz w:val="16"/>
          <w:szCs w:val="16"/>
        </w:rPr>
        <w:t>w</w:t>
      </w:r>
      <w:r w:rsidRPr="00B9402C">
        <w:rPr>
          <w:rFonts w:ascii="Tahoma" w:eastAsia="Tahoma" w:hAnsi="Tahoma" w:cs="Tahoma"/>
          <w:spacing w:val="-1"/>
          <w:sz w:val="16"/>
          <w:szCs w:val="16"/>
        </w:rPr>
        <w:t>e</w:t>
      </w:r>
      <w:r w:rsidRPr="00B9402C">
        <w:rPr>
          <w:rFonts w:ascii="Tahoma" w:eastAsia="Tahoma" w:hAnsi="Tahoma" w:cs="Tahoma"/>
          <w:sz w:val="16"/>
          <w:szCs w:val="16"/>
        </w:rPr>
        <w:t>r</w:t>
      </w:r>
      <w:r w:rsidRPr="00B9402C">
        <w:rPr>
          <w:rFonts w:ascii="Tahoma" w:eastAsia="Tahoma" w:hAnsi="Tahoma" w:cs="Tahoma"/>
          <w:spacing w:val="-1"/>
          <w:sz w:val="16"/>
          <w:szCs w:val="16"/>
        </w:rPr>
        <w:t>yfik</w:t>
      </w:r>
      <w:r w:rsidRPr="00B9402C">
        <w:rPr>
          <w:rFonts w:ascii="Tahoma" w:eastAsia="Tahoma" w:hAnsi="Tahoma" w:cs="Tahoma"/>
          <w:sz w:val="16"/>
          <w:szCs w:val="16"/>
        </w:rPr>
        <w:t>acji</w:t>
      </w:r>
      <w:r w:rsidRPr="00B9402C">
        <w:rPr>
          <w:rFonts w:ascii="Tahoma" w:eastAsia="Tahoma" w:hAnsi="Tahoma" w:cs="Tahoma"/>
          <w:spacing w:val="7"/>
          <w:sz w:val="16"/>
          <w:szCs w:val="16"/>
        </w:rPr>
        <w:t xml:space="preserve"> </w:t>
      </w:r>
      <w:r w:rsidRPr="00B9402C">
        <w:rPr>
          <w:rFonts w:ascii="Tahoma" w:eastAsia="Tahoma" w:hAnsi="Tahoma" w:cs="Tahoma"/>
          <w:sz w:val="16"/>
          <w:szCs w:val="16"/>
        </w:rPr>
        <w:t>jest</w:t>
      </w:r>
      <w:r w:rsidRPr="00B9402C">
        <w:rPr>
          <w:rFonts w:ascii="Tahoma" w:eastAsia="Tahoma" w:hAnsi="Tahoma" w:cs="Tahoma"/>
          <w:spacing w:val="7"/>
          <w:sz w:val="16"/>
          <w:szCs w:val="16"/>
        </w:rPr>
        <w:t xml:space="preserve"> </w:t>
      </w:r>
      <w:r w:rsidRPr="00B9402C">
        <w:rPr>
          <w:rFonts w:ascii="Tahoma" w:eastAsia="Tahoma" w:hAnsi="Tahoma" w:cs="Tahoma"/>
          <w:spacing w:val="-1"/>
          <w:sz w:val="16"/>
          <w:szCs w:val="16"/>
        </w:rPr>
        <w:t>li</w:t>
      </w:r>
      <w:r w:rsidRPr="00B9402C">
        <w:rPr>
          <w:rFonts w:ascii="Tahoma" w:eastAsia="Tahoma" w:hAnsi="Tahoma" w:cs="Tahoma"/>
          <w:sz w:val="16"/>
          <w:szCs w:val="16"/>
        </w:rPr>
        <w:t>c</w:t>
      </w:r>
      <w:r w:rsidRPr="00B9402C">
        <w:rPr>
          <w:rFonts w:ascii="Tahoma" w:eastAsia="Tahoma" w:hAnsi="Tahoma" w:cs="Tahoma"/>
          <w:spacing w:val="1"/>
          <w:sz w:val="16"/>
          <w:szCs w:val="16"/>
        </w:rPr>
        <w:t>z</w:t>
      </w:r>
      <w:r w:rsidRPr="00B9402C">
        <w:rPr>
          <w:rFonts w:ascii="Tahoma" w:eastAsia="Tahoma" w:hAnsi="Tahoma" w:cs="Tahoma"/>
          <w:spacing w:val="-1"/>
          <w:sz w:val="16"/>
          <w:szCs w:val="16"/>
        </w:rPr>
        <w:t>o</w:t>
      </w:r>
      <w:r w:rsidRPr="00B9402C">
        <w:rPr>
          <w:rFonts w:ascii="Tahoma" w:eastAsia="Tahoma" w:hAnsi="Tahoma" w:cs="Tahoma"/>
          <w:spacing w:val="-3"/>
          <w:sz w:val="16"/>
          <w:szCs w:val="16"/>
        </w:rPr>
        <w:t>n</w:t>
      </w:r>
      <w:r w:rsidRPr="00B9402C">
        <w:rPr>
          <w:rFonts w:ascii="Tahoma" w:eastAsia="Tahoma" w:hAnsi="Tahoma" w:cs="Tahoma"/>
          <w:sz w:val="16"/>
          <w:szCs w:val="16"/>
        </w:rPr>
        <w:t xml:space="preserve">y </w:t>
      </w:r>
      <w:r w:rsidRPr="00B9402C">
        <w:rPr>
          <w:rFonts w:ascii="Tahoma" w:eastAsia="Tahoma" w:hAnsi="Tahoma" w:cs="Tahoma"/>
          <w:spacing w:val="-1"/>
          <w:sz w:val="16"/>
          <w:szCs w:val="16"/>
        </w:rPr>
        <w:t>o</w:t>
      </w:r>
      <w:r w:rsidRPr="00B9402C">
        <w:rPr>
          <w:rFonts w:ascii="Tahoma" w:eastAsia="Tahoma" w:hAnsi="Tahoma" w:cs="Tahoma"/>
          <w:sz w:val="16"/>
          <w:szCs w:val="16"/>
        </w:rPr>
        <w:t>d d</w:t>
      </w:r>
      <w:r w:rsidRPr="00B9402C">
        <w:rPr>
          <w:rFonts w:ascii="Tahoma" w:eastAsia="Tahoma" w:hAnsi="Tahoma" w:cs="Tahoma"/>
          <w:spacing w:val="-1"/>
          <w:sz w:val="16"/>
          <w:szCs w:val="16"/>
        </w:rPr>
        <w:t>ni</w:t>
      </w:r>
      <w:r w:rsidRPr="00B9402C">
        <w:rPr>
          <w:rFonts w:ascii="Tahoma" w:eastAsia="Tahoma" w:hAnsi="Tahoma" w:cs="Tahoma"/>
          <w:sz w:val="16"/>
          <w:szCs w:val="16"/>
        </w:rPr>
        <w:t>a wp</w:t>
      </w:r>
      <w:r w:rsidRPr="00B9402C">
        <w:rPr>
          <w:rFonts w:ascii="Tahoma" w:eastAsia="Tahoma" w:hAnsi="Tahoma" w:cs="Tahoma"/>
          <w:spacing w:val="-1"/>
          <w:sz w:val="16"/>
          <w:szCs w:val="16"/>
        </w:rPr>
        <w:t>ły</w:t>
      </w:r>
      <w:r w:rsidRPr="00B9402C">
        <w:rPr>
          <w:rFonts w:ascii="Tahoma" w:eastAsia="Tahoma" w:hAnsi="Tahoma" w:cs="Tahoma"/>
          <w:sz w:val="16"/>
          <w:szCs w:val="16"/>
        </w:rPr>
        <w:t>wu</w:t>
      </w:r>
      <w:r w:rsidRPr="00B9402C">
        <w:rPr>
          <w:rFonts w:ascii="Tahoma" w:eastAsia="Tahoma" w:hAnsi="Tahoma" w:cs="Tahoma"/>
          <w:spacing w:val="-1"/>
          <w:sz w:val="16"/>
          <w:szCs w:val="16"/>
        </w:rPr>
        <w:t xml:space="preserve"> </w:t>
      </w:r>
      <w:r w:rsidRPr="00B9402C">
        <w:rPr>
          <w:rFonts w:ascii="Tahoma" w:eastAsia="Tahoma" w:hAnsi="Tahoma" w:cs="Tahoma"/>
          <w:spacing w:val="1"/>
          <w:sz w:val="16"/>
          <w:szCs w:val="16"/>
        </w:rPr>
        <w:t>w</w:t>
      </w:r>
      <w:r w:rsidRPr="00B9402C">
        <w:rPr>
          <w:rFonts w:ascii="Tahoma" w:eastAsia="Tahoma" w:hAnsi="Tahoma" w:cs="Tahoma"/>
          <w:spacing w:val="-1"/>
          <w:sz w:val="16"/>
          <w:szCs w:val="16"/>
        </w:rPr>
        <w:t>nio</w:t>
      </w:r>
      <w:r w:rsidRPr="00B9402C">
        <w:rPr>
          <w:rFonts w:ascii="Tahoma" w:eastAsia="Tahoma" w:hAnsi="Tahoma" w:cs="Tahoma"/>
          <w:sz w:val="16"/>
          <w:szCs w:val="16"/>
        </w:rPr>
        <w:t>s</w:t>
      </w:r>
      <w:r w:rsidRPr="00B9402C">
        <w:rPr>
          <w:rFonts w:ascii="Tahoma" w:eastAsia="Tahoma" w:hAnsi="Tahoma" w:cs="Tahoma"/>
          <w:spacing w:val="-1"/>
          <w:sz w:val="16"/>
          <w:szCs w:val="16"/>
        </w:rPr>
        <w:t>k</w:t>
      </w:r>
      <w:r w:rsidRPr="00B9402C">
        <w:rPr>
          <w:rFonts w:ascii="Tahoma" w:eastAsia="Tahoma" w:hAnsi="Tahoma" w:cs="Tahoma"/>
          <w:sz w:val="16"/>
          <w:szCs w:val="16"/>
        </w:rPr>
        <w:t>u</w:t>
      </w:r>
      <w:r w:rsidRPr="00B9402C">
        <w:rPr>
          <w:rFonts w:ascii="Tahoma" w:eastAsia="Tahoma" w:hAnsi="Tahoma" w:cs="Tahoma"/>
          <w:spacing w:val="-1"/>
          <w:sz w:val="16"/>
          <w:szCs w:val="16"/>
        </w:rPr>
        <w:t xml:space="preserve"> </w:t>
      </w:r>
      <w:r w:rsidRPr="00B9402C">
        <w:rPr>
          <w:rFonts w:ascii="Tahoma" w:eastAsia="Tahoma" w:hAnsi="Tahoma" w:cs="Tahoma"/>
          <w:sz w:val="16"/>
          <w:szCs w:val="16"/>
        </w:rPr>
        <w:t>o p</w:t>
      </w:r>
      <w:r w:rsidRPr="00B9402C">
        <w:rPr>
          <w:rFonts w:ascii="Tahoma" w:eastAsia="Tahoma" w:hAnsi="Tahoma" w:cs="Tahoma"/>
          <w:spacing w:val="-1"/>
          <w:sz w:val="16"/>
          <w:szCs w:val="16"/>
        </w:rPr>
        <w:t>ł</w:t>
      </w:r>
      <w:r w:rsidRPr="00B9402C">
        <w:rPr>
          <w:rFonts w:ascii="Tahoma" w:eastAsia="Tahoma" w:hAnsi="Tahoma" w:cs="Tahoma"/>
          <w:sz w:val="16"/>
          <w:szCs w:val="16"/>
        </w:rPr>
        <w:t>a</w:t>
      </w:r>
      <w:r w:rsidRPr="00B9402C">
        <w:rPr>
          <w:rFonts w:ascii="Tahoma" w:eastAsia="Tahoma" w:hAnsi="Tahoma" w:cs="Tahoma"/>
          <w:spacing w:val="-1"/>
          <w:sz w:val="16"/>
          <w:szCs w:val="16"/>
        </w:rPr>
        <w:t>tno</w:t>
      </w:r>
      <w:r w:rsidRPr="00B9402C">
        <w:rPr>
          <w:rFonts w:ascii="Tahoma" w:eastAsia="Tahoma" w:hAnsi="Tahoma" w:cs="Tahoma"/>
          <w:sz w:val="16"/>
          <w:szCs w:val="16"/>
        </w:rPr>
        <w:t>ść.</w:t>
      </w:r>
    </w:p>
  </w:footnote>
  <w:footnote w:id="49">
    <w:p w14:paraId="49E22CB9" w14:textId="77777777" w:rsidR="00FF6EE1" w:rsidRPr="00D16523" w:rsidRDefault="00FF6EE1">
      <w:pPr>
        <w:pStyle w:val="Tekstprzypisudolnego"/>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t>
      </w:r>
      <w:r w:rsidRPr="00B9402C">
        <w:rPr>
          <w:rFonts w:ascii="Tahoma" w:eastAsia="Tahoma" w:hAnsi="Tahoma" w:cs="Tahoma"/>
          <w:spacing w:val="1"/>
          <w:position w:val="-1"/>
          <w:sz w:val="16"/>
          <w:szCs w:val="16"/>
        </w:rPr>
        <w:t>N</w:t>
      </w:r>
      <w:r w:rsidRPr="00B9402C">
        <w:rPr>
          <w:rFonts w:ascii="Tahoma" w:eastAsia="Tahoma" w:hAnsi="Tahoma" w:cs="Tahoma"/>
          <w:spacing w:val="-1"/>
          <w:position w:val="-1"/>
          <w:sz w:val="16"/>
          <w:szCs w:val="16"/>
        </w:rPr>
        <w:t>i</w:t>
      </w:r>
      <w:r w:rsidRPr="00B9402C">
        <w:rPr>
          <w:rFonts w:ascii="Tahoma" w:eastAsia="Tahoma" w:hAnsi="Tahoma" w:cs="Tahoma"/>
          <w:position w:val="-1"/>
          <w:sz w:val="16"/>
          <w:szCs w:val="16"/>
        </w:rPr>
        <w:t>e d</w:t>
      </w:r>
      <w:r w:rsidRPr="00B9402C">
        <w:rPr>
          <w:rFonts w:ascii="Tahoma" w:eastAsia="Tahoma" w:hAnsi="Tahoma" w:cs="Tahoma"/>
          <w:spacing w:val="-1"/>
          <w:position w:val="-1"/>
          <w:sz w:val="16"/>
          <w:szCs w:val="16"/>
        </w:rPr>
        <w:t>o</w:t>
      </w:r>
      <w:r w:rsidRPr="00B9402C">
        <w:rPr>
          <w:rFonts w:ascii="Tahoma" w:eastAsia="Tahoma" w:hAnsi="Tahoma" w:cs="Tahoma"/>
          <w:spacing w:val="-3"/>
          <w:position w:val="-1"/>
          <w:sz w:val="16"/>
          <w:szCs w:val="16"/>
        </w:rPr>
        <w:t>ty</w:t>
      </w:r>
      <w:r w:rsidRPr="00B9402C">
        <w:rPr>
          <w:rFonts w:ascii="Tahoma" w:eastAsia="Tahoma" w:hAnsi="Tahoma" w:cs="Tahoma"/>
          <w:position w:val="-1"/>
          <w:sz w:val="16"/>
          <w:szCs w:val="16"/>
        </w:rPr>
        <w:t>c</w:t>
      </w:r>
      <w:r w:rsidRPr="00B9402C">
        <w:rPr>
          <w:rFonts w:ascii="Tahoma" w:eastAsia="Tahoma" w:hAnsi="Tahoma" w:cs="Tahoma"/>
          <w:spacing w:val="1"/>
          <w:position w:val="-1"/>
          <w:sz w:val="16"/>
          <w:szCs w:val="16"/>
        </w:rPr>
        <w:t>z</w:t>
      </w:r>
      <w:r w:rsidRPr="00B9402C">
        <w:rPr>
          <w:rFonts w:ascii="Tahoma" w:eastAsia="Tahoma" w:hAnsi="Tahoma" w:cs="Tahoma"/>
          <w:position w:val="-1"/>
          <w:sz w:val="16"/>
          <w:szCs w:val="16"/>
        </w:rPr>
        <w:t xml:space="preserve">y </w:t>
      </w:r>
      <w:r w:rsidRPr="00B9402C">
        <w:rPr>
          <w:rFonts w:ascii="Tahoma" w:eastAsia="Tahoma" w:hAnsi="Tahoma" w:cs="Tahoma"/>
          <w:spacing w:val="1"/>
          <w:position w:val="-1"/>
          <w:sz w:val="16"/>
          <w:szCs w:val="16"/>
        </w:rPr>
        <w:t>w</w:t>
      </w:r>
      <w:r w:rsidRPr="00B9402C">
        <w:rPr>
          <w:rFonts w:ascii="Tahoma" w:eastAsia="Tahoma" w:hAnsi="Tahoma" w:cs="Tahoma"/>
          <w:spacing w:val="-1"/>
          <w:position w:val="-1"/>
          <w:sz w:val="16"/>
          <w:szCs w:val="16"/>
        </w:rPr>
        <w:t>nio</w:t>
      </w:r>
      <w:r w:rsidRPr="00B9402C">
        <w:rPr>
          <w:rFonts w:ascii="Tahoma" w:eastAsia="Tahoma" w:hAnsi="Tahoma" w:cs="Tahoma"/>
          <w:position w:val="-1"/>
          <w:sz w:val="16"/>
          <w:szCs w:val="16"/>
        </w:rPr>
        <w:t>s</w:t>
      </w:r>
      <w:r w:rsidRPr="00B9402C">
        <w:rPr>
          <w:rFonts w:ascii="Tahoma" w:eastAsia="Tahoma" w:hAnsi="Tahoma" w:cs="Tahoma"/>
          <w:spacing w:val="-1"/>
          <w:position w:val="-1"/>
          <w:sz w:val="16"/>
          <w:szCs w:val="16"/>
        </w:rPr>
        <w:t>k</w:t>
      </w:r>
      <w:r w:rsidRPr="00B9402C">
        <w:rPr>
          <w:rFonts w:ascii="Tahoma" w:eastAsia="Tahoma" w:hAnsi="Tahoma" w:cs="Tahoma"/>
          <w:position w:val="-1"/>
          <w:sz w:val="16"/>
          <w:szCs w:val="16"/>
        </w:rPr>
        <w:t>u</w:t>
      </w:r>
      <w:r w:rsidRPr="00B9402C">
        <w:rPr>
          <w:rFonts w:ascii="Tahoma" w:eastAsia="Tahoma" w:hAnsi="Tahoma" w:cs="Tahoma"/>
          <w:spacing w:val="-1"/>
          <w:position w:val="-1"/>
          <w:sz w:val="16"/>
          <w:szCs w:val="16"/>
        </w:rPr>
        <w:t xml:space="preserve"> </w:t>
      </w:r>
      <w:r w:rsidRPr="00B9402C">
        <w:rPr>
          <w:rFonts w:ascii="Tahoma" w:eastAsia="Tahoma" w:hAnsi="Tahoma" w:cs="Tahoma"/>
          <w:spacing w:val="-3"/>
          <w:position w:val="-1"/>
          <w:sz w:val="16"/>
          <w:szCs w:val="16"/>
        </w:rPr>
        <w:t>k</w:t>
      </w:r>
      <w:r w:rsidRPr="00B9402C">
        <w:rPr>
          <w:rFonts w:ascii="Tahoma" w:eastAsia="Tahoma" w:hAnsi="Tahoma" w:cs="Tahoma"/>
          <w:spacing w:val="-1"/>
          <w:position w:val="-1"/>
          <w:sz w:val="16"/>
          <w:szCs w:val="16"/>
        </w:rPr>
        <w:t>oń</w:t>
      </w:r>
      <w:r w:rsidRPr="00B9402C">
        <w:rPr>
          <w:rFonts w:ascii="Tahoma" w:eastAsia="Tahoma" w:hAnsi="Tahoma" w:cs="Tahoma"/>
          <w:position w:val="-1"/>
          <w:sz w:val="16"/>
          <w:szCs w:val="16"/>
        </w:rPr>
        <w:t>c</w:t>
      </w:r>
      <w:r w:rsidRPr="00B9402C">
        <w:rPr>
          <w:rFonts w:ascii="Tahoma" w:eastAsia="Tahoma" w:hAnsi="Tahoma" w:cs="Tahoma"/>
          <w:spacing w:val="-1"/>
          <w:position w:val="-1"/>
          <w:sz w:val="16"/>
          <w:szCs w:val="16"/>
        </w:rPr>
        <w:t>o</w:t>
      </w:r>
      <w:r w:rsidRPr="00B9402C">
        <w:rPr>
          <w:rFonts w:ascii="Tahoma" w:eastAsia="Tahoma" w:hAnsi="Tahoma" w:cs="Tahoma"/>
          <w:position w:val="-1"/>
          <w:sz w:val="16"/>
          <w:szCs w:val="16"/>
        </w:rPr>
        <w:t>w</w:t>
      </w:r>
      <w:r w:rsidRPr="00B9402C">
        <w:rPr>
          <w:rFonts w:ascii="Tahoma" w:eastAsia="Tahoma" w:hAnsi="Tahoma" w:cs="Tahoma"/>
          <w:spacing w:val="-1"/>
          <w:position w:val="-1"/>
          <w:sz w:val="16"/>
          <w:szCs w:val="16"/>
        </w:rPr>
        <w:t>e</w:t>
      </w:r>
      <w:r w:rsidRPr="00B9402C">
        <w:rPr>
          <w:rFonts w:ascii="Tahoma" w:eastAsia="Tahoma" w:hAnsi="Tahoma" w:cs="Tahoma"/>
          <w:position w:val="-1"/>
          <w:sz w:val="16"/>
          <w:szCs w:val="16"/>
        </w:rPr>
        <w:t>go</w:t>
      </w:r>
      <w:r w:rsidRPr="00B9402C">
        <w:rPr>
          <w:rFonts w:ascii="Tahoma" w:eastAsia="Tahoma" w:hAnsi="Tahoma" w:cs="Tahoma"/>
          <w:spacing w:val="2"/>
          <w:position w:val="-1"/>
          <w:sz w:val="16"/>
          <w:szCs w:val="16"/>
        </w:rPr>
        <w:t xml:space="preserve"> </w:t>
      </w:r>
      <w:r w:rsidRPr="00B9402C">
        <w:rPr>
          <w:rFonts w:ascii="Tahoma" w:eastAsia="Tahoma" w:hAnsi="Tahoma" w:cs="Tahoma"/>
          <w:position w:val="-1"/>
          <w:sz w:val="16"/>
          <w:szCs w:val="16"/>
        </w:rPr>
        <w:t>o</w:t>
      </w:r>
      <w:r w:rsidRPr="00B9402C">
        <w:rPr>
          <w:rFonts w:ascii="Tahoma" w:eastAsia="Tahoma" w:hAnsi="Tahoma" w:cs="Tahoma"/>
          <w:spacing w:val="-1"/>
          <w:position w:val="-1"/>
          <w:sz w:val="16"/>
          <w:szCs w:val="16"/>
        </w:rPr>
        <w:t xml:space="preserve"> </w:t>
      </w:r>
      <w:r w:rsidRPr="00B9402C">
        <w:rPr>
          <w:rFonts w:ascii="Tahoma" w:eastAsia="Tahoma" w:hAnsi="Tahoma" w:cs="Tahoma"/>
          <w:position w:val="-1"/>
          <w:sz w:val="16"/>
          <w:szCs w:val="16"/>
        </w:rPr>
        <w:t>p</w:t>
      </w:r>
      <w:r w:rsidRPr="00B9402C">
        <w:rPr>
          <w:rFonts w:ascii="Tahoma" w:eastAsia="Tahoma" w:hAnsi="Tahoma" w:cs="Tahoma"/>
          <w:spacing w:val="-1"/>
          <w:position w:val="-1"/>
          <w:sz w:val="16"/>
          <w:szCs w:val="16"/>
        </w:rPr>
        <w:t>ł</w:t>
      </w:r>
      <w:r w:rsidRPr="00B9402C">
        <w:rPr>
          <w:rFonts w:ascii="Tahoma" w:eastAsia="Tahoma" w:hAnsi="Tahoma" w:cs="Tahoma"/>
          <w:position w:val="-1"/>
          <w:sz w:val="16"/>
          <w:szCs w:val="16"/>
        </w:rPr>
        <w:t>a</w:t>
      </w:r>
      <w:r w:rsidRPr="00B9402C">
        <w:rPr>
          <w:rFonts w:ascii="Tahoma" w:eastAsia="Tahoma" w:hAnsi="Tahoma" w:cs="Tahoma"/>
          <w:spacing w:val="-1"/>
          <w:position w:val="-1"/>
          <w:sz w:val="16"/>
          <w:szCs w:val="16"/>
        </w:rPr>
        <w:t>tno</w:t>
      </w:r>
      <w:r w:rsidRPr="00B9402C">
        <w:rPr>
          <w:rFonts w:ascii="Tahoma" w:eastAsia="Tahoma" w:hAnsi="Tahoma" w:cs="Tahoma"/>
          <w:position w:val="-1"/>
          <w:sz w:val="16"/>
          <w:szCs w:val="16"/>
        </w:rPr>
        <w:t>ść.</w:t>
      </w:r>
    </w:p>
  </w:footnote>
  <w:footnote w:id="50">
    <w:p w14:paraId="148850BF" w14:textId="77777777" w:rsidR="00FF6EE1" w:rsidRPr="00D16523" w:rsidRDefault="00FF6EE1">
      <w:pPr>
        <w:pStyle w:val="Tekstprzypisudolnego"/>
        <w:rPr>
          <w:rFonts w:ascii="Tahoma" w:hAnsi="Tahoma" w:cs="Tahoma"/>
          <w:sz w:val="16"/>
          <w:szCs w:val="16"/>
        </w:rPr>
      </w:pPr>
      <w:r w:rsidRPr="00D16523">
        <w:rPr>
          <w:rStyle w:val="Odwoanieprzypisudolnego"/>
          <w:rFonts w:ascii="Tahoma" w:hAnsi="Tahoma" w:cs="Tahoma"/>
          <w:sz w:val="16"/>
          <w:szCs w:val="16"/>
        </w:rPr>
        <w:footnoteRef/>
      </w:r>
      <w:r w:rsidRPr="00D16523">
        <w:rPr>
          <w:rFonts w:ascii="Tahoma" w:hAnsi="Tahoma" w:cs="Tahoma"/>
          <w:sz w:val="16"/>
          <w:szCs w:val="16"/>
        </w:rPr>
        <w:t xml:space="preserve"> </w:t>
      </w:r>
      <w:r w:rsidRPr="00573A75">
        <w:rPr>
          <w:rFonts w:ascii="Tahoma" w:eastAsia="Tahoma" w:hAnsi="Tahoma" w:cs="Tahoma"/>
          <w:spacing w:val="1"/>
          <w:position w:val="-1"/>
          <w:sz w:val="16"/>
          <w:szCs w:val="16"/>
        </w:rPr>
        <w:t>N</w:t>
      </w:r>
      <w:r w:rsidRPr="00573A75">
        <w:rPr>
          <w:rFonts w:ascii="Tahoma" w:eastAsia="Tahoma" w:hAnsi="Tahoma" w:cs="Tahoma"/>
          <w:spacing w:val="-1"/>
          <w:position w:val="-1"/>
          <w:sz w:val="16"/>
          <w:szCs w:val="16"/>
        </w:rPr>
        <w:t>i</w:t>
      </w:r>
      <w:r w:rsidRPr="00573A75">
        <w:rPr>
          <w:rFonts w:ascii="Tahoma" w:eastAsia="Tahoma" w:hAnsi="Tahoma" w:cs="Tahoma"/>
          <w:position w:val="-1"/>
          <w:sz w:val="16"/>
          <w:szCs w:val="16"/>
        </w:rPr>
        <w:t>e d</w:t>
      </w:r>
      <w:r w:rsidRPr="00573A75">
        <w:rPr>
          <w:rFonts w:ascii="Tahoma" w:eastAsia="Tahoma" w:hAnsi="Tahoma" w:cs="Tahoma"/>
          <w:spacing w:val="-1"/>
          <w:position w:val="-1"/>
          <w:sz w:val="16"/>
          <w:szCs w:val="16"/>
        </w:rPr>
        <w:t>o</w:t>
      </w:r>
      <w:r w:rsidRPr="00573A75">
        <w:rPr>
          <w:rFonts w:ascii="Tahoma" w:eastAsia="Tahoma" w:hAnsi="Tahoma" w:cs="Tahoma"/>
          <w:spacing w:val="-3"/>
          <w:position w:val="-1"/>
          <w:sz w:val="16"/>
          <w:szCs w:val="16"/>
        </w:rPr>
        <w:t>ty</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position w:val="-1"/>
          <w:sz w:val="16"/>
          <w:szCs w:val="16"/>
        </w:rPr>
        <w:t xml:space="preserve">y </w:t>
      </w:r>
      <w:r w:rsidRPr="00573A75">
        <w:rPr>
          <w:rFonts w:ascii="Tahoma" w:eastAsia="Tahoma" w:hAnsi="Tahoma" w:cs="Tahoma"/>
          <w:spacing w:val="1"/>
          <w:position w:val="-1"/>
          <w:sz w:val="16"/>
          <w:szCs w:val="16"/>
        </w:rPr>
        <w:t>w</w:t>
      </w:r>
      <w:r w:rsidRPr="00573A75">
        <w:rPr>
          <w:rFonts w:ascii="Tahoma" w:eastAsia="Tahoma" w:hAnsi="Tahoma" w:cs="Tahoma"/>
          <w:spacing w:val="-1"/>
          <w:position w:val="-1"/>
          <w:sz w:val="16"/>
          <w:szCs w:val="16"/>
        </w:rPr>
        <w:t>nio</w:t>
      </w:r>
      <w:r w:rsidRPr="00573A75">
        <w:rPr>
          <w:rFonts w:ascii="Tahoma" w:eastAsia="Tahoma" w:hAnsi="Tahoma" w:cs="Tahoma"/>
          <w:position w:val="-1"/>
          <w:sz w:val="16"/>
          <w:szCs w:val="16"/>
        </w:rPr>
        <w:t>s</w:t>
      </w:r>
      <w:r w:rsidRPr="00573A75">
        <w:rPr>
          <w:rFonts w:ascii="Tahoma" w:eastAsia="Tahoma" w:hAnsi="Tahoma" w:cs="Tahoma"/>
          <w:spacing w:val="-1"/>
          <w:position w:val="-1"/>
          <w:sz w:val="16"/>
          <w:szCs w:val="16"/>
        </w:rPr>
        <w:t>k</w:t>
      </w:r>
      <w:r w:rsidRPr="00573A75">
        <w:rPr>
          <w:rFonts w:ascii="Tahoma" w:eastAsia="Tahoma" w:hAnsi="Tahoma" w:cs="Tahoma"/>
          <w:position w:val="-1"/>
          <w:sz w:val="16"/>
          <w:szCs w:val="16"/>
        </w:rPr>
        <w:t>u</w:t>
      </w:r>
      <w:r w:rsidRPr="00573A75">
        <w:rPr>
          <w:rFonts w:ascii="Tahoma" w:eastAsia="Tahoma" w:hAnsi="Tahoma" w:cs="Tahoma"/>
          <w:spacing w:val="-1"/>
          <w:position w:val="-1"/>
          <w:sz w:val="16"/>
          <w:szCs w:val="16"/>
        </w:rPr>
        <w:t xml:space="preserve"> </w:t>
      </w:r>
      <w:r w:rsidRPr="00573A75">
        <w:rPr>
          <w:rFonts w:ascii="Tahoma" w:eastAsia="Tahoma" w:hAnsi="Tahoma" w:cs="Tahoma"/>
          <w:spacing w:val="-3"/>
          <w:position w:val="-1"/>
          <w:sz w:val="16"/>
          <w:szCs w:val="16"/>
        </w:rPr>
        <w:t>k</w:t>
      </w:r>
      <w:r w:rsidRPr="00573A75">
        <w:rPr>
          <w:rFonts w:ascii="Tahoma" w:eastAsia="Tahoma" w:hAnsi="Tahoma" w:cs="Tahoma"/>
          <w:spacing w:val="-1"/>
          <w:position w:val="-1"/>
          <w:sz w:val="16"/>
          <w:szCs w:val="16"/>
        </w:rPr>
        <w:t>oń</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o</w:t>
      </w:r>
      <w:r w:rsidRPr="00573A75">
        <w:rPr>
          <w:rFonts w:ascii="Tahoma" w:eastAsia="Tahoma" w:hAnsi="Tahoma" w:cs="Tahoma"/>
          <w:position w:val="-1"/>
          <w:sz w:val="16"/>
          <w:szCs w:val="16"/>
        </w:rPr>
        <w:t>w</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go</w:t>
      </w:r>
      <w:r w:rsidRPr="00573A75">
        <w:rPr>
          <w:rFonts w:ascii="Tahoma" w:eastAsia="Tahoma" w:hAnsi="Tahoma" w:cs="Tahoma"/>
          <w:spacing w:val="2"/>
          <w:position w:val="-1"/>
          <w:sz w:val="16"/>
          <w:szCs w:val="16"/>
        </w:rPr>
        <w:t xml:space="preserve"> </w:t>
      </w:r>
      <w:r w:rsidRPr="00573A75">
        <w:rPr>
          <w:rFonts w:ascii="Tahoma" w:eastAsia="Tahoma" w:hAnsi="Tahoma" w:cs="Tahoma"/>
          <w:position w:val="-1"/>
          <w:sz w:val="16"/>
          <w:szCs w:val="16"/>
        </w:rPr>
        <w:t>o</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p</w:t>
      </w:r>
      <w:r w:rsidRPr="00573A75">
        <w:rPr>
          <w:rFonts w:ascii="Tahoma" w:eastAsia="Tahoma" w:hAnsi="Tahoma" w:cs="Tahoma"/>
          <w:spacing w:val="-1"/>
          <w:position w:val="-1"/>
          <w:sz w:val="16"/>
          <w:szCs w:val="16"/>
        </w:rPr>
        <w:t>ł</w:t>
      </w:r>
      <w:r w:rsidRPr="00573A75">
        <w:rPr>
          <w:rFonts w:ascii="Tahoma" w:eastAsia="Tahoma" w:hAnsi="Tahoma" w:cs="Tahoma"/>
          <w:position w:val="-1"/>
          <w:sz w:val="16"/>
          <w:szCs w:val="16"/>
        </w:rPr>
        <w:t>a</w:t>
      </w:r>
      <w:r w:rsidRPr="00573A75">
        <w:rPr>
          <w:rFonts w:ascii="Tahoma" w:eastAsia="Tahoma" w:hAnsi="Tahoma" w:cs="Tahoma"/>
          <w:spacing w:val="-1"/>
          <w:position w:val="-1"/>
          <w:sz w:val="16"/>
          <w:szCs w:val="16"/>
        </w:rPr>
        <w:t>tno</w:t>
      </w:r>
      <w:r w:rsidRPr="00573A75">
        <w:rPr>
          <w:rFonts w:ascii="Tahoma" w:eastAsia="Tahoma" w:hAnsi="Tahoma" w:cs="Tahoma"/>
          <w:position w:val="-1"/>
          <w:sz w:val="16"/>
          <w:szCs w:val="16"/>
        </w:rPr>
        <w:t>ść.</w:t>
      </w:r>
    </w:p>
  </w:footnote>
  <w:footnote w:id="51">
    <w:p w14:paraId="52BF4DB9" w14:textId="77777777" w:rsidR="00FF6EE1" w:rsidRPr="00D16523" w:rsidRDefault="00FF6EE1">
      <w:pPr>
        <w:pStyle w:val="Tekstprzypisudolnego"/>
        <w:rPr>
          <w:rFonts w:ascii="Tahoma" w:hAnsi="Tahoma" w:cs="Tahoma"/>
          <w:sz w:val="16"/>
          <w:szCs w:val="16"/>
        </w:rPr>
      </w:pPr>
      <w:r w:rsidRPr="00D16523">
        <w:rPr>
          <w:rStyle w:val="Odwoanieprzypisudolnego"/>
          <w:rFonts w:ascii="Tahoma" w:hAnsi="Tahoma" w:cs="Tahoma"/>
          <w:sz w:val="16"/>
          <w:szCs w:val="16"/>
        </w:rPr>
        <w:footnoteRef/>
      </w:r>
      <w:r w:rsidRPr="00D16523">
        <w:rPr>
          <w:rFonts w:ascii="Tahoma" w:hAnsi="Tahoma" w:cs="Tahoma"/>
          <w:sz w:val="16"/>
          <w:szCs w:val="16"/>
        </w:rPr>
        <w:t xml:space="preserve"> </w:t>
      </w:r>
      <w:r w:rsidRPr="00573A75">
        <w:rPr>
          <w:rFonts w:ascii="Tahoma" w:hAnsi="Tahoma" w:cs="Tahoma"/>
          <w:sz w:val="16"/>
          <w:szCs w:val="16"/>
        </w:rPr>
        <w:t>Dotyczy Beneficjentów zobowiązanych do wniesienia wkładu własnego.</w:t>
      </w:r>
    </w:p>
  </w:footnote>
  <w:footnote w:id="52">
    <w:p w14:paraId="1015A573" w14:textId="77777777" w:rsidR="00FF6EE1" w:rsidRPr="00051F06" w:rsidRDefault="00FF6EE1">
      <w:pPr>
        <w:pStyle w:val="Tekstprzypisudolnego"/>
      </w:pPr>
      <w:r w:rsidRPr="00D16523">
        <w:rPr>
          <w:rStyle w:val="Odwoanieprzypisudolnego"/>
          <w:rFonts w:ascii="Tahoma" w:hAnsi="Tahoma" w:cs="Tahoma"/>
          <w:sz w:val="16"/>
          <w:szCs w:val="16"/>
        </w:rPr>
        <w:footnoteRef/>
      </w:r>
      <w:r w:rsidRPr="00D16523">
        <w:rPr>
          <w:rFonts w:ascii="Tahoma" w:hAnsi="Tahoma" w:cs="Tahoma"/>
          <w:sz w:val="16"/>
          <w:szCs w:val="16"/>
        </w:rPr>
        <w:t xml:space="preserve"> </w:t>
      </w:r>
      <w:r w:rsidRPr="00573A75">
        <w:rPr>
          <w:rFonts w:ascii="Tahoma" w:eastAsia="Tahoma" w:hAnsi="Tahoma" w:cs="Tahoma"/>
          <w:spacing w:val="-1"/>
          <w:sz w:val="16"/>
          <w:szCs w:val="16"/>
        </w:rPr>
        <w:t>Dot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 jed</w:t>
      </w:r>
      <w:r w:rsidRPr="00573A75">
        <w:rPr>
          <w:rFonts w:ascii="Tahoma" w:eastAsia="Tahoma" w:hAnsi="Tahoma" w:cs="Tahoma"/>
          <w:spacing w:val="-1"/>
          <w:sz w:val="16"/>
          <w:szCs w:val="16"/>
        </w:rPr>
        <w:t>no</w:t>
      </w:r>
      <w:r w:rsidRPr="00573A75">
        <w:rPr>
          <w:rFonts w:ascii="Tahoma" w:eastAsia="Tahoma" w:hAnsi="Tahoma" w:cs="Tahoma"/>
          <w:sz w:val="16"/>
          <w:szCs w:val="16"/>
        </w:rPr>
        <w:t>s</w:t>
      </w:r>
      <w:r w:rsidRPr="00573A75">
        <w:rPr>
          <w:rFonts w:ascii="Tahoma" w:eastAsia="Tahoma" w:hAnsi="Tahoma" w:cs="Tahoma"/>
          <w:spacing w:val="-1"/>
          <w:sz w:val="16"/>
          <w:szCs w:val="16"/>
        </w:rPr>
        <w:t>te</w:t>
      </w:r>
      <w:r w:rsidRPr="00573A75">
        <w:rPr>
          <w:rFonts w:ascii="Tahoma" w:eastAsia="Tahoma" w:hAnsi="Tahoma" w:cs="Tahoma"/>
          <w:sz w:val="16"/>
          <w:szCs w:val="16"/>
        </w:rPr>
        <w:t>k se</w:t>
      </w:r>
      <w:r w:rsidRPr="00573A75">
        <w:rPr>
          <w:rFonts w:ascii="Tahoma" w:eastAsia="Tahoma" w:hAnsi="Tahoma" w:cs="Tahoma"/>
          <w:spacing w:val="-1"/>
          <w:sz w:val="16"/>
          <w:szCs w:val="16"/>
        </w:rPr>
        <w:t>kto</w:t>
      </w:r>
      <w:r w:rsidRPr="00573A75">
        <w:rPr>
          <w:rFonts w:ascii="Tahoma" w:eastAsia="Tahoma" w:hAnsi="Tahoma" w:cs="Tahoma"/>
          <w:spacing w:val="-3"/>
          <w:sz w:val="16"/>
          <w:szCs w:val="16"/>
        </w:rPr>
        <w:t>r</w:t>
      </w:r>
      <w:r w:rsidRPr="00573A75">
        <w:rPr>
          <w:rFonts w:ascii="Tahoma" w:eastAsia="Tahoma" w:hAnsi="Tahoma" w:cs="Tahoma"/>
          <w:sz w:val="16"/>
          <w:szCs w:val="16"/>
        </w:rPr>
        <w:t xml:space="preserve">a </w:t>
      </w:r>
      <w:r w:rsidRPr="00573A75">
        <w:rPr>
          <w:rFonts w:ascii="Tahoma" w:eastAsia="Tahoma" w:hAnsi="Tahoma" w:cs="Tahoma"/>
          <w:spacing w:val="-1"/>
          <w:sz w:val="16"/>
          <w:szCs w:val="16"/>
        </w:rPr>
        <w:t>fin</w:t>
      </w:r>
      <w:r w:rsidRPr="00573A75">
        <w:rPr>
          <w:rFonts w:ascii="Tahoma" w:eastAsia="Tahoma" w:hAnsi="Tahoma" w:cs="Tahoma"/>
          <w:sz w:val="16"/>
          <w:szCs w:val="16"/>
        </w:rPr>
        <w:t>a</w:t>
      </w:r>
      <w:r w:rsidRPr="00573A75">
        <w:rPr>
          <w:rFonts w:ascii="Tahoma" w:eastAsia="Tahoma" w:hAnsi="Tahoma" w:cs="Tahoma"/>
          <w:spacing w:val="-1"/>
          <w:sz w:val="16"/>
          <w:szCs w:val="16"/>
        </w:rPr>
        <w:t>n</w:t>
      </w:r>
      <w:r w:rsidRPr="00573A75">
        <w:rPr>
          <w:rFonts w:ascii="Tahoma" w:eastAsia="Tahoma" w:hAnsi="Tahoma" w:cs="Tahoma"/>
          <w:sz w:val="16"/>
          <w:szCs w:val="16"/>
        </w:rPr>
        <w:t>s</w:t>
      </w:r>
      <w:r w:rsidRPr="00573A75">
        <w:rPr>
          <w:rFonts w:ascii="Tahoma" w:eastAsia="Tahoma" w:hAnsi="Tahoma" w:cs="Tahoma"/>
          <w:spacing w:val="2"/>
          <w:sz w:val="16"/>
          <w:szCs w:val="16"/>
        </w:rPr>
        <w:t>ó</w:t>
      </w:r>
      <w:r w:rsidRPr="00573A75">
        <w:rPr>
          <w:rFonts w:ascii="Tahoma" w:eastAsia="Tahoma" w:hAnsi="Tahoma" w:cs="Tahoma"/>
          <w:sz w:val="16"/>
          <w:szCs w:val="16"/>
        </w:rPr>
        <w:t>w</w:t>
      </w:r>
      <w:r w:rsidRPr="00573A75">
        <w:rPr>
          <w:rFonts w:ascii="Tahoma" w:eastAsia="Tahoma" w:hAnsi="Tahoma" w:cs="Tahoma"/>
          <w:spacing w:val="1"/>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u</w:t>
      </w:r>
      <w:r w:rsidRPr="00573A75">
        <w:rPr>
          <w:rFonts w:ascii="Tahoma" w:eastAsia="Tahoma" w:hAnsi="Tahoma" w:cs="Tahoma"/>
          <w:sz w:val="16"/>
          <w:szCs w:val="16"/>
        </w:rPr>
        <w:t>b</w:t>
      </w:r>
      <w:r w:rsidRPr="00573A75">
        <w:rPr>
          <w:rFonts w:ascii="Tahoma" w:eastAsia="Tahoma" w:hAnsi="Tahoma" w:cs="Tahoma"/>
          <w:spacing w:val="-1"/>
          <w:sz w:val="16"/>
          <w:szCs w:val="16"/>
        </w:rPr>
        <w:t>li</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pacing w:val="-3"/>
          <w:sz w:val="16"/>
          <w:szCs w:val="16"/>
        </w:rPr>
        <w:t>ny</w:t>
      </w:r>
      <w:r w:rsidRPr="00573A75">
        <w:rPr>
          <w:rFonts w:ascii="Tahoma" w:eastAsia="Tahoma" w:hAnsi="Tahoma" w:cs="Tahoma"/>
          <w:sz w:val="16"/>
          <w:szCs w:val="16"/>
        </w:rPr>
        <w:t>c</w:t>
      </w:r>
      <w:r w:rsidRPr="00573A75">
        <w:rPr>
          <w:rFonts w:ascii="Tahoma" w:eastAsia="Tahoma" w:hAnsi="Tahoma" w:cs="Tahoma"/>
          <w:spacing w:val="-1"/>
          <w:sz w:val="16"/>
          <w:szCs w:val="16"/>
        </w:rPr>
        <w:t>h</w:t>
      </w:r>
      <w:r w:rsidRPr="00573A75">
        <w:rPr>
          <w:rFonts w:ascii="Tahoma" w:eastAsia="Tahoma" w:hAnsi="Tahoma" w:cs="Tahoma"/>
          <w:sz w:val="16"/>
          <w:szCs w:val="16"/>
        </w:rPr>
        <w:t>.</w:t>
      </w:r>
    </w:p>
  </w:footnote>
  <w:footnote w:id="53">
    <w:p w14:paraId="2978EE31" w14:textId="77777777" w:rsidR="00FF6EE1" w:rsidRPr="00FF4AAE" w:rsidRDefault="00FF6EE1">
      <w:pPr>
        <w:pStyle w:val="Tekstprzypisudolnego"/>
        <w:rPr>
          <w:rFonts w:ascii="Tahoma" w:hAnsi="Tahoma" w:cs="Tahoma"/>
          <w:sz w:val="16"/>
          <w:szCs w:val="16"/>
        </w:rPr>
      </w:pPr>
      <w:r w:rsidRPr="00FF4AAE">
        <w:rPr>
          <w:rStyle w:val="Odwoanieprzypisudolnego"/>
          <w:rFonts w:ascii="Tahoma" w:hAnsi="Tahoma" w:cs="Tahoma"/>
          <w:sz w:val="16"/>
          <w:szCs w:val="16"/>
        </w:rPr>
        <w:footnoteRef/>
      </w:r>
      <w:r w:rsidRPr="00FF4AAE">
        <w:rPr>
          <w:rFonts w:ascii="Tahoma" w:hAnsi="Tahoma" w:cs="Tahoma"/>
          <w:sz w:val="16"/>
          <w:szCs w:val="16"/>
        </w:rPr>
        <w:t xml:space="preserve"> Dotyczy jeżeli projekt zakłada trwałość.</w:t>
      </w:r>
    </w:p>
  </w:footnote>
  <w:footnote w:id="54">
    <w:p w14:paraId="1C2ED6F3" w14:textId="23865165" w:rsidR="00FF6EE1" w:rsidRPr="00FF4AAE" w:rsidRDefault="00FF6EE1">
      <w:pPr>
        <w:pStyle w:val="Tekstprzypisudolnego"/>
        <w:rPr>
          <w:rFonts w:ascii="Tahoma" w:hAnsi="Tahoma" w:cs="Tahoma"/>
          <w:sz w:val="16"/>
          <w:szCs w:val="16"/>
        </w:rPr>
      </w:pPr>
      <w:r w:rsidRPr="00FF4AAE">
        <w:rPr>
          <w:rStyle w:val="Odwoanieprzypisudolnego"/>
          <w:rFonts w:ascii="Tahoma" w:hAnsi="Tahoma" w:cs="Tahoma"/>
          <w:sz w:val="16"/>
          <w:szCs w:val="16"/>
        </w:rPr>
        <w:footnoteRef/>
      </w:r>
      <w:r w:rsidRPr="00FF4AAE">
        <w:rPr>
          <w:rFonts w:ascii="Tahoma" w:hAnsi="Tahoma" w:cs="Tahoma"/>
          <w:sz w:val="16"/>
          <w:szCs w:val="16"/>
        </w:rPr>
        <w:t xml:space="preserve"> Infrastrukturę należy interpretować jako środki trwałe</w:t>
      </w:r>
    </w:p>
  </w:footnote>
  <w:footnote w:id="55">
    <w:p w14:paraId="55888775" w14:textId="1D44DB81" w:rsidR="00FF6EE1" w:rsidRPr="00FF4AAE" w:rsidRDefault="00FF6EE1">
      <w:pPr>
        <w:pStyle w:val="Tekstprzypisudolnego"/>
        <w:rPr>
          <w:rFonts w:ascii="Tahoma" w:hAnsi="Tahoma" w:cs="Tahoma"/>
          <w:sz w:val="16"/>
          <w:szCs w:val="16"/>
        </w:rPr>
      </w:pPr>
      <w:r w:rsidRPr="00FF4AAE">
        <w:rPr>
          <w:rStyle w:val="Odwoanieprzypisudolnego"/>
          <w:rFonts w:ascii="Tahoma" w:hAnsi="Tahoma" w:cs="Tahoma"/>
          <w:sz w:val="16"/>
          <w:szCs w:val="16"/>
        </w:rPr>
        <w:footnoteRef/>
      </w:r>
      <w:r w:rsidRPr="00FF4AAE">
        <w:rPr>
          <w:rFonts w:ascii="Tahoma" w:hAnsi="Tahoma" w:cs="Tahoma"/>
          <w:sz w:val="16"/>
          <w:szCs w:val="16"/>
        </w:rPr>
        <w:t xml:space="preserve"> Przez infrastrukturę produkcyjną należy rozumieć wydatki w ramach cross-</w:t>
      </w:r>
      <w:proofErr w:type="spellStart"/>
      <w:r w:rsidRPr="00FF4AAE">
        <w:rPr>
          <w:rFonts w:ascii="Tahoma" w:hAnsi="Tahoma" w:cs="Tahoma"/>
          <w:sz w:val="16"/>
          <w:szCs w:val="16"/>
        </w:rPr>
        <w:t>financingu</w:t>
      </w:r>
      <w:proofErr w:type="spellEnd"/>
      <w:r w:rsidRPr="00FF4AAE">
        <w:rPr>
          <w:rFonts w:ascii="Tahoma" w:hAnsi="Tahoma" w:cs="Tahoma"/>
          <w:sz w:val="16"/>
          <w:szCs w:val="16"/>
        </w:rPr>
        <w:t>.</w:t>
      </w:r>
    </w:p>
  </w:footnote>
  <w:footnote w:id="56">
    <w:p w14:paraId="79703EC2" w14:textId="0AAC8259" w:rsidR="00FF6EE1" w:rsidRDefault="00FF6EE1" w:rsidP="006270C0">
      <w:pPr>
        <w:pStyle w:val="Tekstprzypisudolnego"/>
        <w:jc w:val="both"/>
      </w:pPr>
      <w:r>
        <w:rPr>
          <w:rStyle w:val="Odwoanieprzypisudolnego"/>
        </w:rPr>
        <w:footnoteRef/>
      </w:r>
      <w:r w:rsidRPr="00D20113">
        <w:rPr>
          <w:rStyle w:val="Odwoanieprzypisudolnego"/>
          <w:rFonts w:ascii="Tahoma" w:hAnsi="Tahoma" w:cs="Tahoma"/>
          <w:sz w:val="16"/>
          <w:szCs w:val="16"/>
          <w:vertAlign w:val="baseline"/>
        </w:rPr>
        <w:t>Okres trwałości projektu liczony jest od daty zatwierdzenia końcowego wniosku o płatność (data sporządzenia papierowej wersji informacji o wyniku weryfikacji końcowej wniosku o płatność), natomiast okres trwałości rezultatów (o ile dotyczy) zależy od zapisów regulaminu kon</w:t>
      </w:r>
      <w:r w:rsidRPr="006345C1">
        <w:rPr>
          <w:rStyle w:val="Odwoanieprzypisudolnego"/>
          <w:rFonts w:ascii="Tahoma" w:hAnsi="Tahoma" w:cs="Tahoma"/>
          <w:sz w:val="16"/>
          <w:szCs w:val="16"/>
          <w:vertAlign w:val="baseline"/>
        </w:rPr>
        <w:t>kursu i wniosku</w:t>
      </w:r>
      <w:r w:rsidRPr="00D20113">
        <w:rPr>
          <w:rStyle w:val="Odwoanieprzypisudolnego"/>
          <w:rFonts w:ascii="Tahoma" w:hAnsi="Tahoma" w:cs="Tahoma"/>
          <w:sz w:val="16"/>
          <w:szCs w:val="16"/>
          <w:vertAlign w:val="baseline"/>
        </w:rPr>
        <w:t>.</w:t>
      </w:r>
    </w:p>
  </w:footnote>
  <w:footnote w:id="57">
    <w:p w14:paraId="2FBA0566" w14:textId="77777777" w:rsidR="00FF6EE1" w:rsidRPr="00B60E45" w:rsidRDefault="00FF6EE1" w:rsidP="00CE3E8D">
      <w:pPr>
        <w:pStyle w:val="Tekstprzypisudolnego"/>
        <w:jc w:val="both"/>
        <w:rPr>
          <w:rFonts w:ascii="Tahoma" w:hAnsi="Tahoma" w:cs="Tahoma"/>
          <w:sz w:val="16"/>
          <w:szCs w:val="16"/>
        </w:rPr>
      </w:pPr>
      <w:r w:rsidRPr="00FF4AAE">
        <w:rPr>
          <w:rStyle w:val="Odwoanieprzypisudolnego"/>
          <w:rFonts w:ascii="Tahoma" w:hAnsi="Tahoma" w:cs="Tahoma"/>
          <w:sz w:val="16"/>
          <w:szCs w:val="16"/>
        </w:rPr>
        <w:footnoteRef/>
      </w:r>
      <w:r w:rsidRPr="00FF4AAE">
        <w:rPr>
          <w:rFonts w:ascii="Tahoma" w:hAnsi="Tahoma" w:cs="Tahoma"/>
          <w:sz w:val="16"/>
          <w:szCs w:val="16"/>
        </w:rPr>
        <w:t xml:space="preserve"> Beneficjent jest zobowiązany do udostępnienia, na wniosek innych upoważnionych podmiotów kontrolujących, dokumentów i informacji na temat realizacji projektu niezbędnych do przeprowadzenia kontroli</w:t>
      </w:r>
      <w:r w:rsidRPr="00573A75">
        <w:rPr>
          <w:rFonts w:ascii="Tahoma" w:hAnsi="Tahoma" w:cs="Tahoma"/>
          <w:sz w:val="16"/>
          <w:szCs w:val="16"/>
        </w:rPr>
        <w:t>.</w:t>
      </w:r>
    </w:p>
  </w:footnote>
  <w:footnote w:id="58">
    <w:p w14:paraId="0E6DE9C8" w14:textId="77777777" w:rsidR="00FF6EE1" w:rsidRPr="000649F1" w:rsidRDefault="00FF6EE1" w:rsidP="00CE3E8D">
      <w:pPr>
        <w:pStyle w:val="Tekstprzypisudolnego"/>
        <w:jc w:val="both"/>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573A75">
        <w:rPr>
          <w:rFonts w:ascii="Tahoma" w:eastAsia="Tahoma" w:hAnsi="Tahoma" w:cs="Tahoma"/>
          <w:spacing w:val="1"/>
          <w:position w:val="-1"/>
          <w:sz w:val="16"/>
          <w:szCs w:val="16"/>
        </w:rPr>
        <w:t>N</w:t>
      </w:r>
      <w:r w:rsidRPr="00573A75">
        <w:rPr>
          <w:rFonts w:ascii="Tahoma" w:eastAsia="Tahoma" w:hAnsi="Tahoma" w:cs="Tahoma"/>
          <w:position w:val="-1"/>
          <w:sz w:val="16"/>
          <w:szCs w:val="16"/>
        </w:rPr>
        <w:t>a</w:t>
      </w:r>
      <w:r w:rsidRPr="00573A75">
        <w:rPr>
          <w:rFonts w:ascii="Tahoma" w:eastAsia="Tahoma" w:hAnsi="Tahoma" w:cs="Tahoma"/>
          <w:spacing w:val="-1"/>
          <w:position w:val="-1"/>
          <w:sz w:val="16"/>
          <w:szCs w:val="16"/>
        </w:rPr>
        <w:t>le</w:t>
      </w:r>
      <w:r w:rsidRPr="00573A75">
        <w:rPr>
          <w:rFonts w:ascii="Tahoma" w:eastAsia="Tahoma" w:hAnsi="Tahoma" w:cs="Tahoma"/>
          <w:position w:val="-1"/>
          <w:sz w:val="16"/>
          <w:szCs w:val="16"/>
        </w:rPr>
        <w:t>ży b</w:t>
      </w:r>
      <w:r w:rsidRPr="00573A75">
        <w:rPr>
          <w:rFonts w:ascii="Tahoma" w:eastAsia="Tahoma" w:hAnsi="Tahoma" w:cs="Tahoma"/>
          <w:spacing w:val="-3"/>
          <w:position w:val="-1"/>
          <w:sz w:val="16"/>
          <w:szCs w:val="16"/>
        </w:rPr>
        <w:t>r</w:t>
      </w:r>
      <w:r w:rsidRPr="00573A75">
        <w:rPr>
          <w:rFonts w:ascii="Tahoma" w:eastAsia="Tahoma" w:hAnsi="Tahoma" w:cs="Tahoma"/>
          <w:position w:val="-1"/>
          <w:sz w:val="16"/>
          <w:szCs w:val="16"/>
        </w:rPr>
        <w:t>ać p</w:t>
      </w:r>
      <w:r w:rsidRPr="00573A75">
        <w:rPr>
          <w:rFonts w:ascii="Tahoma" w:eastAsia="Tahoma" w:hAnsi="Tahoma" w:cs="Tahoma"/>
          <w:spacing w:val="-1"/>
          <w:position w:val="-1"/>
          <w:sz w:val="16"/>
          <w:szCs w:val="16"/>
        </w:rPr>
        <w:t>o</w:t>
      </w:r>
      <w:r w:rsidRPr="00573A75">
        <w:rPr>
          <w:rFonts w:ascii="Tahoma" w:eastAsia="Tahoma" w:hAnsi="Tahoma" w:cs="Tahoma"/>
          <w:position w:val="-1"/>
          <w:sz w:val="16"/>
          <w:szCs w:val="16"/>
        </w:rPr>
        <w:t>d</w:t>
      </w:r>
      <w:r w:rsidRPr="00573A75">
        <w:rPr>
          <w:rFonts w:ascii="Tahoma" w:eastAsia="Tahoma" w:hAnsi="Tahoma" w:cs="Tahoma"/>
          <w:spacing w:val="-2"/>
          <w:position w:val="-1"/>
          <w:sz w:val="16"/>
          <w:szCs w:val="16"/>
        </w:rPr>
        <w:t xml:space="preserve"> </w:t>
      </w:r>
      <w:r w:rsidRPr="00573A75">
        <w:rPr>
          <w:rFonts w:ascii="Tahoma" w:eastAsia="Tahoma" w:hAnsi="Tahoma" w:cs="Tahoma"/>
          <w:spacing w:val="-1"/>
          <w:position w:val="-1"/>
          <w:sz w:val="16"/>
          <w:szCs w:val="16"/>
        </w:rPr>
        <w:t>u</w:t>
      </w:r>
      <w:r w:rsidRPr="00573A75">
        <w:rPr>
          <w:rFonts w:ascii="Tahoma" w:eastAsia="Tahoma" w:hAnsi="Tahoma" w:cs="Tahoma"/>
          <w:spacing w:val="-2"/>
          <w:position w:val="-1"/>
          <w:sz w:val="16"/>
          <w:szCs w:val="16"/>
        </w:rPr>
        <w:t>w</w:t>
      </w:r>
      <w:r w:rsidRPr="00573A75">
        <w:rPr>
          <w:rFonts w:ascii="Tahoma" w:eastAsia="Tahoma" w:hAnsi="Tahoma" w:cs="Tahoma"/>
          <w:position w:val="-1"/>
          <w:sz w:val="16"/>
          <w:szCs w:val="16"/>
        </w:rPr>
        <w:t>agę</w:t>
      </w:r>
      <w:r w:rsidRPr="00573A75">
        <w:rPr>
          <w:rFonts w:ascii="Tahoma" w:eastAsia="Tahoma" w:hAnsi="Tahoma" w:cs="Tahoma"/>
          <w:spacing w:val="48"/>
          <w:position w:val="-1"/>
          <w:sz w:val="16"/>
          <w:szCs w:val="16"/>
        </w:rPr>
        <w:t xml:space="preserve"> </w:t>
      </w:r>
      <w:r w:rsidRPr="00573A75">
        <w:rPr>
          <w:rFonts w:ascii="Tahoma" w:eastAsia="Tahoma" w:hAnsi="Tahoma" w:cs="Tahoma"/>
          <w:position w:val="-1"/>
          <w:sz w:val="16"/>
          <w:szCs w:val="16"/>
        </w:rPr>
        <w:t>zdarze</w:t>
      </w:r>
      <w:r w:rsidRPr="00573A75">
        <w:rPr>
          <w:rFonts w:ascii="Tahoma" w:eastAsia="Tahoma" w:hAnsi="Tahoma" w:cs="Tahoma"/>
          <w:spacing w:val="-1"/>
          <w:position w:val="-1"/>
          <w:sz w:val="16"/>
          <w:szCs w:val="16"/>
        </w:rPr>
        <w:t>ni</w:t>
      </w:r>
      <w:r w:rsidRPr="00573A75">
        <w:rPr>
          <w:rFonts w:ascii="Tahoma" w:eastAsia="Tahoma" w:hAnsi="Tahoma" w:cs="Tahoma"/>
          <w:spacing w:val="-3"/>
          <w:position w:val="-1"/>
          <w:sz w:val="16"/>
          <w:szCs w:val="16"/>
        </w:rPr>
        <w:t>e</w:t>
      </w:r>
      <w:r w:rsidRPr="00573A75">
        <w:rPr>
          <w:rFonts w:ascii="Tahoma" w:eastAsia="Tahoma" w:hAnsi="Tahoma" w:cs="Tahoma"/>
          <w:position w:val="-1"/>
          <w:sz w:val="16"/>
          <w:szCs w:val="16"/>
        </w:rPr>
        <w:t xml:space="preserve">, </w:t>
      </w:r>
      <w:r w:rsidRPr="00573A75">
        <w:rPr>
          <w:rFonts w:ascii="Tahoma" w:eastAsia="Tahoma" w:hAnsi="Tahoma" w:cs="Tahoma"/>
          <w:spacing w:val="-1"/>
          <w:position w:val="-1"/>
          <w:sz w:val="16"/>
          <w:szCs w:val="16"/>
        </w:rPr>
        <w:t>któ</w:t>
      </w:r>
      <w:r w:rsidRPr="00573A75">
        <w:rPr>
          <w:rFonts w:ascii="Tahoma" w:eastAsia="Tahoma" w:hAnsi="Tahoma" w:cs="Tahoma"/>
          <w:position w:val="-1"/>
          <w:sz w:val="16"/>
          <w:szCs w:val="16"/>
        </w:rPr>
        <w:t xml:space="preserve">re </w:t>
      </w:r>
      <w:r w:rsidRPr="00573A75">
        <w:rPr>
          <w:rFonts w:ascii="Tahoma" w:eastAsia="Tahoma" w:hAnsi="Tahoma" w:cs="Tahoma"/>
          <w:spacing w:val="-1"/>
          <w:position w:val="-1"/>
          <w:sz w:val="16"/>
          <w:szCs w:val="16"/>
        </w:rPr>
        <w:t>n</w:t>
      </w:r>
      <w:r w:rsidRPr="00573A75">
        <w:rPr>
          <w:rFonts w:ascii="Tahoma" w:eastAsia="Tahoma" w:hAnsi="Tahoma" w:cs="Tahoma"/>
          <w:position w:val="-1"/>
          <w:sz w:val="16"/>
          <w:szCs w:val="16"/>
        </w:rPr>
        <w:t>as</w:t>
      </w:r>
      <w:r w:rsidRPr="00573A75">
        <w:rPr>
          <w:rFonts w:ascii="Tahoma" w:eastAsia="Tahoma" w:hAnsi="Tahoma" w:cs="Tahoma"/>
          <w:spacing w:val="-1"/>
          <w:position w:val="-1"/>
          <w:sz w:val="16"/>
          <w:szCs w:val="16"/>
        </w:rPr>
        <w:t>t</w:t>
      </w:r>
      <w:r w:rsidRPr="00573A75">
        <w:rPr>
          <w:rFonts w:ascii="Tahoma" w:eastAsia="Tahoma" w:hAnsi="Tahoma" w:cs="Tahoma"/>
          <w:position w:val="-1"/>
          <w:sz w:val="16"/>
          <w:szCs w:val="16"/>
        </w:rPr>
        <w:t xml:space="preserve">ąpi </w:t>
      </w:r>
      <w:r w:rsidRPr="00573A75">
        <w:rPr>
          <w:rFonts w:ascii="Tahoma" w:eastAsia="Tahoma" w:hAnsi="Tahoma" w:cs="Tahoma"/>
          <w:spacing w:val="1"/>
          <w:position w:val="-1"/>
          <w:sz w:val="16"/>
          <w:szCs w:val="16"/>
        </w:rPr>
        <w:t>w</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ś</w:t>
      </w:r>
      <w:r w:rsidRPr="00573A75">
        <w:rPr>
          <w:rFonts w:ascii="Tahoma" w:eastAsia="Tahoma" w:hAnsi="Tahoma" w:cs="Tahoma"/>
          <w:spacing w:val="-1"/>
          <w:position w:val="-1"/>
          <w:sz w:val="16"/>
          <w:szCs w:val="16"/>
        </w:rPr>
        <w:t>nie</w:t>
      </w:r>
      <w:r w:rsidRPr="00573A75">
        <w:rPr>
          <w:rFonts w:ascii="Tahoma" w:eastAsia="Tahoma" w:hAnsi="Tahoma" w:cs="Tahoma"/>
          <w:position w:val="-1"/>
          <w:sz w:val="16"/>
          <w:szCs w:val="16"/>
        </w:rPr>
        <w:t>j w</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spacing w:val="-3"/>
          <w:position w:val="-1"/>
          <w:sz w:val="16"/>
          <w:szCs w:val="16"/>
        </w:rPr>
        <w:t>a</w:t>
      </w:r>
      <w:r w:rsidRPr="00573A75">
        <w:rPr>
          <w:rFonts w:ascii="Tahoma" w:eastAsia="Tahoma" w:hAnsi="Tahoma" w:cs="Tahoma"/>
          <w:position w:val="-1"/>
          <w:sz w:val="16"/>
          <w:szCs w:val="16"/>
        </w:rPr>
        <w:t>si</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w:t>
      </w:r>
    </w:p>
  </w:footnote>
  <w:footnote w:id="59">
    <w:p w14:paraId="29AE5B53" w14:textId="01F7F512" w:rsidR="00FF6EE1" w:rsidRPr="00B60E45" w:rsidRDefault="00FF6EE1" w:rsidP="00CE3E8D">
      <w:pPr>
        <w:spacing w:line="276" w:lineRule="auto"/>
        <w:ind w:right="91"/>
        <w:jc w:val="both"/>
        <w:rPr>
          <w:rFonts w:ascii="Tahoma" w:hAnsi="Tahoma" w:cs="Tahoma"/>
          <w:sz w:val="16"/>
          <w:szCs w:val="16"/>
        </w:rPr>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1"/>
          <w:sz w:val="16"/>
          <w:szCs w:val="16"/>
        </w:rPr>
        <w:t>le</w:t>
      </w:r>
      <w:r w:rsidRPr="00573A75">
        <w:rPr>
          <w:rFonts w:ascii="Tahoma" w:eastAsia="Tahoma" w:hAnsi="Tahoma" w:cs="Tahoma"/>
          <w:sz w:val="16"/>
          <w:szCs w:val="16"/>
        </w:rPr>
        <w:t>ży</w:t>
      </w:r>
      <w:r w:rsidRPr="00573A75">
        <w:rPr>
          <w:rFonts w:ascii="Tahoma" w:eastAsia="Tahoma" w:hAnsi="Tahoma" w:cs="Tahoma"/>
          <w:spacing w:val="12"/>
          <w:sz w:val="16"/>
          <w:szCs w:val="16"/>
        </w:rPr>
        <w:t xml:space="preserve"> </w:t>
      </w:r>
      <w:r w:rsidRPr="00573A75">
        <w:rPr>
          <w:rFonts w:ascii="Tahoma" w:eastAsia="Tahoma" w:hAnsi="Tahoma" w:cs="Tahoma"/>
          <w:sz w:val="16"/>
          <w:szCs w:val="16"/>
        </w:rPr>
        <w:t>b</w:t>
      </w:r>
      <w:r w:rsidRPr="00573A75">
        <w:rPr>
          <w:rFonts w:ascii="Tahoma" w:eastAsia="Tahoma" w:hAnsi="Tahoma" w:cs="Tahoma"/>
          <w:spacing w:val="-3"/>
          <w:sz w:val="16"/>
          <w:szCs w:val="16"/>
        </w:rPr>
        <w:t>r</w:t>
      </w:r>
      <w:r w:rsidRPr="00573A75">
        <w:rPr>
          <w:rFonts w:ascii="Tahoma" w:eastAsia="Tahoma" w:hAnsi="Tahoma" w:cs="Tahoma"/>
          <w:sz w:val="16"/>
          <w:szCs w:val="16"/>
        </w:rPr>
        <w:t>ać</w:t>
      </w:r>
      <w:r w:rsidRPr="00573A75">
        <w:rPr>
          <w:rFonts w:ascii="Tahoma" w:eastAsia="Tahoma" w:hAnsi="Tahoma" w:cs="Tahoma"/>
          <w:spacing w:val="1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w:t>
      </w:r>
      <w:r w:rsidRPr="00573A75">
        <w:rPr>
          <w:rFonts w:ascii="Tahoma" w:eastAsia="Tahoma" w:hAnsi="Tahoma" w:cs="Tahoma"/>
          <w:sz w:val="16"/>
          <w:szCs w:val="16"/>
        </w:rPr>
        <w:t>d</w:t>
      </w:r>
      <w:r w:rsidRPr="00573A75">
        <w:rPr>
          <w:rFonts w:ascii="Tahoma" w:eastAsia="Tahoma" w:hAnsi="Tahoma" w:cs="Tahoma"/>
          <w:spacing w:val="12"/>
          <w:sz w:val="16"/>
          <w:szCs w:val="16"/>
        </w:rPr>
        <w:t xml:space="preserve"> </w:t>
      </w:r>
      <w:r w:rsidRPr="00573A75">
        <w:rPr>
          <w:rFonts w:ascii="Tahoma" w:eastAsia="Tahoma" w:hAnsi="Tahoma" w:cs="Tahoma"/>
          <w:spacing w:val="-1"/>
          <w:sz w:val="16"/>
          <w:szCs w:val="16"/>
        </w:rPr>
        <w:t>u</w:t>
      </w:r>
      <w:r w:rsidRPr="00573A75">
        <w:rPr>
          <w:rFonts w:ascii="Tahoma" w:eastAsia="Tahoma" w:hAnsi="Tahoma" w:cs="Tahoma"/>
          <w:spacing w:val="-2"/>
          <w:sz w:val="16"/>
          <w:szCs w:val="16"/>
        </w:rPr>
        <w:t>w</w:t>
      </w:r>
      <w:r w:rsidRPr="00573A75">
        <w:rPr>
          <w:rFonts w:ascii="Tahoma" w:eastAsia="Tahoma" w:hAnsi="Tahoma" w:cs="Tahoma"/>
          <w:sz w:val="16"/>
          <w:szCs w:val="16"/>
        </w:rPr>
        <w:t>agę</w:t>
      </w:r>
      <w:r w:rsidRPr="00573A75">
        <w:rPr>
          <w:rFonts w:ascii="Tahoma" w:eastAsia="Tahoma" w:hAnsi="Tahoma" w:cs="Tahoma"/>
          <w:spacing w:val="12"/>
          <w:sz w:val="16"/>
          <w:szCs w:val="16"/>
        </w:rPr>
        <w:t xml:space="preserve"> </w:t>
      </w:r>
      <w:r w:rsidRPr="00573A75">
        <w:rPr>
          <w:rFonts w:ascii="Tahoma" w:eastAsia="Tahoma" w:hAnsi="Tahoma" w:cs="Tahoma"/>
          <w:sz w:val="16"/>
          <w:szCs w:val="16"/>
        </w:rPr>
        <w:t>d</w:t>
      </w:r>
      <w:r w:rsidRPr="00573A75">
        <w:rPr>
          <w:rFonts w:ascii="Tahoma" w:eastAsia="Tahoma" w:hAnsi="Tahoma" w:cs="Tahoma"/>
          <w:spacing w:val="-1"/>
          <w:sz w:val="16"/>
          <w:szCs w:val="16"/>
        </w:rPr>
        <w:t>okumen</w:t>
      </w:r>
      <w:r w:rsidRPr="00573A75">
        <w:rPr>
          <w:rFonts w:ascii="Tahoma" w:eastAsia="Tahoma" w:hAnsi="Tahoma" w:cs="Tahoma"/>
          <w:sz w:val="16"/>
          <w:szCs w:val="16"/>
        </w:rPr>
        <w:t>t</w:t>
      </w:r>
      <w:r w:rsidRPr="00573A75">
        <w:rPr>
          <w:rFonts w:ascii="Tahoma" w:eastAsia="Tahoma" w:hAnsi="Tahoma" w:cs="Tahoma"/>
          <w:spacing w:val="11"/>
          <w:sz w:val="16"/>
          <w:szCs w:val="16"/>
        </w:rPr>
        <w:t xml:space="preserve"> </w:t>
      </w:r>
      <w:r w:rsidRPr="00573A75">
        <w:rPr>
          <w:rFonts w:ascii="Tahoma" w:eastAsia="Tahoma" w:hAnsi="Tahoma" w:cs="Tahoma"/>
          <w:spacing w:val="-1"/>
          <w:sz w:val="16"/>
          <w:szCs w:val="16"/>
        </w:rPr>
        <w:t>info</w:t>
      </w:r>
      <w:r w:rsidRPr="00573A75">
        <w:rPr>
          <w:rFonts w:ascii="Tahoma" w:eastAsia="Tahoma" w:hAnsi="Tahoma" w:cs="Tahoma"/>
          <w:sz w:val="16"/>
          <w:szCs w:val="16"/>
        </w:rPr>
        <w:t>r</w:t>
      </w:r>
      <w:r w:rsidRPr="00573A75">
        <w:rPr>
          <w:rFonts w:ascii="Tahoma" w:eastAsia="Tahoma" w:hAnsi="Tahoma" w:cs="Tahoma"/>
          <w:spacing w:val="-1"/>
          <w:sz w:val="16"/>
          <w:szCs w:val="16"/>
        </w:rPr>
        <w:t>mu</w:t>
      </w:r>
      <w:r w:rsidRPr="00573A75">
        <w:rPr>
          <w:rFonts w:ascii="Tahoma" w:eastAsia="Tahoma" w:hAnsi="Tahoma" w:cs="Tahoma"/>
          <w:sz w:val="16"/>
          <w:szCs w:val="16"/>
        </w:rPr>
        <w:t>jący</w:t>
      </w:r>
      <w:r w:rsidRPr="00573A75">
        <w:rPr>
          <w:rFonts w:ascii="Tahoma" w:eastAsia="Tahoma" w:hAnsi="Tahoma" w:cs="Tahoma"/>
          <w:spacing w:val="12"/>
          <w:sz w:val="16"/>
          <w:szCs w:val="16"/>
        </w:rPr>
        <w:t xml:space="preserve"> </w:t>
      </w:r>
      <w:r w:rsidRPr="00573A75">
        <w:rPr>
          <w:rFonts w:ascii="Tahoma" w:eastAsia="Tahoma" w:hAnsi="Tahoma" w:cs="Tahoma"/>
          <w:sz w:val="16"/>
          <w:szCs w:val="16"/>
        </w:rPr>
        <w:t>o</w:t>
      </w:r>
      <w:r w:rsidRPr="00573A75">
        <w:rPr>
          <w:rFonts w:ascii="Tahoma" w:eastAsia="Tahoma" w:hAnsi="Tahoma" w:cs="Tahoma"/>
          <w:spacing w:val="11"/>
          <w:sz w:val="16"/>
          <w:szCs w:val="16"/>
        </w:rPr>
        <w:t xml:space="preserve"> </w:t>
      </w:r>
      <w:r w:rsidRPr="00573A75">
        <w:rPr>
          <w:rFonts w:ascii="Tahoma" w:eastAsia="Tahoma" w:hAnsi="Tahoma" w:cs="Tahoma"/>
          <w:sz w:val="16"/>
          <w:szCs w:val="16"/>
        </w:rPr>
        <w:t>w</w:t>
      </w:r>
      <w:r w:rsidRPr="00573A75">
        <w:rPr>
          <w:rFonts w:ascii="Tahoma" w:eastAsia="Tahoma" w:hAnsi="Tahoma" w:cs="Tahoma"/>
          <w:spacing w:val="-1"/>
          <w:sz w:val="16"/>
          <w:szCs w:val="16"/>
        </w:rPr>
        <w:t>ynik</w:t>
      </w:r>
      <w:r w:rsidRPr="00573A75">
        <w:rPr>
          <w:rFonts w:ascii="Tahoma" w:eastAsia="Tahoma" w:hAnsi="Tahoma" w:cs="Tahoma"/>
          <w:sz w:val="16"/>
          <w:szCs w:val="16"/>
        </w:rPr>
        <w:t>ach</w:t>
      </w:r>
      <w:r w:rsidRPr="00573A75">
        <w:rPr>
          <w:rFonts w:ascii="Tahoma" w:eastAsia="Tahoma" w:hAnsi="Tahoma" w:cs="Tahoma"/>
          <w:spacing w:val="11"/>
          <w:sz w:val="16"/>
          <w:szCs w:val="16"/>
        </w:rPr>
        <w:t xml:space="preserve"> </w:t>
      </w:r>
      <w:r w:rsidRPr="00573A75">
        <w:rPr>
          <w:rFonts w:ascii="Tahoma" w:eastAsia="Tahoma" w:hAnsi="Tahoma" w:cs="Tahoma"/>
          <w:sz w:val="16"/>
          <w:szCs w:val="16"/>
        </w:rPr>
        <w:t>przepr</w:t>
      </w:r>
      <w:r w:rsidRPr="00573A75">
        <w:rPr>
          <w:rFonts w:ascii="Tahoma" w:eastAsia="Tahoma" w:hAnsi="Tahoma" w:cs="Tahoma"/>
          <w:spacing w:val="-1"/>
          <w:sz w:val="16"/>
          <w:szCs w:val="16"/>
        </w:rPr>
        <w:t>o</w:t>
      </w:r>
      <w:r w:rsidRPr="00573A75">
        <w:rPr>
          <w:rFonts w:ascii="Tahoma" w:eastAsia="Tahoma" w:hAnsi="Tahoma" w:cs="Tahoma"/>
          <w:spacing w:val="-2"/>
          <w:sz w:val="16"/>
          <w:szCs w:val="16"/>
        </w:rPr>
        <w:t>w</w:t>
      </w:r>
      <w:r w:rsidRPr="00573A75">
        <w:rPr>
          <w:rFonts w:ascii="Tahoma" w:eastAsia="Tahoma" w:hAnsi="Tahoma" w:cs="Tahoma"/>
          <w:sz w:val="16"/>
          <w:szCs w:val="16"/>
        </w:rPr>
        <w:t>adz</w:t>
      </w:r>
      <w:r w:rsidRPr="00573A75">
        <w:rPr>
          <w:rFonts w:ascii="Tahoma" w:eastAsia="Tahoma" w:hAnsi="Tahoma" w:cs="Tahoma"/>
          <w:spacing w:val="-1"/>
          <w:sz w:val="16"/>
          <w:szCs w:val="16"/>
        </w:rPr>
        <w:t>one</w:t>
      </w:r>
      <w:r w:rsidRPr="00573A75">
        <w:rPr>
          <w:rFonts w:ascii="Tahoma" w:eastAsia="Tahoma" w:hAnsi="Tahoma" w:cs="Tahoma"/>
          <w:sz w:val="16"/>
          <w:szCs w:val="16"/>
        </w:rPr>
        <w:t>j</w:t>
      </w:r>
      <w:r w:rsidRPr="00573A75">
        <w:rPr>
          <w:rFonts w:ascii="Tahoma" w:eastAsia="Tahoma" w:hAnsi="Tahoma" w:cs="Tahoma"/>
          <w:spacing w:val="13"/>
          <w:sz w:val="16"/>
          <w:szCs w:val="16"/>
        </w:rPr>
        <w:t xml:space="preserve"> </w:t>
      </w:r>
      <w:r w:rsidRPr="00573A75">
        <w:rPr>
          <w:rFonts w:ascii="Tahoma" w:eastAsia="Tahoma" w:hAnsi="Tahoma" w:cs="Tahoma"/>
          <w:spacing w:val="-3"/>
          <w:sz w:val="16"/>
          <w:szCs w:val="16"/>
        </w:rPr>
        <w:t>k</w:t>
      </w:r>
      <w:r w:rsidRPr="00573A75">
        <w:rPr>
          <w:rFonts w:ascii="Tahoma" w:eastAsia="Tahoma" w:hAnsi="Tahoma" w:cs="Tahoma"/>
          <w:spacing w:val="-1"/>
          <w:sz w:val="16"/>
          <w:szCs w:val="16"/>
        </w:rPr>
        <w:t>ont</w:t>
      </w:r>
      <w:r w:rsidRPr="00573A75">
        <w:rPr>
          <w:rFonts w:ascii="Tahoma" w:eastAsia="Tahoma" w:hAnsi="Tahoma" w:cs="Tahoma"/>
          <w:sz w:val="16"/>
          <w:szCs w:val="16"/>
        </w:rPr>
        <w:t>r</w:t>
      </w:r>
      <w:r w:rsidRPr="00573A75">
        <w:rPr>
          <w:rFonts w:ascii="Tahoma" w:eastAsia="Tahoma" w:hAnsi="Tahoma" w:cs="Tahoma"/>
          <w:spacing w:val="-1"/>
          <w:sz w:val="16"/>
          <w:szCs w:val="16"/>
        </w:rPr>
        <w:t>ol</w:t>
      </w:r>
      <w:r w:rsidRPr="00573A75">
        <w:rPr>
          <w:rFonts w:ascii="Tahoma" w:eastAsia="Tahoma" w:hAnsi="Tahoma" w:cs="Tahoma"/>
          <w:sz w:val="16"/>
          <w:szCs w:val="16"/>
        </w:rPr>
        <w:t>i</w:t>
      </w:r>
      <w:r w:rsidRPr="00573A75">
        <w:rPr>
          <w:rFonts w:ascii="Tahoma" w:eastAsia="Tahoma" w:hAnsi="Tahoma" w:cs="Tahoma"/>
          <w:spacing w:val="1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w:t>
      </w:r>
      <w:r w:rsidRPr="00573A75">
        <w:rPr>
          <w:rFonts w:ascii="Tahoma" w:eastAsia="Tahoma" w:hAnsi="Tahoma" w:cs="Tahoma"/>
          <w:sz w:val="16"/>
          <w:szCs w:val="16"/>
        </w:rPr>
        <w:t>dp</w:t>
      </w:r>
      <w:r w:rsidRPr="00573A75">
        <w:rPr>
          <w:rFonts w:ascii="Tahoma" w:eastAsia="Tahoma" w:hAnsi="Tahoma" w:cs="Tahoma"/>
          <w:spacing w:val="-1"/>
          <w:sz w:val="16"/>
          <w:szCs w:val="16"/>
        </w:rPr>
        <w:t>i</w:t>
      </w:r>
      <w:r w:rsidRPr="00573A75">
        <w:rPr>
          <w:rFonts w:ascii="Tahoma" w:eastAsia="Tahoma" w:hAnsi="Tahoma" w:cs="Tahoma"/>
          <w:sz w:val="16"/>
          <w:szCs w:val="16"/>
        </w:rPr>
        <w:t>sa</w:t>
      </w:r>
      <w:r w:rsidRPr="00573A75">
        <w:rPr>
          <w:rFonts w:ascii="Tahoma" w:eastAsia="Tahoma" w:hAnsi="Tahoma" w:cs="Tahoma"/>
          <w:spacing w:val="-1"/>
          <w:sz w:val="16"/>
          <w:szCs w:val="16"/>
        </w:rPr>
        <w:t>n</w:t>
      </w:r>
      <w:r w:rsidRPr="00573A75">
        <w:rPr>
          <w:rFonts w:ascii="Tahoma" w:eastAsia="Tahoma" w:hAnsi="Tahoma" w:cs="Tahoma"/>
          <w:sz w:val="16"/>
          <w:szCs w:val="16"/>
        </w:rPr>
        <w:t>y</w:t>
      </w:r>
      <w:r w:rsidRPr="00573A75">
        <w:rPr>
          <w:rFonts w:ascii="Tahoma" w:eastAsia="Tahoma" w:hAnsi="Tahoma" w:cs="Tahoma"/>
          <w:spacing w:val="12"/>
          <w:sz w:val="16"/>
          <w:szCs w:val="16"/>
        </w:rPr>
        <w:t xml:space="preserve"> </w:t>
      </w:r>
      <w:r w:rsidRPr="00573A75">
        <w:rPr>
          <w:rFonts w:ascii="Tahoma" w:eastAsia="Tahoma" w:hAnsi="Tahoma" w:cs="Tahoma"/>
          <w:sz w:val="16"/>
          <w:szCs w:val="16"/>
        </w:rPr>
        <w:t>przez</w:t>
      </w:r>
      <w:r w:rsidRPr="00573A75">
        <w:rPr>
          <w:rFonts w:ascii="Tahoma" w:eastAsia="Tahoma" w:hAnsi="Tahoma" w:cs="Tahoma"/>
          <w:spacing w:val="1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w:t>
      </w:r>
      <w:r w:rsidRPr="00573A75">
        <w:rPr>
          <w:rFonts w:ascii="Tahoma" w:eastAsia="Tahoma" w:hAnsi="Tahoma" w:cs="Tahoma"/>
          <w:sz w:val="16"/>
          <w:szCs w:val="16"/>
        </w:rPr>
        <w:t>d</w:t>
      </w:r>
      <w:r w:rsidRPr="00573A75">
        <w:rPr>
          <w:rFonts w:ascii="Tahoma" w:eastAsia="Tahoma" w:hAnsi="Tahoma" w:cs="Tahoma"/>
          <w:spacing w:val="-1"/>
          <w:sz w:val="16"/>
          <w:szCs w:val="16"/>
        </w:rPr>
        <w:t>mio</w:t>
      </w:r>
      <w:r w:rsidRPr="00573A75">
        <w:rPr>
          <w:rFonts w:ascii="Tahoma" w:eastAsia="Tahoma" w:hAnsi="Tahoma" w:cs="Tahoma"/>
          <w:sz w:val="16"/>
          <w:szCs w:val="16"/>
        </w:rPr>
        <w:t>t</w:t>
      </w:r>
      <w:r w:rsidRPr="00573A75">
        <w:rPr>
          <w:rFonts w:ascii="Tahoma" w:eastAsia="Tahoma" w:hAnsi="Tahoma" w:cs="Tahoma"/>
          <w:spacing w:val="11"/>
          <w:sz w:val="16"/>
          <w:szCs w:val="16"/>
        </w:rPr>
        <w:t xml:space="preserve"> </w:t>
      </w:r>
      <w:r w:rsidRPr="00573A75">
        <w:rPr>
          <w:rFonts w:ascii="Tahoma" w:eastAsia="Tahoma" w:hAnsi="Tahoma" w:cs="Tahoma"/>
          <w:spacing w:val="-3"/>
          <w:sz w:val="16"/>
          <w:szCs w:val="16"/>
        </w:rPr>
        <w:t>k</w:t>
      </w:r>
      <w:r w:rsidRPr="00573A75">
        <w:rPr>
          <w:rFonts w:ascii="Tahoma" w:eastAsia="Tahoma" w:hAnsi="Tahoma" w:cs="Tahoma"/>
          <w:spacing w:val="-1"/>
          <w:sz w:val="16"/>
          <w:szCs w:val="16"/>
        </w:rPr>
        <w:t>o</w:t>
      </w:r>
      <w:r w:rsidRPr="00573A75">
        <w:rPr>
          <w:rFonts w:ascii="Tahoma" w:eastAsia="Tahoma" w:hAnsi="Tahoma" w:cs="Tahoma"/>
          <w:spacing w:val="1"/>
          <w:sz w:val="16"/>
          <w:szCs w:val="16"/>
        </w:rPr>
        <w:t>n</w:t>
      </w:r>
      <w:r w:rsidRPr="00573A75">
        <w:rPr>
          <w:rFonts w:ascii="Tahoma" w:eastAsia="Tahoma" w:hAnsi="Tahoma" w:cs="Tahoma"/>
          <w:spacing w:val="-1"/>
          <w:sz w:val="16"/>
          <w:szCs w:val="16"/>
        </w:rPr>
        <w:t>t</w:t>
      </w:r>
      <w:r w:rsidRPr="00573A75">
        <w:rPr>
          <w:rFonts w:ascii="Tahoma" w:eastAsia="Tahoma" w:hAnsi="Tahoma" w:cs="Tahoma"/>
          <w:sz w:val="16"/>
          <w:szCs w:val="16"/>
        </w:rPr>
        <w:t>r</w:t>
      </w:r>
      <w:r w:rsidRPr="00573A75">
        <w:rPr>
          <w:rFonts w:ascii="Tahoma" w:eastAsia="Tahoma" w:hAnsi="Tahoma" w:cs="Tahoma"/>
          <w:spacing w:val="-1"/>
          <w:sz w:val="16"/>
          <w:szCs w:val="16"/>
        </w:rPr>
        <w:t>olo</w:t>
      </w:r>
      <w:r w:rsidRPr="00573A75">
        <w:rPr>
          <w:rFonts w:ascii="Tahoma" w:eastAsia="Tahoma" w:hAnsi="Tahoma" w:cs="Tahoma"/>
          <w:spacing w:val="-2"/>
          <w:sz w:val="16"/>
          <w:szCs w:val="16"/>
        </w:rPr>
        <w:t>w</w:t>
      </w:r>
      <w:r w:rsidRPr="00573A75">
        <w:rPr>
          <w:rFonts w:ascii="Tahoma" w:eastAsia="Tahoma" w:hAnsi="Tahoma" w:cs="Tahoma"/>
          <w:sz w:val="16"/>
          <w:szCs w:val="16"/>
        </w:rPr>
        <w:t>a</w:t>
      </w:r>
      <w:r w:rsidRPr="00573A75">
        <w:rPr>
          <w:rFonts w:ascii="Tahoma" w:eastAsia="Tahoma" w:hAnsi="Tahoma" w:cs="Tahoma"/>
          <w:spacing w:val="-1"/>
          <w:sz w:val="16"/>
          <w:szCs w:val="16"/>
        </w:rPr>
        <w:t>n</w:t>
      </w:r>
      <w:r w:rsidRPr="00573A75">
        <w:rPr>
          <w:rFonts w:ascii="Tahoma" w:eastAsia="Tahoma" w:hAnsi="Tahoma" w:cs="Tahoma"/>
          <w:sz w:val="16"/>
          <w:szCs w:val="16"/>
        </w:rPr>
        <w:t xml:space="preserve">y i </w:t>
      </w:r>
      <w:r w:rsidRPr="00573A75">
        <w:rPr>
          <w:rFonts w:ascii="Tahoma" w:eastAsia="Tahoma" w:hAnsi="Tahoma" w:cs="Tahoma"/>
          <w:spacing w:val="-3"/>
          <w:sz w:val="16"/>
          <w:szCs w:val="16"/>
        </w:rPr>
        <w:t>k</w:t>
      </w:r>
      <w:r w:rsidRPr="00573A75">
        <w:rPr>
          <w:rFonts w:ascii="Tahoma" w:eastAsia="Tahoma" w:hAnsi="Tahoma" w:cs="Tahoma"/>
          <w:spacing w:val="-1"/>
          <w:sz w:val="16"/>
          <w:szCs w:val="16"/>
        </w:rPr>
        <w:t>ont</w:t>
      </w:r>
      <w:r w:rsidRPr="00573A75">
        <w:rPr>
          <w:rFonts w:ascii="Tahoma" w:eastAsia="Tahoma" w:hAnsi="Tahoma" w:cs="Tahoma"/>
          <w:sz w:val="16"/>
          <w:szCs w:val="16"/>
        </w:rPr>
        <w:t>r</w:t>
      </w:r>
      <w:r w:rsidRPr="00573A75">
        <w:rPr>
          <w:rFonts w:ascii="Tahoma" w:eastAsia="Tahoma" w:hAnsi="Tahoma" w:cs="Tahoma"/>
          <w:spacing w:val="1"/>
          <w:sz w:val="16"/>
          <w:szCs w:val="16"/>
        </w:rPr>
        <w:t>o</w:t>
      </w:r>
      <w:r w:rsidRPr="00573A75">
        <w:rPr>
          <w:rFonts w:ascii="Tahoma" w:eastAsia="Tahoma" w:hAnsi="Tahoma" w:cs="Tahoma"/>
          <w:spacing w:val="-1"/>
          <w:sz w:val="16"/>
          <w:szCs w:val="16"/>
        </w:rPr>
        <w:t>lu</w:t>
      </w:r>
      <w:r w:rsidRPr="00573A75">
        <w:rPr>
          <w:rFonts w:ascii="Tahoma" w:eastAsia="Tahoma" w:hAnsi="Tahoma" w:cs="Tahoma"/>
          <w:sz w:val="16"/>
          <w:szCs w:val="16"/>
        </w:rPr>
        <w:t>jąc</w:t>
      </w:r>
      <w:r w:rsidRPr="00573A75">
        <w:rPr>
          <w:rFonts w:ascii="Tahoma" w:eastAsia="Tahoma" w:hAnsi="Tahoma" w:cs="Tahoma"/>
          <w:spacing w:val="-15"/>
          <w:sz w:val="16"/>
          <w:szCs w:val="16"/>
        </w:rPr>
        <w:t>y</w:t>
      </w:r>
      <w:r w:rsidRPr="00573A75">
        <w:rPr>
          <w:rFonts w:ascii="Tahoma" w:eastAsia="Tahoma" w:hAnsi="Tahoma" w:cs="Tahoma"/>
          <w:sz w:val="16"/>
          <w:szCs w:val="16"/>
        </w:rPr>
        <w:t>.</w:t>
      </w:r>
    </w:p>
  </w:footnote>
  <w:footnote w:id="60">
    <w:p w14:paraId="20F24570" w14:textId="02EE1067" w:rsidR="00FF6EE1" w:rsidRPr="00B60E45" w:rsidRDefault="00FF6EE1">
      <w:pPr>
        <w:pStyle w:val="Tekstprzypisudolnego"/>
        <w:rPr>
          <w:rFonts w:ascii="Tahoma" w:hAnsi="Tahoma" w:cs="Tahoma"/>
          <w:sz w:val="16"/>
          <w:szCs w:val="16"/>
        </w:rPr>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573A75">
        <w:rPr>
          <w:rFonts w:ascii="Tahoma" w:eastAsia="Tahoma" w:hAnsi="Tahoma" w:cs="Tahoma"/>
          <w:spacing w:val="-1"/>
          <w:sz w:val="16"/>
          <w:szCs w:val="16"/>
        </w:rPr>
        <w:t>Dot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 pr</w:t>
      </w:r>
      <w:r w:rsidRPr="00573A75">
        <w:rPr>
          <w:rFonts w:ascii="Tahoma" w:eastAsia="Tahoma" w:hAnsi="Tahoma" w:cs="Tahoma"/>
          <w:spacing w:val="-1"/>
          <w:sz w:val="16"/>
          <w:szCs w:val="16"/>
        </w:rPr>
        <w:t>o</w:t>
      </w:r>
      <w:r w:rsidRPr="00573A75">
        <w:rPr>
          <w:rFonts w:ascii="Tahoma" w:eastAsia="Tahoma" w:hAnsi="Tahoma" w:cs="Tahoma"/>
          <w:sz w:val="16"/>
          <w:szCs w:val="16"/>
        </w:rPr>
        <w:t>je</w:t>
      </w:r>
      <w:r w:rsidRPr="00573A75">
        <w:rPr>
          <w:rFonts w:ascii="Tahoma" w:eastAsia="Tahoma" w:hAnsi="Tahoma" w:cs="Tahoma"/>
          <w:spacing w:val="-1"/>
          <w:sz w:val="16"/>
          <w:szCs w:val="16"/>
        </w:rPr>
        <w:t>któ</w:t>
      </w:r>
      <w:r w:rsidRPr="00573A75">
        <w:rPr>
          <w:rFonts w:ascii="Tahoma" w:eastAsia="Tahoma" w:hAnsi="Tahoma" w:cs="Tahoma"/>
          <w:sz w:val="16"/>
          <w:szCs w:val="16"/>
        </w:rPr>
        <w:t>w</w:t>
      </w:r>
      <w:r w:rsidRPr="00573A75">
        <w:rPr>
          <w:rFonts w:ascii="Tahoma" w:eastAsia="Tahoma" w:hAnsi="Tahoma" w:cs="Tahoma"/>
          <w:spacing w:val="1"/>
          <w:sz w:val="16"/>
          <w:szCs w:val="16"/>
        </w:rPr>
        <w:t xml:space="preserve"> </w:t>
      </w:r>
      <w:r w:rsidRPr="00573A75">
        <w:rPr>
          <w:rFonts w:ascii="Tahoma" w:eastAsia="Tahoma" w:hAnsi="Tahoma" w:cs="Tahoma"/>
          <w:sz w:val="16"/>
          <w:szCs w:val="16"/>
        </w:rPr>
        <w:t>r</w:t>
      </w:r>
      <w:r w:rsidRPr="00573A75">
        <w:rPr>
          <w:rFonts w:ascii="Tahoma" w:eastAsia="Tahoma" w:hAnsi="Tahoma" w:cs="Tahoma"/>
          <w:spacing w:val="-1"/>
          <w:sz w:val="16"/>
          <w:szCs w:val="16"/>
        </w:rPr>
        <w:t>e</w:t>
      </w:r>
      <w:r w:rsidRPr="00573A75">
        <w:rPr>
          <w:rFonts w:ascii="Tahoma" w:eastAsia="Tahoma" w:hAnsi="Tahoma" w:cs="Tahoma"/>
          <w:sz w:val="16"/>
          <w:szCs w:val="16"/>
        </w:rPr>
        <w:t>a</w:t>
      </w:r>
      <w:r w:rsidRPr="00573A75">
        <w:rPr>
          <w:rFonts w:ascii="Tahoma" w:eastAsia="Tahoma" w:hAnsi="Tahoma" w:cs="Tahoma"/>
          <w:spacing w:val="-1"/>
          <w:sz w:val="16"/>
          <w:szCs w:val="16"/>
        </w:rPr>
        <w:t>li</w:t>
      </w:r>
      <w:r w:rsidRPr="00573A75">
        <w:rPr>
          <w:rFonts w:ascii="Tahoma" w:eastAsia="Tahoma" w:hAnsi="Tahoma" w:cs="Tahoma"/>
          <w:sz w:val="16"/>
          <w:szCs w:val="16"/>
        </w:rPr>
        <w:t>z</w:t>
      </w:r>
      <w:r w:rsidRPr="00573A75">
        <w:rPr>
          <w:rFonts w:ascii="Tahoma" w:eastAsia="Tahoma" w:hAnsi="Tahoma" w:cs="Tahoma"/>
          <w:spacing w:val="-1"/>
          <w:sz w:val="16"/>
          <w:szCs w:val="16"/>
        </w:rPr>
        <w:t>o</w:t>
      </w:r>
      <w:r w:rsidRPr="00573A75">
        <w:rPr>
          <w:rFonts w:ascii="Tahoma" w:eastAsia="Tahoma" w:hAnsi="Tahoma" w:cs="Tahoma"/>
          <w:spacing w:val="-2"/>
          <w:sz w:val="16"/>
          <w:szCs w:val="16"/>
        </w:rPr>
        <w:t>w</w:t>
      </w:r>
      <w:r w:rsidRPr="00573A75">
        <w:rPr>
          <w:rFonts w:ascii="Tahoma" w:eastAsia="Tahoma" w:hAnsi="Tahoma" w:cs="Tahoma"/>
          <w:sz w:val="16"/>
          <w:szCs w:val="16"/>
        </w:rPr>
        <w:t>a</w:t>
      </w:r>
      <w:r w:rsidRPr="00573A75">
        <w:rPr>
          <w:rFonts w:ascii="Tahoma" w:eastAsia="Tahoma" w:hAnsi="Tahoma" w:cs="Tahoma"/>
          <w:spacing w:val="-4"/>
          <w:sz w:val="16"/>
          <w:szCs w:val="16"/>
        </w:rPr>
        <w:t>n</w:t>
      </w:r>
      <w:r w:rsidRPr="00573A75">
        <w:rPr>
          <w:rFonts w:ascii="Tahoma" w:eastAsia="Tahoma" w:hAnsi="Tahoma" w:cs="Tahoma"/>
          <w:spacing w:val="-3"/>
          <w:sz w:val="16"/>
          <w:szCs w:val="16"/>
        </w:rPr>
        <w:t>y</w:t>
      </w:r>
      <w:r w:rsidRPr="00573A75">
        <w:rPr>
          <w:rFonts w:ascii="Tahoma" w:eastAsia="Tahoma" w:hAnsi="Tahoma" w:cs="Tahoma"/>
          <w:sz w:val="16"/>
          <w:szCs w:val="16"/>
        </w:rPr>
        <w:t>ch w</w:t>
      </w:r>
      <w:r w:rsidRPr="00573A75">
        <w:rPr>
          <w:rFonts w:ascii="Tahoma" w:eastAsia="Tahoma" w:hAnsi="Tahoma" w:cs="Tahoma"/>
          <w:spacing w:val="1"/>
          <w:sz w:val="16"/>
          <w:szCs w:val="16"/>
        </w:rPr>
        <w:t xml:space="preserve"> </w:t>
      </w:r>
      <w:r w:rsidRPr="00573A75">
        <w:rPr>
          <w:rFonts w:ascii="Tahoma" w:eastAsia="Tahoma" w:hAnsi="Tahoma" w:cs="Tahoma"/>
          <w:sz w:val="16"/>
          <w:szCs w:val="16"/>
        </w:rPr>
        <w:t>pa</w:t>
      </w:r>
      <w:r w:rsidRPr="00573A75">
        <w:rPr>
          <w:rFonts w:ascii="Tahoma" w:eastAsia="Tahoma" w:hAnsi="Tahoma" w:cs="Tahoma"/>
          <w:spacing w:val="-1"/>
          <w:sz w:val="16"/>
          <w:szCs w:val="16"/>
        </w:rPr>
        <w:t>rtne</w:t>
      </w:r>
      <w:r w:rsidRPr="00573A75">
        <w:rPr>
          <w:rFonts w:ascii="Tahoma" w:eastAsia="Tahoma" w:hAnsi="Tahoma" w:cs="Tahoma"/>
          <w:sz w:val="16"/>
          <w:szCs w:val="16"/>
        </w:rPr>
        <w:t>rs</w:t>
      </w:r>
      <w:r w:rsidRPr="00573A75">
        <w:rPr>
          <w:rFonts w:ascii="Tahoma" w:eastAsia="Tahoma" w:hAnsi="Tahoma" w:cs="Tahoma"/>
          <w:spacing w:val="-1"/>
          <w:sz w:val="16"/>
          <w:szCs w:val="16"/>
        </w:rPr>
        <w:t>t</w:t>
      </w:r>
      <w:r w:rsidRPr="00573A75">
        <w:rPr>
          <w:rFonts w:ascii="Tahoma" w:eastAsia="Tahoma" w:hAnsi="Tahoma" w:cs="Tahoma"/>
          <w:sz w:val="16"/>
          <w:szCs w:val="16"/>
        </w:rPr>
        <w:t>w</w:t>
      </w:r>
      <w:r w:rsidRPr="00573A75">
        <w:rPr>
          <w:rFonts w:ascii="Tahoma" w:eastAsia="Tahoma" w:hAnsi="Tahoma" w:cs="Tahoma"/>
          <w:spacing w:val="-1"/>
          <w:sz w:val="16"/>
          <w:szCs w:val="16"/>
        </w:rPr>
        <w:t>ie</w:t>
      </w:r>
      <w:r w:rsidRPr="00573A75">
        <w:rPr>
          <w:rFonts w:ascii="Tahoma" w:eastAsia="Tahoma" w:hAnsi="Tahoma" w:cs="Tahoma"/>
          <w:sz w:val="16"/>
          <w:szCs w:val="16"/>
        </w:rPr>
        <w:t>.</w:t>
      </w:r>
    </w:p>
  </w:footnote>
  <w:footnote w:id="61">
    <w:p w14:paraId="095E9BB4" w14:textId="1A4CDC27" w:rsidR="00FF6EE1" w:rsidRDefault="00FF6EE1">
      <w:pPr>
        <w:pStyle w:val="Tekstprzypisudolnego"/>
      </w:pPr>
      <w:r w:rsidRPr="00B60E45">
        <w:rPr>
          <w:rStyle w:val="Odwoanieprzypisudolnego"/>
          <w:rFonts w:ascii="Tahoma" w:hAnsi="Tahoma" w:cs="Tahoma"/>
          <w:sz w:val="16"/>
          <w:szCs w:val="16"/>
        </w:rPr>
        <w:footnoteRef/>
      </w:r>
      <w:r w:rsidRPr="00B60E45">
        <w:rPr>
          <w:rFonts w:ascii="Tahoma" w:hAnsi="Tahoma" w:cs="Tahoma"/>
          <w:sz w:val="16"/>
          <w:szCs w:val="16"/>
        </w:rPr>
        <w:t xml:space="preserve"> Dotyczy projektów realizowanych w partnerstwie</w:t>
      </w:r>
      <w:r>
        <w:rPr>
          <w:rFonts w:ascii="Tahoma" w:hAnsi="Tahoma" w:cs="Tahoma"/>
          <w:sz w:val="16"/>
          <w:szCs w:val="16"/>
        </w:rPr>
        <w:t>.</w:t>
      </w:r>
    </w:p>
  </w:footnote>
  <w:footnote w:id="62">
    <w:p w14:paraId="34FBA3A4" w14:textId="77800DFF" w:rsidR="00FF6EE1" w:rsidRPr="00B9402C" w:rsidRDefault="00FF6EE1" w:rsidP="00B9402C">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Dotyczy projektów, w których będzie udzielana pomoc publiczna i/lub pomoc de </w:t>
      </w:r>
      <w:proofErr w:type="spellStart"/>
      <w:r w:rsidRPr="00B9402C">
        <w:rPr>
          <w:rFonts w:ascii="Tahoma" w:hAnsi="Tahoma" w:cs="Tahoma"/>
          <w:sz w:val="16"/>
          <w:szCs w:val="16"/>
        </w:rPr>
        <w:t>minimis</w:t>
      </w:r>
      <w:proofErr w:type="spellEnd"/>
      <w:r>
        <w:rPr>
          <w:rFonts w:ascii="Tahoma" w:hAnsi="Tahoma" w:cs="Tahoma"/>
          <w:sz w:val="16"/>
          <w:szCs w:val="16"/>
        </w:rPr>
        <w:t>.</w:t>
      </w:r>
    </w:p>
  </w:footnote>
  <w:footnote w:id="63">
    <w:p w14:paraId="0F55A9EE" w14:textId="34102E47" w:rsidR="00FF6EE1" w:rsidRPr="00B9402C" w:rsidRDefault="00FF6EE1" w:rsidP="00B9402C">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Pr>
          <w:rFonts w:ascii="Tahoma" w:hAnsi="Tahoma" w:cs="Tahoma"/>
          <w:sz w:val="16"/>
          <w:szCs w:val="16"/>
        </w:rPr>
        <w:t xml:space="preserve"> Jw.</w:t>
      </w:r>
    </w:p>
  </w:footnote>
  <w:footnote w:id="64">
    <w:p w14:paraId="34C194C2" w14:textId="77777777" w:rsidR="00FF6EE1" w:rsidRPr="00B9402C" w:rsidRDefault="00FF6EE1" w:rsidP="00B9402C">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Dotyczy w przypadku gdy projekt jest realizowany w ramach partnerstwa.</w:t>
      </w:r>
    </w:p>
  </w:footnote>
  <w:footnote w:id="65">
    <w:p w14:paraId="0174A994" w14:textId="6BCC229F" w:rsidR="00FF6EE1" w:rsidRPr="00B9402C" w:rsidRDefault="00FF6EE1" w:rsidP="00B9402C">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t>
      </w:r>
      <w:r w:rsidRPr="00B9402C">
        <w:rPr>
          <w:rFonts w:ascii="Tahoma" w:eastAsia="Tahoma" w:hAnsi="Tahoma" w:cs="Tahoma"/>
          <w:spacing w:val="-1"/>
          <w:sz w:val="16"/>
          <w:szCs w:val="16"/>
        </w:rPr>
        <w:t>Dot</w:t>
      </w:r>
      <w:r w:rsidRPr="00B9402C">
        <w:rPr>
          <w:rFonts w:ascii="Tahoma" w:eastAsia="Tahoma" w:hAnsi="Tahoma" w:cs="Tahoma"/>
          <w:spacing w:val="-3"/>
          <w:sz w:val="16"/>
          <w:szCs w:val="16"/>
        </w:rPr>
        <w:t>y</w:t>
      </w:r>
      <w:r w:rsidRPr="00B9402C">
        <w:rPr>
          <w:rFonts w:ascii="Tahoma" w:eastAsia="Tahoma" w:hAnsi="Tahoma" w:cs="Tahoma"/>
          <w:sz w:val="16"/>
          <w:szCs w:val="16"/>
        </w:rPr>
        <w:t>c</w:t>
      </w:r>
      <w:r w:rsidRPr="00B9402C">
        <w:rPr>
          <w:rFonts w:ascii="Tahoma" w:eastAsia="Tahoma" w:hAnsi="Tahoma" w:cs="Tahoma"/>
          <w:spacing w:val="1"/>
          <w:sz w:val="16"/>
          <w:szCs w:val="16"/>
        </w:rPr>
        <w:t>z</w:t>
      </w:r>
      <w:r w:rsidRPr="00B9402C">
        <w:rPr>
          <w:rFonts w:ascii="Tahoma" w:eastAsia="Tahoma" w:hAnsi="Tahoma" w:cs="Tahoma"/>
          <w:sz w:val="16"/>
          <w:szCs w:val="16"/>
        </w:rPr>
        <w:t>y</w:t>
      </w:r>
      <w:r w:rsidRPr="00B9402C">
        <w:rPr>
          <w:rFonts w:ascii="Tahoma" w:eastAsia="Tahoma" w:hAnsi="Tahoma" w:cs="Tahoma"/>
          <w:spacing w:val="2"/>
          <w:sz w:val="16"/>
          <w:szCs w:val="16"/>
        </w:rPr>
        <w:t xml:space="preserve"> </w:t>
      </w:r>
      <w:r w:rsidRPr="00B9402C">
        <w:rPr>
          <w:rFonts w:ascii="Tahoma" w:eastAsia="Tahoma" w:hAnsi="Tahoma" w:cs="Tahoma"/>
          <w:sz w:val="16"/>
          <w:szCs w:val="16"/>
        </w:rPr>
        <w:t>pr</w:t>
      </w:r>
      <w:r w:rsidRPr="00B9402C">
        <w:rPr>
          <w:rFonts w:ascii="Tahoma" w:eastAsia="Tahoma" w:hAnsi="Tahoma" w:cs="Tahoma"/>
          <w:spacing w:val="-1"/>
          <w:sz w:val="16"/>
          <w:szCs w:val="16"/>
        </w:rPr>
        <w:t>o</w:t>
      </w:r>
      <w:r w:rsidRPr="00B9402C">
        <w:rPr>
          <w:rFonts w:ascii="Tahoma" w:eastAsia="Tahoma" w:hAnsi="Tahoma" w:cs="Tahoma"/>
          <w:sz w:val="16"/>
          <w:szCs w:val="16"/>
        </w:rPr>
        <w:t>je</w:t>
      </w:r>
      <w:r w:rsidRPr="00B9402C">
        <w:rPr>
          <w:rFonts w:ascii="Tahoma" w:eastAsia="Tahoma" w:hAnsi="Tahoma" w:cs="Tahoma"/>
          <w:spacing w:val="-1"/>
          <w:sz w:val="16"/>
          <w:szCs w:val="16"/>
        </w:rPr>
        <w:t>któ</w:t>
      </w:r>
      <w:r w:rsidRPr="00B9402C">
        <w:rPr>
          <w:rFonts w:ascii="Tahoma" w:eastAsia="Tahoma" w:hAnsi="Tahoma" w:cs="Tahoma"/>
          <w:spacing w:val="-4"/>
          <w:sz w:val="16"/>
          <w:szCs w:val="16"/>
        </w:rPr>
        <w:t>w</w:t>
      </w:r>
      <w:r w:rsidRPr="00B9402C">
        <w:rPr>
          <w:rFonts w:ascii="Tahoma" w:eastAsia="Tahoma" w:hAnsi="Tahoma" w:cs="Tahoma"/>
          <w:sz w:val="16"/>
          <w:szCs w:val="16"/>
        </w:rPr>
        <w:t>,</w:t>
      </w:r>
      <w:r w:rsidRPr="00B9402C">
        <w:rPr>
          <w:rFonts w:ascii="Tahoma" w:eastAsia="Tahoma" w:hAnsi="Tahoma" w:cs="Tahoma"/>
          <w:spacing w:val="2"/>
          <w:sz w:val="16"/>
          <w:szCs w:val="16"/>
        </w:rPr>
        <w:t xml:space="preserve"> </w:t>
      </w:r>
      <w:r w:rsidRPr="00B9402C">
        <w:rPr>
          <w:rFonts w:ascii="Tahoma" w:eastAsia="Tahoma" w:hAnsi="Tahoma" w:cs="Tahoma"/>
          <w:sz w:val="16"/>
          <w:szCs w:val="16"/>
        </w:rPr>
        <w:t>w</w:t>
      </w:r>
      <w:r w:rsidRPr="00B9402C">
        <w:rPr>
          <w:rFonts w:ascii="Tahoma" w:eastAsia="Tahoma" w:hAnsi="Tahoma" w:cs="Tahoma"/>
          <w:spacing w:val="3"/>
          <w:sz w:val="16"/>
          <w:szCs w:val="16"/>
        </w:rPr>
        <w:t xml:space="preserve"> </w:t>
      </w:r>
      <w:r w:rsidRPr="00B9402C">
        <w:rPr>
          <w:rFonts w:ascii="Tahoma" w:eastAsia="Tahoma" w:hAnsi="Tahoma" w:cs="Tahoma"/>
          <w:spacing w:val="-1"/>
          <w:sz w:val="16"/>
          <w:szCs w:val="16"/>
        </w:rPr>
        <w:t>któ</w:t>
      </w:r>
      <w:r w:rsidRPr="00B9402C">
        <w:rPr>
          <w:rFonts w:ascii="Tahoma" w:eastAsia="Tahoma" w:hAnsi="Tahoma" w:cs="Tahoma"/>
          <w:sz w:val="16"/>
          <w:szCs w:val="16"/>
        </w:rPr>
        <w:t>r</w:t>
      </w:r>
      <w:r w:rsidRPr="00B9402C">
        <w:rPr>
          <w:rFonts w:ascii="Tahoma" w:eastAsia="Tahoma" w:hAnsi="Tahoma" w:cs="Tahoma"/>
          <w:spacing w:val="-4"/>
          <w:sz w:val="16"/>
          <w:szCs w:val="16"/>
        </w:rPr>
        <w:t>y</w:t>
      </w:r>
      <w:r w:rsidRPr="00B9402C">
        <w:rPr>
          <w:rFonts w:ascii="Tahoma" w:eastAsia="Tahoma" w:hAnsi="Tahoma" w:cs="Tahoma"/>
          <w:sz w:val="16"/>
          <w:szCs w:val="16"/>
        </w:rPr>
        <w:t>ch</w:t>
      </w:r>
      <w:r w:rsidRPr="00B9402C">
        <w:rPr>
          <w:rFonts w:ascii="Tahoma" w:eastAsia="Tahoma" w:hAnsi="Tahoma" w:cs="Tahoma"/>
          <w:spacing w:val="2"/>
          <w:sz w:val="16"/>
          <w:szCs w:val="16"/>
        </w:rPr>
        <w:t xml:space="preserve"> </w:t>
      </w:r>
      <w:r w:rsidRPr="00B9402C">
        <w:rPr>
          <w:rFonts w:ascii="Tahoma" w:eastAsia="Tahoma" w:hAnsi="Tahoma" w:cs="Tahoma"/>
          <w:sz w:val="16"/>
          <w:szCs w:val="16"/>
        </w:rPr>
        <w:t>b</w:t>
      </w:r>
      <w:r w:rsidRPr="00B9402C">
        <w:rPr>
          <w:rFonts w:ascii="Tahoma" w:eastAsia="Tahoma" w:hAnsi="Tahoma" w:cs="Tahoma"/>
          <w:spacing w:val="-1"/>
          <w:sz w:val="16"/>
          <w:szCs w:val="16"/>
        </w:rPr>
        <w:t>ę</w:t>
      </w:r>
      <w:r w:rsidRPr="00B9402C">
        <w:rPr>
          <w:rFonts w:ascii="Tahoma" w:eastAsia="Tahoma" w:hAnsi="Tahoma" w:cs="Tahoma"/>
          <w:sz w:val="16"/>
          <w:szCs w:val="16"/>
        </w:rPr>
        <w:t>dz</w:t>
      </w:r>
      <w:r w:rsidRPr="00B9402C">
        <w:rPr>
          <w:rFonts w:ascii="Tahoma" w:eastAsia="Tahoma" w:hAnsi="Tahoma" w:cs="Tahoma"/>
          <w:spacing w:val="-1"/>
          <w:sz w:val="16"/>
          <w:szCs w:val="16"/>
        </w:rPr>
        <w:t>i</w:t>
      </w:r>
      <w:r w:rsidRPr="00B9402C">
        <w:rPr>
          <w:rFonts w:ascii="Tahoma" w:eastAsia="Tahoma" w:hAnsi="Tahoma" w:cs="Tahoma"/>
          <w:sz w:val="16"/>
          <w:szCs w:val="16"/>
        </w:rPr>
        <w:t>e</w:t>
      </w:r>
      <w:r w:rsidRPr="00B9402C">
        <w:rPr>
          <w:rFonts w:ascii="Tahoma" w:eastAsia="Tahoma" w:hAnsi="Tahoma" w:cs="Tahoma"/>
          <w:spacing w:val="2"/>
          <w:sz w:val="16"/>
          <w:szCs w:val="16"/>
        </w:rPr>
        <w:t xml:space="preserve"> </w:t>
      </w:r>
      <w:r w:rsidRPr="00B9402C">
        <w:rPr>
          <w:rFonts w:ascii="Tahoma" w:eastAsia="Tahoma" w:hAnsi="Tahoma" w:cs="Tahoma"/>
          <w:spacing w:val="-1"/>
          <w:sz w:val="16"/>
          <w:szCs w:val="16"/>
        </w:rPr>
        <w:t>u</w:t>
      </w:r>
      <w:r w:rsidRPr="00B9402C">
        <w:rPr>
          <w:rFonts w:ascii="Tahoma" w:eastAsia="Tahoma" w:hAnsi="Tahoma" w:cs="Tahoma"/>
          <w:sz w:val="16"/>
          <w:szCs w:val="16"/>
        </w:rPr>
        <w:t>dz</w:t>
      </w:r>
      <w:r w:rsidRPr="00B9402C">
        <w:rPr>
          <w:rFonts w:ascii="Tahoma" w:eastAsia="Tahoma" w:hAnsi="Tahoma" w:cs="Tahoma"/>
          <w:spacing w:val="-1"/>
          <w:sz w:val="16"/>
          <w:szCs w:val="16"/>
        </w:rPr>
        <w:t>iel</w:t>
      </w:r>
      <w:r w:rsidRPr="00B9402C">
        <w:rPr>
          <w:rFonts w:ascii="Tahoma" w:eastAsia="Tahoma" w:hAnsi="Tahoma" w:cs="Tahoma"/>
          <w:sz w:val="16"/>
          <w:szCs w:val="16"/>
        </w:rPr>
        <w:t>a</w:t>
      </w:r>
      <w:r w:rsidRPr="00B9402C">
        <w:rPr>
          <w:rFonts w:ascii="Tahoma" w:eastAsia="Tahoma" w:hAnsi="Tahoma" w:cs="Tahoma"/>
          <w:spacing w:val="-1"/>
          <w:sz w:val="16"/>
          <w:szCs w:val="16"/>
        </w:rPr>
        <w:t>n</w:t>
      </w:r>
      <w:r w:rsidRPr="00B9402C">
        <w:rPr>
          <w:rFonts w:ascii="Tahoma" w:eastAsia="Tahoma" w:hAnsi="Tahoma" w:cs="Tahoma"/>
          <w:sz w:val="16"/>
          <w:szCs w:val="16"/>
        </w:rPr>
        <w:t>a</w:t>
      </w:r>
      <w:r w:rsidRPr="00B9402C">
        <w:rPr>
          <w:rFonts w:ascii="Tahoma" w:eastAsia="Tahoma" w:hAnsi="Tahoma" w:cs="Tahoma"/>
          <w:spacing w:val="2"/>
          <w:sz w:val="16"/>
          <w:szCs w:val="16"/>
        </w:rPr>
        <w:t xml:space="preserve"> </w:t>
      </w:r>
      <w:r w:rsidRPr="00B9402C">
        <w:rPr>
          <w:rFonts w:ascii="Tahoma" w:eastAsia="Tahoma" w:hAnsi="Tahoma" w:cs="Tahoma"/>
          <w:sz w:val="16"/>
          <w:szCs w:val="16"/>
        </w:rPr>
        <w:t>p</w:t>
      </w:r>
      <w:r w:rsidRPr="00B9402C">
        <w:rPr>
          <w:rFonts w:ascii="Tahoma" w:eastAsia="Tahoma" w:hAnsi="Tahoma" w:cs="Tahoma"/>
          <w:spacing w:val="-1"/>
          <w:sz w:val="16"/>
          <w:szCs w:val="16"/>
        </w:rPr>
        <w:t>omo</w:t>
      </w:r>
      <w:r w:rsidRPr="00B9402C">
        <w:rPr>
          <w:rFonts w:ascii="Tahoma" w:eastAsia="Tahoma" w:hAnsi="Tahoma" w:cs="Tahoma"/>
          <w:sz w:val="16"/>
          <w:szCs w:val="16"/>
        </w:rPr>
        <w:t>c</w:t>
      </w:r>
      <w:r w:rsidRPr="00B9402C">
        <w:rPr>
          <w:rFonts w:ascii="Tahoma" w:eastAsia="Tahoma" w:hAnsi="Tahoma" w:cs="Tahoma"/>
          <w:spacing w:val="3"/>
          <w:sz w:val="16"/>
          <w:szCs w:val="16"/>
        </w:rPr>
        <w:t xml:space="preserve"> </w:t>
      </w:r>
      <w:r w:rsidRPr="00B9402C">
        <w:rPr>
          <w:rFonts w:ascii="Tahoma" w:eastAsia="Tahoma" w:hAnsi="Tahoma" w:cs="Tahoma"/>
          <w:sz w:val="16"/>
          <w:szCs w:val="16"/>
        </w:rPr>
        <w:t>p</w:t>
      </w:r>
      <w:r w:rsidRPr="00B9402C">
        <w:rPr>
          <w:rFonts w:ascii="Tahoma" w:eastAsia="Tahoma" w:hAnsi="Tahoma" w:cs="Tahoma"/>
          <w:spacing w:val="-1"/>
          <w:sz w:val="16"/>
          <w:szCs w:val="16"/>
        </w:rPr>
        <w:t>u</w:t>
      </w:r>
      <w:r w:rsidRPr="00B9402C">
        <w:rPr>
          <w:rFonts w:ascii="Tahoma" w:eastAsia="Tahoma" w:hAnsi="Tahoma" w:cs="Tahoma"/>
          <w:sz w:val="16"/>
          <w:szCs w:val="16"/>
        </w:rPr>
        <w:t>b</w:t>
      </w:r>
      <w:r w:rsidRPr="00B9402C">
        <w:rPr>
          <w:rFonts w:ascii="Tahoma" w:eastAsia="Tahoma" w:hAnsi="Tahoma" w:cs="Tahoma"/>
          <w:spacing w:val="-1"/>
          <w:sz w:val="16"/>
          <w:szCs w:val="16"/>
        </w:rPr>
        <w:t>li</w:t>
      </w:r>
      <w:r w:rsidRPr="00B9402C">
        <w:rPr>
          <w:rFonts w:ascii="Tahoma" w:eastAsia="Tahoma" w:hAnsi="Tahoma" w:cs="Tahoma"/>
          <w:sz w:val="16"/>
          <w:szCs w:val="16"/>
        </w:rPr>
        <w:t>c</w:t>
      </w:r>
      <w:r w:rsidRPr="00B9402C">
        <w:rPr>
          <w:rFonts w:ascii="Tahoma" w:eastAsia="Tahoma" w:hAnsi="Tahoma" w:cs="Tahoma"/>
          <w:spacing w:val="1"/>
          <w:sz w:val="16"/>
          <w:szCs w:val="16"/>
        </w:rPr>
        <w:t>z</w:t>
      </w:r>
      <w:r w:rsidRPr="00B9402C">
        <w:rPr>
          <w:rFonts w:ascii="Tahoma" w:eastAsia="Tahoma" w:hAnsi="Tahoma" w:cs="Tahoma"/>
          <w:spacing w:val="-1"/>
          <w:sz w:val="16"/>
          <w:szCs w:val="16"/>
        </w:rPr>
        <w:t>n</w:t>
      </w:r>
      <w:r w:rsidRPr="00B9402C">
        <w:rPr>
          <w:rFonts w:ascii="Tahoma" w:eastAsia="Tahoma" w:hAnsi="Tahoma" w:cs="Tahoma"/>
          <w:sz w:val="16"/>
          <w:szCs w:val="16"/>
        </w:rPr>
        <w:t>a</w:t>
      </w:r>
      <w:r w:rsidRPr="00B9402C">
        <w:rPr>
          <w:rFonts w:ascii="Tahoma" w:eastAsia="Tahoma" w:hAnsi="Tahoma" w:cs="Tahoma"/>
          <w:spacing w:val="2"/>
          <w:sz w:val="16"/>
          <w:szCs w:val="16"/>
        </w:rPr>
        <w:t xml:space="preserve"> </w:t>
      </w:r>
      <w:r w:rsidRPr="00B9402C">
        <w:rPr>
          <w:rFonts w:ascii="Tahoma" w:eastAsia="Tahoma" w:hAnsi="Tahoma" w:cs="Tahoma"/>
          <w:sz w:val="16"/>
          <w:szCs w:val="16"/>
        </w:rPr>
        <w:t>i/</w:t>
      </w:r>
      <w:r w:rsidRPr="00B9402C">
        <w:rPr>
          <w:rFonts w:ascii="Tahoma" w:eastAsia="Tahoma" w:hAnsi="Tahoma" w:cs="Tahoma"/>
          <w:spacing w:val="-3"/>
          <w:sz w:val="16"/>
          <w:szCs w:val="16"/>
        </w:rPr>
        <w:t>l</w:t>
      </w:r>
      <w:r w:rsidRPr="00B9402C">
        <w:rPr>
          <w:rFonts w:ascii="Tahoma" w:eastAsia="Tahoma" w:hAnsi="Tahoma" w:cs="Tahoma"/>
          <w:spacing w:val="-1"/>
          <w:sz w:val="16"/>
          <w:szCs w:val="16"/>
        </w:rPr>
        <w:t>u</w:t>
      </w:r>
      <w:r w:rsidRPr="00B9402C">
        <w:rPr>
          <w:rFonts w:ascii="Tahoma" w:eastAsia="Tahoma" w:hAnsi="Tahoma" w:cs="Tahoma"/>
          <w:sz w:val="16"/>
          <w:szCs w:val="16"/>
        </w:rPr>
        <w:t>b</w:t>
      </w:r>
      <w:r w:rsidRPr="00B9402C">
        <w:rPr>
          <w:rFonts w:ascii="Tahoma" w:eastAsia="Tahoma" w:hAnsi="Tahoma" w:cs="Tahoma"/>
          <w:spacing w:val="3"/>
          <w:sz w:val="16"/>
          <w:szCs w:val="16"/>
        </w:rPr>
        <w:t xml:space="preserve"> </w:t>
      </w:r>
      <w:r w:rsidRPr="00B9402C">
        <w:rPr>
          <w:rFonts w:ascii="Tahoma" w:eastAsia="Tahoma" w:hAnsi="Tahoma" w:cs="Tahoma"/>
          <w:sz w:val="16"/>
          <w:szCs w:val="16"/>
        </w:rPr>
        <w:t>p</w:t>
      </w:r>
      <w:r w:rsidRPr="00B9402C">
        <w:rPr>
          <w:rFonts w:ascii="Tahoma" w:eastAsia="Tahoma" w:hAnsi="Tahoma" w:cs="Tahoma"/>
          <w:spacing w:val="-1"/>
          <w:sz w:val="16"/>
          <w:szCs w:val="16"/>
        </w:rPr>
        <w:t>omo</w:t>
      </w:r>
      <w:r w:rsidRPr="00B9402C">
        <w:rPr>
          <w:rFonts w:ascii="Tahoma" w:eastAsia="Tahoma" w:hAnsi="Tahoma" w:cs="Tahoma"/>
          <w:sz w:val="16"/>
          <w:szCs w:val="16"/>
        </w:rPr>
        <w:t>c</w:t>
      </w:r>
      <w:r w:rsidRPr="00B9402C">
        <w:rPr>
          <w:rFonts w:ascii="Tahoma" w:eastAsia="Tahoma" w:hAnsi="Tahoma" w:cs="Tahoma"/>
          <w:spacing w:val="3"/>
          <w:sz w:val="16"/>
          <w:szCs w:val="16"/>
        </w:rPr>
        <w:t xml:space="preserve"> </w:t>
      </w:r>
      <w:r w:rsidRPr="00B9402C">
        <w:rPr>
          <w:rFonts w:ascii="Tahoma" w:eastAsia="Tahoma" w:hAnsi="Tahoma" w:cs="Tahoma"/>
          <w:sz w:val="16"/>
          <w:szCs w:val="16"/>
        </w:rPr>
        <w:t>de</w:t>
      </w:r>
      <w:r w:rsidRPr="00B9402C">
        <w:rPr>
          <w:rFonts w:ascii="Tahoma" w:eastAsia="Tahoma" w:hAnsi="Tahoma" w:cs="Tahoma"/>
          <w:spacing w:val="2"/>
          <w:sz w:val="16"/>
          <w:szCs w:val="16"/>
        </w:rPr>
        <w:t xml:space="preserve"> </w:t>
      </w:r>
      <w:proofErr w:type="spellStart"/>
      <w:r w:rsidRPr="00B9402C">
        <w:rPr>
          <w:rFonts w:ascii="Tahoma" w:eastAsia="Tahoma" w:hAnsi="Tahoma" w:cs="Tahoma"/>
          <w:spacing w:val="-1"/>
          <w:sz w:val="16"/>
          <w:szCs w:val="16"/>
        </w:rPr>
        <w:t>minimi</w:t>
      </w:r>
      <w:r w:rsidRPr="00B9402C">
        <w:rPr>
          <w:rFonts w:ascii="Tahoma" w:eastAsia="Tahoma" w:hAnsi="Tahoma" w:cs="Tahoma"/>
          <w:sz w:val="16"/>
          <w:szCs w:val="16"/>
        </w:rPr>
        <w:t>s</w:t>
      </w:r>
      <w:proofErr w:type="spellEnd"/>
      <w:r w:rsidRPr="00B9402C">
        <w:rPr>
          <w:rFonts w:ascii="Tahoma" w:eastAsia="Tahoma" w:hAnsi="Tahoma" w:cs="Tahoma"/>
          <w:sz w:val="16"/>
          <w:szCs w:val="16"/>
        </w:rPr>
        <w:t>.</w:t>
      </w:r>
      <w:r w:rsidRPr="00B9402C">
        <w:rPr>
          <w:rFonts w:ascii="Tahoma" w:eastAsia="Tahoma" w:hAnsi="Tahoma" w:cs="Tahoma"/>
          <w:spacing w:val="2"/>
          <w:sz w:val="16"/>
          <w:szCs w:val="16"/>
        </w:rPr>
        <w:t xml:space="preserve"> </w:t>
      </w:r>
      <w:r w:rsidRPr="00B9402C">
        <w:rPr>
          <w:rFonts w:ascii="Tahoma" w:eastAsia="Tahoma" w:hAnsi="Tahoma" w:cs="Tahoma"/>
          <w:sz w:val="16"/>
          <w:szCs w:val="16"/>
        </w:rPr>
        <w:t>Jeże</w:t>
      </w:r>
      <w:r w:rsidRPr="00B9402C">
        <w:rPr>
          <w:rFonts w:ascii="Tahoma" w:eastAsia="Tahoma" w:hAnsi="Tahoma" w:cs="Tahoma"/>
          <w:spacing w:val="-1"/>
          <w:sz w:val="16"/>
          <w:szCs w:val="16"/>
        </w:rPr>
        <w:t>l</w:t>
      </w:r>
      <w:r w:rsidRPr="00B9402C">
        <w:rPr>
          <w:rFonts w:ascii="Tahoma" w:eastAsia="Tahoma" w:hAnsi="Tahoma" w:cs="Tahoma"/>
          <w:sz w:val="16"/>
          <w:szCs w:val="16"/>
        </w:rPr>
        <w:t>i</w:t>
      </w:r>
      <w:r w:rsidRPr="00B9402C">
        <w:rPr>
          <w:rFonts w:ascii="Tahoma" w:eastAsia="Tahoma" w:hAnsi="Tahoma" w:cs="Tahoma"/>
          <w:spacing w:val="2"/>
          <w:sz w:val="16"/>
          <w:szCs w:val="16"/>
        </w:rPr>
        <w:t xml:space="preserve"> </w:t>
      </w:r>
      <w:r w:rsidRPr="00B9402C">
        <w:rPr>
          <w:rFonts w:ascii="Tahoma" w:eastAsia="Tahoma" w:hAnsi="Tahoma" w:cs="Tahoma"/>
          <w:spacing w:val="-1"/>
          <w:sz w:val="16"/>
          <w:szCs w:val="16"/>
        </w:rPr>
        <w:t>ni</w:t>
      </w:r>
      <w:r w:rsidRPr="00B9402C">
        <w:rPr>
          <w:rFonts w:ascii="Tahoma" w:eastAsia="Tahoma" w:hAnsi="Tahoma" w:cs="Tahoma"/>
          <w:sz w:val="16"/>
          <w:szCs w:val="16"/>
        </w:rPr>
        <w:t>e</w:t>
      </w:r>
      <w:r w:rsidRPr="00B9402C">
        <w:rPr>
          <w:rFonts w:ascii="Tahoma" w:eastAsia="Tahoma" w:hAnsi="Tahoma" w:cs="Tahoma"/>
          <w:spacing w:val="2"/>
          <w:sz w:val="16"/>
          <w:szCs w:val="16"/>
        </w:rPr>
        <w:t xml:space="preserve"> </w:t>
      </w:r>
      <w:r w:rsidRPr="00B9402C">
        <w:rPr>
          <w:rFonts w:ascii="Tahoma" w:eastAsia="Tahoma" w:hAnsi="Tahoma" w:cs="Tahoma"/>
          <w:sz w:val="16"/>
          <w:szCs w:val="16"/>
        </w:rPr>
        <w:t>d</w:t>
      </w:r>
      <w:r w:rsidRPr="00B9402C">
        <w:rPr>
          <w:rFonts w:ascii="Tahoma" w:eastAsia="Tahoma" w:hAnsi="Tahoma" w:cs="Tahoma"/>
          <w:spacing w:val="-1"/>
          <w:sz w:val="16"/>
          <w:szCs w:val="16"/>
        </w:rPr>
        <w:t>ot</w:t>
      </w:r>
      <w:r w:rsidRPr="00B9402C">
        <w:rPr>
          <w:rFonts w:ascii="Tahoma" w:eastAsia="Tahoma" w:hAnsi="Tahoma" w:cs="Tahoma"/>
          <w:spacing w:val="-3"/>
          <w:sz w:val="16"/>
          <w:szCs w:val="16"/>
        </w:rPr>
        <w:t>y</w:t>
      </w:r>
      <w:r w:rsidRPr="00B9402C">
        <w:rPr>
          <w:rFonts w:ascii="Tahoma" w:eastAsia="Tahoma" w:hAnsi="Tahoma" w:cs="Tahoma"/>
          <w:sz w:val="16"/>
          <w:szCs w:val="16"/>
        </w:rPr>
        <w:t>c</w:t>
      </w:r>
      <w:r w:rsidRPr="00B9402C">
        <w:rPr>
          <w:rFonts w:ascii="Tahoma" w:eastAsia="Tahoma" w:hAnsi="Tahoma" w:cs="Tahoma"/>
          <w:spacing w:val="1"/>
          <w:sz w:val="16"/>
          <w:szCs w:val="16"/>
        </w:rPr>
        <w:t>z</w:t>
      </w:r>
      <w:r w:rsidRPr="00B9402C">
        <w:rPr>
          <w:rFonts w:ascii="Tahoma" w:eastAsia="Tahoma" w:hAnsi="Tahoma" w:cs="Tahoma"/>
          <w:sz w:val="16"/>
          <w:szCs w:val="16"/>
        </w:rPr>
        <w:t>y</w:t>
      </w:r>
      <w:r w:rsidRPr="00B9402C">
        <w:rPr>
          <w:rFonts w:ascii="Tahoma" w:eastAsia="Tahoma" w:hAnsi="Tahoma" w:cs="Tahoma"/>
          <w:spacing w:val="2"/>
          <w:sz w:val="16"/>
          <w:szCs w:val="16"/>
        </w:rPr>
        <w:t xml:space="preserve"> </w:t>
      </w:r>
      <w:r w:rsidRPr="00B9402C">
        <w:rPr>
          <w:rFonts w:ascii="Tahoma" w:eastAsia="Tahoma" w:hAnsi="Tahoma" w:cs="Tahoma"/>
          <w:spacing w:val="-1"/>
          <w:sz w:val="16"/>
          <w:szCs w:val="16"/>
        </w:rPr>
        <w:t>n</w:t>
      </w:r>
      <w:r w:rsidRPr="00B9402C">
        <w:rPr>
          <w:rFonts w:ascii="Tahoma" w:eastAsia="Tahoma" w:hAnsi="Tahoma" w:cs="Tahoma"/>
          <w:sz w:val="16"/>
          <w:szCs w:val="16"/>
        </w:rPr>
        <w:t>a</w:t>
      </w:r>
      <w:r w:rsidRPr="00B9402C">
        <w:rPr>
          <w:rFonts w:ascii="Tahoma" w:eastAsia="Tahoma" w:hAnsi="Tahoma" w:cs="Tahoma"/>
          <w:spacing w:val="-1"/>
          <w:sz w:val="16"/>
          <w:szCs w:val="16"/>
        </w:rPr>
        <w:t>le</w:t>
      </w:r>
      <w:r w:rsidRPr="00B9402C">
        <w:rPr>
          <w:rFonts w:ascii="Tahoma" w:eastAsia="Tahoma" w:hAnsi="Tahoma" w:cs="Tahoma"/>
          <w:sz w:val="16"/>
          <w:szCs w:val="16"/>
        </w:rPr>
        <w:t>ży</w:t>
      </w:r>
      <w:r w:rsidRPr="00B9402C">
        <w:rPr>
          <w:rFonts w:ascii="Tahoma" w:eastAsia="Tahoma" w:hAnsi="Tahoma" w:cs="Tahoma"/>
          <w:spacing w:val="2"/>
          <w:sz w:val="16"/>
          <w:szCs w:val="16"/>
        </w:rPr>
        <w:t xml:space="preserve"> </w:t>
      </w:r>
      <w:r w:rsidRPr="00B9402C">
        <w:rPr>
          <w:rFonts w:ascii="Tahoma" w:eastAsia="Tahoma" w:hAnsi="Tahoma" w:cs="Tahoma"/>
          <w:sz w:val="16"/>
          <w:szCs w:val="16"/>
        </w:rPr>
        <w:t>w</w:t>
      </w:r>
      <w:r w:rsidRPr="00B9402C">
        <w:rPr>
          <w:rFonts w:ascii="Tahoma" w:eastAsia="Tahoma" w:hAnsi="Tahoma" w:cs="Tahoma"/>
          <w:spacing w:val="3"/>
          <w:sz w:val="16"/>
          <w:szCs w:val="16"/>
        </w:rPr>
        <w:t xml:space="preserve"> </w:t>
      </w:r>
      <w:r w:rsidRPr="00B9402C">
        <w:rPr>
          <w:rFonts w:ascii="Tahoma" w:eastAsia="Tahoma" w:hAnsi="Tahoma" w:cs="Tahoma"/>
          <w:spacing w:val="-1"/>
          <w:sz w:val="16"/>
          <w:szCs w:val="16"/>
        </w:rPr>
        <w:t>mie</w:t>
      </w:r>
      <w:r w:rsidRPr="00B9402C">
        <w:rPr>
          <w:rFonts w:ascii="Tahoma" w:eastAsia="Tahoma" w:hAnsi="Tahoma" w:cs="Tahoma"/>
          <w:sz w:val="16"/>
          <w:szCs w:val="16"/>
        </w:rPr>
        <w:t xml:space="preserve">jsce </w:t>
      </w:r>
      <w:r w:rsidRPr="00B9402C">
        <w:rPr>
          <w:rFonts w:ascii="Tahoma" w:eastAsia="Tahoma" w:hAnsi="Tahoma" w:cs="Tahoma"/>
          <w:spacing w:val="-1"/>
          <w:sz w:val="16"/>
          <w:szCs w:val="16"/>
        </w:rPr>
        <w:t>t</w:t>
      </w:r>
      <w:r w:rsidRPr="00B9402C">
        <w:rPr>
          <w:rFonts w:ascii="Tahoma" w:eastAsia="Tahoma" w:hAnsi="Tahoma" w:cs="Tahoma"/>
          <w:sz w:val="16"/>
          <w:szCs w:val="16"/>
        </w:rPr>
        <w:t>r</w:t>
      </w:r>
      <w:r w:rsidRPr="00B9402C">
        <w:rPr>
          <w:rFonts w:ascii="Tahoma" w:eastAsia="Tahoma" w:hAnsi="Tahoma" w:cs="Tahoma"/>
          <w:spacing w:val="-1"/>
          <w:sz w:val="16"/>
          <w:szCs w:val="16"/>
        </w:rPr>
        <w:t>e</w:t>
      </w:r>
      <w:r w:rsidRPr="00B9402C">
        <w:rPr>
          <w:rFonts w:ascii="Tahoma" w:eastAsia="Tahoma" w:hAnsi="Tahoma" w:cs="Tahoma"/>
          <w:sz w:val="16"/>
          <w:szCs w:val="16"/>
        </w:rPr>
        <w:t>ści przep</w:t>
      </w:r>
      <w:r w:rsidRPr="00B9402C">
        <w:rPr>
          <w:rFonts w:ascii="Tahoma" w:eastAsia="Tahoma" w:hAnsi="Tahoma" w:cs="Tahoma"/>
          <w:spacing w:val="-1"/>
          <w:sz w:val="16"/>
          <w:szCs w:val="16"/>
        </w:rPr>
        <w:t>i</w:t>
      </w:r>
      <w:r w:rsidRPr="00B9402C">
        <w:rPr>
          <w:rFonts w:ascii="Tahoma" w:eastAsia="Tahoma" w:hAnsi="Tahoma" w:cs="Tahoma"/>
          <w:sz w:val="16"/>
          <w:szCs w:val="16"/>
        </w:rPr>
        <w:t>su pa</w:t>
      </w:r>
      <w:r w:rsidRPr="00B9402C">
        <w:rPr>
          <w:rFonts w:ascii="Tahoma" w:eastAsia="Tahoma" w:hAnsi="Tahoma" w:cs="Tahoma"/>
          <w:spacing w:val="-3"/>
          <w:sz w:val="16"/>
          <w:szCs w:val="16"/>
        </w:rPr>
        <w:t>ra</w:t>
      </w:r>
      <w:r w:rsidRPr="00B9402C">
        <w:rPr>
          <w:rFonts w:ascii="Tahoma" w:eastAsia="Tahoma" w:hAnsi="Tahoma" w:cs="Tahoma"/>
          <w:sz w:val="16"/>
          <w:szCs w:val="16"/>
        </w:rPr>
        <w:t>g</w:t>
      </w:r>
      <w:r w:rsidRPr="00B9402C">
        <w:rPr>
          <w:rFonts w:ascii="Tahoma" w:eastAsia="Tahoma" w:hAnsi="Tahoma" w:cs="Tahoma"/>
          <w:spacing w:val="-3"/>
          <w:sz w:val="16"/>
          <w:szCs w:val="16"/>
        </w:rPr>
        <w:t>r</w:t>
      </w:r>
      <w:r w:rsidRPr="00B9402C">
        <w:rPr>
          <w:rFonts w:ascii="Tahoma" w:eastAsia="Tahoma" w:hAnsi="Tahoma" w:cs="Tahoma"/>
          <w:sz w:val="16"/>
          <w:szCs w:val="16"/>
        </w:rPr>
        <w:t>a</w:t>
      </w:r>
      <w:r w:rsidRPr="00B9402C">
        <w:rPr>
          <w:rFonts w:ascii="Tahoma" w:eastAsia="Tahoma" w:hAnsi="Tahoma" w:cs="Tahoma"/>
          <w:spacing w:val="-4"/>
          <w:sz w:val="16"/>
          <w:szCs w:val="16"/>
        </w:rPr>
        <w:t>f</w:t>
      </w:r>
      <w:r w:rsidRPr="00B9402C">
        <w:rPr>
          <w:rFonts w:ascii="Tahoma" w:eastAsia="Tahoma" w:hAnsi="Tahoma" w:cs="Tahoma"/>
          <w:sz w:val="16"/>
          <w:szCs w:val="16"/>
        </w:rPr>
        <w:t>u</w:t>
      </w:r>
      <w:r w:rsidRPr="00B9402C">
        <w:rPr>
          <w:rFonts w:ascii="Tahoma" w:eastAsia="Tahoma" w:hAnsi="Tahoma" w:cs="Tahoma"/>
          <w:spacing w:val="-1"/>
          <w:sz w:val="16"/>
          <w:szCs w:val="16"/>
        </w:rPr>
        <w:t xml:space="preserve"> </w:t>
      </w:r>
      <w:r w:rsidRPr="00B9402C">
        <w:rPr>
          <w:rFonts w:ascii="Tahoma" w:eastAsia="Tahoma" w:hAnsi="Tahoma" w:cs="Tahoma"/>
          <w:spacing w:val="1"/>
          <w:sz w:val="16"/>
          <w:szCs w:val="16"/>
        </w:rPr>
        <w:t>w</w:t>
      </w:r>
      <w:r w:rsidRPr="00B9402C">
        <w:rPr>
          <w:rFonts w:ascii="Tahoma" w:eastAsia="Tahoma" w:hAnsi="Tahoma" w:cs="Tahoma"/>
          <w:sz w:val="16"/>
          <w:szCs w:val="16"/>
        </w:rPr>
        <w:t>pr</w:t>
      </w:r>
      <w:r w:rsidRPr="00B9402C">
        <w:rPr>
          <w:rFonts w:ascii="Tahoma" w:eastAsia="Tahoma" w:hAnsi="Tahoma" w:cs="Tahoma"/>
          <w:spacing w:val="-1"/>
          <w:sz w:val="16"/>
          <w:szCs w:val="16"/>
        </w:rPr>
        <w:t>o</w:t>
      </w:r>
      <w:r w:rsidRPr="00B9402C">
        <w:rPr>
          <w:rFonts w:ascii="Tahoma" w:eastAsia="Tahoma" w:hAnsi="Tahoma" w:cs="Tahoma"/>
          <w:spacing w:val="-2"/>
          <w:sz w:val="16"/>
          <w:szCs w:val="16"/>
        </w:rPr>
        <w:t>w</w:t>
      </w:r>
      <w:r w:rsidRPr="00B9402C">
        <w:rPr>
          <w:rFonts w:ascii="Tahoma" w:eastAsia="Tahoma" w:hAnsi="Tahoma" w:cs="Tahoma"/>
          <w:sz w:val="16"/>
          <w:szCs w:val="16"/>
        </w:rPr>
        <w:t>a</w:t>
      </w:r>
      <w:r w:rsidRPr="00B9402C">
        <w:rPr>
          <w:rFonts w:ascii="Tahoma" w:eastAsia="Tahoma" w:hAnsi="Tahoma" w:cs="Tahoma"/>
          <w:spacing w:val="-3"/>
          <w:sz w:val="16"/>
          <w:szCs w:val="16"/>
        </w:rPr>
        <w:t>d</w:t>
      </w:r>
      <w:r w:rsidRPr="00B9402C">
        <w:rPr>
          <w:rFonts w:ascii="Tahoma" w:eastAsia="Tahoma" w:hAnsi="Tahoma" w:cs="Tahoma"/>
          <w:sz w:val="16"/>
          <w:szCs w:val="16"/>
        </w:rPr>
        <w:t>z</w:t>
      </w:r>
      <w:r w:rsidRPr="00B9402C">
        <w:rPr>
          <w:rFonts w:ascii="Tahoma" w:eastAsia="Tahoma" w:hAnsi="Tahoma" w:cs="Tahoma"/>
          <w:spacing w:val="-1"/>
          <w:sz w:val="16"/>
          <w:szCs w:val="16"/>
        </w:rPr>
        <w:t>i</w:t>
      </w:r>
      <w:r w:rsidRPr="00B9402C">
        <w:rPr>
          <w:rFonts w:ascii="Tahoma" w:eastAsia="Tahoma" w:hAnsi="Tahoma" w:cs="Tahoma"/>
          <w:sz w:val="16"/>
          <w:szCs w:val="16"/>
        </w:rPr>
        <w:t xml:space="preserve">ć do </w:t>
      </w:r>
      <w:r w:rsidRPr="00B9402C">
        <w:rPr>
          <w:rFonts w:ascii="Tahoma" w:eastAsia="Tahoma" w:hAnsi="Tahoma" w:cs="Tahoma"/>
          <w:spacing w:val="-1"/>
          <w:sz w:val="16"/>
          <w:szCs w:val="16"/>
        </w:rPr>
        <w:t>Decyzji</w:t>
      </w:r>
      <w:r w:rsidRPr="00B9402C">
        <w:rPr>
          <w:rFonts w:ascii="Tahoma" w:eastAsia="Tahoma" w:hAnsi="Tahoma" w:cs="Tahoma"/>
          <w:sz w:val="16"/>
          <w:szCs w:val="16"/>
        </w:rPr>
        <w:t xml:space="preserve"> </w:t>
      </w:r>
      <w:r w:rsidRPr="00B9402C">
        <w:rPr>
          <w:rFonts w:ascii="Tahoma" w:eastAsia="Tahoma" w:hAnsi="Tahoma" w:cs="Tahoma"/>
          <w:spacing w:val="-1"/>
          <w:sz w:val="16"/>
          <w:szCs w:val="16"/>
        </w:rPr>
        <w:t>tek</w:t>
      </w:r>
      <w:r w:rsidRPr="00B9402C">
        <w:rPr>
          <w:rFonts w:ascii="Tahoma" w:eastAsia="Tahoma" w:hAnsi="Tahoma" w:cs="Tahoma"/>
          <w:sz w:val="16"/>
          <w:szCs w:val="16"/>
        </w:rPr>
        <w:t>s</w:t>
      </w:r>
      <w:r w:rsidRPr="00B9402C">
        <w:rPr>
          <w:rFonts w:ascii="Tahoma" w:eastAsia="Tahoma" w:hAnsi="Tahoma" w:cs="Tahoma"/>
          <w:spacing w:val="-1"/>
          <w:sz w:val="16"/>
          <w:szCs w:val="16"/>
        </w:rPr>
        <w:t>t</w:t>
      </w:r>
      <w:r w:rsidRPr="00B9402C">
        <w:rPr>
          <w:rFonts w:ascii="Tahoma" w:eastAsia="Tahoma" w:hAnsi="Tahoma" w:cs="Tahoma"/>
          <w:sz w:val="16"/>
          <w:szCs w:val="16"/>
        </w:rPr>
        <w:t>:</w:t>
      </w:r>
      <w:r w:rsidRPr="00B9402C">
        <w:rPr>
          <w:rFonts w:ascii="Tahoma" w:eastAsia="Tahoma" w:hAnsi="Tahoma" w:cs="Tahoma"/>
          <w:spacing w:val="1"/>
          <w:sz w:val="16"/>
          <w:szCs w:val="16"/>
        </w:rPr>
        <w:t xml:space="preserve"> </w:t>
      </w:r>
      <w:r w:rsidRPr="00B9402C">
        <w:rPr>
          <w:rFonts w:ascii="Tahoma" w:eastAsia="Tahoma" w:hAnsi="Tahoma" w:cs="Tahoma"/>
          <w:spacing w:val="-1"/>
          <w:sz w:val="16"/>
          <w:szCs w:val="16"/>
        </w:rPr>
        <w:t>„</w:t>
      </w:r>
      <w:r w:rsidRPr="00B9402C">
        <w:rPr>
          <w:rFonts w:ascii="Tahoma" w:eastAsia="Tahoma" w:hAnsi="Tahoma" w:cs="Tahoma"/>
          <w:spacing w:val="1"/>
          <w:sz w:val="16"/>
          <w:szCs w:val="16"/>
        </w:rPr>
        <w:t>Wykreślono</w:t>
      </w:r>
      <w:r w:rsidRPr="00B9402C">
        <w:rPr>
          <w:rFonts w:ascii="Tahoma" w:eastAsia="Tahoma" w:hAnsi="Tahoma" w:cs="Tahoma"/>
          <w:sz w:val="16"/>
          <w:szCs w:val="16"/>
        </w:rPr>
        <w:t>”</w:t>
      </w:r>
      <w:r>
        <w:rPr>
          <w:rFonts w:ascii="Tahoma" w:eastAsia="Tahoma" w:hAnsi="Tahoma" w:cs="Tahoma"/>
          <w:sz w:val="16"/>
          <w:szCs w:val="16"/>
        </w:rPr>
        <w:t>.</w:t>
      </w:r>
    </w:p>
  </w:footnote>
  <w:footnote w:id="66">
    <w:p w14:paraId="739A30BC" w14:textId="2FBFE7AE" w:rsidR="00FF6EE1" w:rsidRPr="00B9402C" w:rsidRDefault="00FF6EE1" w:rsidP="00B9402C">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t>
      </w:r>
      <w:r w:rsidRPr="00B9402C">
        <w:rPr>
          <w:rFonts w:ascii="Tahoma" w:eastAsia="Tahoma" w:hAnsi="Tahoma" w:cs="Tahoma"/>
          <w:sz w:val="16"/>
          <w:szCs w:val="16"/>
        </w:rPr>
        <w:t>W</w:t>
      </w:r>
      <w:r w:rsidRPr="00B9402C">
        <w:rPr>
          <w:rFonts w:ascii="Tahoma" w:eastAsia="Tahoma" w:hAnsi="Tahoma" w:cs="Tahoma"/>
          <w:spacing w:val="-1"/>
          <w:sz w:val="16"/>
          <w:szCs w:val="16"/>
        </w:rPr>
        <w:t xml:space="preserve"> momen</w:t>
      </w:r>
      <w:r w:rsidRPr="00B9402C">
        <w:rPr>
          <w:rFonts w:ascii="Tahoma" w:eastAsia="Tahoma" w:hAnsi="Tahoma" w:cs="Tahoma"/>
          <w:sz w:val="16"/>
          <w:szCs w:val="16"/>
        </w:rPr>
        <w:t>cie zawi</w:t>
      </w:r>
      <w:r w:rsidRPr="00B9402C">
        <w:rPr>
          <w:rFonts w:ascii="Tahoma" w:eastAsia="Tahoma" w:hAnsi="Tahoma" w:cs="Tahoma"/>
          <w:spacing w:val="-1"/>
          <w:sz w:val="16"/>
          <w:szCs w:val="16"/>
        </w:rPr>
        <w:t>e</w:t>
      </w:r>
      <w:r w:rsidRPr="00B9402C">
        <w:rPr>
          <w:rFonts w:ascii="Tahoma" w:eastAsia="Tahoma" w:hAnsi="Tahoma" w:cs="Tahoma"/>
          <w:spacing w:val="-3"/>
          <w:sz w:val="16"/>
          <w:szCs w:val="16"/>
        </w:rPr>
        <w:t>r</w:t>
      </w:r>
      <w:r w:rsidRPr="00B9402C">
        <w:rPr>
          <w:rFonts w:ascii="Tahoma" w:eastAsia="Tahoma" w:hAnsi="Tahoma" w:cs="Tahoma"/>
          <w:sz w:val="16"/>
          <w:szCs w:val="16"/>
        </w:rPr>
        <w:t>a</w:t>
      </w:r>
      <w:r w:rsidRPr="00B9402C">
        <w:rPr>
          <w:rFonts w:ascii="Tahoma" w:eastAsia="Tahoma" w:hAnsi="Tahoma" w:cs="Tahoma"/>
          <w:spacing w:val="-1"/>
          <w:sz w:val="16"/>
          <w:szCs w:val="16"/>
        </w:rPr>
        <w:t>ni</w:t>
      </w:r>
      <w:r w:rsidRPr="00B9402C">
        <w:rPr>
          <w:rFonts w:ascii="Tahoma" w:eastAsia="Tahoma" w:hAnsi="Tahoma" w:cs="Tahoma"/>
          <w:sz w:val="16"/>
          <w:szCs w:val="16"/>
        </w:rPr>
        <w:t xml:space="preserve">a </w:t>
      </w:r>
      <w:r w:rsidRPr="00B9402C">
        <w:rPr>
          <w:rFonts w:ascii="Tahoma" w:eastAsia="Tahoma" w:hAnsi="Tahoma" w:cs="Tahoma"/>
          <w:spacing w:val="-1"/>
          <w:sz w:val="16"/>
          <w:szCs w:val="16"/>
        </w:rPr>
        <w:t>Decyzji</w:t>
      </w:r>
      <w:r w:rsidRPr="00B9402C">
        <w:rPr>
          <w:rFonts w:ascii="Tahoma" w:eastAsia="Tahoma" w:hAnsi="Tahoma" w:cs="Tahoma"/>
          <w:spacing w:val="-3"/>
          <w:sz w:val="16"/>
          <w:szCs w:val="16"/>
        </w:rPr>
        <w:t xml:space="preserve"> </w:t>
      </w:r>
      <w:r w:rsidRPr="00B9402C">
        <w:rPr>
          <w:rFonts w:ascii="Tahoma" w:eastAsia="Tahoma" w:hAnsi="Tahoma" w:cs="Tahoma"/>
          <w:spacing w:val="-1"/>
          <w:sz w:val="16"/>
          <w:szCs w:val="16"/>
        </w:rPr>
        <w:t>n</w:t>
      </w:r>
      <w:r w:rsidRPr="00B9402C">
        <w:rPr>
          <w:rFonts w:ascii="Tahoma" w:eastAsia="Tahoma" w:hAnsi="Tahoma" w:cs="Tahoma"/>
          <w:sz w:val="16"/>
          <w:szCs w:val="16"/>
        </w:rPr>
        <w:t>a</w:t>
      </w:r>
      <w:r w:rsidRPr="00B9402C">
        <w:rPr>
          <w:rFonts w:ascii="Tahoma" w:eastAsia="Tahoma" w:hAnsi="Tahoma" w:cs="Tahoma"/>
          <w:spacing w:val="-1"/>
          <w:sz w:val="16"/>
          <w:szCs w:val="16"/>
        </w:rPr>
        <w:t>le</w:t>
      </w:r>
      <w:r w:rsidRPr="00B9402C">
        <w:rPr>
          <w:rFonts w:ascii="Tahoma" w:eastAsia="Tahoma" w:hAnsi="Tahoma" w:cs="Tahoma"/>
          <w:sz w:val="16"/>
          <w:szCs w:val="16"/>
        </w:rPr>
        <w:t>ży p</w:t>
      </w:r>
      <w:r w:rsidRPr="00B9402C">
        <w:rPr>
          <w:rFonts w:ascii="Tahoma" w:eastAsia="Tahoma" w:hAnsi="Tahoma" w:cs="Tahoma"/>
          <w:spacing w:val="-1"/>
          <w:sz w:val="16"/>
          <w:szCs w:val="16"/>
        </w:rPr>
        <w:t>o</w:t>
      </w:r>
      <w:r w:rsidRPr="00B9402C">
        <w:rPr>
          <w:rFonts w:ascii="Tahoma" w:eastAsia="Tahoma" w:hAnsi="Tahoma" w:cs="Tahoma"/>
          <w:sz w:val="16"/>
          <w:szCs w:val="16"/>
        </w:rPr>
        <w:t>dać a</w:t>
      </w:r>
      <w:r w:rsidRPr="00B9402C">
        <w:rPr>
          <w:rFonts w:ascii="Tahoma" w:eastAsia="Tahoma" w:hAnsi="Tahoma" w:cs="Tahoma"/>
          <w:spacing w:val="-1"/>
          <w:sz w:val="16"/>
          <w:szCs w:val="16"/>
        </w:rPr>
        <w:t>ktu</w:t>
      </w:r>
      <w:r w:rsidRPr="00B9402C">
        <w:rPr>
          <w:rFonts w:ascii="Tahoma" w:eastAsia="Tahoma" w:hAnsi="Tahoma" w:cs="Tahoma"/>
          <w:sz w:val="16"/>
          <w:szCs w:val="16"/>
        </w:rPr>
        <w:t>a</w:t>
      </w:r>
      <w:r w:rsidRPr="00B9402C">
        <w:rPr>
          <w:rFonts w:ascii="Tahoma" w:eastAsia="Tahoma" w:hAnsi="Tahoma" w:cs="Tahoma"/>
          <w:spacing w:val="-1"/>
          <w:sz w:val="16"/>
          <w:szCs w:val="16"/>
        </w:rPr>
        <w:t>l</w:t>
      </w:r>
      <w:r w:rsidRPr="00B9402C">
        <w:rPr>
          <w:rFonts w:ascii="Tahoma" w:eastAsia="Tahoma" w:hAnsi="Tahoma" w:cs="Tahoma"/>
          <w:spacing w:val="-3"/>
          <w:sz w:val="16"/>
          <w:szCs w:val="16"/>
        </w:rPr>
        <w:t>n</w:t>
      </w:r>
      <w:r w:rsidRPr="00B9402C">
        <w:rPr>
          <w:rFonts w:ascii="Tahoma" w:eastAsia="Tahoma" w:hAnsi="Tahoma" w:cs="Tahoma"/>
          <w:sz w:val="16"/>
          <w:szCs w:val="16"/>
        </w:rPr>
        <w:t xml:space="preserve">y </w:t>
      </w:r>
      <w:r w:rsidRPr="00B9402C">
        <w:rPr>
          <w:rFonts w:ascii="Tahoma" w:eastAsia="Tahoma" w:hAnsi="Tahoma" w:cs="Tahoma"/>
          <w:spacing w:val="1"/>
          <w:sz w:val="16"/>
          <w:szCs w:val="16"/>
        </w:rPr>
        <w:t>n</w:t>
      </w:r>
      <w:r w:rsidRPr="00B9402C">
        <w:rPr>
          <w:rFonts w:ascii="Tahoma" w:eastAsia="Tahoma" w:hAnsi="Tahoma" w:cs="Tahoma"/>
          <w:spacing w:val="-1"/>
          <w:sz w:val="16"/>
          <w:szCs w:val="16"/>
        </w:rPr>
        <w:t>ume</w:t>
      </w:r>
      <w:r w:rsidRPr="00B9402C">
        <w:rPr>
          <w:rFonts w:ascii="Tahoma" w:eastAsia="Tahoma" w:hAnsi="Tahoma" w:cs="Tahoma"/>
          <w:sz w:val="16"/>
          <w:szCs w:val="16"/>
        </w:rPr>
        <w:t>r r</w:t>
      </w:r>
      <w:r w:rsidRPr="00B9402C">
        <w:rPr>
          <w:rFonts w:ascii="Tahoma" w:eastAsia="Tahoma" w:hAnsi="Tahoma" w:cs="Tahoma"/>
          <w:spacing w:val="-1"/>
          <w:sz w:val="16"/>
          <w:szCs w:val="16"/>
        </w:rPr>
        <w:t>e</w:t>
      </w:r>
      <w:r w:rsidRPr="00B9402C">
        <w:rPr>
          <w:rFonts w:ascii="Tahoma" w:eastAsia="Tahoma" w:hAnsi="Tahoma" w:cs="Tahoma"/>
          <w:spacing w:val="-3"/>
          <w:sz w:val="16"/>
          <w:szCs w:val="16"/>
        </w:rPr>
        <w:t>f</w:t>
      </w:r>
      <w:r w:rsidRPr="00B9402C">
        <w:rPr>
          <w:rFonts w:ascii="Tahoma" w:eastAsia="Tahoma" w:hAnsi="Tahoma" w:cs="Tahoma"/>
          <w:spacing w:val="-1"/>
          <w:sz w:val="16"/>
          <w:szCs w:val="16"/>
        </w:rPr>
        <w:t>e</w:t>
      </w:r>
      <w:r w:rsidRPr="00B9402C">
        <w:rPr>
          <w:rFonts w:ascii="Tahoma" w:eastAsia="Tahoma" w:hAnsi="Tahoma" w:cs="Tahoma"/>
          <w:spacing w:val="2"/>
          <w:sz w:val="16"/>
          <w:szCs w:val="16"/>
        </w:rPr>
        <w:t>r</w:t>
      </w:r>
      <w:r w:rsidRPr="00B9402C">
        <w:rPr>
          <w:rFonts w:ascii="Tahoma" w:eastAsia="Tahoma" w:hAnsi="Tahoma" w:cs="Tahoma"/>
          <w:spacing w:val="-1"/>
          <w:sz w:val="16"/>
          <w:szCs w:val="16"/>
        </w:rPr>
        <w:t>en</w:t>
      </w:r>
      <w:r w:rsidRPr="00B9402C">
        <w:rPr>
          <w:rFonts w:ascii="Tahoma" w:eastAsia="Tahoma" w:hAnsi="Tahoma" w:cs="Tahoma"/>
          <w:sz w:val="16"/>
          <w:szCs w:val="16"/>
        </w:rPr>
        <w:t>c</w:t>
      </w:r>
      <w:r w:rsidRPr="00B9402C">
        <w:rPr>
          <w:rFonts w:ascii="Tahoma" w:eastAsia="Tahoma" w:hAnsi="Tahoma" w:cs="Tahoma"/>
          <w:spacing w:val="-1"/>
          <w:sz w:val="16"/>
          <w:szCs w:val="16"/>
        </w:rPr>
        <w:t>y</w:t>
      </w:r>
      <w:r w:rsidRPr="00B9402C">
        <w:rPr>
          <w:rFonts w:ascii="Tahoma" w:eastAsia="Tahoma" w:hAnsi="Tahoma" w:cs="Tahoma"/>
          <w:sz w:val="16"/>
          <w:szCs w:val="16"/>
        </w:rPr>
        <w:t>j</w:t>
      </w:r>
      <w:r w:rsidRPr="00B9402C">
        <w:rPr>
          <w:rFonts w:ascii="Tahoma" w:eastAsia="Tahoma" w:hAnsi="Tahoma" w:cs="Tahoma"/>
          <w:spacing w:val="-3"/>
          <w:sz w:val="16"/>
          <w:szCs w:val="16"/>
        </w:rPr>
        <w:t>n</w:t>
      </w:r>
      <w:r w:rsidRPr="00B9402C">
        <w:rPr>
          <w:rFonts w:ascii="Tahoma" w:eastAsia="Tahoma" w:hAnsi="Tahoma" w:cs="Tahoma"/>
          <w:spacing w:val="-15"/>
          <w:sz w:val="16"/>
          <w:szCs w:val="16"/>
        </w:rPr>
        <w:t>y</w:t>
      </w:r>
      <w:r w:rsidRPr="00B9402C">
        <w:rPr>
          <w:rFonts w:ascii="Tahoma" w:eastAsia="Tahoma" w:hAnsi="Tahoma" w:cs="Tahoma"/>
          <w:sz w:val="16"/>
          <w:szCs w:val="16"/>
        </w:rPr>
        <w:t>.</w:t>
      </w:r>
    </w:p>
  </w:footnote>
  <w:footnote w:id="67">
    <w:p w14:paraId="7D4C8F4F" w14:textId="77777777" w:rsidR="00FF6EE1" w:rsidRPr="00B60E45" w:rsidRDefault="00FF6EE1" w:rsidP="00B9402C">
      <w:pPr>
        <w:pStyle w:val="Tekstprzypisudolnego"/>
        <w:jc w:val="both"/>
        <w:rPr>
          <w:rFonts w:ascii="Tahoma" w:hAnsi="Tahoma" w:cs="Tahoma"/>
          <w:sz w:val="16"/>
          <w:szCs w:val="16"/>
        </w:rPr>
      </w:pPr>
      <w:r w:rsidRPr="00B9402C">
        <w:rPr>
          <w:rStyle w:val="Odwoanieprzypisudolnego"/>
          <w:rFonts w:ascii="Tahoma" w:hAnsi="Tahoma" w:cs="Tahoma"/>
          <w:sz w:val="16"/>
          <w:szCs w:val="16"/>
        </w:rPr>
        <w:footnoteRef/>
      </w:r>
      <w:r w:rsidRPr="00B9402C">
        <w:rPr>
          <w:rFonts w:ascii="Tahoma" w:hAnsi="Tahoma" w:cs="Tahoma"/>
          <w:sz w:val="16"/>
          <w:szCs w:val="16"/>
        </w:rPr>
        <w:t xml:space="preserve"> </w:t>
      </w:r>
      <w:r w:rsidRPr="00B9402C">
        <w:rPr>
          <w:rFonts w:ascii="Tahoma" w:eastAsia="Tahoma" w:hAnsi="Tahoma" w:cs="Tahoma"/>
          <w:spacing w:val="-1"/>
          <w:position w:val="-1"/>
          <w:sz w:val="16"/>
          <w:szCs w:val="16"/>
        </w:rPr>
        <w:t>Dot</w:t>
      </w:r>
      <w:r w:rsidRPr="00B9402C">
        <w:rPr>
          <w:rFonts w:ascii="Tahoma" w:eastAsia="Tahoma" w:hAnsi="Tahoma" w:cs="Tahoma"/>
          <w:spacing w:val="-3"/>
          <w:position w:val="-1"/>
          <w:sz w:val="16"/>
          <w:szCs w:val="16"/>
        </w:rPr>
        <w:t>y</w:t>
      </w:r>
      <w:r w:rsidRPr="00B9402C">
        <w:rPr>
          <w:rFonts w:ascii="Tahoma" w:eastAsia="Tahoma" w:hAnsi="Tahoma" w:cs="Tahoma"/>
          <w:position w:val="-1"/>
          <w:sz w:val="16"/>
          <w:szCs w:val="16"/>
        </w:rPr>
        <w:t>c</w:t>
      </w:r>
      <w:r w:rsidRPr="00B9402C">
        <w:rPr>
          <w:rFonts w:ascii="Tahoma" w:eastAsia="Tahoma" w:hAnsi="Tahoma" w:cs="Tahoma"/>
          <w:spacing w:val="1"/>
          <w:position w:val="-1"/>
          <w:sz w:val="16"/>
          <w:szCs w:val="16"/>
        </w:rPr>
        <w:t>z</w:t>
      </w:r>
      <w:r w:rsidRPr="00B9402C">
        <w:rPr>
          <w:rFonts w:ascii="Tahoma" w:eastAsia="Tahoma" w:hAnsi="Tahoma" w:cs="Tahoma"/>
          <w:position w:val="-1"/>
          <w:sz w:val="16"/>
          <w:szCs w:val="16"/>
        </w:rPr>
        <w:t>y prz</w:t>
      </w:r>
      <w:r w:rsidRPr="00B9402C">
        <w:rPr>
          <w:rFonts w:ascii="Tahoma" w:eastAsia="Tahoma" w:hAnsi="Tahoma" w:cs="Tahoma"/>
          <w:spacing w:val="-1"/>
          <w:position w:val="-1"/>
          <w:sz w:val="16"/>
          <w:szCs w:val="16"/>
        </w:rPr>
        <w:t>y</w:t>
      </w:r>
      <w:r w:rsidRPr="00B9402C">
        <w:rPr>
          <w:rFonts w:ascii="Tahoma" w:eastAsia="Tahoma" w:hAnsi="Tahoma" w:cs="Tahoma"/>
          <w:position w:val="-1"/>
          <w:sz w:val="16"/>
          <w:szCs w:val="16"/>
        </w:rPr>
        <w:t>pad</w:t>
      </w:r>
      <w:r w:rsidRPr="00B9402C">
        <w:rPr>
          <w:rFonts w:ascii="Tahoma" w:eastAsia="Tahoma" w:hAnsi="Tahoma" w:cs="Tahoma"/>
          <w:spacing w:val="-1"/>
          <w:position w:val="-1"/>
          <w:sz w:val="16"/>
          <w:szCs w:val="16"/>
        </w:rPr>
        <w:t>k</w:t>
      </w:r>
      <w:r w:rsidRPr="00B9402C">
        <w:rPr>
          <w:rFonts w:ascii="Tahoma" w:eastAsia="Tahoma" w:hAnsi="Tahoma" w:cs="Tahoma"/>
          <w:position w:val="-1"/>
          <w:sz w:val="16"/>
          <w:szCs w:val="16"/>
        </w:rPr>
        <w:t>u</w:t>
      </w:r>
      <w:r w:rsidRPr="00B9402C">
        <w:rPr>
          <w:rFonts w:ascii="Tahoma" w:eastAsia="Tahoma" w:hAnsi="Tahoma" w:cs="Tahoma"/>
          <w:spacing w:val="-1"/>
          <w:position w:val="-1"/>
          <w:sz w:val="16"/>
          <w:szCs w:val="16"/>
        </w:rPr>
        <w:t xml:space="preserve"> </w:t>
      </w:r>
      <w:r w:rsidRPr="00B9402C">
        <w:rPr>
          <w:rFonts w:ascii="Tahoma" w:eastAsia="Tahoma" w:hAnsi="Tahoma" w:cs="Tahoma"/>
          <w:position w:val="-1"/>
          <w:sz w:val="16"/>
          <w:szCs w:val="16"/>
        </w:rPr>
        <w:t>gdy</w:t>
      </w:r>
      <w:r w:rsidRPr="00B9402C">
        <w:rPr>
          <w:rFonts w:ascii="Tahoma" w:eastAsia="Tahoma" w:hAnsi="Tahoma" w:cs="Tahoma"/>
          <w:spacing w:val="-1"/>
          <w:position w:val="-1"/>
          <w:sz w:val="16"/>
          <w:szCs w:val="16"/>
        </w:rPr>
        <w:t xml:space="preserve"> Benefi</w:t>
      </w:r>
      <w:r w:rsidRPr="00B9402C">
        <w:rPr>
          <w:rFonts w:ascii="Tahoma" w:eastAsia="Tahoma" w:hAnsi="Tahoma" w:cs="Tahoma"/>
          <w:position w:val="-1"/>
          <w:sz w:val="16"/>
          <w:szCs w:val="16"/>
        </w:rPr>
        <w:t>cj</w:t>
      </w:r>
      <w:r w:rsidRPr="00B9402C">
        <w:rPr>
          <w:rFonts w:ascii="Tahoma" w:eastAsia="Tahoma" w:hAnsi="Tahoma" w:cs="Tahoma"/>
          <w:spacing w:val="-1"/>
          <w:position w:val="-1"/>
          <w:sz w:val="16"/>
          <w:szCs w:val="16"/>
        </w:rPr>
        <w:t>en</w:t>
      </w:r>
      <w:r w:rsidRPr="00B9402C">
        <w:rPr>
          <w:rFonts w:ascii="Tahoma" w:eastAsia="Tahoma" w:hAnsi="Tahoma" w:cs="Tahoma"/>
          <w:position w:val="-1"/>
          <w:sz w:val="16"/>
          <w:szCs w:val="16"/>
        </w:rPr>
        <w:t>t</w:t>
      </w:r>
      <w:r w:rsidRPr="00B9402C">
        <w:rPr>
          <w:rFonts w:ascii="Tahoma" w:eastAsia="Tahoma" w:hAnsi="Tahoma" w:cs="Tahoma"/>
          <w:spacing w:val="-1"/>
          <w:position w:val="-1"/>
          <w:sz w:val="16"/>
          <w:szCs w:val="16"/>
        </w:rPr>
        <w:t xml:space="preserve"> </w:t>
      </w:r>
      <w:r w:rsidRPr="00B9402C">
        <w:rPr>
          <w:rFonts w:ascii="Tahoma" w:eastAsia="Tahoma" w:hAnsi="Tahoma" w:cs="Tahoma"/>
          <w:position w:val="-1"/>
          <w:sz w:val="16"/>
          <w:szCs w:val="16"/>
        </w:rPr>
        <w:t>jest jed</w:t>
      </w:r>
      <w:r w:rsidRPr="00B9402C">
        <w:rPr>
          <w:rFonts w:ascii="Tahoma" w:eastAsia="Tahoma" w:hAnsi="Tahoma" w:cs="Tahoma"/>
          <w:spacing w:val="-1"/>
          <w:position w:val="-1"/>
          <w:sz w:val="16"/>
          <w:szCs w:val="16"/>
        </w:rPr>
        <w:t>no</w:t>
      </w:r>
      <w:r w:rsidRPr="00B9402C">
        <w:rPr>
          <w:rFonts w:ascii="Tahoma" w:eastAsia="Tahoma" w:hAnsi="Tahoma" w:cs="Tahoma"/>
          <w:position w:val="-1"/>
          <w:sz w:val="16"/>
          <w:szCs w:val="16"/>
        </w:rPr>
        <w:t>c</w:t>
      </w:r>
      <w:r w:rsidRPr="00B9402C">
        <w:rPr>
          <w:rFonts w:ascii="Tahoma" w:eastAsia="Tahoma" w:hAnsi="Tahoma" w:cs="Tahoma"/>
          <w:spacing w:val="1"/>
          <w:position w:val="-1"/>
          <w:sz w:val="16"/>
          <w:szCs w:val="16"/>
        </w:rPr>
        <w:t>z</w:t>
      </w:r>
      <w:r w:rsidRPr="00B9402C">
        <w:rPr>
          <w:rFonts w:ascii="Tahoma" w:eastAsia="Tahoma" w:hAnsi="Tahoma" w:cs="Tahoma"/>
          <w:spacing w:val="-1"/>
          <w:position w:val="-1"/>
          <w:sz w:val="16"/>
          <w:szCs w:val="16"/>
        </w:rPr>
        <w:t>e</w:t>
      </w:r>
      <w:r w:rsidRPr="00B9402C">
        <w:rPr>
          <w:rFonts w:ascii="Tahoma" w:eastAsia="Tahoma" w:hAnsi="Tahoma" w:cs="Tahoma"/>
          <w:position w:val="-1"/>
          <w:sz w:val="16"/>
          <w:szCs w:val="16"/>
        </w:rPr>
        <w:t>ś</w:t>
      </w:r>
      <w:r w:rsidRPr="00B9402C">
        <w:rPr>
          <w:rFonts w:ascii="Tahoma" w:eastAsia="Tahoma" w:hAnsi="Tahoma" w:cs="Tahoma"/>
          <w:spacing w:val="-1"/>
          <w:position w:val="-1"/>
          <w:sz w:val="16"/>
          <w:szCs w:val="16"/>
        </w:rPr>
        <w:t>ni</w:t>
      </w:r>
      <w:r w:rsidRPr="00B9402C">
        <w:rPr>
          <w:rFonts w:ascii="Tahoma" w:eastAsia="Tahoma" w:hAnsi="Tahoma" w:cs="Tahoma"/>
          <w:position w:val="-1"/>
          <w:sz w:val="16"/>
          <w:szCs w:val="16"/>
        </w:rPr>
        <w:t xml:space="preserve">e </w:t>
      </w:r>
      <w:r w:rsidRPr="00B9402C">
        <w:rPr>
          <w:rFonts w:ascii="Tahoma" w:eastAsia="Tahoma" w:hAnsi="Tahoma" w:cs="Tahoma"/>
          <w:spacing w:val="-1"/>
          <w:position w:val="-1"/>
          <w:sz w:val="16"/>
          <w:szCs w:val="16"/>
        </w:rPr>
        <w:t>B</w:t>
      </w:r>
      <w:r w:rsidRPr="00B9402C">
        <w:rPr>
          <w:rFonts w:ascii="Tahoma" w:eastAsia="Tahoma" w:hAnsi="Tahoma" w:cs="Tahoma"/>
          <w:spacing w:val="1"/>
          <w:position w:val="-1"/>
          <w:sz w:val="16"/>
          <w:szCs w:val="16"/>
        </w:rPr>
        <w:t>e</w:t>
      </w:r>
      <w:r w:rsidRPr="00B9402C">
        <w:rPr>
          <w:rFonts w:ascii="Tahoma" w:eastAsia="Tahoma" w:hAnsi="Tahoma" w:cs="Tahoma"/>
          <w:spacing w:val="-1"/>
          <w:position w:val="-1"/>
          <w:sz w:val="16"/>
          <w:szCs w:val="16"/>
        </w:rPr>
        <w:t>nefi</w:t>
      </w:r>
      <w:r w:rsidRPr="00B9402C">
        <w:rPr>
          <w:rFonts w:ascii="Tahoma" w:eastAsia="Tahoma" w:hAnsi="Tahoma" w:cs="Tahoma"/>
          <w:position w:val="-1"/>
          <w:sz w:val="16"/>
          <w:szCs w:val="16"/>
        </w:rPr>
        <w:t>cj</w:t>
      </w:r>
      <w:r w:rsidRPr="00B9402C">
        <w:rPr>
          <w:rFonts w:ascii="Tahoma" w:eastAsia="Tahoma" w:hAnsi="Tahoma" w:cs="Tahoma"/>
          <w:spacing w:val="-1"/>
          <w:position w:val="-1"/>
          <w:sz w:val="16"/>
          <w:szCs w:val="16"/>
        </w:rPr>
        <w:t>ente</w:t>
      </w:r>
      <w:r w:rsidRPr="00B9402C">
        <w:rPr>
          <w:rFonts w:ascii="Tahoma" w:eastAsia="Tahoma" w:hAnsi="Tahoma" w:cs="Tahoma"/>
          <w:position w:val="-1"/>
          <w:sz w:val="16"/>
          <w:szCs w:val="16"/>
        </w:rPr>
        <w:t>m</w:t>
      </w:r>
      <w:r w:rsidRPr="00B9402C">
        <w:rPr>
          <w:rFonts w:ascii="Tahoma" w:eastAsia="Tahoma" w:hAnsi="Tahoma" w:cs="Tahoma"/>
          <w:spacing w:val="2"/>
          <w:position w:val="-1"/>
          <w:sz w:val="16"/>
          <w:szCs w:val="16"/>
        </w:rPr>
        <w:t xml:space="preserve"> </w:t>
      </w:r>
      <w:r w:rsidRPr="00B9402C">
        <w:rPr>
          <w:rFonts w:ascii="Tahoma" w:eastAsia="Tahoma" w:hAnsi="Tahoma" w:cs="Tahoma"/>
          <w:position w:val="-1"/>
          <w:sz w:val="16"/>
          <w:szCs w:val="16"/>
        </w:rPr>
        <w:t>p</w:t>
      </w:r>
      <w:r w:rsidRPr="00B9402C">
        <w:rPr>
          <w:rFonts w:ascii="Tahoma" w:eastAsia="Tahoma" w:hAnsi="Tahoma" w:cs="Tahoma"/>
          <w:spacing w:val="-1"/>
          <w:position w:val="-1"/>
          <w:sz w:val="16"/>
          <w:szCs w:val="16"/>
        </w:rPr>
        <w:t>omo</w:t>
      </w:r>
      <w:r w:rsidRPr="00B9402C">
        <w:rPr>
          <w:rFonts w:ascii="Tahoma" w:eastAsia="Tahoma" w:hAnsi="Tahoma" w:cs="Tahoma"/>
          <w:position w:val="-1"/>
          <w:sz w:val="16"/>
          <w:szCs w:val="16"/>
        </w:rPr>
        <w:t>c</w:t>
      </w:r>
      <w:r w:rsidRPr="00B9402C">
        <w:rPr>
          <w:rFonts w:ascii="Tahoma" w:eastAsia="Tahoma" w:hAnsi="Tahoma" w:cs="Tahoma"/>
          <w:spacing w:val="-15"/>
          <w:position w:val="-1"/>
          <w:sz w:val="16"/>
          <w:szCs w:val="16"/>
        </w:rPr>
        <w:t>y</w:t>
      </w:r>
      <w:r w:rsidRPr="00B9402C">
        <w:rPr>
          <w:rFonts w:ascii="Tahoma" w:eastAsia="Tahoma" w:hAnsi="Tahoma" w:cs="Tahoma"/>
          <w:position w:val="-1"/>
          <w:sz w:val="16"/>
          <w:szCs w:val="16"/>
        </w:rPr>
        <w:t>.</w:t>
      </w:r>
    </w:p>
  </w:footnote>
  <w:footnote w:id="68">
    <w:p w14:paraId="7D22CE8B" w14:textId="77777777" w:rsidR="00FF6EE1" w:rsidRPr="000649F1" w:rsidRDefault="00FF6EE1" w:rsidP="00C24D7D">
      <w:pPr>
        <w:pStyle w:val="Tekstprzypisudolnego"/>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573A75">
        <w:rPr>
          <w:rFonts w:ascii="Tahoma" w:eastAsia="Tahoma" w:hAnsi="Tahoma" w:cs="Tahoma"/>
          <w:spacing w:val="-1"/>
          <w:position w:val="-1"/>
          <w:sz w:val="16"/>
          <w:szCs w:val="16"/>
        </w:rPr>
        <w:t>Dot</w:t>
      </w:r>
      <w:r w:rsidRPr="00573A75">
        <w:rPr>
          <w:rFonts w:ascii="Tahoma" w:eastAsia="Tahoma" w:hAnsi="Tahoma" w:cs="Tahoma"/>
          <w:spacing w:val="-3"/>
          <w:position w:val="-1"/>
          <w:sz w:val="16"/>
          <w:szCs w:val="16"/>
        </w:rPr>
        <w:t>y</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position w:val="-1"/>
          <w:sz w:val="16"/>
          <w:szCs w:val="16"/>
        </w:rPr>
        <w:t>y prz</w:t>
      </w:r>
      <w:r w:rsidRPr="00573A75">
        <w:rPr>
          <w:rFonts w:ascii="Tahoma" w:eastAsia="Tahoma" w:hAnsi="Tahoma" w:cs="Tahoma"/>
          <w:spacing w:val="-1"/>
          <w:position w:val="-1"/>
          <w:sz w:val="16"/>
          <w:szCs w:val="16"/>
        </w:rPr>
        <w:t>y</w:t>
      </w:r>
      <w:r w:rsidRPr="00573A75">
        <w:rPr>
          <w:rFonts w:ascii="Tahoma" w:eastAsia="Tahoma" w:hAnsi="Tahoma" w:cs="Tahoma"/>
          <w:position w:val="-1"/>
          <w:sz w:val="16"/>
          <w:szCs w:val="16"/>
        </w:rPr>
        <w:t>pad</w:t>
      </w:r>
      <w:r w:rsidRPr="00573A75">
        <w:rPr>
          <w:rFonts w:ascii="Tahoma" w:eastAsia="Tahoma" w:hAnsi="Tahoma" w:cs="Tahoma"/>
          <w:spacing w:val="-1"/>
          <w:position w:val="-1"/>
          <w:sz w:val="16"/>
          <w:szCs w:val="16"/>
        </w:rPr>
        <w:t>k</w:t>
      </w:r>
      <w:r w:rsidRPr="00573A75">
        <w:rPr>
          <w:rFonts w:ascii="Tahoma" w:eastAsia="Tahoma" w:hAnsi="Tahoma" w:cs="Tahoma"/>
          <w:position w:val="-1"/>
          <w:sz w:val="16"/>
          <w:szCs w:val="16"/>
        </w:rPr>
        <w:t>u</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gdy</w:t>
      </w:r>
      <w:r w:rsidRPr="00573A75">
        <w:rPr>
          <w:rFonts w:ascii="Tahoma" w:eastAsia="Tahoma" w:hAnsi="Tahoma" w:cs="Tahoma"/>
          <w:spacing w:val="-1"/>
          <w:position w:val="-1"/>
          <w:sz w:val="16"/>
          <w:szCs w:val="16"/>
        </w:rPr>
        <w:t xml:space="preserve"> Benefi</w:t>
      </w:r>
      <w:r w:rsidRPr="00573A75">
        <w:rPr>
          <w:rFonts w:ascii="Tahoma" w:eastAsia="Tahoma" w:hAnsi="Tahoma" w:cs="Tahoma"/>
          <w:position w:val="-1"/>
          <w:sz w:val="16"/>
          <w:szCs w:val="16"/>
        </w:rPr>
        <w:t>cj</w:t>
      </w:r>
      <w:r w:rsidRPr="00573A75">
        <w:rPr>
          <w:rFonts w:ascii="Tahoma" w:eastAsia="Tahoma" w:hAnsi="Tahoma" w:cs="Tahoma"/>
          <w:spacing w:val="-1"/>
          <w:position w:val="-1"/>
          <w:sz w:val="16"/>
          <w:szCs w:val="16"/>
        </w:rPr>
        <w:t>en</w:t>
      </w:r>
      <w:r w:rsidRPr="00573A75">
        <w:rPr>
          <w:rFonts w:ascii="Tahoma" w:eastAsia="Tahoma" w:hAnsi="Tahoma" w:cs="Tahoma"/>
          <w:position w:val="-1"/>
          <w:sz w:val="16"/>
          <w:szCs w:val="16"/>
        </w:rPr>
        <w:t>t</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jest p</w:t>
      </w:r>
      <w:r w:rsidRPr="00573A75">
        <w:rPr>
          <w:rFonts w:ascii="Tahoma" w:eastAsia="Tahoma" w:hAnsi="Tahoma" w:cs="Tahoma"/>
          <w:spacing w:val="-1"/>
          <w:position w:val="-1"/>
          <w:sz w:val="16"/>
          <w:szCs w:val="16"/>
        </w:rPr>
        <w:t>o</w:t>
      </w:r>
      <w:r w:rsidRPr="00573A75">
        <w:rPr>
          <w:rFonts w:ascii="Tahoma" w:eastAsia="Tahoma" w:hAnsi="Tahoma" w:cs="Tahoma"/>
          <w:position w:val="-1"/>
          <w:sz w:val="16"/>
          <w:szCs w:val="16"/>
        </w:rPr>
        <w:t>d</w:t>
      </w:r>
      <w:r w:rsidRPr="00573A75">
        <w:rPr>
          <w:rFonts w:ascii="Tahoma" w:eastAsia="Tahoma" w:hAnsi="Tahoma" w:cs="Tahoma"/>
          <w:spacing w:val="-1"/>
          <w:position w:val="-1"/>
          <w:sz w:val="16"/>
          <w:szCs w:val="16"/>
        </w:rPr>
        <w:t>miote</w:t>
      </w:r>
      <w:r w:rsidRPr="00573A75">
        <w:rPr>
          <w:rFonts w:ascii="Tahoma" w:eastAsia="Tahoma" w:hAnsi="Tahoma" w:cs="Tahoma"/>
          <w:position w:val="-1"/>
          <w:sz w:val="16"/>
          <w:szCs w:val="16"/>
        </w:rPr>
        <w:t xml:space="preserve">m </w:t>
      </w:r>
      <w:r w:rsidRPr="00573A75">
        <w:rPr>
          <w:rFonts w:ascii="Tahoma" w:eastAsia="Tahoma" w:hAnsi="Tahoma" w:cs="Tahoma"/>
          <w:spacing w:val="-1"/>
          <w:position w:val="-1"/>
          <w:sz w:val="16"/>
          <w:szCs w:val="16"/>
        </w:rPr>
        <w:t>u</w:t>
      </w:r>
      <w:r w:rsidRPr="00573A75">
        <w:rPr>
          <w:rFonts w:ascii="Tahoma" w:eastAsia="Tahoma" w:hAnsi="Tahoma" w:cs="Tahoma"/>
          <w:position w:val="-1"/>
          <w:sz w:val="16"/>
          <w:szCs w:val="16"/>
        </w:rPr>
        <w:t>dz</w:t>
      </w:r>
      <w:r w:rsidRPr="00573A75">
        <w:rPr>
          <w:rFonts w:ascii="Tahoma" w:eastAsia="Tahoma" w:hAnsi="Tahoma" w:cs="Tahoma"/>
          <w:spacing w:val="-1"/>
          <w:position w:val="-1"/>
          <w:sz w:val="16"/>
          <w:szCs w:val="16"/>
        </w:rPr>
        <w:t>iel</w:t>
      </w:r>
      <w:r w:rsidRPr="00573A75">
        <w:rPr>
          <w:rFonts w:ascii="Tahoma" w:eastAsia="Tahoma" w:hAnsi="Tahoma" w:cs="Tahoma"/>
          <w:position w:val="-1"/>
          <w:sz w:val="16"/>
          <w:szCs w:val="16"/>
        </w:rPr>
        <w:t>aj</w:t>
      </w:r>
      <w:r w:rsidRPr="00573A75">
        <w:rPr>
          <w:rFonts w:ascii="Tahoma" w:eastAsia="Tahoma" w:hAnsi="Tahoma" w:cs="Tahoma"/>
          <w:spacing w:val="-1"/>
          <w:position w:val="-1"/>
          <w:sz w:val="16"/>
          <w:szCs w:val="16"/>
        </w:rPr>
        <w:t>ą</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y</w:t>
      </w:r>
      <w:r w:rsidRPr="00573A75">
        <w:rPr>
          <w:rFonts w:ascii="Tahoma" w:eastAsia="Tahoma" w:hAnsi="Tahoma" w:cs="Tahoma"/>
          <w:position w:val="-1"/>
          <w:sz w:val="16"/>
          <w:szCs w:val="16"/>
        </w:rPr>
        <w:t>m p</w:t>
      </w:r>
      <w:r w:rsidRPr="00573A75">
        <w:rPr>
          <w:rFonts w:ascii="Tahoma" w:eastAsia="Tahoma" w:hAnsi="Tahoma" w:cs="Tahoma"/>
          <w:spacing w:val="-1"/>
          <w:position w:val="-1"/>
          <w:sz w:val="16"/>
          <w:szCs w:val="16"/>
        </w:rPr>
        <w:t>omo</w:t>
      </w:r>
      <w:r w:rsidRPr="00573A75">
        <w:rPr>
          <w:rFonts w:ascii="Tahoma" w:eastAsia="Tahoma" w:hAnsi="Tahoma" w:cs="Tahoma"/>
          <w:position w:val="-1"/>
          <w:sz w:val="16"/>
          <w:szCs w:val="16"/>
        </w:rPr>
        <w:t>c</w:t>
      </w:r>
      <w:r w:rsidRPr="00573A75">
        <w:rPr>
          <w:rFonts w:ascii="Tahoma" w:eastAsia="Tahoma" w:hAnsi="Tahoma" w:cs="Tahoma"/>
          <w:spacing w:val="-15"/>
          <w:position w:val="-1"/>
          <w:sz w:val="16"/>
          <w:szCs w:val="16"/>
        </w:rPr>
        <w:t>y</w:t>
      </w:r>
      <w:r w:rsidRPr="00573A75">
        <w:rPr>
          <w:rFonts w:ascii="Tahoma" w:eastAsia="Tahoma" w:hAnsi="Tahoma" w:cs="Tahoma"/>
          <w:position w:val="-1"/>
          <w:sz w:val="16"/>
          <w:szCs w:val="16"/>
        </w:rPr>
        <w:t>.</w:t>
      </w:r>
    </w:p>
  </w:footnote>
  <w:footnote w:id="69">
    <w:p w14:paraId="0397B8AE" w14:textId="0A46C630" w:rsidR="00FF6EE1" w:rsidRPr="00D742C2" w:rsidDel="000E63B7" w:rsidRDefault="00FF6EE1">
      <w:pPr>
        <w:pStyle w:val="Tekstprzypisudolnego"/>
        <w:rPr>
          <w:del w:id="0" w:author="Zarębska-Rożek, Anna" w:date="2019-02-01T13:42:00Z"/>
          <w:rFonts w:ascii="Tahoma" w:hAnsi="Tahoma" w:cs="Tahoma"/>
          <w:sz w:val="16"/>
          <w:szCs w:val="16"/>
        </w:rPr>
      </w:pPr>
    </w:p>
  </w:footnote>
  <w:footnote w:id="70">
    <w:p w14:paraId="6CA121F0" w14:textId="720F6085" w:rsidR="00FF6EE1" w:rsidRPr="00D742C2" w:rsidDel="000E63B7" w:rsidRDefault="00FF6EE1">
      <w:pPr>
        <w:pStyle w:val="Tekstprzypisudolnego"/>
        <w:rPr>
          <w:del w:id="1" w:author="Zarębska-Rożek, Anna" w:date="2019-02-01T13:42:00Z"/>
          <w:rFonts w:ascii="Tahoma" w:hAnsi="Tahoma" w:cs="Tahoma"/>
          <w:sz w:val="16"/>
          <w:szCs w:val="16"/>
        </w:rPr>
      </w:pPr>
    </w:p>
  </w:footnote>
  <w:footnote w:id="71">
    <w:p w14:paraId="209E236A" w14:textId="60BC9D4E" w:rsidR="00FF6EE1" w:rsidRPr="00D742C2" w:rsidDel="000E63B7" w:rsidRDefault="00FF6EE1">
      <w:pPr>
        <w:pStyle w:val="Tekstprzypisudolnego"/>
        <w:rPr>
          <w:del w:id="2" w:author="Zarębska-Rożek, Anna" w:date="2019-02-01T13:42:00Z"/>
          <w:rFonts w:ascii="Tahoma" w:hAnsi="Tahoma" w:cs="Tahoma"/>
          <w:sz w:val="16"/>
          <w:szCs w:val="16"/>
        </w:rPr>
      </w:pPr>
    </w:p>
  </w:footnote>
  <w:footnote w:id="72">
    <w:p w14:paraId="64D291DB" w14:textId="22B5CBF7" w:rsidR="00FF6EE1" w:rsidRPr="00224ABB" w:rsidRDefault="00FF6EE1" w:rsidP="00C1292D">
      <w:pPr>
        <w:pStyle w:val="Tekstprzypisudolnego"/>
        <w:rPr>
          <w:rFonts w:ascii="Tahoma" w:hAnsi="Tahoma" w:cs="Tahoma"/>
          <w:sz w:val="16"/>
          <w:szCs w:val="16"/>
        </w:rPr>
      </w:pPr>
      <w:r w:rsidRPr="00D742C2">
        <w:rPr>
          <w:rStyle w:val="Odwoanieprzypisudolnego"/>
          <w:rFonts w:ascii="Tahoma" w:hAnsi="Tahoma" w:cs="Tahoma"/>
          <w:sz w:val="16"/>
          <w:szCs w:val="16"/>
        </w:rPr>
        <w:footnoteRef/>
      </w:r>
      <w:r w:rsidRPr="00D742C2">
        <w:rPr>
          <w:rFonts w:ascii="Tahoma" w:hAnsi="Tahoma" w:cs="Tahoma"/>
          <w:sz w:val="16"/>
          <w:szCs w:val="16"/>
        </w:rPr>
        <w:t xml:space="preserve"> Dotyczy przypadku, gdy Projekt jest realizowany w ramach partnerstwa.</w:t>
      </w:r>
    </w:p>
  </w:footnote>
  <w:footnote w:id="73">
    <w:p w14:paraId="2C26548A" w14:textId="77777777" w:rsidR="00FF6EE1" w:rsidRPr="00B60E45" w:rsidRDefault="00FF6EE1">
      <w:pPr>
        <w:pStyle w:val="Tekstprzypisudolnego"/>
        <w:rPr>
          <w:rFonts w:ascii="Tahoma" w:hAnsi="Tahoma" w:cs="Tahoma"/>
          <w:sz w:val="16"/>
          <w:szCs w:val="16"/>
        </w:rPr>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106485">
        <w:rPr>
          <w:rFonts w:ascii="Tahoma" w:eastAsia="Tahoma" w:hAnsi="Tahoma" w:cs="Tahoma"/>
          <w:sz w:val="16"/>
          <w:szCs w:val="16"/>
        </w:rPr>
        <w:t>Jeś</w:t>
      </w:r>
      <w:r w:rsidRPr="00106485">
        <w:rPr>
          <w:rFonts w:ascii="Tahoma" w:eastAsia="Tahoma" w:hAnsi="Tahoma" w:cs="Tahoma"/>
          <w:spacing w:val="-1"/>
          <w:sz w:val="16"/>
          <w:szCs w:val="16"/>
        </w:rPr>
        <w:t>l</w:t>
      </w:r>
      <w:r w:rsidRPr="00106485">
        <w:rPr>
          <w:rFonts w:ascii="Tahoma" w:eastAsia="Tahoma" w:hAnsi="Tahoma" w:cs="Tahoma"/>
          <w:sz w:val="16"/>
          <w:szCs w:val="16"/>
        </w:rPr>
        <w:t>i d</w:t>
      </w:r>
      <w:r w:rsidRPr="00106485">
        <w:rPr>
          <w:rFonts w:ascii="Tahoma" w:eastAsia="Tahoma" w:hAnsi="Tahoma" w:cs="Tahoma"/>
          <w:spacing w:val="-1"/>
          <w:sz w:val="16"/>
          <w:szCs w:val="16"/>
        </w:rPr>
        <w:t>o</w:t>
      </w:r>
      <w:r w:rsidRPr="00106485">
        <w:rPr>
          <w:rFonts w:ascii="Tahoma" w:eastAsia="Tahoma" w:hAnsi="Tahoma" w:cs="Tahoma"/>
          <w:spacing w:val="-3"/>
          <w:sz w:val="16"/>
          <w:szCs w:val="16"/>
        </w:rPr>
        <w:t>ty</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z w:val="16"/>
          <w:szCs w:val="16"/>
        </w:rPr>
        <w:t>y.</w:t>
      </w:r>
    </w:p>
  </w:footnote>
  <w:footnote w:id="74">
    <w:p w14:paraId="3AC4E325" w14:textId="681550BA" w:rsidR="00FF6EE1" w:rsidRPr="00B60E45" w:rsidRDefault="00FF6EE1" w:rsidP="00060C14">
      <w:pPr>
        <w:spacing w:line="276" w:lineRule="auto"/>
        <w:ind w:right="88"/>
        <w:jc w:val="both"/>
        <w:rPr>
          <w:rFonts w:ascii="Tahoma" w:hAnsi="Tahoma" w:cs="Tahoma"/>
          <w:sz w:val="16"/>
          <w:szCs w:val="16"/>
        </w:rPr>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106485">
        <w:rPr>
          <w:rFonts w:ascii="Tahoma" w:eastAsia="Tahoma" w:hAnsi="Tahoma" w:cs="Tahoma"/>
          <w:spacing w:val="-1"/>
          <w:sz w:val="16"/>
          <w:szCs w:val="16"/>
        </w:rPr>
        <w:t>Ro</w:t>
      </w:r>
      <w:r w:rsidRPr="00106485">
        <w:rPr>
          <w:rFonts w:ascii="Tahoma" w:eastAsia="Tahoma" w:hAnsi="Tahoma" w:cs="Tahoma"/>
          <w:sz w:val="16"/>
          <w:szCs w:val="16"/>
        </w:rPr>
        <w:t>zp</w:t>
      </w:r>
      <w:r w:rsidRPr="00106485">
        <w:rPr>
          <w:rFonts w:ascii="Tahoma" w:eastAsia="Tahoma" w:hAnsi="Tahoma" w:cs="Tahoma"/>
          <w:spacing w:val="-1"/>
          <w:sz w:val="16"/>
          <w:szCs w:val="16"/>
        </w:rPr>
        <w:t>o</w:t>
      </w:r>
      <w:r w:rsidRPr="00106485">
        <w:rPr>
          <w:rFonts w:ascii="Tahoma" w:eastAsia="Tahoma" w:hAnsi="Tahoma" w:cs="Tahoma"/>
          <w:sz w:val="16"/>
          <w:szCs w:val="16"/>
        </w:rPr>
        <w:t>rzą</w:t>
      </w:r>
      <w:r w:rsidRPr="00106485">
        <w:rPr>
          <w:rFonts w:ascii="Tahoma" w:eastAsia="Tahoma" w:hAnsi="Tahoma" w:cs="Tahoma"/>
          <w:spacing w:val="-3"/>
          <w:sz w:val="16"/>
          <w:szCs w:val="16"/>
        </w:rPr>
        <w:t>d</w:t>
      </w:r>
      <w:r w:rsidRPr="00106485">
        <w:rPr>
          <w:rFonts w:ascii="Tahoma" w:eastAsia="Tahoma" w:hAnsi="Tahoma" w:cs="Tahoma"/>
          <w:sz w:val="16"/>
          <w:szCs w:val="16"/>
        </w:rPr>
        <w:t>z</w:t>
      </w:r>
      <w:r w:rsidRPr="00106485">
        <w:rPr>
          <w:rFonts w:ascii="Tahoma" w:eastAsia="Tahoma" w:hAnsi="Tahoma" w:cs="Tahoma"/>
          <w:spacing w:val="-1"/>
          <w:sz w:val="16"/>
          <w:szCs w:val="16"/>
        </w:rPr>
        <w:t>eni</w:t>
      </w:r>
      <w:r w:rsidRPr="00106485">
        <w:rPr>
          <w:rFonts w:ascii="Tahoma" w:eastAsia="Tahoma" w:hAnsi="Tahoma" w:cs="Tahoma"/>
          <w:sz w:val="16"/>
          <w:szCs w:val="16"/>
        </w:rPr>
        <w:t>e</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R</w:t>
      </w:r>
      <w:r w:rsidRPr="00106485">
        <w:rPr>
          <w:rFonts w:ascii="Tahoma" w:eastAsia="Tahoma" w:hAnsi="Tahoma" w:cs="Tahoma"/>
          <w:sz w:val="16"/>
          <w:szCs w:val="16"/>
        </w:rPr>
        <w:t>ady</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M</w:t>
      </w:r>
      <w:r w:rsidRPr="00106485">
        <w:rPr>
          <w:rFonts w:ascii="Tahoma" w:eastAsia="Tahoma" w:hAnsi="Tahoma" w:cs="Tahoma"/>
          <w:spacing w:val="-1"/>
          <w:sz w:val="16"/>
          <w:szCs w:val="16"/>
        </w:rPr>
        <w:t>ini</w:t>
      </w:r>
      <w:r w:rsidRPr="00106485">
        <w:rPr>
          <w:rFonts w:ascii="Tahoma" w:eastAsia="Tahoma" w:hAnsi="Tahoma" w:cs="Tahoma"/>
          <w:sz w:val="16"/>
          <w:szCs w:val="16"/>
        </w:rPr>
        <w:t>s</w:t>
      </w:r>
      <w:r w:rsidRPr="00106485">
        <w:rPr>
          <w:rFonts w:ascii="Tahoma" w:eastAsia="Tahoma" w:hAnsi="Tahoma" w:cs="Tahoma"/>
          <w:spacing w:val="-1"/>
          <w:sz w:val="16"/>
          <w:szCs w:val="16"/>
        </w:rPr>
        <w:t>t</w:t>
      </w:r>
      <w:r w:rsidRPr="00106485">
        <w:rPr>
          <w:rFonts w:ascii="Tahoma" w:eastAsia="Tahoma" w:hAnsi="Tahoma" w:cs="Tahoma"/>
          <w:sz w:val="16"/>
          <w:szCs w:val="16"/>
        </w:rPr>
        <w:t>r</w:t>
      </w:r>
      <w:r w:rsidRPr="00106485">
        <w:rPr>
          <w:rFonts w:ascii="Tahoma" w:eastAsia="Tahoma" w:hAnsi="Tahoma" w:cs="Tahoma"/>
          <w:spacing w:val="-1"/>
          <w:sz w:val="16"/>
          <w:szCs w:val="16"/>
        </w:rPr>
        <w:t>ó</w:t>
      </w:r>
      <w:r w:rsidRPr="00106485">
        <w:rPr>
          <w:rFonts w:ascii="Tahoma" w:eastAsia="Tahoma" w:hAnsi="Tahoma" w:cs="Tahoma"/>
          <w:sz w:val="16"/>
          <w:szCs w:val="16"/>
        </w:rPr>
        <w:t>w</w:t>
      </w:r>
      <w:r w:rsidRPr="00106485">
        <w:rPr>
          <w:rFonts w:ascii="Tahoma" w:eastAsia="Tahoma" w:hAnsi="Tahoma" w:cs="Tahoma"/>
          <w:spacing w:val="37"/>
          <w:sz w:val="16"/>
          <w:szCs w:val="16"/>
        </w:rPr>
        <w:t xml:space="preserve"> </w:t>
      </w:r>
      <w:r w:rsidRPr="00106485">
        <w:rPr>
          <w:rFonts w:ascii="Tahoma" w:eastAsia="Tahoma" w:hAnsi="Tahoma" w:cs="Tahoma"/>
          <w:sz w:val="16"/>
          <w:szCs w:val="16"/>
        </w:rPr>
        <w:t>z</w:t>
      </w:r>
      <w:r w:rsidRPr="00106485">
        <w:rPr>
          <w:rFonts w:ascii="Tahoma" w:eastAsia="Tahoma" w:hAnsi="Tahoma" w:cs="Tahoma"/>
          <w:spacing w:val="39"/>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ni</w:t>
      </w:r>
      <w:r w:rsidRPr="00106485">
        <w:rPr>
          <w:rFonts w:ascii="Tahoma" w:eastAsia="Tahoma" w:hAnsi="Tahoma" w:cs="Tahoma"/>
          <w:sz w:val="16"/>
          <w:szCs w:val="16"/>
        </w:rPr>
        <w:t>a</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1</w:t>
      </w:r>
      <w:r w:rsidRPr="00106485">
        <w:rPr>
          <w:rFonts w:ascii="Tahoma" w:eastAsia="Tahoma" w:hAnsi="Tahoma" w:cs="Tahoma"/>
          <w:sz w:val="16"/>
          <w:szCs w:val="16"/>
        </w:rPr>
        <w:t>2</w:t>
      </w:r>
      <w:r w:rsidRPr="00106485">
        <w:rPr>
          <w:rFonts w:ascii="Tahoma" w:eastAsia="Tahoma" w:hAnsi="Tahoma" w:cs="Tahoma"/>
          <w:spacing w:val="40"/>
          <w:sz w:val="16"/>
          <w:szCs w:val="16"/>
        </w:rPr>
        <w:t xml:space="preserve"> </w:t>
      </w:r>
      <w:r w:rsidRPr="00106485">
        <w:rPr>
          <w:rFonts w:ascii="Tahoma" w:eastAsia="Tahoma" w:hAnsi="Tahoma" w:cs="Tahoma"/>
          <w:spacing w:val="-1"/>
          <w:sz w:val="16"/>
          <w:szCs w:val="16"/>
        </w:rPr>
        <w:t>k</w:t>
      </w:r>
      <w:r w:rsidRPr="00106485">
        <w:rPr>
          <w:rFonts w:ascii="Tahoma" w:eastAsia="Tahoma" w:hAnsi="Tahoma" w:cs="Tahoma"/>
          <w:sz w:val="16"/>
          <w:szCs w:val="16"/>
        </w:rPr>
        <w:t>w</w:t>
      </w:r>
      <w:r w:rsidRPr="00106485">
        <w:rPr>
          <w:rFonts w:ascii="Tahoma" w:eastAsia="Tahoma" w:hAnsi="Tahoma" w:cs="Tahoma"/>
          <w:spacing w:val="-1"/>
          <w:sz w:val="16"/>
          <w:szCs w:val="16"/>
        </w:rPr>
        <w:t>ietni</w:t>
      </w:r>
      <w:r w:rsidRPr="00106485">
        <w:rPr>
          <w:rFonts w:ascii="Tahoma" w:eastAsia="Tahoma" w:hAnsi="Tahoma" w:cs="Tahoma"/>
          <w:sz w:val="16"/>
          <w:szCs w:val="16"/>
        </w:rPr>
        <w:t>a</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2</w:t>
      </w:r>
      <w:r w:rsidRPr="00106485">
        <w:rPr>
          <w:rFonts w:ascii="Tahoma" w:eastAsia="Tahoma" w:hAnsi="Tahoma" w:cs="Tahoma"/>
          <w:spacing w:val="-1"/>
          <w:sz w:val="16"/>
          <w:szCs w:val="16"/>
        </w:rPr>
        <w:t>0</w:t>
      </w:r>
      <w:r w:rsidRPr="00106485">
        <w:rPr>
          <w:rFonts w:ascii="Tahoma" w:eastAsia="Tahoma" w:hAnsi="Tahoma" w:cs="Tahoma"/>
          <w:spacing w:val="1"/>
          <w:sz w:val="16"/>
          <w:szCs w:val="16"/>
        </w:rPr>
        <w:t>1</w:t>
      </w:r>
      <w:r w:rsidRPr="00106485">
        <w:rPr>
          <w:rFonts w:ascii="Tahoma" w:eastAsia="Tahoma" w:hAnsi="Tahoma" w:cs="Tahoma"/>
          <w:sz w:val="16"/>
          <w:szCs w:val="16"/>
        </w:rPr>
        <w:t>2</w:t>
      </w:r>
      <w:r w:rsidRPr="00106485">
        <w:rPr>
          <w:rFonts w:ascii="Tahoma" w:eastAsia="Tahoma" w:hAnsi="Tahoma" w:cs="Tahoma"/>
          <w:spacing w:val="40"/>
          <w:sz w:val="16"/>
          <w:szCs w:val="16"/>
        </w:rPr>
        <w:t xml:space="preserve"> </w:t>
      </w:r>
      <w:r w:rsidRPr="00106485">
        <w:rPr>
          <w:rFonts w:ascii="Tahoma" w:eastAsia="Tahoma" w:hAnsi="Tahoma" w:cs="Tahoma"/>
          <w:spacing w:val="-22"/>
          <w:sz w:val="16"/>
          <w:szCs w:val="16"/>
        </w:rPr>
        <w:t>r</w:t>
      </w:r>
      <w:r w:rsidRPr="00106485">
        <w:rPr>
          <w:rFonts w:ascii="Tahoma" w:eastAsia="Tahoma" w:hAnsi="Tahoma" w:cs="Tahoma"/>
          <w:sz w:val="16"/>
          <w:szCs w:val="16"/>
        </w:rPr>
        <w:t>.</w:t>
      </w:r>
      <w:r w:rsidRPr="00106485">
        <w:rPr>
          <w:rFonts w:ascii="Tahoma" w:eastAsia="Tahoma" w:hAnsi="Tahoma" w:cs="Tahoma"/>
          <w:spacing w:val="36"/>
          <w:sz w:val="16"/>
          <w:szCs w:val="16"/>
        </w:rPr>
        <w:t xml:space="preserve"> </w:t>
      </w:r>
      <w:r w:rsidRPr="00106485">
        <w:rPr>
          <w:rFonts w:ascii="Tahoma" w:eastAsia="Tahoma" w:hAnsi="Tahoma" w:cs="Tahoma"/>
          <w:sz w:val="16"/>
          <w:szCs w:val="16"/>
        </w:rPr>
        <w:t>w</w:t>
      </w:r>
      <w:r w:rsidRPr="00106485">
        <w:rPr>
          <w:rFonts w:ascii="Tahoma" w:eastAsia="Tahoma" w:hAnsi="Tahoma" w:cs="Tahoma"/>
          <w:spacing w:val="39"/>
          <w:sz w:val="16"/>
          <w:szCs w:val="16"/>
        </w:rPr>
        <w:t xml:space="preserve"> </w:t>
      </w:r>
      <w:r w:rsidRPr="00106485">
        <w:rPr>
          <w:rFonts w:ascii="Tahoma" w:eastAsia="Tahoma" w:hAnsi="Tahoma" w:cs="Tahoma"/>
          <w:sz w:val="16"/>
          <w:szCs w:val="16"/>
        </w:rPr>
        <w:t>sp</w:t>
      </w:r>
      <w:r w:rsidRPr="00106485">
        <w:rPr>
          <w:rFonts w:ascii="Tahoma" w:eastAsia="Tahoma" w:hAnsi="Tahoma" w:cs="Tahoma"/>
          <w:spacing w:val="-3"/>
          <w:sz w:val="16"/>
          <w:szCs w:val="16"/>
        </w:rPr>
        <w:t>r</w:t>
      </w:r>
      <w:r w:rsidRPr="00106485">
        <w:rPr>
          <w:rFonts w:ascii="Tahoma" w:eastAsia="Tahoma" w:hAnsi="Tahoma" w:cs="Tahoma"/>
          <w:sz w:val="16"/>
          <w:szCs w:val="16"/>
        </w:rPr>
        <w:t>awie</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K</w:t>
      </w:r>
      <w:r w:rsidRPr="00106485">
        <w:rPr>
          <w:rFonts w:ascii="Tahoma" w:eastAsia="Tahoma" w:hAnsi="Tahoma" w:cs="Tahoma"/>
          <w:spacing w:val="-3"/>
          <w:sz w:val="16"/>
          <w:szCs w:val="16"/>
        </w:rPr>
        <w:t>r</w:t>
      </w:r>
      <w:r w:rsidRPr="00106485">
        <w:rPr>
          <w:rFonts w:ascii="Tahoma" w:eastAsia="Tahoma" w:hAnsi="Tahoma" w:cs="Tahoma"/>
          <w:sz w:val="16"/>
          <w:szCs w:val="16"/>
        </w:rPr>
        <w:t>aj</w:t>
      </w:r>
      <w:r w:rsidRPr="00106485">
        <w:rPr>
          <w:rFonts w:ascii="Tahoma" w:eastAsia="Tahoma" w:hAnsi="Tahoma" w:cs="Tahoma"/>
          <w:spacing w:val="-1"/>
          <w:sz w:val="16"/>
          <w:szCs w:val="16"/>
        </w:rPr>
        <w:t>o</w:t>
      </w:r>
      <w:r w:rsidRPr="00106485">
        <w:rPr>
          <w:rFonts w:ascii="Tahoma" w:eastAsia="Tahoma" w:hAnsi="Tahoma" w:cs="Tahoma"/>
          <w:sz w:val="16"/>
          <w:szCs w:val="16"/>
        </w:rPr>
        <w:t>w</w:t>
      </w:r>
      <w:r w:rsidRPr="00106485">
        <w:rPr>
          <w:rFonts w:ascii="Tahoma" w:eastAsia="Tahoma" w:hAnsi="Tahoma" w:cs="Tahoma"/>
          <w:spacing w:val="-3"/>
          <w:sz w:val="16"/>
          <w:szCs w:val="16"/>
        </w:rPr>
        <w:t>y</w:t>
      </w:r>
      <w:r w:rsidRPr="00106485">
        <w:rPr>
          <w:rFonts w:ascii="Tahoma" w:eastAsia="Tahoma" w:hAnsi="Tahoma" w:cs="Tahoma"/>
          <w:sz w:val="16"/>
          <w:szCs w:val="16"/>
        </w:rPr>
        <w:t>ch</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R</w:t>
      </w:r>
      <w:r w:rsidRPr="00106485">
        <w:rPr>
          <w:rFonts w:ascii="Tahoma" w:eastAsia="Tahoma" w:hAnsi="Tahoma" w:cs="Tahoma"/>
          <w:sz w:val="16"/>
          <w:szCs w:val="16"/>
        </w:rPr>
        <w:t>am</w:t>
      </w:r>
      <w:r w:rsidRPr="00106485">
        <w:rPr>
          <w:rFonts w:ascii="Tahoma" w:eastAsia="Tahoma" w:hAnsi="Tahoma" w:cs="Tahoma"/>
          <w:spacing w:val="38"/>
          <w:sz w:val="16"/>
          <w:szCs w:val="16"/>
        </w:rPr>
        <w:t xml:space="preserve"> </w:t>
      </w:r>
      <w:r w:rsidRPr="00106485">
        <w:rPr>
          <w:rFonts w:ascii="Tahoma" w:eastAsia="Tahoma" w:hAnsi="Tahoma" w:cs="Tahoma"/>
          <w:sz w:val="16"/>
          <w:szCs w:val="16"/>
        </w:rPr>
        <w:t>I</w:t>
      </w:r>
      <w:r w:rsidRPr="00106485">
        <w:rPr>
          <w:rFonts w:ascii="Tahoma" w:eastAsia="Tahoma" w:hAnsi="Tahoma" w:cs="Tahoma"/>
          <w:spacing w:val="-1"/>
          <w:sz w:val="16"/>
          <w:szCs w:val="16"/>
        </w:rPr>
        <w:t>nte</w:t>
      </w:r>
      <w:r w:rsidRPr="00106485">
        <w:rPr>
          <w:rFonts w:ascii="Tahoma" w:eastAsia="Tahoma" w:hAnsi="Tahoma" w:cs="Tahoma"/>
          <w:sz w:val="16"/>
          <w:szCs w:val="16"/>
        </w:rPr>
        <w:t>r</w:t>
      </w:r>
      <w:r w:rsidRPr="00106485">
        <w:rPr>
          <w:rFonts w:ascii="Tahoma" w:eastAsia="Tahoma" w:hAnsi="Tahoma" w:cs="Tahoma"/>
          <w:spacing w:val="-1"/>
          <w:sz w:val="16"/>
          <w:szCs w:val="16"/>
        </w:rPr>
        <w:t>o</w:t>
      </w:r>
      <w:r w:rsidRPr="00106485">
        <w:rPr>
          <w:rFonts w:ascii="Tahoma" w:eastAsia="Tahoma" w:hAnsi="Tahoma" w:cs="Tahoma"/>
          <w:sz w:val="16"/>
          <w:szCs w:val="16"/>
        </w:rPr>
        <w:t>p</w:t>
      </w:r>
      <w:r w:rsidRPr="00106485">
        <w:rPr>
          <w:rFonts w:ascii="Tahoma" w:eastAsia="Tahoma" w:hAnsi="Tahoma" w:cs="Tahoma"/>
          <w:spacing w:val="-3"/>
          <w:sz w:val="16"/>
          <w:szCs w:val="16"/>
        </w:rPr>
        <w:t>er</w:t>
      </w:r>
      <w:r w:rsidRPr="00106485">
        <w:rPr>
          <w:rFonts w:ascii="Tahoma" w:eastAsia="Tahoma" w:hAnsi="Tahoma" w:cs="Tahoma"/>
          <w:sz w:val="16"/>
          <w:szCs w:val="16"/>
        </w:rPr>
        <w:t>ac</w:t>
      </w:r>
      <w:r w:rsidRPr="00106485">
        <w:rPr>
          <w:rFonts w:ascii="Tahoma" w:eastAsia="Tahoma" w:hAnsi="Tahoma" w:cs="Tahoma"/>
          <w:spacing w:val="-1"/>
          <w:sz w:val="16"/>
          <w:szCs w:val="16"/>
        </w:rPr>
        <w:t>y</w:t>
      </w:r>
      <w:r w:rsidRPr="00106485">
        <w:rPr>
          <w:rFonts w:ascii="Tahoma" w:eastAsia="Tahoma" w:hAnsi="Tahoma" w:cs="Tahoma"/>
          <w:sz w:val="16"/>
          <w:szCs w:val="16"/>
        </w:rPr>
        <w:t>j</w:t>
      </w:r>
      <w:r w:rsidRPr="00106485">
        <w:rPr>
          <w:rFonts w:ascii="Tahoma" w:eastAsia="Tahoma" w:hAnsi="Tahoma" w:cs="Tahoma"/>
          <w:spacing w:val="-1"/>
          <w:sz w:val="16"/>
          <w:szCs w:val="16"/>
        </w:rPr>
        <w:t>no</w:t>
      </w:r>
      <w:r w:rsidRPr="00106485">
        <w:rPr>
          <w:rFonts w:ascii="Tahoma" w:eastAsia="Tahoma" w:hAnsi="Tahoma" w:cs="Tahoma"/>
          <w:sz w:val="16"/>
          <w:szCs w:val="16"/>
        </w:rPr>
        <w:t>śc</w:t>
      </w:r>
      <w:r w:rsidRPr="00106485">
        <w:rPr>
          <w:rFonts w:ascii="Tahoma" w:eastAsia="Tahoma" w:hAnsi="Tahoma" w:cs="Tahoma"/>
          <w:spacing w:val="-1"/>
          <w:sz w:val="16"/>
          <w:szCs w:val="16"/>
        </w:rPr>
        <w:t>i</w:t>
      </w:r>
      <w:r w:rsidRPr="00106485">
        <w:rPr>
          <w:rFonts w:ascii="Tahoma" w:eastAsia="Tahoma" w:hAnsi="Tahoma" w:cs="Tahoma"/>
          <w:sz w:val="16"/>
          <w:szCs w:val="16"/>
        </w:rPr>
        <w:t>,</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minim</w:t>
      </w:r>
      <w:r w:rsidRPr="00106485">
        <w:rPr>
          <w:rFonts w:ascii="Tahoma" w:eastAsia="Tahoma" w:hAnsi="Tahoma" w:cs="Tahoma"/>
          <w:sz w:val="16"/>
          <w:szCs w:val="16"/>
        </w:rPr>
        <w:t>a</w:t>
      </w:r>
      <w:r w:rsidRPr="00106485">
        <w:rPr>
          <w:rFonts w:ascii="Tahoma" w:eastAsia="Tahoma" w:hAnsi="Tahoma" w:cs="Tahoma"/>
          <w:spacing w:val="1"/>
          <w:sz w:val="16"/>
          <w:szCs w:val="16"/>
        </w:rPr>
        <w:t>l</w:t>
      </w:r>
      <w:r w:rsidRPr="00106485">
        <w:rPr>
          <w:rFonts w:ascii="Tahoma" w:eastAsia="Tahoma" w:hAnsi="Tahoma" w:cs="Tahoma"/>
          <w:spacing w:val="-3"/>
          <w:sz w:val="16"/>
          <w:szCs w:val="16"/>
        </w:rPr>
        <w:t>ny</w:t>
      </w:r>
      <w:r w:rsidRPr="00106485">
        <w:rPr>
          <w:rFonts w:ascii="Tahoma" w:eastAsia="Tahoma" w:hAnsi="Tahoma" w:cs="Tahoma"/>
          <w:sz w:val="16"/>
          <w:szCs w:val="16"/>
        </w:rPr>
        <w:t>ch w</w:t>
      </w:r>
      <w:r w:rsidRPr="00106485">
        <w:rPr>
          <w:rFonts w:ascii="Tahoma" w:eastAsia="Tahoma" w:hAnsi="Tahoma" w:cs="Tahoma"/>
          <w:spacing w:val="-1"/>
          <w:sz w:val="16"/>
          <w:szCs w:val="16"/>
        </w:rPr>
        <w:t>ym</w:t>
      </w:r>
      <w:r w:rsidRPr="00106485">
        <w:rPr>
          <w:rFonts w:ascii="Tahoma" w:eastAsia="Tahoma" w:hAnsi="Tahoma" w:cs="Tahoma"/>
          <w:sz w:val="16"/>
          <w:szCs w:val="16"/>
        </w:rPr>
        <w:t>agań</w:t>
      </w:r>
      <w:r w:rsidRPr="00106485">
        <w:rPr>
          <w:rFonts w:ascii="Tahoma" w:eastAsia="Tahoma" w:hAnsi="Tahoma" w:cs="Tahoma"/>
          <w:spacing w:val="21"/>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l</w:t>
      </w:r>
      <w:r w:rsidRPr="00106485">
        <w:rPr>
          <w:rFonts w:ascii="Tahoma" w:eastAsia="Tahoma" w:hAnsi="Tahoma" w:cs="Tahoma"/>
          <w:sz w:val="16"/>
          <w:szCs w:val="16"/>
        </w:rPr>
        <w:t>a</w:t>
      </w:r>
      <w:r w:rsidRPr="00106485">
        <w:rPr>
          <w:rFonts w:ascii="Tahoma" w:eastAsia="Tahoma" w:hAnsi="Tahoma" w:cs="Tahoma"/>
          <w:spacing w:val="21"/>
          <w:sz w:val="16"/>
          <w:szCs w:val="16"/>
        </w:rPr>
        <w:t xml:space="preserve"> </w:t>
      </w:r>
      <w:r w:rsidRPr="00106485">
        <w:rPr>
          <w:rFonts w:ascii="Tahoma" w:eastAsia="Tahoma" w:hAnsi="Tahoma" w:cs="Tahoma"/>
          <w:sz w:val="16"/>
          <w:szCs w:val="16"/>
        </w:rPr>
        <w:t>r</w:t>
      </w:r>
      <w:r w:rsidRPr="00106485">
        <w:rPr>
          <w:rFonts w:ascii="Tahoma" w:eastAsia="Tahoma" w:hAnsi="Tahoma" w:cs="Tahoma"/>
          <w:spacing w:val="-1"/>
          <w:sz w:val="16"/>
          <w:szCs w:val="16"/>
        </w:rPr>
        <w:t>e</w:t>
      </w:r>
      <w:r w:rsidRPr="00106485">
        <w:rPr>
          <w:rFonts w:ascii="Tahoma" w:eastAsia="Tahoma" w:hAnsi="Tahoma" w:cs="Tahoma"/>
          <w:sz w:val="16"/>
          <w:szCs w:val="16"/>
        </w:rPr>
        <w:t>jes</w:t>
      </w:r>
      <w:r w:rsidRPr="00106485">
        <w:rPr>
          <w:rFonts w:ascii="Tahoma" w:eastAsia="Tahoma" w:hAnsi="Tahoma" w:cs="Tahoma"/>
          <w:spacing w:val="-1"/>
          <w:sz w:val="16"/>
          <w:szCs w:val="16"/>
        </w:rPr>
        <w:t>t</w:t>
      </w:r>
      <w:r w:rsidRPr="00106485">
        <w:rPr>
          <w:rFonts w:ascii="Tahoma" w:eastAsia="Tahoma" w:hAnsi="Tahoma" w:cs="Tahoma"/>
          <w:sz w:val="16"/>
          <w:szCs w:val="16"/>
        </w:rPr>
        <w:t>r</w:t>
      </w:r>
      <w:r w:rsidRPr="00106485">
        <w:rPr>
          <w:rFonts w:ascii="Tahoma" w:eastAsia="Tahoma" w:hAnsi="Tahoma" w:cs="Tahoma"/>
          <w:spacing w:val="-1"/>
          <w:sz w:val="16"/>
          <w:szCs w:val="16"/>
        </w:rPr>
        <w:t>ó</w:t>
      </w:r>
      <w:r w:rsidRPr="00106485">
        <w:rPr>
          <w:rFonts w:ascii="Tahoma" w:eastAsia="Tahoma" w:hAnsi="Tahoma" w:cs="Tahoma"/>
          <w:sz w:val="16"/>
          <w:szCs w:val="16"/>
        </w:rPr>
        <w:t>w</w:t>
      </w:r>
      <w:r w:rsidRPr="00106485">
        <w:rPr>
          <w:rFonts w:ascii="Tahoma" w:eastAsia="Tahoma" w:hAnsi="Tahoma" w:cs="Tahoma"/>
          <w:spacing w:val="22"/>
          <w:sz w:val="16"/>
          <w:szCs w:val="16"/>
        </w:rPr>
        <w:t xml:space="preserve"> </w:t>
      </w:r>
      <w:r w:rsidRPr="00106485">
        <w:rPr>
          <w:rFonts w:ascii="Tahoma" w:eastAsia="Tahoma" w:hAnsi="Tahoma" w:cs="Tahoma"/>
          <w:sz w:val="16"/>
          <w:szCs w:val="16"/>
        </w:rPr>
        <w:t>p</w:t>
      </w:r>
      <w:r w:rsidRPr="00106485">
        <w:rPr>
          <w:rFonts w:ascii="Tahoma" w:eastAsia="Tahoma" w:hAnsi="Tahoma" w:cs="Tahoma"/>
          <w:spacing w:val="-1"/>
          <w:sz w:val="16"/>
          <w:szCs w:val="16"/>
        </w:rPr>
        <w:t>u</w:t>
      </w:r>
      <w:r w:rsidRPr="00106485">
        <w:rPr>
          <w:rFonts w:ascii="Tahoma" w:eastAsia="Tahoma" w:hAnsi="Tahoma" w:cs="Tahoma"/>
          <w:sz w:val="16"/>
          <w:szCs w:val="16"/>
        </w:rPr>
        <w:t>b</w:t>
      </w:r>
      <w:r w:rsidRPr="00106485">
        <w:rPr>
          <w:rFonts w:ascii="Tahoma" w:eastAsia="Tahoma" w:hAnsi="Tahoma" w:cs="Tahoma"/>
          <w:spacing w:val="-1"/>
          <w:sz w:val="16"/>
          <w:szCs w:val="16"/>
        </w:rPr>
        <w:t>li</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3"/>
          <w:sz w:val="16"/>
          <w:szCs w:val="16"/>
        </w:rPr>
        <w:t>ny</w:t>
      </w:r>
      <w:r w:rsidRPr="00106485">
        <w:rPr>
          <w:rFonts w:ascii="Tahoma" w:eastAsia="Tahoma" w:hAnsi="Tahoma" w:cs="Tahoma"/>
          <w:sz w:val="16"/>
          <w:szCs w:val="16"/>
        </w:rPr>
        <w:t>ch</w:t>
      </w:r>
      <w:r w:rsidRPr="00106485">
        <w:rPr>
          <w:rFonts w:ascii="Tahoma" w:eastAsia="Tahoma" w:hAnsi="Tahoma" w:cs="Tahoma"/>
          <w:spacing w:val="21"/>
          <w:sz w:val="16"/>
          <w:szCs w:val="16"/>
        </w:rPr>
        <w:t xml:space="preserve"> </w:t>
      </w:r>
      <w:r w:rsidRPr="00106485">
        <w:rPr>
          <w:rFonts w:ascii="Tahoma" w:eastAsia="Tahoma" w:hAnsi="Tahoma" w:cs="Tahoma"/>
          <w:sz w:val="16"/>
          <w:szCs w:val="16"/>
        </w:rPr>
        <w:t>i</w:t>
      </w:r>
      <w:r w:rsidRPr="00106485">
        <w:rPr>
          <w:rFonts w:ascii="Tahoma" w:eastAsia="Tahoma" w:hAnsi="Tahoma" w:cs="Tahoma"/>
          <w:spacing w:val="21"/>
          <w:sz w:val="16"/>
          <w:szCs w:val="16"/>
        </w:rPr>
        <w:t xml:space="preserve"> </w:t>
      </w:r>
      <w:r w:rsidRPr="00106485">
        <w:rPr>
          <w:rFonts w:ascii="Tahoma" w:eastAsia="Tahoma" w:hAnsi="Tahoma" w:cs="Tahoma"/>
          <w:sz w:val="16"/>
          <w:szCs w:val="16"/>
        </w:rPr>
        <w:t>w</w:t>
      </w:r>
      <w:r w:rsidRPr="00106485">
        <w:rPr>
          <w:rFonts w:ascii="Tahoma" w:eastAsia="Tahoma" w:hAnsi="Tahoma" w:cs="Tahoma"/>
          <w:spacing w:val="-1"/>
          <w:sz w:val="16"/>
          <w:szCs w:val="16"/>
        </w:rPr>
        <w:t>ymi</w:t>
      </w:r>
      <w:r w:rsidRPr="00106485">
        <w:rPr>
          <w:rFonts w:ascii="Tahoma" w:eastAsia="Tahoma" w:hAnsi="Tahoma" w:cs="Tahoma"/>
          <w:sz w:val="16"/>
          <w:szCs w:val="16"/>
        </w:rPr>
        <w:t>a</w:t>
      </w:r>
      <w:r w:rsidRPr="00106485">
        <w:rPr>
          <w:rFonts w:ascii="Tahoma" w:eastAsia="Tahoma" w:hAnsi="Tahoma" w:cs="Tahoma"/>
          <w:spacing w:val="-4"/>
          <w:sz w:val="16"/>
          <w:szCs w:val="16"/>
        </w:rPr>
        <w:t>n</w:t>
      </w:r>
      <w:r w:rsidRPr="00106485">
        <w:rPr>
          <w:rFonts w:ascii="Tahoma" w:eastAsia="Tahoma" w:hAnsi="Tahoma" w:cs="Tahoma"/>
          <w:sz w:val="16"/>
          <w:szCs w:val="16"/>
        </w:rPr>
        <w:t>y</w:t>
      </w:r>
      <w:r w:rsidRPr="00106485">
        <w:rPr>
          <w:rFonts w:ascii="Tahoma" w:eastAsia="Tahoma" w:hAnsi="Tahoma" w:cs="Tahoma"/>
          <w:spacing w:val="21"/>
          <w:sz w:val="16"/>
          <w:szCs w:val="16"/>
        </w:rPr>
        <w:t xml:space="preserve"> </w:t>
      </w:r>
      <w:r w:rsidRPr="00106485">
        <w:rPr>
          <w:rFonts w:ascii="Tahoma" w:eastAsia="Tahoma" w:hAnsi="Tahoma" w:cs="Tahoma"/>
          <w:spacing w:val="-1"/>
          <w:sz w:val="16"/>
          <w:szCs w:val="16"/>
        </w:rPr>
        <w:t>i</w:t>
      </w:r>
      <w:r w:rsidRPr="00106485">
        <w:rPr>
          <w:rFonts w:ascii="Tahoma" w:eastAsia="Tahoma" w:hAnsi="Tahoma" w:cs="Tahoma"/>
          <w:spacing w:val="1"/>
          <w:sz w:val="16"/>
          <w:szCs w:val="16"/>
        </w:rPr>
        <w:t>n</w:t>
      </w:r>
      <w:r w:rsidRPr="00106485">
        <w:rPr>
          <w:rFonts w:ascii="Tahoma" w:eastAsia="Tahoma" w:hAnsi="Tahoma" w:cs="Tahoma"/>
          <w:spacing w:val="-3"/>
          <w:sz w:val="16"/>
          <w:szCs w:val="16"/>
        </w:rPr>
        <w:t>f</w:t>
      </w:r>
      <w:r w:rsidRPr="00106485">
        <w:rPr>
          <w:rFonts w:ascii="Tahoma" w:eastAsia="Tahoma" w:hAnsi="Tahoma" w:cs="Tahoma"/>
          <w:spacing w:val="-1"/>
          <w:sz w:val="16"/>
          <w:szCs w:val="16"/>
        </w:rPr>
        <w:t>o</w:t>
      </w:r>
      <w:r w:rsidRPr="00106485">
        <w:rPr>
          <w:rFonts w:ascii="Tahoma" w:eastAsia="Tahoma" w:hAnsi="Tahoma" w:cs="Tahoma"/>
          <w:sz w:val="16"/>
          <w:szCs w:val="16"/>
        </w:rPr>
        <w:t>r</w:t>
      </w:r>
      <w:r w:rsidRPr="00106485">
        <w:rPr>
          <w:rFonts w:ascii="Tahoma" w:eastAsia="Tahoma" w:hAnsi="Tahoma" w:cs="Tahoma"/>
          <w:spacing w:val="-1"/>
          <w:sz w:val="16"/>
          <w:szCs w:val="16"/>
        </w:rPr>
        <w:t>m</w:t>
      </w:r>
      <w:r w:rsidRPr="00106485">
        <w:rPr>
          <w:rFonts w:ascii="Tahoma" w:eastAsia="Tahoma" w:hAnsi="Tahoma" w:cs="Tahoma"/>
          <w:sz w:val="16"/>
          <w:szCs w:val="16"/>
        </w:rPr>
        <w:t>acji</w:t>
      </w:r>
      <w:r w:rsidRPr="00106485">
        <w:rPr>
          <w:rFonts w:ascii="Tahoma" w:eastAsia="Tahoma" w:hAnsi="Tahoma" w:cs="Tahoma"/>
          <w:spacing w:val="21"/>
          <w:sz w:val="16"/>
          <w:szCs w:val="16"/>
        </w:rPr>
        <w:t xml:space="preserve"> </w:t>
      </w:r>
      <w:r w:rsidRPr="00106485">
        <w:rPr>
          <w:rFonts w:ascii="Tahoma" w:eastAsia="Tahoma" w:hAnsi="Tahoma" w:cs="Tahoma"/>
          <w:sz w:val="16"/>
          <w:szCs w:val="16"/>
        </w:rPr>
        <w:t>w</w:t>
      </w:r>
      <w:r w:rsidRPr="00106485">
        <w:rPr>
          <w:rFonts w:ascii="Tahoma" w:eastAsia="Tahoma" w:hAnsi="Tahoma" w:cs="Tahoma"/>
          <w:spacing w:val="22"/>
          <w:sz w:val="16"/>
          <w:szCs w:val="16"/>
        </w:rPr>
        <w:t xml:space="preserve"> </w:t>
      </w:r>
      <w:r w:rsidRPr="00106485">
        <w:rPr>
          <w:rFonts w:ascii="Tahoma" w:eastAsia="Tahoma" w:hAnsi="Tahoma" w:cs="Tahoma"/>
          <w:sz w:val="16"/>
          <w:szCs w:val="16"/>
        </w:rPr>
        <w:t>p</w:t>
      </w:r>
      <w:r w:rsidRPr="00106485">
        <w:rPr>
          <w:rFonts w:ascii="Tahoma" w:eastAsia="Tahoma" w:hAnsi="Tahoma" w:cs="Tahoma"/>
          <w:spacing w:val="-1"/>
          <w:sz w:val="16"/>
          <w:szCs w:val="16"/>
        </w:rPr>
        <w:t>o</w:t>
      </w:r>
      <w:r w:rsidRPr="00106485">
        <w:rPr>
          <w:rFonts w:ascii="Tahoma" w:eastAsia="Tahoma" w:hAnsi="Tahoma" w:cs="Tahoma"/>
          <w:sz w:val="16"/>
          <w:szCs w:val="16"/>
        </w:rPr>
        <w:t>s</w:t>
      </w:r>
      <w:r w:rsidRPr="00106485">
        <w:rPr>
          <w:rFonts w:ascii="Tahoma" w:eastAsia="Tahoma" w:hAnsi="Tahoma" w:cs="Tahoma"/>
          <w:spacing w:val="-1"/>
          <w:sz w:val="16"/>
          <w:szCs w:val="16"/>
        </w:rPr>
        <w:t>t</w:t>
      </w:r>
      <w:r w:rsidRPr="00106485">
        <w:rPr>
          <w:rFonts w:ascii="Tahoma" w:eastAsia="Tahoma" w:hAnsi="Tahoma" w:cs="Tahoma"/>
          <w:sz w:val="16"/>
          <w:szCs w:val="16"/>
        </w:rPr>
        <w:t>aci</w:t>
      </w:r>
      <w:r w:rsidRPr="00106485">
        <w:rPr>
          <w:rFonts w:ascii="Tahoma" w:eastAsia="Tahoma" w:hAnsi="Tahoma" w:cs="Tahoma"/>
          <w:spacing w:val="21"/>
          <w:sz w:val="16"/>
          <w:szCs w:val="16"/>
        </w:rPr>
        <w:t xml:space="preserve"> </w:t>
      </w:r>
      <w:r w:rsidRPr="00106485">
        <w:rPr>
          <w:rFonts w:ascii="Tahoma" w:eastAsia="Tahoma" w:hAnsi="Tahoma" w:cs="Tahoma"/>
          <w:spacing w:val="-1"/>
          <w:sz w:val="16"/>
          <w:szCs w:val="16"/>
        </w:rPr>
        <w:t>elekt</w:t>
      </w:r>
      <w:r w:rsidRPr="00106485">
        <w:rPr>
          <w:rFonts w:ascii="Tahoma" w:eastAsia="Tahoma" w:hAnsi="Tahoma" w:cs="Tahoma"/>
          <w:sz w:val="16"/>
          <w:szCs w:val="16"/>
        </w:rPr>
        <w:t>r</w:t>
      </w:r>
      <w:r w:rsidRPr="00106485">
        <w:rPr>
          <w:rFonts w:ascii="Tahoma" w:eastAsia="Tahoma" w:hAnsi="Tahoma" w:cs="Tahoma"/>
          <w:spacing w:val="-1"/>
          <w:sz w:val="16"/>
          <w:szCs w:val="16"/>
        </w:rPr>
        <w:t>o</w:t>
      </w:r>
      <w:r w:rsidRPr="00106485">
        <w:rPr>
          <w:rFonts w:ascii="Tahoma" w:eastAsia="Tahoma" w:hAnsi="Tahoma" w:cs="Tahoma"/>
          <w:spacing w:val="1"/>
          <w:sz w:val="16"/>
          <w:szCs w:val="16"/>
        </w:rPr>
        <w:t>n</w:t>
      </w:r>
      <w:r w:rsidRPr="00106485">
        <w:rPr>
          <w:rFonts w:ascii="Tahoma" w:eastAsia="Tahoma" w:hAnsi="Tahoma" w:cs="Tahoma"/>
          <w:spacing w:val="-1"/>
          <w:sz w:val="16"/>
          <w:szCs w:val="16"/>
        </w:rPr>
        <w:t>i</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1"/>
          <w:sz w:val="16"/>
          <w:szCs w:val="16"/>
        </w:rPr>
        <w:t>ne</w:t>
      </w:r>
      <w:r w:rsidRPr="00106485">
        <w:rPr>
          <w:rFonts w:ascii="Tahoma" w:eastAsia="Tahoma" w:hAnsi="Tahoma" w:cs="Tahoma"/>
          <w:sz w:val="16"/>
          <w:szCs w:val="16"/>
        </w:rPr>
        <w:t>j</w:t>
      </w:r>
      <w:r w:rsidRPr="00106485">
        <w:rPr>
          <w:rFonts w:ascii="Tahoma" w:eastAsia="Tahoma" w:hAnsi="Tahoma" w:cs="Tahoma"/>
          <w:spacing w:val="22"/>
          <w:sz w:val="16"/>
          <w:szCs w:val="16"/>
        </w:rPr>
        <w:t xml:space="preserve"> </w:t>
      </w:r>
      <w:r w:rsidRPr="00106485">
        <w:rPr>
          <w:rFonts w:ascii="Tahoma" w:eastAsia="Tahoma" w:hAnsi="Tahoma" w:cs="Tahoma"/>
          <w:spacing w:val="-1"/>
          <w:sz w:val="16"/>
          <w:szCs w:val="16"/>
        </w:rPr>
        <w:t>o</w:t>
      </w:r>
      <w:r w:rsidRPr="00106485">
        <w:rPr>
          <w:rFonts w:ascii="Tahoma" w:eastAsia="Tahoma" w:hAnsi="Tahoma" w:cs="Tahoma"/>
          <w:spacing w:val="-3"/>
          <w:sz w:val="16"/>
          <w:szCs w:val="16"/>
        </w:rPr>
        <w:t>r</w:t>
      </w:r>
      <w:r w:rsidRPr="00106485">
        <w:rPr>
          <w:rFonts w:ascii="Tahoma" w:eastAsia="Tahoma" w:hAnsi="Tahoma" w:cs="Tahoma"/>
          <w:sz w:val="16"/>
          <w:szCs w:val="16"/>
        </w:rPr>
        <w:t>az</w:t>
      </w:r>
      <w:r w:rsidRPr="00106485">
        <w:rPr>
          <w:rFonts w:ascii="Tahoma" w:eastAsia="Tahoma" w:hAnsi="Tahoma" w:cs="Tahoma"/>
          <w:spacing w:val="22"/>
          <w:sz w:val="16"/>
          <w:szCs w:val="16"/>
        </w:rPr>
        <w:t xml:space="preserve"> </w:t>
      </w:r>
      <w:r w:rsidRPr="00106485">
        <w:rPr>
          <w:rFonts w:ascii="Tahoma" w:eastAsia="Tahoma" w:hAnsi="Tahoma" w:cs="Tahoma"/>
          <w:spacing w:val="-1"/>
          <w:sz w:val="16"/>
          <w:szCs w:val="16"/>
        </w:rPr>
        <w:t>minim</w:t>
      </w:r>
      <w:r w:rsidRPr="00106485">
        <w:rPr>
          <w:rFonts w:ascii="Tahoma" w:eastAsia="Tahoma" w:hAnsi="Tahoma" w:cs="Tahoma"/>
          <w:sz w:val="16"/>
          <w:szCs w:val="16"/>
        </w:rPr>
        <w:t>a</w:t>
      </w:r>
      <w:r w:rsidRPr="00106485">
        <w:rPr>
          <w:rFonts w:ascii="Tahoma" w:eastAsia="Tahoma" w:hAnsi="Tahoma" w:cs="Tahoma"/>
          <w:spacing w:val="-1"/>
          <w:sz w:val="16"/>
          <w:szCs w:val="16"/>
        </w:rPr>
        <w:t>ln</w:t>
      </w:r>
      <w:r w:rsidRPr="00106485">
        <w:rPr>
          <w:rFonts w:ascii="Tahoma" w:eastAsia="Tahoma" w:hAnsi="Tahoma" w:cs="Tahoma"/>
          <w:spacing w:val="-3"/>
          <w:sz w:val="16"/>
          <w:szCs w:val="16"/>
        </w:rPr>
        <w:t>y</w:t>
      </w:r>
      <w:r w:rsidRPr="00106485">
        <w:rPr>
          <w:rFonts w:ascii="Tahoma" w:eastAsia="Tahoma" w:hAnsi="Tahoma" w:cs="Tahoma"/>
          <w:sz w:val="16"/>
          <w:szCs w:val="16"/>
        </w:rPr>
        <w:t>ch</w:t>
      </w:r>
      <w:r w:rsidRPr="00106485">
        <w:rPr>
          <w:rFonts w:ascii="Tahoma" w:eastAsia="Tahoma" w:hAnsi="Tahoma" w:cs="Tahoma"/>
          <w:spacing w:val="24"/>
          <w:sz w:val="16"/>
          <w:szCs w:val="16"/>
        </w:rPr>
        <w:t xml:space="preserve"> </w:t>
      </w:r>
      <w:r w:rsidRPr="00106485">
        <w:rPr>
          <w:rFonts w:ascii="Tahoma" w:eastAsia="Tahoma" w:hAnsi="Tahoma" w:cs="Tahoma"/>
          <w:sz w:val="16"/>
          <w:szCs w:val="16"/>
        </w:rPr>
        <w:t>w</w:t>
      </w:r>
      <w:r w:rsidRPr="00106485">
        <w:rPr>
          <w:rFonts w:ascii="Tahoma" w:eastAsia="Tahoma" w:hAnsi="Tahoma" w:cs="Tahoma"/>
          <w:spacing w:val="-1"/>
          <w:sz w:val="16"/>
          <w:szCs w:val="16"/>
        </w:rPr>
        <w:t>ym</w:t>
      </w:r>
      <w:r w:rsidRPr="00106485">
        <w:rPr>
          <w:rFonts w:ascii="Tahoma" w:eastAsia="Tahoma" w:hAnsi="Tahoma" w:cs="Tahoma"/>
          <w:sz w:val="16"/>
          <w:szCs w:val="16"/>
        </w:rPr>
        <w:t>agań</w:t>
      </w:r>
      <w:r w:rsidRPr="00106485">
        <w:rPr>
          <w:rFonts w:ascii="Tahoma" w:eastAsia="Tahoma" w:hAnsi="Tahoma" w:cs="Tahoma"/>
          <w:spacing w:val="21"/>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l</w:t>
      </w:r>
      <w:r w:rsidRPr="00106485">
        <w:rPr>
          <w:rFonts w:ascii="Tahoma" w:eastAsia="Tahoma" w:hAnsi="Tahoma" w:cs="Tahoma"/>
          <w:sz w:val="16"/>
          <w:szCs w:val="16"/>
        </w:rPr>
        <w:t>a</w:t>
      </w:r>
      <w:r w:rsidRPr="00106485">
        <w:rPr>
          <w:rFonts w:ascii="Tahoma" w:eastAsia="Tahoma" w:hAnsi="Tahoma" w:cs="Tahoma"/>
          <w:spacing w:val="21"/>
          <w:sz w:val="16"/>
          <w:szCs w:val="16"/>
        </w:rPr>
        <w:t xml:space="preserve"> </w:t>
      </w:r>
      <w:r w:rsidRPr="00106485">
        <w:rPr>
          <w:rFonts w:ascii="Tahoma" w:eastAsia="Tahoma" w:hAnsi="Tahoma" w:cs="Tahoma"/>
          <w:sz w:val="16"/>
          <w:szCs w:val="16"/>
        </w:rPr>
        <w:t>s</w:t>
      </w:r>
      <w:r w:rsidRPr="00106485">
        <w:rPr>
          <w:rFonts w:ascii="Tahoma" w:eastAsia="Tahoma" w:hAnsi="Tahoma" w:cs="Tahoma"/>
          <w:spacing w:val="-1"/>
          <w:sz w:val="16"/>
          <w:szCs w:val="16"/>
        </w:rPr>
        <w:t>y</w:t>
      </w:r>
      <w:r w:rsidRPr="00106485">
        <w:rPr>
          <w:rFonts w:ascii="Tahoma" w:eastAsia="Tahoma" w:hAnsi="Tahoma" w:cs="Tahoma"/>
          <w:sz w:val="16"/>
          <w:szCs w:val="16"/>
        </w:rPr>
        <w:t>s</w:t>
      </w:r>
      <w:r w:rsidRPr="00106485">
        <w:rPr>
          <w:rFonts w:ascii="Tahoma" w:eastAsia="Tahoma" w:hAnsi="Tahoma" w:cs="Tahoma"/>
          <w:spacing w:val="-1"/>
          <w:sz w:val="16"/>
          <w:szCs w:val="16"/>
        </w:rPr>
        <w:t>temó</w:t>
      </w:r>
      <w:r w:rsidRPr="00106485">
        <w:rPr>
          <w:rFonts w:ascii="Tahoma" w:eastAsia="Tahoma" w:hAnsi="Tahoma" w:cs="Tahoma"/>
          <w:sz w:val="16"/>
          <w:szCs w:val="16"/>
        </w:rPr>
        <w:t>w</w:t>
      </w:r>
      <w:r>
        <w:rPr>
          <w:rFonts w:ascii="Tahoma" w:eastAsia="Tahoma" w:hAnsi="Tahoma" w:cs="Tahoma"/>
          <w:sz w:val="16"/>
          <w:szCs w:val="16"/>
        </w:rPr>
        <w:t xml:space="preserve"> </w:t>
      </w:r>
      <w:r w:rsidRPr="00106485">
        <w:rPr>
          <w:rFonts w:ascii="Tahoma" w:eastAsia="Tahoma" w:hAnsi="Tahoma" w:cs="Tahoma"/>
          <w:spacing w:val="-1"/>
          <w:position w:val="-1"/>
          <w:sz w:val="16"/>
          <w:szCs w:val="16"/>
        </w:rPr>
        <w:t>telei</w:t>
      </w:r>
      <w:r w:rsidRPr="00106485">
        <w:rPr>
          <w:rFonts w:ascii="Tahoma" w:eastAsia="Tahoma" w:hAnsi="Tahoma" w:cs="Tahoma"/>
          <w:spacing w:val="1"/>
          <w:position w:val="-1"/>
          <w:sz w:val="16"/>
          <w:szCs w:val="16"/>
        </w:rPr>
        <w:t>n</w:t>
      </w:r>
      <w:r w:rsidRPr="00106485">
        <w:rPr>
          <w:rFonts w:ascii="Tahoma" w:eastAsia="Tahoma" w:hAnsi="Tahoma" w:cs="Tahoma"/>
          <w:spacing w:val="-3"/>
          <w:position w:val="-1"/>
          <w:sz w:val="16"/>
          <w:szCs w:val="16"/>
        </w:rPr>
        <w:t>f</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r</w:t>
      </w:r>
      <w:r w:rsidRPr="00106485">
        <w:rPr>
          <w:rFonts w:ascii="Tahoma" w:eastAsia="Tahoma" w:hAnsi="Tahoma" w:cs="Tahoma"/>
          <w:spacing w:val="-1"/>
          <w:position w:val="-1"/>
          <w:sz w:val="16"/>
          <w:szCs w:val="16"/>
        </w:rPr>
        <w:t>m</w:t>
      </w:r>
      <w:r w:rsidRPr="00106485">
        <w:rPr>
          <w:rFonts w:ascii="Tahoma" w:eastAsia="Tahoma" w:hAnsi="Tahoma" w:cs="Tahoma"/>
          <w:spacing w:val="2"/>
          <w:position w:val="-1"/>
          <w:sz w:val="16"/>
          <w:szCs w:val="16"/>
        </w:rPr>
        <w:t>a</w:t>
      </w:r>
      <w:r w:rsidRPr="00106485">
        <w:rPr>
          <w:rFonts w:ascii="Tahoma" w:eastAsia="Tahoma" w:hAnsi="Tahoma" w:cs="Tahoma"/>
          <w:spacing w:val="-3"/>
          <w:position w:val="-1"/>
          <w:sz w:val="16"/>
          <w:szCs w:val="16"/>
        </w:rPr>
        <w:t>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spacing w:val="-1"/>
          <w:position w:val="-1"/>
          <w:sz w:val="16"/>
          <w:szCs w:val="16"/>
        </w:rPr>
        <w:t>n</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 xml:space="preserve">ch </w:t>
      </w:r>
      <w:r w:rsidRPr="00106485">
        <w:rPr>
          <w:rFonts w:ascii="Tahoma" w:eastAsia="Tahoma" w:hAnsi="Tahoma" w:cs="Tahoma"/>
          <w:spacing w:val="1"/>
          <w:position w:val="-1"/>
          <w:sz w:val="16"/>
          <w:szCs w:val="16"/>
        </w:rPr>
        <w:t>(</w:t>
      </w:r>
      <w:r>
        <w:rPr>
          <w:rFonts w:ascii="Tahoma" w:eastAsia="Tahoma" w:hAnsi="Tahoma" w:cs="Tahoma"/>
          <w:spacing w:val="1"/>
          <w:position w:val="-1"/>
          <w:sz w:val="16"/>
          <w:szCs w:val="16"/>
        </w:rPr>
        <w:t xml:space="preserve">tj. </w:t>
      </w:r>
      <w:r w:rsidRPr="00106485">
        <w:rPr>
          <w:rFonts w:ascii="Tahoma" w:eastAsia="Tahoma" w:hAnsi="Tahoma" w:cs="Tahoma"/>
          <w:spacing w:val="-1"/>
          <w:position w:val="-1"/>
          <w:sz w:val="16"/>
          <w:szCs w:val="16"/>
        </w:rPr>
        <w:t>D</w:t>
      </w:r>
      <w:r w:rsidRPr="00106485">
        <w:rPr>
          <w:rFonts w:ascii="Tahoma" w:eastAsia="Tahoma" w:hAnsi="Tahoma" w:cs="Tahoma"/>
          <w:position w:val="-1"/>
          <w:sz w:val="16"/>
          <w:szCs w:val="16"/>
        </w:rPr>
        <w:t>z</w:t>
      </w:r>
      <w:r w:rsidRPr="00106485">
        <w:rPr>
          <w:rFonts w:ascii="Tahoma" w:eastAsia="Tahoma" w:hAnsi="Tahoma" w:cs="Tahoma"/>
          <w:spacing w:val="-1"/>
          <w:position w:val="-1"/>
          <w:sz w:val="16"/>
          <w:szCs w:val="16"/>
        </w:rPr>
        <w:t>.</w:t>
      </w:r>
      <w:r w:rsidRPr="00106485">
        <w:rPr>
          <w:rFonts w:ascii="Tahoma" w:eastAsia="Tahoma" w:hAnsi="Tahoma" w:cs="Tahoma"/>
          <w:spacing w:val="-2"/>
          <w:position w:val="-1"/>
          <w:sz w:val="16"/>
          <w:szCs w:val="16"/>
        </w:rPr>
        <w:t>U</w:t>
      </w:r>
      <w:r w:rsidRPr="00106485">
        <w:rPr>
          <w:rFonts w:ascii="Tahoma" w:eastAsia="Tahoma" w:hAnsi="Tahoma" w:cs="Tahoma"/>
          <w:position w:val="-1"/>
          <w:sz w:val="16"/>
          <w:szCs w:val="16"/>
        </w:rPr>
        <w:t xml:space="preserve">. </w:t>
      </w:r>
      <w:r w:rsidRPr="00106485">
        <w:rPr>
          <w:rFonts w:ascii="Tahoma" w:eastAsia="Tahoma" w:hAnsi="Tahoma" w:cs="Tahoma"/>
          <w:spacing w:val="1"/>
          <w:position w:val="-1"/>
          <w:sz w:val="16"/>
          <w:szCs w:val="16"/>
        </w:rPr>
        <w:t>20</w:t>
      </w:r>
      <w:r w:rsidRPr="00106485">
        <w:rPr>
          <w:rFonts w:ascii="Tahoma" w:eastAsia="Tahoma" w:hAnsi="Tahoma" w:cs="Tahoma"/>
          <w:spacing w:val="-1"/>
          <w:position w:val="-1"/>
          <w:sz w:val="16"/>
          <w:szCs w:val="16"/>
        </w:rPr>
        <w:t>1</w:t>
      </w:r>
      <w:r>
        <w:rPr>
          <w:rFonts w:ascii="Tahoma" w:eastAsia="Tahoma" w:hAnsi="Tahoma" w:cs="Tahoma"/>
          <w:position w:val="-1"/>
          <w:sz w:val="16"/>
          <w:szCs w:val="16"/>
        </w:rPr>
        <w:t>6</w:t>
      </w:r>
      <w:r w:rsidRPr="00106485">
        <w:rPr>
          <w:rFonts w:ascii="Tahoma" w:eastAsia="Tahoma" w:hAnsi="Tahoma" w:cs="Tahoma"/>
          <w:spacing w:val="1"/>
          <w:position w:val="-1"/>
          <w:sz w:val="16"/>
          <w:szCs w:val="16"/>
        </w:rPr>
        <w:t xml:space="preserve"> </w:t>
      </w:r>
      <w:r w:rsidRPr="00106485">
        <w:rPr>
          <w:rFonts w:ascii="Tahoma" w:eastAsia="Tahoma" w:hAnsi="Tahoma" w:cs="Tahoma"/>
          <w:spacing w:val="-2"/>
          <w:position w:val="-1"/>
          <w:sz w:val="16"/>
          <w:szCs w:val="16"/>
        </w:rPr>
        <w:t>p</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 xml:space="preserve">z. </w:t>
      </w:r>
      <w:r>
        <w:rPr>
          <w:rFonts w:ascii="Tahoma" w:eastAsia="Tahoma" w:hAnsi="Tahoma" w:cs="Tahoma"/>
          <w:spacing w:val="1"/>
          <w:position w:val="-1"/>
          <w:sz w:val="16"/>
          <w:szCs w:val="16"/>
        </w:rPr>
        <w:t xml:space="preserve">113 z </w:t>
      </w:r>
      <w:proofErr w:type="spellStart"/>
      <w:r>
        <w:rPr>
          <w:rFonts w:ascii="Tahoma" w:eastAsia="Tahoma" w:hAnsi="Tahoma" w:cs="Tahoma"/>
          <w:spacing w:val="1"/>
          <w:position w:val="-1"/>
          <w:sz w:val="16"/>
          <w:szCs w:val="16"/>
        </w:rPr>
        <w:t>póżn</w:t>
      </w:r>
      <w:proofErr w:type="spellEnd"/>
      <w:r>
        <w:rPr>
          <w:rFonts w:ascii="Tahoma" w:eastAsia="Tahoma" w:hAnsi="Tahoma" w:cs="Tahoma"/>
          <w:spacing w:val="1"/>
          <w:position w:val="-1"/>
          <w:sz w:val="16"/>
          <w:szCs w:val="16"/>
        </w:rPr>
        <w:t>. zm.</w:t>
      </w:r>
      <w:r w:rsidRPr="00106485">
        <w:rPr>
          <w:rFonts w:ascii="Tahoma" w:eastAsia="Tahoma" w:hAnsi="Tahoma" w:cs="Tahoma"/>
          <w:position w:val="-1"/>
          <w:sz w:val="16"/>
          <w:szCs w:val="16"/>
        </w:rPr>
        <w:t>)</w:t>
      </w:r>
      <w:r>
        <w:rPr>
          <w:rFonts w:ascii="Tahoma" w:eastAsia="Tahoma" w:hAnsi="Tahoma" w:cs="Tahoma"/>
          <w:position w:val="-1"/>
          <w:sz w:val="16"/>
          <w:szCs w:val="16"/>
        </w:rPr>
        <w:t>.</w:t>
      </w:r>
    </w:p>
  </w:footnote>
  <w:footnote w:id="75">
    <w:p w14:paraId="2E4ACE0C" w14:textId="77777777" w:rsidR="00FF6EE1" w:rsidRPr="001B7CF3" w:rsidRDefault="00FF6EE1" w:rsidP="001B7CF3">
      <w:pPr>
        <w:pStyle w:val="Tekstprzypisudolnego"/>
        <w:spacing w:after="60"/>
        <w:jc w:val="both"/>
        <w:rPr>
          <w:rFonts w:ascii="Tahoma" w:hAnsi="Tahoma" w:cs="Tahoma"/>
        </w:rPr>
      </w:pPr>
      <w:r w:rsidRPr="0021691D">
        <w:rPr>
          <w:rStyle w:val="Odwoanieprzypisudolnego"/>
          <w:rFonts w:ascii="Tahoma" w:hAnsi="Tahoma" w:cs="Tahoma"/>
          <w:sz w:val="16"/>
          <w:szCs w:val="16"/>
        </w:rPr>
        <w:footnoteRef/>
      </w:r>
      <w:r w:rsidRPr="00B60E45">
        <w:rPr>
          <w:rFonts w:ascii="Tahoma" w:hAnsi="Tahoma" w:cs="Tahoma"/>
          <w:sz w:val="16"/>
          <w:szCs w:val="16"/>
        </w:rPr>
        <w:t xml:space="preserve"> </w:t>
      </w:r>
      <w:r w:rsidRPr="00106485">
        <w:rPr>
          <w:rFonts w:ascii="Tahoma" w:hAnsi="Tahoma" w:cs="Tahoma"/>
          <w:sz w:val="16"/>
          <w:szCs w:val="16"/>
        </w:rPr>
        <w:t>Dotyczy przypadku, gdy Projekt jest realizowany w ramach partnerstwa.</w:t>
      </w:r>
    </w:p>
  </w:footnote>
  <w:footnote w:id="76">
    <w:p w14:paraId="06CF6067" w14:textId="77777777" w:rsidR="00FF6EE1" w:rsidRPr="00D742C2" w:rsidRDefault="00FF6EE1" w:rsidP="008E0537">
      <w:pPr>
        <w:pStyle w:val="Tekstprzypisudolnego"/>
        <w:jc w:val="both"/>
        <w:rPr>
          <w:rFonts w:ascii="Tahoma" w:hAnsi="Tahoma" w:cs="Tahoma"/>
          <w:sz w:val="16"/>
          <w:szCs w:val="16"/>
        </w:rPr>
      </w:pPr>
      <w:r w:rsidRPr="0021691D">
        <w:rPr>
          <w:rStyle w:val="Odwoanieprzypisudolnego"/>
          <w:rFonts w:ascii="Tahoma" w:hAnsi="Tahoma" w:cs="Tahoma"/>
          <w:sz w:val="16"/>
          <w:szCs w:val="16"/>
        </w:rPr>
        <w:footnoteRef/>
      </w:r>
      <w:r w:rsidRPr="0021691D">
        <w:rPr>
          <w:rFonts w:ascii="Tahoma" w:hAnsi="Tahoma" w:cs="Tahoma"/>
          <w:sz w:val="16"/>
          <w:szCs w:val="16"/>
        </w:rPr>
        <w:t xml:space="preserve"> </w:t>
      </w:r>
      <w:r w:rsidRPr="00D742C2">
        <w:rPr>
          <w:rFonts w:ascii="Tahoma" w:hAnsi="Tahoma" w:cs="Tahoma"/>
          <w:sz w:val="16"/>
          <w:szCs w:val="16"/>
        </w:rPr>
        <w:t xml:space="preserve">Dotyczy wyłącznie przypadku, gdy Projekt jest współfinansowany ze środków specjalnej linii budżetowej </w:t>
      </w:r>
      <w:r w:rsidRPr="00D742C2">
        <w:rPr>
          <w:rFonts w:ascii="Tahoma" w:hAnsi="Tahoma" w:cs="Tahoma"/>
          <w:bCs/>
          <w:sz w:val="16"/>
          <w:szCs w:val="16"/>
        </w:rPr>
        <w:t>Inicjatywy na rzecz zatrudnienia ludzi młodych.</w:t>
      </w:r>
    </w:p>
  </w:footnote>
  <w:footnote w:id="77">
    <w:p w14:paraId="5CB2122D" w14:textId="77777777" w:rsidR="00FF6EE1" w:rsidRPr="00D742C2" w:rsidRDefault="00FF6EE1" w:rsidP="008E0537">
      <w:pPr>
        <w:pStyle w:val="Tekstprzypisudolnego"/>
        <w:jc w:val="both"/>
        <w:rPr>
          <w:rFonts w:ascii="Tahoma" w:hAnsi="Tahoma" w:cs="Tahoma"/>
          <w:sz w:val="16"/>
          <w:szCs w:val="16"/>
        </w:rPr>
      </w:pPr>
      <w:r w:rsidRPr="00D742C2">
        <w:rPr>
          <w:rFonts w:ascii="Tahoma" w:hAnsi="Tahoma" w:cs="Tahoma"/>
          <w:sz w:val="16"/>
          <w:szCs w:val="16"/>
          <w:vertAlign w:val="superscript"/>
        </w:rPr>
        <w:footnoteRef/>
      </w:r>
      <w:r w:rsidRPr="00D742C2">
        <w:rPr>
          <w:rFonts w:ascii="Tahoma" w:hAnsi="Tahoma" w:cs="Tahoma"/>
          <w:sz w:val="16"/>
          <w:szCs w:val="16"/>
        </w:rPr>
        <w:t xml:space="preserve"> Dotyczy przypadku gdy projekt jest realizowany w ramach partnerstwa. </w:t>
      </w:r>
    </w:p>
  </w:footnote>
  <w:footnote w:id="78">
    <w:p w14:paraId="3670427B" w14:textId="0966F87A" w:rsidR="00FF6EE1" w:rsidRPr="00D742C2" w:rsidRDefault="00FF6EE1" w:rsidP="00D742C2">
      <w:pPr>
        <w:pStyle w:val="Tekstprzypisudolnego"/>
        <w:jc w:val="both"/>
        <w:rPr>
          <w:rFonts w:ascii="Tahoma" w:hAnsi="Tahoma" w:cs="Tahoma"/>
          <w:sz w:val="16"/>
          <w:szCs w:val="16"/>
        </w:rPr>
      </w:pPr>
      <w:r w:rsidRPr="00D742C2">
        <w:rPr>
          <w:rFonts w:ascii="Tahoma" w:hAnsi="Tahoma" w:cs="Tahoma"/>
          <w:sz w:val="16"/>
          <w:szCs w:val="16"/>
          <w:vertAlign w:val="superscript"/>
        </w:rPr>
        <w:footnoteRef/>
      </w:r>
      <w:r w:rsidRPr="00D742C2">
        <w:rPr>
          <w:rFonts w:ascii="Tahoma" w:hAnsi="Tahoma" w:cs="Tahoma"/>
          <w:sz w:val="16"/>
          <w:szCs w:val="16"/>
        </w:rPr>
        <w:t xml:space="preserve"> Utwory w rozumieniu art. 1 ust. 2 ustawy o prawie autorskim i prawach pokrewnych (Dz. U. z 20</w:t>
      </w:r>
      <w:r w:rsidR="00432C22">
        <w:rPr>
          <w:rFonts w:ascii="Tahoma" w:hAnsi="Tahoma" w:cs="Tahoma"/>
          <w:sz w:val="16"/>
          <w:szCs w:val="16"/>
        </w:rPr>
        <w:t>18</w:t>
      </w:r>
      <w:r w:rsidRPr="00D742C2">
        <w:rPr>
          <w:rFonts w:ascii="Tahoma" w:hAnsi="Tahoma" w:cs="Tahoma"/>
          <w:sz w:val="16"/>
          <w:szCs w:val="16"/>
        </w:rPr>
        <w:t xml:space="preserve"> r., poz. </w:t>
      </w:r>
      <w:r w:rsidR="00432C22">
        <w:rPr>
          <w:rFonts w:ascii="Tahoma" w:hAnsi="Tahoma" w:cs="Tahoma"/>
          <w:sz w:val="16"/>
          <w:szCs w:val="16"/>
        </w:rPr>
        <w:t>1191</w:t>
      </w:r>
      <w:r w:rsidRPr="00D742C2">
        <w:rPr>
          <w:rFonts w:ascii="Tahoma" w:hAnsi="Tahoma" w:cs="Tahoma"/>
          <w:sz w:val="16"/>
          <w:szCs w:val="16"/>
        </w:rPr>
        <w:br/>
      </w:r>
      <w:proofErr w:type="spellStart"/>
      <w:r w:rsidR="00952101">
        <w:rPr>
          <w:rFonts w:ascii="Tahoma" w:hAnsi="Tahoma" w:cs="Tahoma"/>
          <w:sz w:val="16"/>
          <w:szCs w:val="16"/>
        </w:rPr>
        <w:t>t.j</w:t>
      </w:r>
      <w:proofErr w:type="spellEnd"/>
      <w:r w:rsidR="00952101">
        <w:rPr>
          <w:rFonts w:ascii="Tahoma" w:hAnsi="Tahoma" w:cs="Tahoma"/>
          <w:sz w:val="16"/>
          <w:szCs w:val="16"/>
        </w:rPr>
        <w:t xml:space="preserve">. </w:t>
      </w:r>
      <w:r w:rsidRPr="00D742C2">
        <w:rPr>
          <w:rFonts w:ascii="Tahoma" w:hAnsi="Tahoma" w:cs="Tahoma"/>
          <w:sz w:val="16"/>
          <w:szCs w:val="16"/>
        </w:rPr>
        <w:t xml:space="preserve">z </w:t>
      </w:r>
      <w:proofErr w:type="spellStart"/>
      <w:r w:rsidRPr="00D742C2">
        <w:rPr>
          <w:rFonts w:ascii="Tahoma" w:hAnsi="Tahoma" w:cs="Tahoma"/>
          <w:sz w:val="16"/>
          <w:szCs w:val="16"/>
        </w:rPr>
        <w:t>późn</w:t>
      </w:r>
      <w:proofErr w:type="spellEnd"/>
      <w:r w:rsidRPr="00D742C2">
        <w:rPr>
          <w:rFonts w:ascii="Tahoma" w:hAnsi="Tahoma" w:cs="Tahoma"/>
          <w:sz w:val="16"/>
          <w:szCs w:val="16"/>
        </w:rPr>
        <w:t>. zm. ) składające się na rezultaty projektu bądź związane merytorycznie z określonym rezultatem.</w:t>
      </w:r>
    </w:p>
  </w:footnote>
  <w:footnote w:id="79">
    <w:p w14:paraId="0BB34560" w14:textId="4DB81515" w:rsidR="00FF6EE1" w:rsidRPr="00D742C2" w:rsidRDefault="00FF6EE1" w:rsidP="008E0537">
      <w:pPr>
        <w:pStyle w:val="Tekstprzypisudolnego"/>
        <w:jc w:val="both"/>
        <w:rPr>
          <w:rFonts w:ascii="Tahoma" w:hAnsi="Tahoma" w:cs="Tahoma"/>
          <w:sz w:val="16"/>
          <w:szCs w:val="16"/>
        </w:rPr>
      </w:pPr>
      <w:r w:rsidRPr="00D742C2">
        <w:rPr>
          <w:rFonts w:ascii="Tahoma" w:hAnsi="Tahoma" w:cs="Tahoma"/>
          <w:sz w:val="16"/>
          <w:szCs w:val="16"/>
          <w:vertAlign w:val="superscript"/>
        </w:rPr>
        <w:footnoteRef/>
      </w:r>
      <w:r w:rsidRPr="00D742C2">
        <w:rPr>
          <w:rFonts w:ascii="Tahoma" w:hAnsi="Tahoma" w:cs="Tahoma"/>
          <w:sz w:val="16"/>
          <w:szCs w:val="16"/>
        </w:rPr>
        <w:t xml:space="preserve"> Dotyczy przypadku, gdy Projekt jest realizowany w ramach partnerstwa.</w:t>
      </w:r>
    </w:p>
  </w:footnote>
  <w:footnote w:id="80">
    <w:p w14:paraId="77791B6F" w14:textId="2A0DB66C" w:rsidR="00FF6EE1" w:rsidRPr="00D742C2" w:rsidRDefault="00FF6EE1" w:rsidP="008E0537">
      <w:pPr>
        <w:pStyle w:val="Tekstprzypisudolnego"/>
        <w:jc w:val="both"/>
        <w:rPr>
          <w:rFonts w:ascii="Tahoma" w:hAnsi="Tahoma" w:cs="Tahoma"/>
          <w:sz w:val="16"/>
          <w:szCs w:val="16"/>
        </w:rPr>
      </w:pPr>
      <w:r w:rsidRPr="00D742C2">
        <w:rPr>
          <w:rFonts w:ascii="Tahoma" w:hAnsi="Tahoma" w:cs="Tahoma"/>
          <w:sz w:val="16"/>
          <w:szCs w:val="16"/>
          <w:vertAlign w:val="superscript"/>
        </w:rPr>
        <w:footnoteRef/>
      </w:r>
      <w:r w:rsidRPr="00D742C2">
        <w:rPr>
          <w:rFonts w:ascii="Tahoma" w:hAnsi="Tahoma" w:cs="Tahoma"/>
          <w:sz w:val="16"/>
          <w:szCs w:val="16"/>
        </w:rPr>
        <w:t xml:space="preserve"> Dotyczy przypadku, gdy Projekt jest realizowany w ramach partnerstwa.</w:t>
      </w:r>
    </w:p>
  </w:footnote>
  <w:footnote w:id="81">
    <w:p w14:paraId="7C1E6DED" w14:textId="77777777" w:rsidR="00FF6EE1" w:rsidRPr="005C440A" w:rsidRDefault="00FF6EE1" w:rsidP="008E0537">
      <w:pPr>
        <w:pStyle w:val="Tekstprzypisudolnego"/>
        <w:jc w:val="both"/>
        <w:rPr>
          <w:rFonts w:ascii="Tahoma" w:hAnsi="Tahoma" w:cs="Tahoma"/>
          <w:sz w:val="16"/>
          <w:szCs w:val="16"/>
        </w:rPr>
      </w:pPr>
      <w:r w:rsidRPr="00D742C2">
        <w:rPr>
          <w:rFonts w:ascii="Tahoma" w:hAnsi="Tahoma" w:cs="Tahoma"/>
          <w:sz w:val="16"/>
          <w:szCs w:val="16"/>
          <w:vertAlign w:val="superscript"/>
        </w:rPr>
        <w:footnoteRef/>
      </w:r>
      <w:r w:rsidRPr="00D742C2">
        <w:rPr>
          <w:rFonts w:ascii="Tahoma" w:hAnsi="Tahoma" w:cs="Tahoma"/>
          <w:sz w:val="16"/>
          <w:szCs w:val="16"/>
        </w:rPr>
        <w:t xml:space="preserve"> Dotyczy przypadku gdy projekt jest realizowany w ramach partnerstwa.</w:t>
      </w:r>
    </w:p>
  </w:footnote>
  <w:footnote w:id="82">
    <w:p w14:paraId="366C2000" w14:textId="6B1C275F" w:rsidR="00FF6EE1" w:rsidRPr="0009305E" w:rsidRDefault="00FF6EE1">
      <w:pPr>
        <w:pStyle w:val="Tekstprzypisudolnego"/>
        <w:rPr>
          <w:rFonts w:ascii="Tahoma" w:hAnsi="Tahoma" w:cs="Tahoma"/>
          <w:sz w:val="16"/>
          <w:szCs w:val="16"/>
        </w:rPr>
      </w:pPr>
      <w:r w:rsidRPr="0009305E">
        <w:rPr>
          <w:rStyle w:val="Odwoanieprzypisudolnego"/>
          <w:rFonts w:ascii="Tahoma" w:hAnsi="Tahoma" w:cs="Tahoma"/>
          <w:sz w:val="16"/>
          <w:szCs w:val="16"/>
        </w:rPr>
        <w:footnoteRef/>
      </w:r>
      <w:r w:rsidRPr="0009305E">
        <w:rPr>
          <w:rFonts w:ascii="Tahoma" w:hAnsi="Tahoma" w:cs="Tahoma"/>
          <w:sz w:val="16"/>
          <w:szCs w:val="16"/>
        </w:rPr>
        <w:t xml:space="preserve"> Należy podać numer sumy kontrolnej pierwotnej wersji wniosku</w:t>
      </w:r>
      <w:r>
        <w:rPr>
          <w:rFonts w:ascii="Tahoma" w:hAnsi="Tahoma" w:cs="Tahoma"/>
          <w:sz w:val="16"/>
          <w:szCs w:val="16"/>
        </w:rPr>
        <w:t>.</w:t>
      </w:r>
    </w:p>
  </w:footnote>
  <w:footnote w:id="83">
    <w:p w14:paraId="6D146010" w14:textId="77777777" w:rsidR="00FF6EE1" w:rsidRPr="0009305E" w:rsidRDefault="00FF6EE1">
      <w:pPr>
        <w:pStyle w:val="Tekstprzypisudolnego"/>
        <w:rPr>
          <w:rFonts w:ascii="Tahoma" w:hAnsi="Tahoma" w:cs="Tahoma"/>
          <w:sz w:val="16"/>
          <w:szCs w:val="16"/>
        </w:rPr>
      </w:pPr>
      <w:r w:rsidRPr="0009305E">
        <w:rPr>
          <w:rStyle w:val="Odwoanieprzypisudolnego"/>
          <w:rFonts w:ascii="Tahoma" w:hAnsi="Tahoma" w:cs="Tahoma"/>
          <w:sz w:val="16"/>
          <w:szCs w:val="16"/>
        </w:rPr>
        <w:footnoteRef/>
      </w:r>
      <w:r w:rsidRPr="0009305E">
        <w:rPr>
          <w:rFonts w:ascii="Tahoma" w:hAnsi="Tahoma" w:cs="Tahoma"/>
          <w:sz w:val="16"/>
          <w:szCs w:val="16"/>
        </w:rPr>
        <w:t xml:space="preserve"> </w:t>
      </w:r>
      <w:r w:rsidRPr="00106485">
        <w:rPr>
          <w:rFonts w:ascii="Tahoma" w:eastAsia="Tahoma" w:hAnsi="Tahoma" w:cs="Tahoma"/>
          <w:spacing w:val="-1"/>
          <w:position w:val="-1"/>
          <w:sz w:val="16"/>
          <w:szCs w:val="16"/>
        </w:rPr>
        <w:t>Dot</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y pr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je</w:t>
      </w:r>
      <w:r w:rsidRPr="00106485">
        <w:rPr>
          <w:rFonts w:ascii="Tahoma" w:eastAsia="Tahoma" w:hAnsi="Tahoma" w:cs="Tahoma"/>
          <w:spacing w:val="-1"/>
          <w:position w:val="-1"/>
          <w:sz w:val="16"/>
          <w:szCs w:val="16"/>
        </w:rPr>
        <w:t>któ</w:t>
      </w:r>
      <w:r w:rsidRPr="00106485">
        <w:rPr>
          <w:rFonts w:ascii="Tahoma" w:eastAsia="Tahoma" w:hAnsi="Tahoma" w:cs="Tahoma"/>
          <w:spacing w:val="-4"/>
          <w:position w:val="-1"/>
          <w:sz w:val="16"/>
          <w:szCs w:val="16"/>
        </w:rPr>
        <w:t>w</w:t>
      </w:r>
      <w:r w:rsidRPr="00106485">
        <w:rPr>
          <w:rFonts w:ascii="Tahoma" w:eastAsia="Tahoma" w:hAnsi="Tahoma" w:cs="Tahoma"/>
          <w:position w:val="-1"/>
          <w:sz w:val="16"/>
          <w:szCs w:val="16"/>
        </w:rPr>
        <w:t>, w</w:t>
      </w:r>
      <w:r w:rsidRPr="00106485">
        <w:rPr>
          <w:rFonts w:ascii="Tahoma" w:eastAsia="Tahoma" w:hAnsi="Tahoma" w:cs="Tahoma"/>
          <w:spacing w:val="1"/>
          <w:position w:val="-1"/>
          <w:sz w:val="16"/>
          <w:szCs w:val="16"/>
        </w:rPr>
        <w:t xml:space="preserve"> </w:t>
      </w:r>
      <w:r w:rsidRPr="00106485">
        <w:rPr>
          <w:rFonts w:ascii="Tahoma" w:eastAsia="Tahoma" w:hAnsi="Tahoma" w:cs="Tahoma"/>
          <w:spacing w:val="-1"/>
          <w:position w:val="-1"/>
          <w:sz w:val="16"/>
          <w:szCs w:val="16"/>
        </w:rPr>
        <w:t>któ</w:t>
      </w:r>
      <w:r w:rsidRPr="00106485">
        <w:rPr>
          <w:rFonts w:ascii="Tahoma" w:eastAsia="Tahoma" w:hAnsi="Tahoma" w:cs="Tahoma"/>
          <w:position w:val="-1"/>
          <w:sz w:val="16"/>
          <w:szCs w:val="16"/>
        </w:rPr>
        <w:t>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ch b</w:t>
      </w:r>
      <w:r w:rsidRPr="00106485">
        <w:rPr>
          <w:rFonts w:ascii="Tahoma" w:eastAsia="Tahoma" w:hAnsi="Tahoma" w:cs="Tahoma"/>
          <w:spacing w:val="-1"/>
          <w:position w:val="-1"/>
          <w:sz w:val="16"/>
          <w:szCs w:val="16"/>
        </w:rPr>
        <w:t>ę</w:t>
      </w:r>
      <w:r w:rsidRPr="00106485">
        <w:rPr>
          <w:rFonts w:ascii="Tahoma" w:eastAsia="Tahoma" w:hAnsi="Tahoma" w:cs="Tahoma"/>
          <w:position w:val="-1"/>
          <w:sz w:val="16"/>
          <w:szCs w:val="16"/>
        </w:rPr>
        <w:t>dz</w:t>
      </w:r>
      <w:r w:rsidRPr="00106485">
        <w:rPr>
          <w:rFonts w:ascii="Tahoma" w:eastAsia="Tahoma" w:hAnsi="Tahoma" w:cs="Tahoma"/>
          <w:spacing w:val="-1"/>
          <w:position w:val="-1"/>
          <w:sz w:val="16"/>
          <w:szCs w:val="16"/>
        </w:rPr>
        <w:t>i</w:t>
      </w:r>
      <w:r w:rsidRPr="00106485">
        <w:rPr>
          <w:rFonts w:ascii="Tahoma" w:eastAsia="Tahoma" w:hAnsi="Tahoma" w:cs="Tahoma"/>
          <w:position w:val="-1"/>
          <w:sz w:val="16"/>
          <w:szCs w:val="16"/>
        </w:rPr>
        <w:t xml:space="preserve">e </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dz</w:t>
      </w:r>
      <w:r w:rsidRPr="00106485">
        <w:rPr>
          <w:rFonts w:ascii="Tahoma" w:eastAsia="Tahoma" w:hAnsi="Tahoma" w:cs="Tahoma"/>
          <w:spacing w:val="-1"/>
          <w:position w:val="-1"/>
          <w:sz w:val="16"/>
          <w:szCs w:val="16"/>
        </w:rPr>
        <w:t>iel</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a p</w:t>
      </w:r>
      <w:r w:rsidRPr="00106485">
        <w:rPr>
          <w:rFonts w:ascii="Tahoma" w:eastAsia="Tahoma" w:hAnsi="Tahoma" w:cs="Tahoma"/>
          <w:spacing w:val="-1"/>
          <w:position w:val="-1"/>
          <w:sz w:val="16"/>
          <w:szCs w:val="16"/>
        </w:rPr>
        <w:t>omo</w:t>
      </w:r>
      <w:r w:rsidRPr="00106485">
        <w:rPr>
          <w:rFonts w:ascii="Tahoma" w:eastAsia="Tahoma" w:hAnsi="Tahoma" w:cs="Tahoma"/>
          <w:position w:val="-1"/>
          <w:sz w:val="16"/>
          <w:szCs w:val="16"/>
        </w:rPr>
        <w:t>c p</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b</w:t>
      </w:r>
      <w:r w:rsidRPr="00106485">
        <w:rPr>
          <w:rFonts w:ascii="Tahoma" w:eastAsia="Tahoma" w:hAnsi="Tahoma" w:cs="Tahoma"/>
          <w:spacing w:val="-1"/>
          <w:position w:val="-1"/>
          <w:sz w:val="16"/>
          <w:szCs w:val="16"/>
        </w:rPr>
        <w:t>li</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a i</w:t>
      </w:r>
      <w:r w:rsidRPr="00106485">
        <w:rPr>
          <w:rFonts w:ascii="Tahoma" w:eastAsia="Tahoma" w:hAnsi="Tahoma" w:cs="Tahoma"/>
          <w:spacing w:val="-1"/>
          <w:position w:val="-1"/>
          <w:sz w:val="16"/>
          <w:szCs w:val="16"/>
        </w:rPr>
        <w:t xml:space="preserve"> </w:t>
      </w:r>
      <w:r w:rsidRPr="00106485">
        <w:rPr>
          <w:rFonts w:ascii="Tahoma" w:eastAsia="Tahoma" w:hAnsi="Tahoma" w:cs="Tahoma"/>
          <w:position w:val="-1"/>
          <w:sz w:val="16"/>
          <w:szCs w:val="16"/>
        </w:rPr>
        <w:t>/</w:t>
      </w:r>
      <w:r w:rsidRPr="00106485">
        <w:rPr>
          <w:rFonts w:ascii="Tahoma" w:eastAsia="Tahoma" w:hAnsi="Tahoma" w:cs="Tahoma"/>
          <w:spacing w:val="1"/>
          <w:position w:val="-1"/>
          <w:sz w:val="16"/>
          <w:szCs w:val="16"/>
        </w:rPr>
        <w:t xml:space="preserve"> </w:t>
      </w:r>
      <w:r w:rsidRPr="00106485">
        <w:rPr>
          <w:rFonts w:ascii="Tahoma" w:eastAsia="Tahoma" w:hAnsi="Tahoma" w:cs="Tahoma"/>
          <w:spacing w:val="-3"/>
          <w:position w:val="-1"/>
          <w:sz w:val="16"/>
          <w:szCs w:val="16"/>
        </w:rPr>
        <w:t>l</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b p</w:t>
      </w:r>
      <w:r w:rsidRPr="00106485">
        <w:rPr>
          <w:rFonts w:ascii="Tahoma" w:eastAsia="Tahoma" w:hAnsi="Tahoma" w:cs="Tahoma"/>
          <w:spacing w:val="-1"/>
          <w:position w:val="-1"/>
          <w:sz w:val="16"/>
          <w:szCs w:val="16"/>
        </w:rPr>
        <w:t>omo</w:t>
      </w:r>
      <w:r w:rsidRPr="00106485">
        <w:rPr>
          <w:rFonts w:ascii="Tahoma" w:eastAsia="Tahoma" w:hAnsi="Tahoma" w:cs="Tahoma"/>
          <w:position w:val="-1"/>
          <w:sz w:val="16"/>
          <w:szCs w:val="16"/>
        </w:rPr>
        <w:t xml:space="preserve">c de </w:t>
      </w:r>
      <w:proofErr w:type="spellStart"/>
      <w:r w:rsidRPr="00106485">
        <w:rPr>
          <w:rFonts w:ascii="Tahoma" w:eastAsia="Tahoma" w:hAnsi="Tahoma" w:cs="Tahoma"/>
          <w:spacing w:val="-1"/>
          <w:position w:val="-1"/>
          <w:sz w:val="16"/>
          <w:szCs w:val="16"/>
        </w:rPr>
        <w:t>minimi</w:t>
      </w:r>
      <w:r w:rsidRPr="00106485">
        <w:rPr>
          <w:rFonts w:ascii="Tahoma" w:eastAsia="Tahoma" w:hAnsi="Tahoma" w:cs="Tahoma"/>
          <w:position w:val="-1"/>
          <w:sz w:val="16"/>
          <w:szCs w:val="16"/>
        </w:rPr>
        <w:t>s</w:t>
      </w:r>
      <w:proofErr w:type="spellEnd"/>
      <w:r w:rsidRPr="00106485">
        <w:rPr>
          <w:rFonts w:ascii="Tahoma" w:eastAsia="Tahoma" w:hAnsi="Tahoma" w:cs="Tahoma"/>
          <w:position w:val="-1"/>
          <w:sz w:val="16"/>
          <w:szCs w:val="16"/>
        </w:rPr>
        <w:t>.</w:t>
      </w:r>
    </w:p>
  </w:footnote>
  <w:footnote w:id="84">
    <w:p w14:paraId="41B62B44" w14:textId="77777777" w:rsidR="00FF6EE1" w:rsidRPr="00BB32D5" w:rsidRDefault="00FF6EE1">
      <w:pPr>
        <w:pStyle w:val="Tekstprzypisudolnego"/>
      </w:pPr>
      <w:r w:rsidRPr="0009305E">
        <w:rPr>
          <w:rStyle w:val="Odwoanieprzypisudolnego"/>
          <w:rFonts w:ascii="Tahoma" w:hAnsi="Tahoma" w:cs="Tahoma"/>
          <w:sz w:val="16"/>
          <w:szCs w:val="16"/>
        </w:rPr>
        <w:footnoteRef/>
      </w:r>
      <w:r w:rsidRPr="0009305E">
        <w:rPr>
          <w:rFonts w:ascii="Tahoma" w:hAnsi="Tahoma" w:cs="Tahoma"/>
          <w:sz w:val="16"/>
          <w:szCs w:val="16"/>
        </w:rPr>
        <w:t xml:space="preserve"> </w:t>
      </w:r>
      <w:r w:rsidRPr="00106485">
        <w:rPr>
          <w:rFonts w:ascii="Tahoma" w:eastAsia="Tahoma" w:hAnsi="Tahoma" w:cs="Tahoma"/>
          <w:spacing w:val="-1"/>
          <w:position w:val="-1"/>
          <w:sz w:val="16"/>
          <w:szCs w:val="16"/>
        </w:rPr>
        <w:t>Dot</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y pr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je</w:t>
      </w:r>
      <w:r w:rsidRPr="00106485">
        <w:rPr>
          <w:rFonts w:ascii="Tahoma" w:eastAsia="Tahoma" w:hAnsi="Tahoma" w:cs="Tahoma"/>
          <w:spacing w:val="-1"/>
          <w:position w:val="-1"/>
          <w:sz w:val="16"/>
          <w:szCs w:val="16"/>
        </w:rPr>
        <w:t>któ</w:t>
      </w:r>
      <w:r w:rsidRPr="00106485">
        <w:rPr>
          <w:rFonts w:ascii="Tahoma" w:eastAsia="Tahoma" w:hAnsi="Tahoma" w:cs="Tahoma"/>
          <w:spacing w:val="-4"/>
          <w:position w:val="-1"/>
          <w:sz w:val="16"/>
          <w:szCs w:val="16"/>
        </w:rPr>
        <w:t>w</w:t>
      </w:r>
      <w:r w:rsidRPr="00106485">
        <w:rPr>
          <w:rFonts w:ascii="Tahoma" w:eastAsia="Tahoma" w:hAnsi="Tahoma" w:cs="Tahoma"/>
          <w:position w:val="-1"/>
          <w:sz w:val="16"/>
          <w:szCs w:val="16"/>
        </w:rPr>
        <w:t>, w</w:t>
      </w:r>
      <w:r w:rsidRPr="00106485">
        <w:rPr>
          <w:rFonts w:ascii="Tahoma" w:eastAsia="Tahoma" w:hAnsi="Tahoma" w:cs="Tahoma"/>
          <w:spacing w:val="1"/>
          <w:position w:val="-1"/>
          <w:sz w:val="16"/>
          <w:szCs w:val="16"/>
        </w:rPr>
        <w:t xml:space="preserve"> </w:t>
      </w:r>
      <w:r w:rsidRPr="00106485">
        <w:rPr>
          <w:rFonts w:ascii="Tahoma" w:eastAsia="Tahoma" w:hAnsi="Tahoma" w:cs="Tahoma"/>
          <w:spacing w:val="-3"/>
          <w:position w:val="-1"/>
          <w:sz w:val="16"/>
          <w:szCs w:val="16"/>
        </w:rPr>
        <w:t>r</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m</w:t>
      </w:r>
      <w:r w:rsidRPr="00106485">
        <w:rPr>
          <w:rFonts w:ascii="Tahoma" w:eastAsia="Tahoma" w:hAnsi="Tahoma" w:cs="Tahoma"/>
          <w:position w:val="-1"/>
          <w:sz w:val="16"/>
          <w:szCs w:val="16"/>
        </w:rPr>
        <w:t>ach</w:t>
      </w:r>
      <w:r w:rsidRPr="00106485">
        <w:rPr>
          <w:rFonts w:ascii="Tahoma" w:eastAsia="Tahoma" w:hAnsi="Tahoma" w:cs="Tahoma"/>
          <w:spacing w:val="-1"/>
          <w:position w:val="-1"/>
          <w:sz w:val="16"/>
          <w:szCs w:val="16"/>
        </w:rPr>
        <w:t xml:space="preserve"> kt</w:t>
      </w:r>
      <w:r w:rsidRPr="00106485">
        <w:rPr>
          <w:rFonts w:ascii="Tahoma" w:eastAsia="Tahoma" w:hAnsi="Tahoma" w:cs="Tahoma"/>
          <w:spacing w:val="-3"/>
          <w:position w:val="-1"/>
          <w:sz w:val="16"/>
          <w:szCs w:val="16"/>
        </w:rPr>
        <w:t>ó</w:t>
      </w:r>
      <w:r w:rsidRPr="00106485">
        <w:rPr>
          <w:rFonts w:ascii="Tahoma" w:eastAsia="Tahoma" w:hAnsi="Tahoma" w:cs="Tahoma"/>
          <w:position w:val="-1"/>
          <w:sz w:val="16"/>
          <w:szCs w:val="16"/>
        </w:rPr>
        <w:t>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 xml:space="preserve">ch </w:t>
      </w:r>
      <w:r w:rsidRPr="00106485">
        <w:rPr>
          <w:rFonts w:ascii="Tahoma" w:eastAsia="Tahoma" w:hAnsi="Tahoma" w:cs="Tahoma"/>
          <w:spacing w:val="1"/>
          <w:position w:val="-1"/>
          <w:sz w:val="16"/>
          <w:szCs w:val="16"/>
        </w:rPr>
        <w:t>w</w:t>
      </w:r>
      <w:r w:rsidRPr="00106485">
        <w:rPr>
          <w:rFonts w:ascii="Tahoma" w:eastAsia="Tahoma" w:hAnsi="Tahoma" w:cs="Tahoma"/>
          <w:spacing w:val="-1"/>
          <w:position w:val="-1"/>
          <w:sz w:val="16"/>
          <w:szCs w:val="16"/>
        </w:rPr>
        <w:t>y</w:t>
      </w:r>
      <w:r w:rsidRPr="00106485">
        <w:rPr>
          <w:rFonts w:ascii="Tahoma" w:eastAsia="Tahoma" w:hAnsi="Tahoma" w:cs="Tahoma"/>
          <w:position w:val="-1"/>
          <w:sz w:val="16"/>
          <w:szCs w:val="16"/>
        </w:rPr>
        <w:t>da</w:t>
      </w:r>
      <w:r w:rsidRPr="00106485">
        <w:rPr>
          <w:rFonts w:ascii="Tahoma" w:eastAsia="Tahoma" w:hAnsi="Tahoma" w:cs="Tahoma"/>
          <w:spacing w:val="-1"/>
          <w:position w:val="-1"/>
          <w:sz w:val="16"/>
          <w:szCs w:val="16"/>
        </w:rPr>
        <w:t>tk</w:t>
      </w:r>
      <w:r w:rsidRPr="00106485">
        <w:rPr>
          <w:rFonts w:ascii="Tahoma" w:eastAsia="Tahoma" w:hAnsi="Tahoma" w:cs="Tahoma"/>
          <w:position w:val="-1"/>
          <w:sz w:val="16"/>
          <w:szCs w:val="16"/>
        </w:rPr>
        <w:t>i  są 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z</w:t>
      </w:r>
      <w:r w:rsidRPr="00106485">
        <w:rPr>
          <w:rFonts w:ascii="Tahoma" w:eastAsia="Tahoma" w:hAnsi="Tahoma" w:cs="Tahoma"/>
          <w:spacing w:val="-1"/>
          <w:position w:val="-1"/>
          <w:sz w:val="16"/>
          <w:szCs w:val="16"/>
        </w:rPr>
        <w:t>li</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e 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łto</w:t>
      </w:r>
      <w:r w:rsidRPr="00106485">
        <w:rPr>
          <w:rFonts w:ascii="Tahoma" w:eastAsia="Tahoma" w:hAnsi="Tahoma" w:cs="Tahoma"/>
          <w:position w:val="-1"/>
          <w:sz w:val="16"/>
          <w:szCs w:val="16"/>
        </w:rPr>
        <w:t>w</w:t>
      </w:r>
      <w:r w:rsidRPr="00106485">
        <w:rPr>
          <w:rFonts w:ascii="Tahoma" w:eastAsia="Tahoma" w:hAnsi="Tahoma" w:cs="Tahoma"/>
          <w:spacing w:val="-3"/>
          <w:position w:val="-1"/>
          <w:sz w:val="16"/>
          <w:szCs w:val="16"/>
        </w:rPr>
        <w:t>o</w:t>
      </w:r>
      <w:r w:rsidRPr="00106485">
        <w:rPr>
          <w:rFonts w:ascii="Tahoma" w:eastAsia="Tahoma" w:hAnsi="Tahoma" w:cs="Tahoma"/>
          <w:position w:val="-1"/>
          <w:sz w:val="16"/>
          <w:szCs w:val="16"/>
        </w:rPr>
        <w:t>.</w:t>
      </w:r>
    </w:p>
  </w:footnote>
  <w:footnote w:id="85">
    <w:p w14:paraId="3E086CA2" w14:textId="77777777" w:rsidR="00432C22" w:rsidRPr="00A413F0" w:rsidRDefault="00432C22" w:rsidP="00432C22">
      <w:pPr>
        <w:pStyle w:val="Tekstprzypisudolnego"/>
        <w:rPr>
          <w:rFonts w:ascii="Tahoma" w:hAnsi="Tahoma" w:cs="Tahoma"/>
          <w:sz w:val="16"/>
          <w:szCs w:val="16"/>
        </w:rPr>
      </w:pPr>
      <w:r w:rsidRPr="00C7464F">
        <w:rPr>
          <w:rStyle w:val="Odwoanieprzypisudolnego"/>
          <w:rFonts w:ascii="Tahoma" w:hAnsi="Tahoma" w:cs="Tahoma"/>
          <w:sz w:val="16"/>
          <w:szCs w:val="16"/>
        </w:rPr>
        <w:footnoteRef/>
      </w:r>
      <w:r w:rsidRPr="00C7464F">
        <w:rPr>
          <w:rFonts w:ascii="Tahoma" w:hAnsi="Tahoma" w:cs="Tahoma"/>
          <w:sz w:val="16"/>
          <w:szCs w:val="16"/>
        </w:rPr>
        <w:t xml:space="preserve"> Wykreślić jeśli nie dotyczy.</w:t>
      </w:r>
    </w:p>
  </w:footnote>
  <w:footnote w:id="86">
    <w:p w14:paraId="564CB858" w14:textId="586A2908" w:rsidR="00FF6EE1" w:rsidRPr="00FF4AAE" w:rsidRDefault="00FF6EE1">
      <w:pPr>
        <w:pStyle w:val="Tekstprzypisudolnego"/>
        <w:rPr>
          <w:rFonts w:ascii="Tahoma" w:hAnsi="Tahoma" w:cs="Tahoma"/>
          <w:sz w:val="16"/>
          <w:szCs w:val="16"/>
        </w:rPr>
      </w:pPr>
      <w:r w:rsidRPr="00FF4AAE">
        <w:rPr>
          <w:rStyle w:val="Odwoanieprzypisudolnego"/>
          <w:rFonts w:ascii="Tahoma" w:hAnsi="Tahoma" w:cs="Tahoma"/>
          <w:sz w:val="16"/>
          <w:szCs w:val="16"/>
        </w:rPr>
        <w:footnoteRef/>
      </w:r>
      <w:r w:rsidRPr="00FF4AAE">
        <w:rPr>
          <w:rFonts w:ascii="Tahoma" w:hAnsi="Tahoma" w:cs="Tahoma"/>
          <w:sz w:val="16"/>
          <w:szCs w:val="16"/>
        </w:rPr>
        <w:t xml:space="preserve"> Wykreślić jeśli nie dotyczy.</w:t>
      </w:r>
    </w:p>
  </w:footnote>
  <w:footnote w:id="87">
    <w:p w14:paraId="071B5DA4" w14:textId="77777777" w:rsidR="00FF6EE1" w:rsidRPr="00234147" w:rsidRDefault="00FF6EE1" w:rsidP="008E3C45">
      <w:pPr>
        <w:pStyle w:val="Tekstprzypisudolnego"/>
        <w:rPr>
          <w:rFonts w:ascii="Tahoma" w:hAnsi="Tahoma" w:cs="Tahoma"/>
          <w:sz w:val="16"/>
          <w:szCs w:val="16"/>
        </w:rPr>
      </w:pPr>
      <w:r w:rsidRPr="00234147">
        <w:rPr>
          <w:rStyle w:val="Odwoanieprzypisudolnego"/>
          <w:rFonts w:ascii="Tahoma" w:hAnsi="Tahoma" w:cs="Tahoma"/>
          <w:sz w:val="16"/>
          <w:szCs w:val="16"/>
        </w:rPr>
        <w:footnoteRef/>
      </w:r>
      <w:r w:rsidRPr="00234147">
        <w:rPr>
          <w:rFonts w:ascii="Tahoma" w:hAnsi="Tahoma" w:cs="Tahoma"/>
          <w:sz w:val="16"/>
          <w:szCs w:val="16"/>
        </w:rPr>
        <w:t xml:space="preserve"> </w:t>
      </w:r>
      <w:r w:rsidRPr="00106485">
        <w:rPr>
          <w:rFonts w:ascii="Tahoma" w:eastAsia="Tahoma" w:hAnsi="Tahoma" w:cs="Tahoma"/>
          <w:spacing w:val="1"/>
          <w:sz w:val="16"/>
          <w:szCs w:val="16"/>
        </w:rPr>
        <w:t>N</w:t>
      </w:r>
      <w:r w:rsidRPr="00106485">
        <w:rPr>
          <w:rFonts w:ascii="Tahoma" w:eastAsia="Tahoma" w:hAnsi="Tahoma" w:cs="Tahoma"/>
          <w:sz w:val="16"/>
          <w:szCs w:val="16"/>
        </w:rPr>
        <w:t>a</w:t>
      </w:r>
      <w:r w:rsidRPr="00106485">
        <w:rPr>
          <w:rFonts w:ascii="Tahoma" w:eastAsia="Tahoma" w:hAnsi="Tahoma" w:cs="Tahoma"/>
          <w:spacing w:val="-1"/>
          <w:sz w:val="16"/>
          <w:szCs w:val="16"/>
        </w:rPr>
        <w:t>le</w:t>
      </w:r>
      <w:r w:rsidRPr="00106485">
        <w:rPr>
          <w:rFonts w:ascii="Tahoma" w:eastAsia="Tahoma" w:hAnsi="Tahoma" w:cs="Tahoma"/>
          <w:sz w:val="16"/>
          <w:szCs w:val="16"/>
        </w:rPr>
        <w:t xml:space="preserve">ży </w:t>
      </w:r>
      <w:r w:rsidRPr="00106485">
        <w:rPr>
          <w:rFonts w:ascii="Tahoma" w:eastAsia="Tahoma" w:hAnsi="Tahoma" w:cs="Tahoma"/>
          <w:spacing w:val="1"/>
          <w:sz w:val="16"/>
          <w:szCs w:val="16"/>
        </w:rPr>
        <w:t>w</w:t>
      </w:r>
      <w:r w:rsidRPr="00106485">
        <w:rPr>
          <w:rFonts w:ascii="Tahoma" w:eastAsia="Tahoma" w:hAnsi="Tahoma" w:cs="Tahoma"/>
          <w:spacing w:val="-1"/>
          <w:sz w:val="16"/>
          <w:szCs w:val="16"/>
        </w:rPr>
        <w:t>yk</w:t>
      </w:r>
      <w:r w:rsidRPr="00106485">
        <w:rPr>
          <w:rFonts w:ascii="Tahoma" w:eastAsia="Tahoma" w:hAnsi="Tahoma" w:cs="Tahoma"/>
          <w:sz w:val="16"/>
          <w:szCs w:val="16"/>
        </w:rPr>
        <w:t>r</w:t>
      </w:r>
      <w:r w:rsidRPr="00106485">
        <w:rPr>
          <w:rFonts w:ascii="Tahoma" w:eastAsia="Tahoma" w:hAnsi="Tahoma" w:cs="Tahoma"/>
          <w:spacing w:val="-1"/>
          <w:sz w:val="16"/>
          <w:szCs w:val="16"/>
        </w:rPr>
        <w:t>e</w:t>
      </w:r>
      <w:r w:rsidRPr="00106485">
        <w:rPr>
          <w:rFonts w:ascii="Tahoma" w:eastAsia="Tahoma" w:hAnsi="Tahoma" w:cs="Tahoma"/>
          <w:sz w:val="16"/>
          <w:szCs w:val="16"/>
        </w:rPr>
        <w:t>śl</w:t>
      </w:r>
      <w:r w:rsidRPr="00106485">
        <w:rPr>
          <w:rFonts w:ascii="Tahoma" w:eastAsia="Tahoma" w:hAnsi="Tahoma" w:cs="Tahoma"/>
          <w:spacing w:val="-1"/>
          <w:sz w:val="16"/>
          <w:szCs w:val="16"/>
        </w:rPr>
        <w:t>i</w:t>
      </w:r>
      <w:r w:rsidRPr="00106485">
        <w:rPr>
          <w:rFonts w:ascii="Tahoma" w:eastAsia="Tahoma" w:hAnsi="Tahoma" w:cs="Tahoma"/>
          <w:sz w:val="16"/>
          <w:szCs w:val="16"/>
        </w:rPr>
        <w:t>ć, j</w:t>
      </w:r>
      <w:r w:rsidRPr="00106485">
        <w:rPr>
          <w:rFonts w:ascii="Tahoma" w:eastAsia="Tahoma" w:hAnsi="Tahoma" w:cs="Tahoma"/>
          <w:spacing w:val="-1"/>
          <w:sz w:val="16"/>
          <w:szCs w:val="16"/>
        </w:rPr>
        <w:t>e</w:t>
      </w:r>
      <w:r w:rsidRPr="00106485">
        <w:rPr>
          <w:rFonts w:ascii="Tahoma" w:eastAsia="Tahoma" w:hAnsi="Tahoma" w:cs="Tahoma"/>
          <w:sz w:val="16"/>
          <w:szCs w:val="16"/>
        </w:rPr>
        <w:t xml:space="preserve">śli </w:t>
      </w:r>
      <w:r w:rsidRPr="00106485">
        <w:rPr>
          <w:rFonts w:ascii="Tahoma" w:eastAsia="Tahoma" w:hAnsi="Tahoma" w:cs="Tahoma"/>
          <w:spacing w:val="-1"/>
          <w:sz w:val="16"/>
          <w:szCs w:val="16"/>
        </w:rPr>
        <w:t>ni</w:t>
      </w:r>
      <w:r w:rsidRPr="00106485">
        <w:rPr>
          <w:rFonts w:ascii="Tahoma" w:eastAsia="Tahoma" w:hAnsi="Tahoma" w:cs="Tahoma"/>
          <w:sz w:val="16"/>
          <w:szCs w:val="16"/>
        </w:rPr>
        <w:t>e d</w:t>
      </w:r>
      <w:r w:rsidRPr="00106485">
        <w:rPr>
          <w:rFonts w:ascii="Tahoma" w:eastAsia="Tahoma" w:hAnsi="Tahoma" w:cs="Tahoma"/>
          <w:spacing w:val="-1"/>
          <w:sz w:val="16"/>
          <w:szCs w:val="16"/>
        </w:rPr>
        <w:t>o</w:t>
      </w:r>
      <w:r w:rsidRPr="00106485">
        <w:rPr>
          <w:rFonts w:ascii="Tahoma" w:eastAsia="Tahoma" w:hAnsi="Tahoma" w:cs="Tahoma"/>
          <w:spacing w:val="-3"/>
          <w:sz w:val="16"/>
          <w:szCs w:val="16"/>
        </w:rPr>
        <w:t>ty</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15"/>
          <w:sz w:val="16"/>
          <w:szCs w:val="16"/>
        </w:rPr>
        <w:t>y</w:t>
      </w:r>
      <w:r w:rsidRPr="00106485">
        <w:rPr>
          <w:rFonts w:ascii="Tahoma" w:eastAsia="Tahoma" w:hAnsi="Tahoma" w:cs="Tahom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70" w:type="dxa"/>
      <w:tblInd w:w="-459" w:type="dxa"/>
      <w:tblLook w:val="00A0" w:firstRow="1" w:lastRow="0" w:firstColumn="1" w:lastColumn="0" w:noHBand="0" w:noVBand="0"/>
    </w:tblPr>
    <w:tblGrid>
      <w:gridCol w:w="458"/>
      <w:gridCol w:w="1843"/>
      <w:gridCol w:w="2693"/>
      <w:gridCol w:w="2058"/>
      <w:gridCol w:w="2478"/>
      <w:gridCol w:w="1340"/>
    </w:tblGrid>
    <w:tr w:rsidR="00FF6EE1" w:rsidRPr="00701007" w14:paraId="05FA67E1" w14:textId="77777777" w:rsidTr="009904C3">
      <w:trPr>
        <w:trHeight w:val="727"/>
      </w:trPr>
      <w:tc>
        <w:tcPr>
          <w:tcW w:w="10870" w:type="dxa"/>
          <w:gridSpan w:val="6"/>
        </w:tcPr>
        <w:p w14:paraId="6BF3E08D" w14:textId="77777777" w:rsidR="00FF6EE1" w:rsidRPr="00701007" w:rsidRDefault="00FF6EE1" w:rsidP="00B3156C">
          <w:pPr>
            <w:rPr>
              <w:b/>
              <w:sz w:val="24"/>
              <w:szCs w:val="24"/>
            </w:rPr>
          </w:pPr>
        </w:p>
      </w:tc>
    </w:tr>
    <w:tr w:rsidR="00FF6EE1" w:rsidRPr="00D77D6D" w14:paraId="7BFF3656" w14:textId="77777777" w:rsidTr="009904C3">
      <w:tblPrEx>
        <w:tblCellMar>
          <w:left w:w="0" w:type="dxa"/>
          <w:right w:w="0" w:type="dxa"/>
        </w:tblCellMar>
        <w:tblLook w:val="04A0" w:firstRow="1" w:lastRow="0" w:firstColumn="1" w:lastColumn="0" w:noHBand="0" w:noVBand="1"/>
      </w:tblPrEx>
      <w:trPr>
        <w:gridBefore w:val="1"/>
        <w:gridAfter w:val="1"/>
        <w:wBefore w:w="458" w:type="dxa"/>
        <w:wAfter w:w="1340" w:type="dxa"/>
      </w:trPr>
      <w:tc>
        <w:tcPr>
          <w:tcW w:w="1843" w:type="dxa"/>
          <w:tcMar>
            <w:left w:w="0" w:type="dxa"/>
            <w:right w:w="0" w:type="dxa"/>
          </w:tcMar>
        </w:tcPr>
        <w:p w14:paraId="726FD084" w14:textId="02A0A19C" w:rsidR="00FF6EE1" w:rsidRPr="00D77D6D" w:rsidRDefault="00FF6EE1" w:rsidP="00B3156C">
          <w:pPr>
            <w:rPr>
              <w:rFonts w:ascii="Calibri" w:hAnsi="Calibri"/>
              <w:noProof/>
              <w:lang w:eastAsia="pl-PL"/>
            </w:rPr>
          </w:pPr>
        </w:p>
      </w:tc>
      <w:tc>
        <w:tcPr>
          <w:tcW w:w="2693" w:type="dxa"/>
          <w:tcMar>
            <w:left w:w="0" w:type="dxa"/>
            <w:right w:w="0" w:type="dxa"/>
          </w:tcMar>
        </w:tcPr>
        <w:p w14:paraId="469F577B" w14:textId="68212413" w:rsidR="00FF6EE1" w:rsidRPr="00D77D6D" w:rsidRDefault="00FF6EE1" w:rsidP="00B3156C">
          <w:pPr>
            <w:ind w:left="48"/>
            <w:jc w:val="center"/>
            <w:rPr>
              <w:rFonts w:ascii="Calibri" w:hAnsi="Calibri"/>
              <w:noProof/>
              <w:lang w:eastAsia="pl-PL"/>
            </w:rPr>
          </w:pPr>
        </w:p>
      </w:tc>
      <w:tc>
        <w:tcPr>
          <w:tcW w:w="2058" w:type="dxa"/>
          <w:tcMar>
            <w:left w:w="0" w:type="dxa"/>
            <w:right w:w="0" w:type="dxa"/>
          </w:tcMar>
        </w:tcPr>
        <w:p w14:paraId="69EBE984" w14:textId="1E3EE4C1" w:rsidR="00FF6EE1" w:rsidRPr="00D77D6D" w:rsidRDefault="00FF6EE1" w:rsidP="00B3156C">
          <w:pPr>
            <w:ind w:left="-1"/>
            <w:jc w:val="center"/>
            <w:rPr>
              <w:rFonts w:ascii="Calibri" w:hAnsi="Calibri"/>
              <w:noProof/>
              <w:lang w:eastAsia="pl-PL"/>
            </w:rPr>
          </w:pPr>
        </w:p>
      </w:tc>
      <w:tc>
        <w:tcPr>
          <w:tcW w:w="2478" w:type="dxa"/>
          <w:tcMar>
            <w:left w:w="0" w:type="dxa"/>
            <w:right w:w="0" w:type="dxa"/>
          </w:tcMar>
        </w:tcPr>
        <w:p w14:paraId="1A6A5302" w14:textId="5B590422" w:rsidR="00FF6EE1" w:rsidRPr="00D77D6D" w:rsidRDefault="00FF6EE1" w:rsidP="00B3156C">
          <w:pPr>
            <w:ind w:right="-1"/>
            <w:jc w:val="right"/>
            <w:rPr>
              <w:rFonts w:ascii="Calibri" w:hAnsi="Calibri"/>
              <w:noProof/>
              <w:lang w:eastAsia="pl-PL"/>
            </w:rPr>
          </w:pPr>
        </w:p>
      </w:tc>
    </w:tr>
  </w:tbl>
  <w:p w14:paraId="0519E477" w14:textId="77777777" w:rsidR="00FF6EE1" w:rsidRDefault="00FF6EE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12" w:type="dxa"/>
      <w:tblLook w:val="00A0" w:firstRow="1" w:lastRow="0" w:firstColumn="1" w:lastColumn="0" w:noHBand="0" w:noVBand="0"/>
    </w:tblPr>
    <w:tblGrid>
      <w:gridCol w:w="1843"/>
      <w:gridCol w:w="2693"/>
      <w:gridCol w:w="2058"/>
      <w:gridCol w:w="2478"/>
      <w:gridCol w:w="1340"/>
    </w:tblGrid>
    <w:tr w:rsidR="00FF6EE1" w14:paraId="35D8B336" w14:textId="77777777" w:rsidTr="009904C3">
      <w:trPr>
        <w:trHeight w:val="727"/>
      </w:trPr>
      <w:tc>
        <w:tcPr>
          <w:tcW w:w="10412" w:type="dxa"/>
          <w:gridSpan w:val="5"/>
        </w:tcPr>
        <w:p w14:paraId="452BA152" w14:textId="77777777" w:rsidR="00FF6EE1" w:rsidRDefault="00FF6EE1" w:rsidP="009904C3">
          <w:pPr>
            <w:rPr>
              <w:b/>
              <w:sz w:val="24"/>
              <w:szCs w:val="24"/>
              <w:lang w:val="en-US"/>
            </w:rPr>
          </w:pPr>
        </w:p>
      </w:tc>
    </w:tr>
    <w:tr w:rsidR="00FF6EE1" w14:paraId="7E5DB6D9" w14:textId="77777777" w:rsidTr="009904C3">
      <w:trPr>
        <w:gridAfter w:val="1"/>
        <w:wAfter w:w="1340" w:type="dxa"/>
      </w:trPr>
      <w:tc>
        <w:tcPr>
          <w:tcW w:w="1843" w:type="dxa"/>
          <w:tcMar>
            <w:top w:w="0" w:type="dxa"/>
            <w:left w:w="0" w:type="dxa"/>
            <w:bottom w:w="0" w:type="dxa"/>
            <w:right w:w="0" w:type="dxa"/>
          </w:tcMar>
          <w:hideMark/>
        </w:tcPr>
        <w:p w14:paraId="555FF216" w14:textId="16A42FE9" w:rsidR="00FF6EE1" w:rsidRDefault="00FF6EE1" w:rsidP="009904C3">
          <w:pPr>
            <w:rPr>
              <w:rFonts w:ascii="Calibri" w:hAnsi="Calibri"/>
              <w:noProof/>
              <w:lang w:val="en-US" w:eastAsia="pl-PL"/>
            </w:rPr>
          </w:pPr>
          <w:r>
            <w:rPr>
              <w:rFonts w:ascii="Calibri" w:hAnsi="Calibri"/>
              <w:noProof/>
              <w:lang w:eastAsia="pl-PL"/>
            </w:rPr>
            <w:drawing>
              <wp:inline distT="0" distB="0" distL="0" distR="0" wp14:anchorId="5E12EBF0" wp14:editId="29F427B6">
                <wp:extent cx="1028700" cy="4381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693" w:type="dxa"/>
          <w:tcMar>
            <w:top w:w="0" w:type="dxa"/>
            <w:left w:w="0" w:type="dxa"/>
            <w:bottom w:w="0" w:type="dxa"/>
            <w:right w:w="0" w:type="dxa"/>
          </w:tcMar>
          <w:hideMark/>
        </w:tcPr>
        <w:p w14:paraId="5CD71D2B" w14:textId="60F258AA" w:rsidR="00FF6EE1" w:rsidRDefault="00FF6EE1" w:rsidP="009904C3">
          <w:pPr>
            <w:jc w:val="center"/>
            <w:rPr>
              <w:rFonts w:ascii="Calibri" w:hAnsi="Calibri"/>
              <w:noProof/>
              <w:lang w:val="en-US" w:eastAsia="pl-PL"/>
            </w:rPr>
          </w:pPr>
          <w:r>
            <w:rPr>
              <w:rFonts w:ascii="Calibri" w:hAnsi="Calibri"/>
              <w:noProof/>
              <w:lang w:eastAsia="pl-PL"/>
            </w:rPr>
            <w:drawing>
              <wp:inline distT="0" distB="0" distL="0" distR="0" wp14:anchorId="16F2350D" wp14:editId="60ACD19D">
                <wp:extent cx="1409700" cy="4381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2058" w:type="dxa"/>
          <w:tcMar>
            <w:top w:w="0" w:type="dxa"/>
            <w:left w:w="0" w:type="dxa"/>
            <w:bottom w:w="0" w:type="dxa"/>
            <w:right w:w="0" w:type="dxa"/>
          </w:tcMar>
          <w:hideMark/>
        </w:tcPr>
        <w:p w14:paraId="4386D908" w14:textId="3641BA76" w:rsidR="00FF6EE1" w:rsidRDefault="00FF6EE1" w:rsidP="009904C3">
          <w:pPr>
            <w:tabs>
              <w:tab w:val="center" w:pos="1028"/>
            </w:tabs>
            <w:rPr>
              <w:rFonts w:ascii="Calibri" w:hAnsi="Calibri"/>
              <w:noProof/>
              <w:lang w:val="en-US" w:eastAsia="pl-PL"/>
            </w:rPr>
          </w:pPr>
          <w:r>
            <w:rPr>
              <w:rFonts w:ascii="Calibri" w:hAnsi="Calibri"/>
              <w:noProof/>
              <w:lang w:val="en-US" w:eastAsia="pl-PL"/>
            </w:rPr>
            <w:tab/>
          </w:r>
          <w:r>
            <w:rPr>
              <w:rFonts w:ascii="Calibri" w:hAnsi="Calibri"/>
              <w:noProof/>
              <w:lang w:eastAsia="pl-PL"/>
            </w:rPr>
            <w:drawing>
              <wp:inline distT="0" distB="0" distL="0" distR="0" wp14:anchorId="64E9E58C" wp14:editId="321DA4A2">
                <wp:extent cx="962025" cy="4381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478" w:type="dxa"/>
          <w:tcMar>
            <w:top w:w="0" w:type="dxa"/>
            <w:left w:w="0" w:type="dxa"/>
            <w:bottom w:w="0" w:type="dxa"/>
            <w:right w:w="0" w:type="dxa"/>
          </w:tcMar>
          <w:hideMark/>
        </w:tcPr>
        <w:p w14:paraId="2740DCA7" w14:textId="74E1D35B" w:rsidR="00FF6EE1" w:rsidRDefault="00FF6EE1" w:rsidP="009904C3">
          <w:pPr>
            <w:ind w:right="-1"/>
            <w:jc w:val="right"/>
            <w:rPr>
              <w:rFonts w:ascii="Calibri" w:hAnsi="Calibri"/>
              <w:noProof/>
              <w:lang w:val="en-US" w:eastAsia="pl-PL"/>
            </w:rPr>
          </w:pPr>
          <w:r>
            <w:rPr>
              <w:rFonts w:ascii="Calibri" w:hAnsi="Calibri"/>
              <w:noProof/>
              <w:lang w:eastAsia="pl-PL"/>
            </w:rPr>
            <w:drawing>
              <wp:inline distT="0" distB="0" distL="0" distR="0" wp14:anchorId="7C18240A" wp14:editId="7C26BB06">
                <wp:extent cx="1476375" cy="4667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76375" cy="466725"/>
                        </a:xfrm>
                        <a:prstGeom prst="rect">
                          <a:avLst/>
                        </a:prstGeom>
                        <a:noFill/>
                        <a:ln>
                          <a:noFill/>
                        </a:ln>
                      </pic:spPr>
                    </pic:pic>
                  </a:graphicData>
                </a:graphic>
              </wp:inline>
            </w:drawing>
          </w:r>
        </w:p>
      </w:tc>
    </w:tr>
  </w:tbl>
  <w:p w14:paraId="43A04CFD" w14:textId="77777777" w:rsidR="00FF6EE1" w:rsidRDefault="00FF6EE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2240649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5A7E40"/>
    <w:multiLevelType w:val="hybridMultilevel"/>
    <w:tmpl w:val="4D6E05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B61D2B"/>
    <w:multiLevelType w:val="hybridMultilevel"/>
    <w:tmpl w:val="D6DA08F8"/>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CF7279"/>
    <w:multiLevelType w:val="hybridMultilevel"/>
    <w:tmpl w:val="6F825876"/>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4" w15:restartNumberingAfterBreak="0">
    <w:nsid w:val="03D52C77"/>
    <w:multiLevelType w:val="multilevel"/>
    <w:tmpl w:val="CBC60ABA"/>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6924C31"/>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904185E"/>
    <w:multiLevelType w:val="hybridMultilevel"/>
    <w:tmpl w:val="8F1E05B4"/>
    <w:lvl w:ilvl="0" w:tplc="1AA6D60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7" w15:restartNumberingAfterBreak="0">
    <w:nsid w:val="09F10A3C"/>
    <w:multiLevelType w:val="hybridMultilevel"/>
    <w:tmpl w:val="90707B66"/>
    <w:lvl w:ilvl="0" w:tplc="3CC493AA">
      <w:start w:val="1"/>
      <w:numFmt w:val="decimal"/>
      <w:lvlText w:val="%1."/>
      <w:lvlJc w:val="left"/>
      <w:pPr>
        <w:ind w:left="479" w:hanging="360"/>
      </w:pPr>
      <w:rPr>
        <w:rFonts w:hint="default"/>
        <w:strike w:val="0"/>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8" w15:restartNumberingAfterBreak="0">
    <w:nsid w:val="0EAB7AC9"/>
    <w:multiLevelType w:val="hybridMultilevel"/>
    <w:tmpl w:val="9A567DBE"/>
    <w:lvl w:ilvl="0" w:tplc="4114F448">
      <w:start w:val="1"/>
      <w:numFmt w:val="decimal"/>
      <w:lvlText w:val="%1."/>
      <w:lvlJc w:val="left"/>
      <w:pPr>
        <w:ind w:left="479" w:hanging="360"/>
      </w:pPr>
      <w:rPr>
        <w:rFonts w:hint="default"/>
        <w:strike w:val="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9" w15:restartNumberingAfterBreak="0">
    <w:nsid w:val="0FBB242D"/>
    <w:multiLevelType w:val="multilevel"/>
    <w:tmpl w:val="7566407A"/>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1551D13"/>
    <w:multiLevelType w:val="hybridMultilevel"/>
    <w:tmpl w:val="8898CC76"/>
    <w:lvl w:ilvl="0" w:tplc="9FE6B010">
      <w:start w:val="1"/>
      <w:numFmt w:val="decimal"/>
      <w:lvlText w:val="%1."/>
      <w:lvlJc w:val="left"/>
      <w:pPr>
        <w:ind w:left="479" w:hanging="360"/>
      </w:pPr>
      <w:rPr>
        <w:rFonts w:hint="default"/>
      </w:rPr>
    </w:lvl>
    <w:lvl w:ilvl="1" w:tplc="04150019">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1" w15:restartNumberingAfterBreak="0">
    <w:nsid w:val="11616563"/>
    <w:multiLevelType w:val="hybridMultilevel"/>
    <w:tmpl w:val="8BA8427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11FD504F"/>
    <w:multiLevelType w:val="hybridMultilevel"/>
    <w:tmpl w:val="D9A631EA"/>
    <w:lvl w:ilvl="0" w:tplc="587E369E">
      <w:start w:val="1"/>
      <w:numFmt w:val="decimal"/>
      <w:lvlText w:val="%1)"/>
      <w:lvlJc w:val="left"/>
      <w:pPr>
        <w:ind w:left="801" w:hanging="360"/>
      </w:pPr>
      <w:rPr>
        <w:rFonts w:hint="default"/>
      </w:r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3" w15:restartNumberingAfterBreak="0">
    <w:nsid w:val="14397242"/>
    <w:multiLevelType w:val="hybridMultilevel"/>
    <w:tmpl w:val="5996260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49D70A4"/>
    <w:multiLevelType w:val="hybridMultilevel"/>
    <w:tmpl w:val="56CA199A"/>
    <w:lvl w:ilvl="0" w:tplc="7A3AA020">
      <w:start w:val="1"/>
      <w:numFmt w:val="decimal"/>
      <w:lvlText w:val="%1."/>
      <w:lvlJc w:val="left"/>
      <w:pPr>
        <w:ind w:left="420" w:hanging="360"/>
      </w:pPr>
      <w:rPr>
        <w:rFonts w:hint="default"/>
        <w:color w:val="000009"/>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179A295C"/>
    <w:multiLevelType w:val="hybridMultilevel"/>
    <w:tmpl w:val="76A0722E"/>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6" w15:restartNumberingAfterBreak="0">
    <w:nsid w:val="18E95092"/>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D83090"/>
    <w:multiLevelType w:val="multilevel"/>
    <w:tmpl w:val="CBCCEE94"/>
    <w:numStyleLink w:val="Styl1"/>
  </w:abstractNum>
  <w:abstractNum w:abstractNumId="18" w15:restartNumberingAfterBreak="0">
    <w:nsid w:val="1E346E12"/>
    <w:multiLevelType w:val="multilevel"/>
    <w:tmpl w:val="18220F64"/>
    <w:lvl w:ilvl="0">
      <w:start w:val="1"/>
      <w:numFmt w:val="decimal"/>
      <w:lvlText w:val="%1."/>
      <w:lvlJc w:val="left"/>
      <w:pPr>
        <w:tabs>
          <w:tab w:val="num" w:pos="360"/>
        </w:tabs>
        <w:ind w:left="360" w:hanging="360"/>
      </w:pPr>
      <w:rPr>
        <w:rFonts w:hint="default"/>
        <w:strike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ED34287"/>
    <w:multiLevelType w:val="hybridMultilevel"/>
    <w:tmpl w:val="E582363C"/>
    <w:lvl w:ilvl="0" w:tplc="42E26BC2">
      <w:start w:val="1"/>
      <w:numFmt w:val="decimal"/>
      <w:lvlText w:val="%1."/>
      <w:lvlJc w:val="left"/>
      <w:pPr>
        <w:ind w:left="441" w:hanging="360"/>
      </w:pPr>
      <w:rPr>
        <w:rFonts w:hint="default"/>
        <w:color w:val="000009"/>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20" w15:restartNumberingAfterBreak="0">
    <w:nsid w:val="22526DCF"/>
    <w:multiLevelType w:val="hybridMultilevel"/>
    <w:tmpl w:val="E76A5C4E"/>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CE62AC"/>
    <w:multiLevelType w:val="hybridMultilevel"/>
    <w:tmpl w:val="58F0737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 w15:restartNumberingAfterBreak="0">
    <w:nsid w:val="22EF5B7B"/>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33"/>
        </w:tabs>
        <w:ind w:left="1033"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55C03DA"/>
    <w:multiLevelType w:val="multilevel"/>
    <w:tmpl w:val="551A55CE"/>
    <w:lvl w:ilvl="0">
      <w:start w:val="4"/>
      <w:numFmt w:val="decimal"/>
      <w:lvlText w:val="%1."/>
      <w:lvlJc w:val="left"/>
      <w:pPr>
        <w:tabs>
          <w:tab w:val="num" w:pos="360"/>
        </w:tabs>
        <w:ind w:left="360" w:hanging="360"/>
      </w:pPr>
      <w:rPr>
        <w:rFonts w:hint="default"/>
      </w:rPr>
    </w:lvl>
    <w:lvl w:ilvl="1">
      <w:start w:val="3"/>
      <w:numFmt w:val="decimal"/>
      <w:lvlText w:val="%2)"/>
      <w:lvlJc w:val="left"/>
      <w:pPr>
        <w:tabs>
          <w:tab w:val="num" w:pos="749"/>
        </w:tabs>
        <w:ind w:left="749"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65B2484"/>
    <w:multiLevelType w:val="hybridMultilevel"/>
    <w:tmpl w:val="9C46BC1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5" w15:restartNumberingAfterBreak="0">
    <w:nsid w:val="2BF2299A"/>
    <w:multiLevelType w:val="hybridMultilevel"/>
    <w:tmpl w:val="6BF291D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6" w15:restartNumberingAfterBreak="0">
    <w:nsid w:val="2DF12F87"/>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E367F9C"/>
    <w:multiLevelType w:val="hybridMultilevel"/>
    <w:tmpl w:val="7E725B1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B95F15"/>
    <w:multiLevelType w:val="multilevel"/>
    <w:tmpl w:val="F87690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35455030"/>
    <w:multiLevelType w:val="hybridMultilevel"/>
    <w:tmpl w:val="B9B04DAC"/>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FF7BED"/>
    <w:multiLevelType w:val="hybridMultilevel"/>
    <w:tmpl w:val="3030FA0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1" w15:restartNumberingAfterBreak="0">
    <w:nsid w:val="3CFC4E83"/>
    <w:multiLevelType w:val="hybridMultilevel"/>
    <w:tmpl w:val="9F1A43E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2" w15:restartNumberingAfterBreak="0">
    <w:nsid w:val="3DE07C75"/>
    <w:multiLevelType w:val="hybridMultilevel"/>
    <w:tmpl w:val="EFB45B54"/>
    <w:lvl w:ilvl="0" w:tplc="64709134">
      <w:start w:val="1"/>
      <w:numFmt w:val="decimal"/>
      <w:lvlText w:val="%1."/>
      <w:lvlJc w:val="left"/>
      <w:pPr>
        <w:ind w:left="479" w:hanging="360"/>
      </w:pPr>
      <w:rPr>
        <w:rFonts w:hint="default"/>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33" w15:restartNumberingAfterBreak="0">
    <w:nsid w:val="3E8817CF"/>
    <w:multiLevelType w:val="hybridMultilevel"/>
    <w:tmpl w:val="3BFA72F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4" w15:restartNumberingAfterBreak="0">
    <w:nsid w:val="3EEE6628"/>
    <w:multiLevelType w:val="hybridMultilevel"/>
    <w:tmpl w:val="4DD6759C"/>
    <w:lvl w:ilvl="0" w:tplc="04150011">
      <w:start w:val="1"/>
      <w:numFmt w:val="decimal"/>
      <w:lvlText w:val="%1)"/>
      <w:lvlJc w:val="left"/>
      <w:pPr>
        <w:ind w:left="1122" w:hanging="360"/>
      </w:pPr>
    </w:lvl>
    <w:lvl w:ilvl="1" w:tplc="04150019" w:tentative="1">
      <w:start w:val="1"/>
      <w:numFmt w:val="lowerLetter"/>
      <w:lvlText w:val="%2."/>
      <w:lvlJc w:val="left"/>
      <w:pPr>
        <w:ind w:left="1842" w:hanging="360"/>
      </w:pPr>
    </w:lvl>
    <w:lvl w:ilvl="2" w:tplc="0415001B" w:tentative="1">
      <w:start w:val="1"/>
      <w:numFmt w:val="lowerRoman"/>
      <w:lvlText w:val="%3."/>
      <w:lvlJc w:val="right"/>
      <w:pPr>
        <w:ind w:left="2562" w:hanging="180"/>
      </w:pPr>
    </w:lvl>
    <w:lvl w:ilvl="3" w:tplc="0415000F" w:tentative="1">
      <w:start w:val="1"/>
      <w:numFmt w:val="decimal"/>
      <w:lvlText w:val="%4."/>
      <w:lvlJc w:val="left"/>
      <w:pPr>
        <w:ind w:left="3282" w:hanging="360"/>
      </w:pPr>
    </w:lvl>
    <w:lvl w:ilvl="4" w:tplc="04150019" w:tentative="1">
      <w:start w:val="1"/>
      <w:numFmt w:val="lowerLetter"/>
      <w:lvlText w:val="%5."/>
      <w:lvlJc w:val="left"/>
      <w:pPr>
        <w:ind w:left="4002" w:hanging="360"/>
      </w:pPr>
    </w:lvl>
    <w:lvl w:ilvl="5" w:tplc="0415001B" w:tentative="1">
      <w:start w:val="1"/>
      <w:numFmt w:val="lowerRoman"/>
      <w:lvlText w:val="%6."/>
      <w:lvlJc w:val="right"/>
      <w:pPr>
        <w:ind w:left="4722" w:hanging="180"/>
      </w:pPr>
    </w:lvl>
    <w:lvl w:ilvl="6" w:tplc="0415000F" w:tentative="1">
      <w:start w:val="1"/>
      <w:numFmt w:val="decimal"/>
      <w:lvlText w:val="%7."/>
      <w:lvlJc w:val="left"/>
      <w:pPr>
        <w:ind w:left="5442" w:hanging="360"/>
      </w:pPr>
    </w:lvl>
    <w:lvl w:ilvl="7" w:tplc="04150019" w:tentative="1">
      <w:start w:val="1"/>
      <w:numFmt w:val="lowerLetter"/>
      <w:lvlText w:val="%8."/>
      <w:lvlJc w:val="left"/>
      <w:pPr>
        <w:ind w:left="6162" w:hanging="360"/>
      </w:pPr>
    </w:lvl>
    <w:lvl w:ilvl="8" w:tplc="0415001B" w:tentative="1">
      <w:start w:val="1"/>
      <w:numFmt w:val="lowerRoman"/>
      <w:lvlText w:val="%9."/>
      <w:lvlJc w:val="right"/>
      <w:pPr>
        <w:ind w:left="6882" w:hanging="180"/>
      </w:pPr>
    </w:lvl>
  </w:abstractNum>
  <w:abstractNum w:abstractNumId="35" w15:restartNumberingAfterBreak="0">
    <w:nsid w:val="4488624A"/>
    <w:multiLevelType w:val="multilevel"/>
    <w:tmpl w:val="CBC60ABA"/>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5046E7E"/>
    <w:multiLevelType w:val="hybridMultilevel"/>
    <w:tmpl w:val="F8B4A0C6"/>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7" w15:restartNumberingAfterBreak="0">
    <w:nsid w:val="47804987"/>
    <w:multiLevelType w:val="hybridMultilevel"/>
    <w:tmpl w:val="CF2419D8"/>
    <w:lvl w:ilvl="0" w:tplc="4B381CFE">
      <w:start w:val="1"/>
      <w:numFmt w:val="decimal"/>
      <w:lvlText w:val="%1."/>
      <w:lvlJc w:val="left"/>
      <w:pPr>
        <w:tabs>
          <w:tab w:val="num" w:pos="479"/>
        </w:tabs>
        <w:ind w:left="47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8" w15:restartNumberingAfterBreak="0">
    <w:nsid w:val="4BF128DE"/>
    <w:multiLevelType w:val="multilevel"/>
    <w:tmpl w:val="06E4977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E845C0C"/>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FBF1E4D"/>
    <w:multiLevelType w:val="hybridMultilevel"/>
    <w:tmpl w:val="F794B0C4"/>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B90415"/>
    <w:multiLevelType w:val="hybridMultilevel"/>
    <w:tmpl w:val="B162971A"/>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43" w15:restartNumberingAfterBreak="0">
    <w:nsid w:val="51894A3D"/>
    <w:multiLevelType w:val="hybridMultilevel"/>
    <w:tmpl w:val="9C46BC1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4" w15:restartNumberingAfterBreak="0">
    <w:nsid w:val="527F2264"/>
    <w:multiLevelType w:val="hybridMultilevel"/>
    <w:tmpl w:val="36EA35F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5"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587747C"/>
    <w:multiLevelType w:val="hybridMultilevel"/>
    <w:tmpl w:val="E2C06506"/>
    <w:lvl w:ilvl="0" w:tplc="299EF88E">
      <w:start w:val="13"/>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55D7627C"/>
    <w:multiLevelType w:val="multilevel"/>
    <w:tmpl w:val="DB001A9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9D62B59"/>
    <w:multiLevelType w:val="hybridMultilevel"/>
    <w:tmpl w:val="B8B6AFE0"/>
    <w:lvl w:ilvl="0" w:tplc="A98A844A">
      <w:start w:val="1"/>
      <w:numFmt w:val="decimal"/>
      <w:lvlText w:val="%1."/>
      <w:lvlJc w:val="left"/>
      <w:pPr>
        <w:ind w:left="441" w:hanging="360"/>
      </w:pPr>
      <w:rPr>
        <w:rFonts w:ascii="Tahoma" w:hAnsi="Tahoma" w:cs="Tahoma"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9" w15:restartNumberingAfterBreak="0">
    <w:nsid w:val="5A541B5A"/>
    <w:multiLevelType w:val="hybridMultilevel"/>
    <w:tmpl w:val="AF6AEAEC"/>
    <w:lvl w:ilvl="0" w:tplc="FE70C4CC">
      <w:start w:val="1"/>
      <w:numFmt w:val="decimal"/>
      <w:lvlText w:val="%1."/>
      <w:lvlJc w:val="left"/>
      <w:pPr>
        <w:tabs>
          <w:tab w:val="num" w:pos="360"/>
        </w:tabs>
        <w:ind w:left="36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B01E01"/>
    <w:multiLevelType w:val="hybridMultilevel"/>
    <w:tmpl w:val="7C8201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0CC3FE8"/>
    <w:multiLevelType w:val="hybridMultilevel"/>
    <w:tmpl w:val="8EC0F016"/>
    <w:lvl w:ilvl="0" w:tplc="0D18B724">
      <w:start w:val="1"/>
      <w:numFmt w:val="decimal"/>
      <w:lvlText w:val="%1)"/>
      <w:lvlJc w:val="left"/>
      <w:pPr>
        <w:ind w:left="83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52" w15:restartNumberingAfterBreak="0">
    <w:nsid w:val="61DD3911"/>
    <w:multiLevelType w:val="multilevel"/>
    <w:tmpl w:val="36327434"/>
    <w:lvl w:ilvl="0">
      <w:start w:val="6"/>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15:restartNumberingAfterBreak="0">
    <w:nsid w:val="61F23C53"/>
    <w:multiLevelType w:val="hybridMultilevel"/>
    <w:tmpl w:val="A9769156"/>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C60D14"/>
    <w:multiLevelType w:val="hybridMultilevel"/>
    <w:tmpl w:val="F386F1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3FD393A"/>
    <w:multiLevelType w:val="hybridMultilevel"/>
    <w:tmpl w:val="AEA213E6"/>
    <w:lvl w:ilvl="0" w:tplc="18B644A2">
      <w:start w:val="1"/>
      <w:numFmt w:val="decimal"/>
      <w:lvlText w:val="%1."/>
      <w:lvlJc w:val="left"/>
      <w:pPr>
        <w:ind w:left="441" w:hanging="360"/>
      </w:pPr>
      <w:rPr>
        <w:rFonts w:hint="default"/>
      </w:rPr>
    </w:lvl>
    <w:lvl w:ilvl="1" w:tplc="04150019">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56" w15:restartNumberingAfterBreak="0">
    <w:nsid w:val="64C81800"/>
    <w:multiLevelType w:val="multilevel"/>
    <w:tmpl w:val="1C5662E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64CD5E25"/>
    <w:multiLevelType w:val="hybridMultilevel"/>
    <w:tmpl w:val="05B2D644"/>
    <w:lvl w:ilvl="0" w:tplc="315C15E8">
      <w:start w:val="5"/>
      <w:numFmt w:val="decimal"/>
      <w:lvlText w:val="%1."/>
      <w:lvlJc w:val="left"/>
      <w:pPr>
        <w:tabs>
          <w:tab w:val="num" w:pos="839"/>
        </w:tabs>
        <w:ind w:left="83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17556F"/>
    <w:multiLevelType w:val="hybridMultilevel"/>
    <w:tmpl w:val="38BE2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6DF35569"/>
    <w:multiLevelType w:val="hybridMultilevel"/>
    <w:tmpl w:val="EBC22058"/>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3BB0EB1"/>
    <w:multiLevelType w:val="hybridMultilevel"/>
    <w:tmpl w:val="CD6056DA"/>
    <w:lvl w:ilvl="0" w:tplc="B04E48D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110ED9"/>
    <w:multiLevelType w:val="hybridMultilevel"/>
    <w:tmpl w:val="921838F8"/>
    <w:lvl w:ilvl="0" w:tplc="0CDCA778">
      <w:start w:val="1"/>
      <w:numFmt w:val="decimal"/>
      <w:lvlText w:val="%1."/>
      <w:lvlJc w:val="left"/>
      <w:pPr>
        <w:ind w:left="479" w:hanging="360"/>
      </w:pPr>
      <w:rPr>
        <w:rFonts w:hint="default"/>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2" w15:restartNumberingAfterBreak="0">
    <w:nsid w:val="758968FE"/>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7C933C6"/>
    <w:multiLevelType w:val="hybridMultilevel"/>
    <w:tmpl w:val="33FEF848"/>
    <w:lvl w:ilvl="0" w:tplc="01F6A7F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5" w15:restartNumberingAfterBreak="0">
    <w:nsid w:val="7B2A5A9A"/>
    <w:multiLevelType w:val="hybridMultilevel"/>
    <w:tmpl w:val="38BE2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C73111B"/>
    <w:multiLevelType w:val="hybridMultilevel"/>
    <w:tmpl w:val="9EBE7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A46A09"/>
    <w:multiLevelType w:val="multilevel"/>
    <w:tmpl w:val="D54C69F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7DD24195"/>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8"/>
  </w:num>
  <w:num w:numId="2">
    <w:abstractNumId w:val="6"/>
  </w:num>
  <w:num w:numId="3">
    <w:abstractNumId w:val="10"/>
  </w:num>
  <w:num w:numId="4">
    <w:abstractNumId w:val="61"/>
  </w:num>
  <w:num w:numId="5">
    <w:abstractNumId w:val="14"/>
  </w:num>
  <w:num w:numId="6">
    <w:abstractNumId w:val="15"/>
  </w:num>
  <w:num w:numId="7">
    <w:abstractNumId w:val="60"/>
  </w:num>
  <w:num w:numId="8">
    <w:abstractNumId w:val="19"/>
  </w:num>
  <w:num w:numId="9">
    <w:abstractNumId w:val="64"/>
  </w:num>
  <w:num w:numId="10">
    <w:abstractNumId w:val="3"/>
  </w:num>
  <w:num w:numId="11">
    <w:abstractNumId w:val="36"/>
  </w:num>
  <w:num w:numId="12">
    <w:abstractNumId w:val="51"/>
  </w:num>
  <w:num w:numId="13">
    <w:abstractNumId w:val="32"/>
  </w:num>
  <w:num w:numId="14">
    <w:abstractNumId w:val="7"/>
  </w:num>
  <w:num w:numId="15">
    <w:abstractNumId w:val="48"/>
  </w:num>
  <w:num w:numId="16">
    <w:abstractNumId w:val="45"/>
  </w:num>
  <w:num w:numId="17">
    <w:abstractNumId w:val="0"/>
  </w:num>
  <w:num w:numId="18">
    <w:abstractNumId w:val="55"/>
  </w:num>
  <w:num w:numId="19">
    <w:abstractNumId w:val="56"/>
  </w:num>
  <w:num w:numId="20">
    <w:abstractNumId w:val="67"/>
  </w:num>
  <w:num w:numId="21">
    <w:abstractNumId w:val="18"/>
  </w:num>
  <w:num w:numId="22">
    <w:abstractNumId w:val="62"/>
  </w:num>
  <w:num w:numId="23">
    <w:abstractNumId w:val="4"/>
  </w:num>
  <w:num w:numId="24">
    <w:abstractNumId w:val="39"/>
  </w:num>
  <w:num w:numId="25">
    <w:abstractNumId w:val="9"/>
  </w:num>
  <w:num w:numId="26">
    <w:abstractNumId w:val="5"/>
  </w:num>
  <w:num w:numId="27">
    <w:abstractNumId w:val="23"/>
  </w:num>
  <w:num w:numId="28">
    <w:abstractNumId w:val="68"/>
  </w:num>
  <w:num w:numId="29">
    <w:abstractNumId w:val="26"/>
  </w:num>
  <w:num w:numId="30">
    <w:abstractNumId w:val="16"/>
  </w:num>
  <w:num w:numId="31">
    <w:abstractNumId w:val="41"/>
  </w:num>
  <w:num w:numId="32">
    <w:abstractNumId w:val="49"/>
  </w:num>
  <w:num w:numId="33">
    <w:abstractNumId w:val="20"/>
  </w:num>
  <w:num w:numId="34">
    <w:abstractNumId w:val="29"/>
  </w:num>
  <w:num w:numId="35">
    <w:abstractNumId w:val="37"/>
  </w:num>
  <w:num w:numId="36">
    <w:abstractNumId w:val="53"/>
  </w:num>
  <w:num w:numId="37">
    <w:abstractNumId w:val="40"/>
  </w:num>
  <w:num w:numId="38">
    <w:abstractNumId w:val="2"/>
  </w:num>
  <w:num w:numId="39">
    <w:abstractNumId w:val="59"/>
  </w:num>
  <w:num w:numId="40">
    <w:abstractNumId w:val="34"/>
  </w:num>
  <w:num w:numId="41">
    <w:abstractNumId w:val="17"/>
  </w:num>
  <w:num w:numId="42">
    <w:abstractNumId w:val="63"/>
  </w:num>
  <w:num w:numId="43">
    <w:abstractNumId w:val="52"/>
  </w:num>
  <w:num w:numId="44">
    <w:abstractNumId w:val="57"/>
  </w:num>
  <w:num w:numId="45">
    <w:abstractNumId w:val="66"/>
  </w:num>
  <w:num w:numId="46">
    <w:abstractNumId w:val="54"/>
  </w:num>
  <w:num w:numId="47">
    <w:abstractNumId w:val="35"/>
  </w:num>
  <w:num w:numId="48">
    <w:abstractNumId w:val="12"/>
  </w:num>
  <w:num w:numId="49">
    <w:abstractNumId w:val="50"/>
  </w:num>
  <w:num w:numId="50">
    <w:abstractNumId w:val="42"/>
  </w:num>
  <w:num w:numId="51">
    <w:abstractNumId w:val="43"/>
  </w:num>
  <w:num w:numId="52">
    <w:abstractNumId w:val="33"/>
  </w:num>
  <w:num w:numId="53">
    <w:abstractNumId w:val="30"/>
  </w:num>
  <w:num w:numId="54">
    <w:abstractNumId w:val="31"/>
  </w:num>
  <w:num w:numId="55">
    <w:abstractNumId w:val="13"/>
  </w:num>
  <w:num w:numId="56">
    <w:abstractNumId w:val="21"/>
  </w:num>
  <w:num w:numId="57">
    <w:abstractNumId w:val="44"/>
  </w:num>
  <w:num w:numId="58">
    <w:abstractNumId w:val="25"/>
  </w:num>
  <w:num w:numId="59">
    <w:abstractNumId w:val="11"/>
  </w:num>
  <w:num w:numId="60">
    <w:abstractNumId w:val="24"/>
  </w:num>
  <w:num w:numId="61">
    <w:abstractNumId w:val="1"/>
  </w:num>
  <w:num w:numId="62">
    <w:abstractNumId w:val="38"/>
  </w:num>
  <w:num w:numId="63">
    <w:abstractNumId w:val="58"/>
  </w:num>
  <w:num w:numId="64">
    <w:abstractNumId w:val="47"/>
  </w:num>
  <w:num w:numId="65">
    <w:abstractNumId w:val="65"/>
  </w:num>
  <w:num w:numId="66">
    <w:abstractNumId w:val="27"/>
  </w:num>
  <w:num w:numId="67">
    <w:abstractNumId w:val="28"/>
  </w:num>
  <w:num w:numId="68">
    <w:abstractNumId w:val="22"/>
  </w:num>
  <w:num w:numId="69">
    <w:abstractNumId w:val="46"/>
  </w:num>
  <w:numIdMacAtCleanup w:val="6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rębska-Rożek, Anna">
    <w15:presenceInfo w15:providerId="AD" w15:userId="S-1-5-21-215249604-2136417950-460311963-3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ocumentProtection w:edit="trackedChanges"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4E"/>
    <w:rsid w:val="00000B2E"/>
    <w:rsid w:val="00001231"/>
    <w:rsid w:val="00006C15"/>
    <w:rsid w:val="00006EB9"/>
    <w:rsid w:val="00007853"/>
    <w:rsid w:val="00012554"/>
    <w:rsid w:val="0001264D"/>
    <w:rsid w:val="00012A4A"/>
    <w:rsid w:val="00015697"/>
    <w:rsid w:val="0002070E"/>
    <w:rsid w:val="00021C56"/>
    <w:rsid w:val="00023E69"/>
    <w:rsid w:val="00026023"/>
    <w:rsid w:val="000271D3"/>
    <w:rsid w:val="00031201"/>
    <w:rsid w:val="0003135B"/>
    <w:rsid w:val="00036917"/>
    <w:rsid w:val="00037115"/>
    <w:rsid w:val="00041490"/>
    <w:rsid w:val="000434BA"/>
    <w:rsid w:val="00045543"/>
    <w:rsid w:val="0005157A"/>
    <w:rsid w:val="00051F06"/>
    <w:rsid w:val="0005333E"/>
    <w:rsid w:val="00054CB9"/>
    <w:rsid w:val="00056490"/>
    <w:rsid w:val="00056E9B"/>
    <w:rsid w:val="00057C2D"/>
    <w:rsid w:val="00060C14"/>
    <w:rsid w:val="000613E8"/>
    <w:rsid w:val="00061EA7"/>
    <w:rsid w:val="000649F1"/>
    <w:rsid w:val="000655BF"/>
    <w:rsid w:val="00070173"/>
    <w:rsid w:val="000717FD"/>
    <w:rsid w:val="00076405"/>
    <w:rsid w:val="00076A9A"/>
    <w:rsid w:val="0008068F"/>
    <w:rsid w:val="0008100A"/>
    <w:rsid w:val="000838E1"/>
    <w:rsid w:val="00085299"/>
    <w:rsid w:val="00087102"/>
    <w:rsid w:val="000909DA"/>
    <w:rsid w:val="0009152B"/>
    <w:rsid w:val="00092F4A"/>
    <w:rsid w:val="0009305E"/>
    <w:rsid w:val="000934C4"/>
    <w:rsid w:val="00093954"/>
    <w:rsid w:val="00093FAA"/>
    <w:rsid w:val="0009458A"/>
    <w:rsid w:val="000A136A"/>
    <w:rsid w:val="000A1A33"/>
    <w:rsid w:val="000A5137"/>
    <w:rsid w:val="000B28D6"/>
    <w:rsid w:val="000B4963"/>
    <w:rsid w:val="000B59FB"/>
    <w:rsid w:val="000B63DA"/>
    <w:rsid w:val="000C7B70"/>
    <w:rsid w:val="000D3691"/>
    <w:rsid w:val="000E1873"/>
    <w:rsid w:val="000E394B"/>
    <w:rsid w:val="000E63B7"/>
    <w:rsid w:val="000F0D0D"/>
    <w:rsid w:val="000F6A6D"/>
    <w:rsid w:val="00100A9C"/>
    <w:rsid w:val="001046F4"/>
    <w:rsid w:val="00106485"/>
    <w:rsid w:val="001077DB"/>
    <w:rsid w:val="00107DD2"/>
    <w:rsid w:val="00110154"/>
    <w:rsid w:val="00110B02"/>
    <w:rsid w:val="00111194"/>
    <w:rsid w:val="00112BCA"/>
    <w:rsid w:val="001142E6"/>
    <w:rsid w:val="00114886"/>
    <w:rsid w:val="0011602C"/>
    <w:rsid w:val="00120C0B"/>
    <w:rsid w:val="001246FA"/>
    <w:rsid w:val="00125812"/>
    <w:rsid w:val="00130736"/>
    <w:rsid w:val="001368FF"/>
    <w:rsid w:val="001449B3"/>
    <w:rsid w:val="0014529B"/>
    <w:rsid w:val="00146299"/>
    <w:rsid w:val="00146453"/>
    <w:rsid w:val="00152D69"/>
    <w:rsid w:val="00155851"/>
    <w:rsid w:val="00156B74"/>
    <w:rsid w:val="001632CC"/>
    <w:rsid w:val="00163FE7"/>
    <w:rsid w:val="00164C29"/>
    <w:rsid w:val="00165697"/>
    <w:rsid w:val="0016659C"/>
    <w:rsid w:val="00176B4A"/>
    <w:rsid w:val="00177D66"/>
    <w:rsid w:val="001861AF"/>
    <w:rsid w:val="00187603"/>
    <w:rsid w:val="001912C5"/>
    <w:rsid w:val="001A0DDF"/>
    <w:rsid w:val="001A21E8"/>
    <w:rsid w:val="001A2E64"/>
    <w:rsid w:val="001A2F75"/>
    <w:rsid w:val="001A328C"/>
    <w:rsid w:val="001A6EA9"/>
    <w:rsid w:val="001B0222"/>
    <w:rsid w:val="001B6FA4"/>
    <w:rsid w:val="001B7CF3"/>
    <w:rsid w:val="001C0E06"/>
    <w:rsid w:val="001C206E"/>
    <w:rsid w:val="001C3C76"/>
    <w:rsid w:val="001C5067"/>
    <w:rsid w:val="001C5EB0"/>
    <w:rsid w:val="001C6973"/>
    <w:rsid w:val="001D036A"/>
    <w:rsid w:val="001D4888"/>
    <w:rsid w:val="001D6373"/>
    <w:rsid w:val="001D76E7"/>
    <w:rsid w:val="001E2B7D"/>
    <w:rsid w:val="001E55FC"/>
    <w:rsid w:val="001F7781"/>
    <w:rsid w:val="00200A94"/>
    <w:rsid w:val="002128F8"/>
    <w:rsid w:val="0021691D"/>
    <w:rsid w:val="00216AFE"/>
    <w:rsid w:val="002173AD"/>
    <w:rsid w:val="00223B58"/>
    <w:rsid w:val="002321FD"/>
    <w:rsid w:val="00234147"/>
    <w:rsid w:val="002371CD"/>
    <w:rsid w:val="00240E72"/>
    <w:rsid w:val="0024136F"/>
    <w:rsid w:val="00242A24"/>
    <w:rsid w:val="00244478"/>
    <w:rsid w:val="00246971"/>
    <w:rsid w:val="0025036F"/>
    <w:rsid w:val="002522DF"/>
    <w:rsid w:val="00253556"/>
    <w:rsid w:val="00255D7E"/>
    <w:rsid w:val="00266558"/>
    <w:rsid w:val="002724AD"/>
    <w:rsid w:val="002748C1"/>
    <w:rsid w:val="00274A83"/>
    <w:rsid w:val="00276985"/>
    <w:rsid w:val="00276B40"/>
    <w:rsid w:val="00277886"/>
    <w:rsid w:val="00280593"/>
    <w:rsid w:val="00280ADA"/>
    <w:rsid w:val="00281D78"/>
    <w:rsid w:val="002864E0"/>
    <w:rsid w:val="002878F1"/>
    <w:rsid w:val="00290383"/>
    <w:rsid w:val="00292E51"/>
    <w:rsid w:val="00293046"/>
    <w:rsid w:val="002946AC"/>
    <w:rsid w:val="002964B2"/>
    <w:rsid w:val="002A36A0"/>
    <w:rsid w:val="002A4BEE"/>
    <w:rsid w:val="002A5973"/>
    <w:rsid w:val="002B00C8"/>
    <w:rsid w:val="002B1A26"/>
    <w:rsid w:val="002B4041"/>
    <w:rsid w:val="002B4279"/>
    <w:rsid w:val="002B6594"/>
    <w:rsid w:val="002C046D"/>
    <w:rsid w:val="002C089A"/>
    <w:rsid w:val="002C107E"/>
    <w:rsid w:val="002C1782"/>
    <w:rsid w:val="002D0952"/>
    <w:rsid w:val="002D18A3"/>
    <w:rsid w:val="002D532E"/>
    <w:rsid w:val="002D6DCC"/>
    <w:rsid w:val="002E3716"/>
    <w:rsid w:val="002E49DD"/>
    <w:rsid w:val="002E4A0D"/>
    <w:rsid w:val="002F0FC8"/>
    <w:rsid w:val="002F3189"/>
    <w:rsid w:val="003003C5"/>
    <w:rsid w:val="003016F6"/>
    <w:rsid w:val="003029ED"/>
    <w:rsid w:val="00305C7A"/>
    <w:rsid w:val="00314993"/>
    <w:rsid w:val="003151BC"/>
    <w:rsid w:val="00315AE3"/>
    <w:rsid w:val="003168C3"/>
    <w:rsid w:val="00322EA1"/>
    <w:rsid w:val="00322F55"/>
    <w:rsid w:val="003234D8"/>
    <w:rsid w:val="00325345"/>
    <w:rsid w:val="00330274"/>
    <w:rsid w:val="00330682"/>
    <w:rsid w:val="003346CD"/>
    <w:rsid w:val="00343179"/>
    <w:rsid w:val="00344631"/>
    <w:rsid w:val="00346471"/>
    <w:rsid w:val="003470ED"/>
    <w:rsid w:val="00352173"/>
    <w:rsid w:val="00352EB7"/>
    <w:rsid w:val="003536B0"/>
    <w:rsid w:val="0035496C"/>
    <w:rsid w:val="00360A3C"/>
    <w:rsid w:val="0036160F"/>
    <w:rsid w:val="00365B3B"/>
    <w:rsid w:val="00366343"/>
    <w:rsid w:val="003678BA"/>
    <w:rsid w:val="00376C1F"/>
    <w:rsid w:val="00377C1C"/>
    <w:rsid w:val="00381849"/>
    <w:rsid w:val="00382C0A"/>
    <w:rsid w:val="00383C10"/>
    <w:rsid w:val="00386C1F"/>
    <w:rsid w:val="00391D10"/>
    <w:rsid w:val="0039481F"/>
    <w:rsid w:val="0039492F"/>
    <w:rsid w:val="003956AF"/>
    <w:rsid w:val="003979F4"/>
    <w:rsid w:val="003A4926"/>
    <w:rsid w:val="003A7AC5"/>
    <w:rsid w:val="003B0F77"/>
    <w:rsid w:val="003B51CB"/>
    <w:rsid w:val="003B5D0F"/>
    <w:rsid w:val="003C03D0"/>
    <w:rsid w:val="003C1C58"/>
    <w:rsid w:val="003C27B9"/>
    <w:rsid w:val="003C3332"/>
    <w:rsid w:val="003C358C"/>
    <w:rsid w:val="003C434B"/>
    <w:rsid w:val="003C4F51"/>
    <w:rsid w:val="003C7B01"/>
    <w:rsid w:val="003D0D7C"/>
    <w:rsid w:val="003D53F5"/>
    <w:rsid w:val="003E3027"/>
    <w:rsid w:val="003E4377"/>
    <w:rsid w:val="003E52A3"/>
    <w:rsid w:val="003F2E41"/>
    <w:rsid w:val="003F4EFA"/>
    <w:rsid w:val="003F57D5"/>
    <w:rsid w:val="003F58A8"/>
    <w:rsid w:val="003F65A8"/>
    <w:rsid w:val="003F6632"/>
    <w:rsid w:val="00406699"/>
    <w:rsid w:val="004109BF"/>
    <w:rsid w:val="00415AA0"/>
    <w:rsid w:val="00422161"/>
    <w:rsid w:val="0042226E"/>
    <w:rsid w:val="0042378A"/>
    <w:rsid w:val="004238E4"/>
    <w:rsid w:val="0042567D"/>
    <w:rsid w:val="004274BF"/>
    <w:rsid w:val="004307E6"/>
    <w:rsid w:val="00431828"/>
    <w:rsid w:val="00432C22"/>
    <w:rsid w:val="004343B4"/>
    <w:rsid w:val="004362A7"/>
    <w:rsid w:val="00437AD7"/>
    <w:rsid w:val="00443780"/>
    <w:rsid w:val="00443834"/>
    <w:rsid w:val="00446886"/>
    <w:rsid w:val="004507A7"/>
    <w:rsid w:val="0045121E"/>
    <w:rsid w:val="004523A2"/>
    <w:rsid w:val="004524F2"/>
    <w:rsid w:val="00454A7F"/>
    <w:rsid w:val="00457BFC"/>
    <w:rsid w:val="00460F08"/>
    <w:rsid w:val="004616E6"/>
    <w:rsid w:val="00461D5F"/>
    <w:rsid w:val="00470F03"/>
    <w:rsid w:val="004726E4"/>
    <w:rsid w:val="004737BC"/>
    <w:rsid w:val="00474841"/>
    <w:rsid w:val="00476E82"/>
    <w:rsid w:val="00484BB4"/>
    <w:rsid w:val="00485114"/>
    <w:rsid w:val="004854CF"/>
    <w:rsid w:val="00487AFC"/>
    <w:rsid w:val="004927A6"/>
    <w:rsid w:val="00493D3F"/>
    <w:rsid w:val="00494ABF"/>
    <w:rsid w:val="00494AC6"/>
    <w:rsid w:val="00497054"/>
    <w:rsid w:val="004A2913"/>
    <w:rsid w:val="004B0647"/>
    <w:rsid w:val="004B20A0"/>
    <w:rsid w:val="004B44CC"/>
    <w:rsid w:val="004C254A"/>
    <w:rsid w:val="004D1745"/>
    <w:rsid w:val="004D601D"/>
    <w:rsid w:val="004E36FA"/>
    <w:rsid w:val="004E40C9"/>
    <w:rsid w:val="004E4F12"/>
    <w:rsid w:val="004E70BE"/>
    <w:rsid w:val="004F12FF"/>
    <w:rsid w:val="004F244F"/>
    <w:rsid w:val="004F47DC"/>
    <w:rsid w:val="004F51C1"/>
    <w:rsid w:val="004F7E5F"/>
    <w:rsid w:val="00504194"/>
    <w:rsid w:val="00505E38"/>
    <w:rsid w:val="005100BA"/>
    <w:rsid w:val="005101A1"/>
    <w:rsid w:val="00511CF3"/>
    <w:rsid w:val="00514D0B"/>
    <w:rsid w:val="00521B86"/>
    <w:rsid w:val="005244FA"/>
    <w:rsid w:val="00526430"/>
    <w:rsid w:val="005265CF"/>
    <w:rsid w:val="00526B74"/>
    <w:rsid w:val="0053148E"/>
    <w:rsid w:val="005345F9"/>
    <w:rsid w:val="005352A8"/>
    <w:rsid w:val="00535409"/>
    <w:rsid w:val="00540133"/>
    <w:rsid w:val="00546D81"/>
    <w:rsid w:val="00550EAD"/>
    <w:rsid w:val="00553C59"/>
    <w:rsid w:val="00553F32"/>
    <w:rsid w:val="0055736F"/>
    <w:rsid w:val="00557447"/>
    <w:rsid w:val="00557D96"/>
    <w:rsid w:val="00560E79"/>
    <w:rsid w:val="005651E3"/>
    <w:rsid w:val="005701DE"/>
    <w:rsid w:val="00570C62"/>
    <w:rsid w:val="00571A8B"/>
    <w:rsid w:val="005731CC"/>
    <w:rsid w:val="00573A75"/>
    <w:rsid w:val="005746C8"/>
    <w:rsid w:val="00580E55"/>
    <w:rsid w:val="005835B4"/>
    <w:rsid w:val="00585C09"/>
    <w:rsid w:val="00587D55"/>
    <w:rsid w:val="005925DB"/>
    <w:rsid w:val="005947A9"/>
    <w:rsid w:val="00594F25"/>
    <w:rsid w:val="0059501C"/>
    <w:rsid w:val="005954F5"/>
    <w:rsid w:val="0059624D"/>
    <w:rsid w:val="005A1039"/>
    <w:rsid w:val="005A1EE5"/>
    <w:rsid w:val="005B63B7"/>
    <w:rsid w:val="005C3602"/>
    <w:rsid w:val="005C440A"/>
    <w:rsid w:val="005C7722"/>
    <w:rsid w:val="005D2711"/>
    <w:rsid w:val="005D3E45"/>
    <w:rsid w:val="005D41BC"/>
    <w:rsid w:val="005D4F76"/>
    <w:rsid w:val="005D7F50"/>
    <w:rsid w:val="005E0A08"/>
    <w:rsid w:val="005E4835"/>
    <w:rsid w:val="0060492F"/>
    <w:rsid w:val="006067F3"/>
    <w:rsid w:val="00607B2C"/>
    <w:rsid w:val="00610491"/>
    <w:rsid w:val="0061120F"/>
    <w:rsid w:val="00611342"/>
    <w:rsid w:val="006128B8"/>
    <w:rsid w:val="0061534E"/>
    <w:rsid w:val="006172F6"/>
    <w:rsid w:val="00620846"/>
    <w:rsid w:val="00620BFE"/>
    <w:rsid w:val="0062162E"/>
    <w:rsid w:val="0062606D"/>
    <w:rsid w:val="006270C0"/>
    <w:rsid w:val="00627880"/>
    <w:rsid w:val="006311D7"/>
    <w:rsid w:val="006314AD"/>
    <w:rsid w:val="00634711"/>
    <w:rsid w:val="00634F6A"/>
    <w:rsid w:val="0064318F"/>
    <w:rsid w:val="006434DE"/>
    <w:rsid w:val="006507C2"/>
    <w:rsid w:val="00653989"/>
    <w:rsid w:val="00656447"/>
    <w:rsid w:val="006604E6"/>
    <w:rsid w:val="006621E5"/>
    <w:rsid w:val="00662FDD"/>
    <w:rsid w:val="00673F03"/>
    <w:rsid w:val="006744B0"/>
    <w:rsid w:val="0068037B"/>
    <w:rsid w:val="00685E32"/>
    <w:rsid w:val="00686184"/>
    <w:rsid w:val="00686F53"/>
    <w:rsid w:val="00692660"/>
    <w:rsid w:val="006A0729"/>
    <w:rsid w:val="006A491E"/>
    <w:rsid w:val="006B5D73"/>
    <w:rsid w:val="006B5F2C"/>
    <w:rsid w:val="006B7AEF"/>
    <w:rsid w:val="006C0779"/>
    <w:rsid w:val="006C0FC1"/>
    <w:rsid w:val="006C11D4"/>
    <w:rsid w:val="006C46E0"/>
    <w:rsid w:val="006C4AF6"/>
    <w:rsid w:val="006C75F6"/>
    <w:rsid w:val="006D3477"/>
    <w:rsid w:val="006D46F9"/>
    <w:rsid w:val="006D5A5B"/>
    <w:rsid w:val="006E0D2D"/>
    <w:rsid w:val="006E1261"/>
    <w:rsid w:val="006E1C4A"/>
    <w:rsid w:val="006E1D0A"/>
    <w:rsid w:val="006E2A92"/>
    <w:rsid w:val="006E3731"/>
    <w:rsid w:val="006F414E"/>
    <w:rsid w:val="006F5242"/>
    <w:rsid w:val="006F57FB"/>
    <w:rsid w:val="006F64D1"/>
    <w:rsid w:val="0070778E"/>
    <w:rsid w:val="00710743"/>
    <w:rsid w:val="0071074A"/>
    <w:rsid w:val="007114A5"/>
    <w:rsid w:val="00711862"/>
    <w:rsid w:val="00714CA9"/>
    <w:rsid w:val="007172E9"/>
    <w:rsid w:val="00717EDD"/>
    <w:rsid w:val="00720754"/>
    <w:rsid w:val="00722453"/>
    <w:rsid w:val="00724703"/>
    <w:rsid w:val="00725256"/>
    <w:rsid w:val="00727CFB"/>
    <w:rsid w:val="007401F8"/>
    <w:rsid w:val="007412A1"/>
    <w:rsid w:val="007413E2"/>
    <w:rsid w:val="00741A50"/>
    <w:rsid w:val="00744D39"/>
    <w:rsid w:val="007476AA"/>
    <w:rsid w:val="00747DD2"/>
    <w:rsid w:val="00751666"/>
    <w:rsid w:val="007524DA"/>
    <w:rsid w:val="00754891"/>
    <w:rsid w:val="00755CB1"/>
    <w:rsid w:val="00757133"/>
    <w:rsid w:val="007615B4"/>
    <w:rsid w:val="00765911"/>
    <w:rsid w:val="0077179F"/>
    <w:rsid w:val="00772ED3"/>
    <w:rsid w:val="0077405A"/>
    <w:rsid w:val="0077417B"/>
    <w:rsid w:val="00774874"/>
    <w:rsid w:val="00775C39"/>
    <w:rsid w:val="007800C5"/>
    <w:rsid w:val="007810E3"/>
    <w:rsid w:val="00781F9B"/>
    <w:rsid w:val="00782A90"/>
    <w:rsid w:val="00786A45"/>
    <w:rsid w:val="0078742A"/>
    <w:rsid w:val="007900C5"/>
    <w:rsid w:val="0079030C"/>
    <w:rsid w:val="00791416"/>
    <w:rsid w:val="0079345F"/>
    <w:rsid w:val="00795A40"/>
    <w:rsid w:val="007A0337"/>
    <w:rsid w:val="007A347E"/>
    <w:rsid w:val="007A6353"/>
    <w:rsid w:val="007A6E58"/>
    <w:rsid w:val="007B25BA"/>
    <w:rsid w:val="007B3D01"/>
    <w:rsid w:val="007B522D"/>
    <w:rsid w:val="007C1468"/>
    <w:rsid w:val="007C58DA"/>
    <w:rsid w:val="007C7B0E"/>
    <w:rsid w:val="007D1739"/>
    <w:rsid w:val="007D1AD0"/>
    <w:rsid w:val="007D1F27"/>
    <w:rsid w:val="007D300F"/>
    <w:rsid w:val="007D3498"/>
    <w:rsid w:val="007D37AC"/>
    <w:rsid w:val="007D522F"/>
    <w:rsid w:val="007D5D6B"/>
    <w:rsid w:val="007E0227"/>
    <w:rsid w:val="007E3420"/>
    <w:rsid w:val="007E5CC6"/>
    <w:rsid w:val="007E7896"/>
    <w:rsid w:val="007E7D9F"/>
    <w:rsid w:val="007F3779"/>
    <w:rsid w:val="007F420F"/>
    <w:rsid w:val="008065B2"/>
    <w:rsid w:val="00806D32"/>
    <w:rsid w:val="00807D51"/>
    <w:rsid w:val="008131B2"/>
    <w:rsid w:val="00817A24"/>
    <w:rsid w:val="00820FBB"/>
    <w:rsid w:val="00826C36"/>
    <w:rsid w:val="00826D23"/>
    <w:rsid w:val="00833922"/>
    <w:rsid w:val="00835F02"/>
    <w:rsid w:val="00837016"/>
    <w:rsid w:val="00841514"/>
    <w:rsid w:val="00847250"/>
    <w:rsid w:val="008472C0"/>
    <w:rsid w:val="00847DF8"/>
    <w:rsid w:val="0085107B"/>
    <w:rsid w:val="00852BDF"/>
    <w:rsid w:val="008546EB"/>
    <w:rsid w:val="00855A5E"/>
    <w:rsid w:val="0087056B"/>
    <w:rsid w:val="00876ECA"/>
    <w:rsid w:val="00880E27"/>
    <w:rsid w:val="00885E72"/>
    <w:rsid w:val="008915D1"/>
    <w:rsid w:val="008919B9"/>
    <w:rsid w:val="00891BEE"/>
    <w:rsid w:val="0089338C"/>
    <w:rsid w:val="00896B1C"/>
    <w:rsid w:val="008A1C2C"/>
    <w:rsid w:val="008A2547"/>
    <w:rsid w:val="008A3E00"/>
    <w:rsid w:val="008A6986"/>
    <w:rsid w:val="008A6F74"/>
    <w:rsid w:val="008B5F86"/>
    <w:rsid w:val="008B6B10"/>
    <w:rsid w:val="008B79EF"/>
    <w:rsid w:val="008C1063"/>
    <w:rsid w:val="008C218F"/>
    <w:rsid w:val="008C2934"/>
    <w:rsid w:val="008C5024"/>
    <w:rsid w:val="008D1114"/>
    <w:rsid w:val="008D462F"/>
    <w:rsid w:val="008D670E"/>
    <w:rsid w:val="008E0537"/>
    <w:rsid w:val="008E1A68"/>
    <w:rsid w:val="008E3C45"/>
    <w:rsid w:val="008E45A1"/>
    <w:rsid w:val="008E5DAD"/>
    <w:rsid w:val="008F29F6"/>
    <w:rsid w:val="0090072D"/>
    <w:rsid w:val="00907289"/>
    <w:rsid w:val="0091038B"/>
    <w:rsid w:val="00910DB0"/>
    <w:rsid w:val="009120EE"/>
    <w:rsid w:val="00912D9F"/>
    <w:rsid w:val="009162B3"/>
    <w:rsid w:val="00917E24"/>
    <w:rsid w:val="009309DE"/>
    <w:rsid w:val="00933C9A"/>
    <w:rsid w:val="009356B2"/>
    <w:rsid w:val="009367EC"/>
    <w:rsid w:val="00942F4E"/>
    <w:rsid w:val="00943ECE"/>
    <w:rsid w:val="0094484B"/>
    <w:rsid w:val="00944FAE"/>
    <w:rsid w:val="00947DC8"/>
    <w:rsid w:val="00951114"/>
    <w:rsid w:val="00952101"/>
    <w:rsid w:val="00954CC2"/>
    <w:rsid w:val="00960DC6"/>
    <w:rsid w:val="0096218F"/>
    <w:rsid w:val="00963EE0"/>
    <w:rsid w:val="00965337"/>
    <w:rsid w:val="00970B43"/>
    <w:rsid w:val="009752AA"/>
    <w:rsid w:val="00977FE2"/>
    <w:rsid w:val="00981216"/>
    <w:rsid w:val="00983EAC"/>
    <w:rsid w:val="00984B76"/>
    <w:rsid w:val="009904C3"/>
    <w:rsid w:val="00993363"/>
    <w:rsid w:val="00993C85"/>
    <w:rsid w:val="009A04F9"/>
    <w:rsid w:val="009A07FD"/>
    <w:rsid w:val="009A30A1"/>
    <w:rsid w:val="009B0B7C"/>
    <w:rsid w:val="009B1E72"/>
    <w:rsid w:val="009B4586"/>
    <w:rsid w:val="009B73C7"/>
    <w:rsid w:val="009B767A"/>
    <w:rsid w:val="009C3B24"/>
    <w:rsid w:val="009C4A66"/>
    <w:rsid w:val="009C540C"/>
    <w:rsid w:val="009D5D25"/>
    <w:rsid w:val="009E06E0"/>
    <w:rsid w:val="009E0A19"/>
    <w:rsid w:val="009E6D1B"/>
    <w:rsid w:val="009F15B4"/>
    <w:rsid w:val="009F1E5B"/>
    <w:rsid w:val="009F262F"/>
    <w:rsid w:val="009F7240"/>
    <w:rsid w:val="00A007C5"/>
    <w:rsid w:val="00A00813"/>
    <w:rsid w:val="00A04C6C"/>
    <w:rsid w:val="00A05C8D"/>
    <w:rsid w:val="00A06B88"/>
    <w:rsid w:val="00A07039"/>
    <w:rsid w:val="00A16EF3"/>
    <w:rsid w:val="00A20C76"/>
    <w:rsid w:val="00A216B3"/>
    <w:rsid w:val="00A239C3"/>
    <w:rsid w:val="00A26A49"/>
    <w:rsid w:val="00A304A7"/>
    <w:rsid w:val="00A321A3"/>
    <w:rsid w:val="00A34B8A"/>
    <w:rsid w:val="00A3705D"/>
    <w:rsid w:val="00A37FEB"/>
    <w:rsid w:val="00A50C9D"/>
    <w:rsid w:val="00A52926"/>
    <w:rsid w:val="00A52A85"/>
    <w:rsid w:val="00A52CAD"/>
    <w:rsid w:val="00A53015"/>
    <w:rsid w:val="00A549C4"/>
    <w:rsid w:val="00A62D4B"/>
    <w:rsid w:val="00A667D4"/>
    <w:rsid w:val="00A7423A"/>
    <w:rsid w:val="00A7598F"/>
    <w:rsid w:val="00A81592"/>
    <w:rsid w:val="00A83248"/>
    <w:rsid w:val="00A8640B"/>
    <w:rsid w:val="00A8651E"/>
    <w:rsid w:val="00A8790D"/>
    <w:rsid w:val="00A93AB3"/>
    <w:rsid w:val="00A9543C"/>
    <w:rsid w:val="00A963CC"/>
    <w:rsid w:val="00AA0241"/>
    <w:rsid w:val="00AA39E1"/>
    <w:rsid w:val="00AA43E9"/>
    <w:rsid w:val="00AA4D86"/>
    <w:rsid w:val="00AA4E23"/>
    <w:rsid w:val="00AA512B"/>
    <w:rsid w:val="00AA5CE5"/>
    <w:rsid w:val="00AA6837"/>
    <w:rsid w:val="00AB27C9"/>
    <w:rsid w:val="00AB68C3"/>
    <w:rsid w:val="00AB76D2"/>
    <w:rsid w:val="00AC0DC6"/>
    <w:rsid w:val="00AC4C96"/>
    <w:rsid w:val="00AC520B"/>
    <w:rsid w:val="00AC67FD"/>
    <w:rsid w:val="00AD1CEA"/>
    <w:rsid w:val="00AD59EC"/>
    <w:rsid w:val="00AE3C52"/>
    <w:rsid w:val="00AE44C5"/>
    <w:rsid w:val="00AE71E0"/>
    <w:rsid w:val="00AE7633"/>
    <w:rsid w:val="00AF4ED9"/>
    <w:rsid w:val="00AF77A6"/>
    <w:rsid w:val="00B01DCA"/>
    <w:rsid w:val="00B03418"/>
    <w:rsid w:val="00B112E4"/>
    <w:rsid w:val="00B126A9"/>
    <w:rsid w:val="00B13069"/>
    <w:rsid w:val="00B148B9"/>
    <w:rsid w:val="00B15622"/>
    <w:rsid w:val="00B16904"/>
    <w:rsid w:val="00B16B00"/>
    <w:rsid w:val="00B17740"/>
    <w:rsid w:val="00B210C8"/>
    <w:rsid w:val="00B21E34"/>
    <w:rsid w:val="00B2261D"/>
    <w:rsid w:val="00B230DF"/>
    <w:rsid w:val="00B2364A"/>
    <w:rsid w:val="00B27407"/>
    <w:rsid w:val="00B30C86"/>
    <w:rsid w:val="00B3156C"/>
    <w:rsid w:val="00B31A8D"/>
    <w:rsid w:val="00B379EB"/>
    <w:rsid w:val="00B4574D"/>
    <w:rsid w:val="00B4578E"/>
    <w:rsid w:val="00B4650C"/>
    <w:rsid w:val="00B5172B"/>
    <w:rsid w:val="00B528A3"/>
    <w:rsid w:val="00B55376"/>
    <w:rsid w:val="00B60E45"/>
    <w:rsid w:val="00B60F60"/>
    <w:rsid w:val="00B6361F"/>
    <w:rsid w:val="00B63A83"/>
    <w:rsid w:val="00B64577"/>
    <w:rsid w:val="00B6711F"/>
    <w:rsid w:val="00B70455"/>
    <w:rsid w:val="00B70E45"/>
    <w:rsid w:val="00B7143F"/>
    <w:rsid w:val="00B74FEB"/>
    <w:rsid w:val="00B76256"/>
    <w:rsid w:val="00B819B3"/>
    <w:rsid w:val="00B82EC1"/>
    <w:rsid w:val="00B83FA4"/>
    <w:rsid w:val="00B84CBB"/>
    <w:rsid w:val="00B92C5E"/>
    <w:rsid w:val="00B935F3"/>
    <w:rsid w:val="00B9402C"/>
    <w:rsid w:val="00B946BD"/>
    <w:rsid w:val="00B96815"/>
    <w:rsid w:val="00B96BA1"/>
    <w:rsid w:val="00B975F3"/>
    <w:rsid w:val="00BA0E1A"/>
    <w:rsid w:val="00BA1AC4"/>
    <w:rsid w:val="00BB0FA6"/>
    <w:rsid w:val="00BB129F"/>
    <w:rsid w:val="00BB1684"/>
    <w:rsid w:val="00BB32D5"/>
    <w:rsid w:val="00BB5A67"/>
    <w:rsid w:val="00BB69D9"/>
    <w:rsid w:val="00BC1353"/>
    <w:rsid w:val="00BC1E79"/>
    <w:rsid w:val="00BC3411"/>
    <w:rsid w:val="00BC4156"/>
    <w:rsid w:val="00BC450A"/>
    <w:rsid w:val="00BD17AA"/>
    <w:rsid w:val="00BD3033"/>
    <w:rsid w:val="00BE03A1"/>
    <w:rsid w:val="00BE0C7C"/>
    <w:rsid w:val="00BE11F7"/>
    <w:rsid w:val="00BE1422"/>
    <w:rsid w:val="00BE5BB4"/>
    <w:rsid w:val="00BF0498"/>
    <w:rsid w:val="00BF0621"/>
    <w:rsid w:val="00BF6E10"/>
    <w:rsid w:val="00BF79AA"/>
    <w:rsid w:val="00C05F78"/>
    <w:rsid w:val="00C1292D"/>
    <w:rsid w:val="00C1606D"/>
    <w:rsid w:val="00C17E71"/>
    <w:rsid w:val="00C21586"/>
    <w:rsid w:val="00C22053"/>
    <w:rsid w:val="00C24D7D"/>
    <w:rsid w:val="00C32BBB"/>
    <w:rsid w:val="00C36720"/>
    <w:rsid w:val="00C40B78"/>
    <w:rsid w:val="00C51A85"/>
    <w:rsid w:val="00C54435"/>
    <w:rsid w:val="00C5630F"/>
    <w:rsid w:val="00C5632F"/>
    <w:rsid w:val="00C571BB"/>
    <w:rsid w:val="00C57A47"/>
    <w:rsid w:val="00C60ED9"/>
    <w:rsid w:val="00C6325A"/>
    <w:rsid w:val="00C63CA3"/>
    <w:rsid w:val="00C64B80"/>
    <w:rsid w:val="00C64F80"/>
    <w:rsid w:val="00C658ED"/>
    <w:rsid w:val="00C70AED"/>
    <w:rsid w:val="00C71B92"/>
    <w:rsid w:val="00C750CB"/>
    <w:rsid w:val="00C76745"/>
    <w:rsid w:val="00C8027C"/>
    <w:rsid w:val="00C83136"/>
    <w:rsid w:val="00C8380C"/>
    <w:rsid w:val="00C86AF4"/>
    <w:rsid w:val="00C86DE8"/>
    <w:rsid w:val="00C90085"/>
    <w:rsid w:val="00C93D38"/>
    <w:rsid w:val="00C96E9D"/>
    <w:rsid w:val="00CA2644"/>
    <w:rsid w:val="00CA2847"/>
    <w:rsid w:val="00CA2A24"/>
    <w:rsid w:val="00CA2FA4"/>
    <w:rsid w:val="00CA3E75"/>
    <w:rsid w:val="00CA7347"/>
    <w:rsid w:val="00CA7C48"/>
    <w:rsid w:val="00CB03C3"/>
    <w:rsid w:val="00CB67B9"/>
    <w:rsid w:val="00CC0AB0"/>
    <w:rsid w:val="00CC1097"/>
    <w:rsid w:val="00CC550B"/>
    <w:rsid w:val="00CC5572"/>
    <w:rsid w:val="00CC5D2E"/>
    <w:rsid w:val="00CC67CD"/>
    <w:rsid w:val="00CC7730"/>
    <w:rsid w:val="00CD11A7"/>
    <w:rsid w:val="00CD5867"/>
    <w:rsid w:val="00CE188D"/>
    <w:rsid w:val="00CE3E8D"/>
    <w:rsid w:val="00CF125D"/>
    <w:rsid w:val="00CF1D3F"/>
    <w:rsid w:val="00CF3533"/>
    <w:rsid w:val="00D023AE"/>
    <w:rsid w:val="00D02E2D"/>
    <w:rsid w:val="00D1019C"/>
    <w:rsid w:val="00D15C17"/>
    <w:rsid w:val="00D16523"/>
    <w:rsid w:val="00D17289"/>
    <w:rsid w:val="00D22B0F"/>
    <w:rsid w:val="00D23CDD"/>
    <w:rsid w:val="00D31770"/>
    <w:rsid w:val="00D32FCC"/>
    <w:rsid w:val="00D33A1E"/>
    <w:rsid w:val="00D34C9C"/>
    <w:rsid w:val="00D44387"/>
    <w:rsid w:val="00D45E67"/>
    <w:rsid w:val="00D53A7A"/>
    <w:rsid w:val="00D57BEB"/>
    <w:rsid w:val="00D604F4"/>
    <w:rsid w:val="00D638D6"/>
    <w:rsid w:val="00D708FA"/>
    <w:rsid w:val="00D70CD9"/>
    <w:rsid w:val="00D72211"/>
    <w:rsid w:val="00D742C2"/>
    <w:rsid w:val="00D77EBE"/>
    <w:rsid w:val="00D81AF0"/>
    <w:rsid w:val="00D8496F"/>
    <w:rsid w:val="00D927CE"/>
    <w:rsid w:val="00D92E25"/>
    <w:rsid w:val="00D93F81"/>
    <w:rsid w:val="00D94ABA"/>
    <w:rsid w:val="00D952C5"/>
    <w:rsid w:val="00D9557F"/>
    <w:rsid w:val="00DA1FFB"/>
    <w:rsid w:val="00DA5293"/>
    <w:rsid w:val="00DB5725"/>
    <w:rsid w:val="00DC10C9"/>
    <w:rsid w:val="00DC6420"/>
    <w:rsid w:val="00DC718C"/>
    <w:rsid w:val="00DC7ED8"/>
    <w:rsid w:val="00DD0FDA"/>
    <w:rsid w:val="00DD1C8C"/>
    <w:rsid w:val="00DE5AD5"/>
    <w:rsid w:val="00DF20FC"/>
    <w:rsid w:val="00DF3A95"/>
    <w:rsid w:val="00E02C49"/>
    <w:rsid w:val="00E03F00"/>
    <w:rsid w:val="00E070BF"/>
    <w:rsid w:val="00E07E8D"/>
    <w:rsid w:val="00E10748"/>
    <w:rsid w:val="00E10CEA"/>
    <w:rsid w:val="00E13441"/>
    <w:rsid w:val="00E16D4D"/>
    <w:rsid w:val="00E207F4"/>
    <w:rsid w:val="00E20FE9"/>
    <w:rsid w:val="00E220F2"/>
    <w:rsid w:val="00E33D7E"/>
    <w:rsid w:val="00E50AB9"/>
    <w:rsid w:val="00E51CBF"/>
    <w:rsid w:val="00E54579"/>
    <w:rsid w:val="00E65AF9"/>
    <w:rsid w:val="00E67406"/>
    <w:rsid w:val="00E70F3F"/>
    <w:rsid w:val="00E74DC0"/>
    <w:rsid w:val="00E75FA9"/>
    <w:rsid w:val="00E85B65"/>
    <w:rsid w:val="00E85F2F"/>
    <w:rsid w:val="00E87506"/>
    <w:rsid w:val="00E87E94"/>
    <w:rsid w:val="00E918FA"/>
    <w:rsid w:val="00E971D4"/>
    <w:rsid w:val="00E9720E"/>
    <w:rsid w:val="00EA1DD8"/>
    <w:rsid w:val="00EA7D8B"/>
    <w:rsid w:val="00EA7EDC"/>
    <w:rsid w:val="00EB0D31"/>
    <w:rsid w:val="00EB5F6E"/>
    <w:rsid w:val="00EB75AC"/>
    <w:rsid w:val="00EC1F6C"/>
    <w:rsid w:val="00EC22C1"/>
    <w:rsid w:val="00EC465D"/>
    <w:rsid w:val="00ED0276"/>
    <w:rsid w:val="00ED2175"/>
    <w:rsid w:val="00EE0D3D"/>
    <w:rsid w:val="00EE6472"/>
    <w:rsid w:val="00EE6EF3"/>
    <w:rsid w:val="00EF0B9B"/>
    <w:rsid w:val="00EF2276"/>
    <w:rsid w:val="00EF4646"/>
    <w:rsid w:val="00F10027"/>
    <w:rsid w:val="00F11947"/>
    <w:rsid w:val="00F14EE7"/>
    <w:rsid w:val="00F22769"/>
    <w:rsid w:val="00F22BA8"/>
    <w:rsid w:val="00F242FB"/>
    <w:rsid w:val="00F24B77"/>
    <w:rsid w:val="00F2515C"/>
    <w:rsid w:val="00F3144E"/>
    <w:rsid w:val="00F378F8"/>
    <w:rsid w:val="00F40628"/>
    <w:rsid w:val="00F40690"/>
    <w:rsid w:val="00F468BF"/>
    <w:rsid w:val="00F50285"/>
    <w:rsid w:val="00F50A46"/>
    <w:rsid w:val="00F644F2"/>
    <w:rsid w:val="00F64644"/>
    <w:rsid w:val="00F64781"/>
    <w:rsid w:val="00F717F7"/>
    <w:rsid w:val="00F725EC"/>
    <w:rsid w:val="00F72C94"/>
    <w:rsid w:val="00F83F16"/>
    <w:rsid w:val="00F90042"/>
    <w:rsid w:val="00F908F4"/>
    <w:rsid w:val="00F90B8F"/>
    <w:rsid w:val="00F94096"/>
    <w:rsid w:val="00F96E06"/>
    <w:rsid w:val="00F97C8A"/>
    <w:rsid w:val="00FB32F2"/>
    <w:rsid w:val="00FB3325"/>
    <w:rsid w:val="00FB65E5"/>
    <w:rsid w:val="00FB6CAA"/>
    <w:rsid w:val="00FB6EFD"/>
    <w:rsid w:val="00FC0D00"/>
    <w:rsid w:val="00FC1DEB"/>
    <w:rsid w:val="00FC29EA"/>
    <w:rsid w:val="00FC2B65"/>
    <w:rsid w:val="00FC64E4"/>
    <w:rsid w:val="00FC6E1C"/>
    <w:rsid w:val="00FC7ABB"/>
    <w:rsid w:val="00FD3CA2"/>
    <w:rsid w:val="00FD51D6"/>
    <w:rsid w:val="00FD68EB"/>
    <w:rsid w:val="00FE0824"/>
    <w:rsid w:val="00FE5C1D"/>
    <w:rsid w:val="00FE7775"/>
    <w:rsid w:val="00FF1FF7"/>
    <w:rsid w:val="00FF3BDA"/>
    <w:rsid w:val="00FF3E58"/>
    <w:rsid w:val="00FF4AAE"/>
    <w:rsid w:val="00FF52D0"/>
    <w:rsid w:val="00FF6C7B"/>
    <w:rsid w:val="00FF6EE1"/>
    <w:rsid w:val="00FF7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C1AAED-B9DF-45D4-9644-626EF82E0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3490"/>
    <w:rPr>
      <w:lang w:val="pl-PL"/>
    </w:rPr>
  </w:style>
  <w:style w:type="paragraph" w:styleId="Nagwek1">
    <w:name w:val="heading 1"/>
    <w:basedOn w:val="Normalny"/>
    <w:next w:val="Normalny"/>
    <w:link w:val="Nagwek1Znak"/>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1B3490"/>
    <w:pPr>
      <w:tabs>
        <w:tab w:val="num" w:pos="4320"/>
      </w:tabs>
      <w:spacing w:before="240" w:after="60"/>
      <w:ind w:left="4320" w:hanging="720"/>
      <w:outlineLvl w:val="5"/>
    </w:pPr>
    <w:rPr>
      <w:b/>
      <w:bCs/>
      <w:sz w:val="22"/>
      <w:szCs w:val="22"/>
    </w:rPr>
  </w:style>
  <w:style w:type="paragraph" w:styleId="Nagwek7">
    <w:name w:val="heading 7"/>
    <w:basedOn w:val="Normalny"/>
    <w:next w:val="Normalny"/>
    <w:link w:val="Nagwek7Znak"/>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Nagwek8">
    <w:name w:val="heading 8"/>
    <w:basedOn w:val="Normalny"/>
    <w:next w:val="Normalny"/>
    <w:link w:val="Nagwek8Znak"/>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Nagwek9">
    <w:name w:val="heading 9"/>
    <w:basedOn w:val="Normalny"/>
    <w:next w:val="Normalny"/>
    <w:link w:val="Nagwek9Znak"/>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B3490"/>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1B3490"/>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1B3490"/>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1B3490"/>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1B3490"/>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rsid w:val="001B3490"/>
    <w:rPr>
      <w:b/>
      <w:bCs/>
      <w:sz w:val="22"/>
      <w:szCs w:val="22"/>
    </w:rPr>
  </w:style>
  <w:style w:type="character" w:customStyle="1" w:styleId="Nagwek7Znak">
    <w:name w:val="Nagłówek 7 Znak"/>
    <w:basedOn w:val="Domylnaczcionkaakapitu"/>
    <w:link w:val="Nagwek7"/>
    <w:uiPriority w:val="9"/>
    <w:semiHidden/>
    <w:rsid w:val="001B3490"/>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1B3490"/>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1B3490"/>
    <w:rPr>
      <w:rFonts w:asciiTheme="majorHAnsi" w:eastAsiaTheme="majorEastAsia" w:hAnsiTheme="majorHAnsi" w:cstheme="majorBidi"/>
      <w:sz w:val="22"/>
      <w:szCs w:val="22"/>
    </w:rPr>
  </w:style>
  <w:style w:type="paragraph" w:styleId="Tekstprzypisudolnego">
    <w:name w:val="footnote text"/>
    <w:aliases w:val="Podrozdział,Footnote,Podrozdzia3"/>
    <w:basedOn w:val="Normalny"/>
    <w:link w:val="TekstprzypisudolnegoZnak"/>
    <w:uiPriority w:val="99"/>
    <w:unhideWhenUsed/>
    <w:rsid w:val="00CC5572"/>
  </w:style>
  <w:style w:type="character" w:customStyle="1" w:styleId="TekstprzypisudolnegoZnak">
    <w:name w:val="Tekst przypisu dolnego Znak"/>
    <w:aliases w:val="Podrozdział Znak,Footnote Znak,Podrozdzia3 Znak"/>
    <w:basedOn w:val="Domylnaczcionkaakapitu"/>
    <w:link w:val="Tekstprzypisudolnego"/>
    <w:uiPriority w:val="99"/>
    <w:rsid w:val="00CC5572"/>
  </w:style>
  <w:style w:type="character" w:styleId="Odwoanieprzypisudolnego">
    <w:name w:val="footnote reference"/>
    <w:basedOn w:val="Domylnaczcionkaakapitu"/>
    <w:uiPriority w:val="99"/>
    <w:semiHidden/>
    <w:unhideWhenUsed/>
    <w:rsid w:val="00CC5572"/>
    <w:rPr>
      <w:vertAlign w:val="superscript"/>
    </w:rPr>
  </w:style>
  <w:style w:type="character" w:styleId="Odwoaniedokomentarza">
    <w:name w:val="annotation reference"/>
    <w:basedOn w:val="Domylnaczcionkaakapitu"/>
    <w:uiPriority w:val="99"/>
    <w:semiHidden/>
    <w:unhideWhenUsed/>
    <w:rsid w:val="00454A7F"/>
    <w:rPr>
      <w:sz w:val="16"/>
      <w:szCs w:val="16"/>
    </w:rPr>
  </w:style>
  <w:style w:type="paragraph" w:styleId="Tekstkomentarza">
    <w:name w:val="annotation text"/>
    <w:basedOn w:val="Normalny"/>
    <w:link w:val="TekstkomentarzaZnak"/>
    <w:uiPriority w:val="99"/>
    <w:semiHidden/>
    <w:unhideWhenUsed/>
    <w:rsid w:val="00454A7F"/>
  </w:style>
  <w:style w:type="character" w:customStyle="1" w:styleId="TekstkomentarzaZnak">
    <w:name w:val="Tekst komentarza Znak"/>
    <w:basedOn w:val="Domylnaczcionkaakapitu"/>
    <w:link w:val="Tekstkomentarza"/>
    <w:uiPriority w:val="99"/>
    <w:semiHidden/>
    <w:rsid w:val="00454A7F"/>
  </w:style>
  <w:style w:type="paragraph" w:styleId="Tematkomentarza">
    <w:name w:val="annotation subject"/>
    <w:basedOn w:val="Tekstkomentarza"/>
    <w:next w:val="Tekstkomentarza"/>
    <w:link w:val="TematkomentarzaZnak"/>
    <w:uiPriority w:val="99"/>
    <w:semiHidden/>
    <w:unhideWhenUsed/>
    <w:rsid w:val="00454A7F"/>
    <w:rPr>
      <w:b/>
      <w:bCs/>
    </w:rPr>
  </w:style>
  <w:style w:type="character" w:customStyle="1" w:styleId="TematkomentarzaZnak">
    <w:name w:val="Temat komentarza Znak"/>
    <w:basedOn w:val="TekstkomentarzaZnak"/>
    <w:link w:val="Tematkomentarza"/>
    <w:uiPriority w:val="99"/>
    <w:semiHidden/>
    <w:rsid w:val="00454A7F"/>
    <w:rPr>
      <w:b/>
      <w:bCs/>
    </w:rPr>
  </w:style>
  <w:style w:type="paragraph" w:styleId="Tekstdymka">
    <w:name w:val="Balloon Text"/>
    <w:basedOn w:val="Normalny"/>
    <w:link w:val="TekstdymkaZnak"/>
    <w:uiPriority w:val="99"/>
    <w:semiHidden/>
    <w:unhideWhenUsed/>
    <w:rsid w:val="00454A7F"/>
    <w:rPr>
      <w:rFonts w:ascii="Tahoma" w:hAnsi="Tahoma" w:cs="Tahoma"/>
      <w:sz w:val="16"/>
      <w:szCs w:val="16"/>
    </w:rPr>
  </w:style>
  <w:style w:type="character" w:customStyle="1" w:styleId="TekstdymkaZnak">
    <w:name w:val="Tekst dymka Znak"/>
    <w:basedOn w:val="Domylnaczcionkaakapitu"/>
    <w:link w:val="Tekstdymka"/>
    <w:uiPriority w:val="99"/>
    <w:semiHidden/>
    <w:rsid w:val="00454A7F"/>
    <w:rPr>
      <w:rFonts w:ascii="Tahoma" w:hAnsi="Tahoma" w:cs="Tahoma"/>
      <w:sz w:val="16"/>
      <w:szCs w:val="16"/>
    </w:rPr>
  </w:style>
  <w:style w:type="paragraph" w:styleId="Nagwek">
    <w:name w:val="header"/>
    <w:basedOn w:val="Normalny"/>
    <w:link w:val="NagwekZnak"/>
    <w:uiPriority w:val="99"/>
    <w:unhideWhenUsed/>
    <w:rsid w:val="00460F08"/>
    <w:pPr>
      <w:tabs>
        <w:tab w:val="center" w:pos="4536"/>
        <w:tab w:val="right" w:pos="9072"/>
      </w:tabs>
    </w:pPr>
  </w:style>
  <w:style w:type="character" w:customStyle="1" w:styleId="NagwekZnak">
    <w:name w:val="Nagłówek Znak"/>
    <w:basedOn w:val="Domylnaczcionkaakapitu"/>
    <w:link w:val="Nagwek"/>
    <w:uiPriority w:val="99"/>
    <w:rsid w:val="00460F08"/>
  </w:style>
  <w:style w:type="paragraph" w:styleId="Stopka">
    <w:name w:val="footer"/>
    <w:basedOn w:val="Normalny"/>
    <w:link w:val="StopkaZnak"/>
    <w:uiPriority w:val="99"/>
    <w:unhideWhenUsed/>
    <w:rsid w:val="00460F08"/>
    <w:pPr>
      <w:tabs>
        <w:tab w:val="center" w:pos="4536"/>
        <w:tab w:val="right" w:pos="9072"/>
      </w:tabs>
    </w:pPr>
  </w:style>
  <w:style w:type="character" w:customStyle="1" w:styleId="StopkaZnak">
    <w:name w:val="Stopka Znak"/>
    <w:basedOn w:val="Domylnaczcionkaakapitu"/>
    <w:link w:val="Stopka"/>
    <w:uiPriority w:val="99"/>
    <w:rsid w:val="00460F08"/>
  </w:style>
  <w:style w:type="paragraph" w:styleId="Akapitzlist">
    <w:name w:val="List Paragraph"/>
    <w:basedOn w:val="Normalny"/>
    <w:uiPriority w:val="34"/>
    <w:qFormat/>
    <w:rsid w:val="00443780"/>
    <w:pPr>
      <w:ind w:left="720"/>
      <w:contextualSpacing/>
    </w:pPr>
  </w:style>
  <w:style w:type="character" w:styleId="Hipercze">
    <w:name w:val="Hyperlink"/>
    <w:basedOn w:val="Domylnaczcionkaakapitu"/>
    <w:uiPriority w:val="99"/>
    <w:unhideWhenUsed/>
    <w:rsid w:val="0003135B"/>
    <w:rPr>
      <w:color w:val="0000FF" w:themeColor="hyperlink"/>
      <w:u w:val="single"/>
    </w:rPr>
  </w:style>
  <w:style w:type="character" w:styleId="UyteHipercze">
    <w:name w:val="FollowedHyperlink"/>
    <w:basedOn w:val="Domylnaczcionkaakapitu"/>
    <w:uiPriority w:val="99"/>
    <w:semiHidden/>
    <w:unhideWhenUsed/>
    <w:rsid w:val="00D22B0F"/>
    <w:rPr>
      <w:color w:val="800080" w:themeColor="followedHyperlink"/>
      <w:u w:val="single"/>
    </w:rPr>
  </w:style>
  <w:style w:type="paragraph" w:styleId="Tekstpodstawowy">
    <w:name w:val="Body Text"/>
    <w:basedOn w:val="Normalny"/>
    <w:link w:val="TekstpodstawowyZnak"/>
    <w:rsid w:val="003F57D5"/>
    <w:pPr>
      <w:tabs>
        <w:tab w:val="left" w:pos="900"/>
      </w:tabs>
      <w:jc w:val="both"/>
    </w:pPr>
    <w:rPr>
      <w:sz w:val="24"/>
      <w:szCs w:val="24"/>
      <w:lang w:eastAsia="pl-PL"/>
    </w:rPr>
  </w:style>
  <w:style w:type="character" w:customStyle="1" w:styleId="TekstpodstawowyZnak">
    <w:name w:val="Tekst podstawowy Znak"/>
    <w:basedOn w:val="Domylnaczcionkaakapitu"/>
    <w:link w:val="Tekstpodstawowy"/>
    <w:rsid w:val="003F57D5"/>
    <w:rPr>
      <w:sz w:val="24"/>
      <w:szCs w:val="24"/>
      <w:lang w:val="pl-PL" w:eastAsia="pl-PL"/>
    </w:rPr>
  </w:style>
  <w:style w:type="character" w:styleId="Pogrubienie">
    <w:name w:val="Strong"/>
    <w:uiPriority w:val="22"/>
    <w:qFormat/>
    <w:rsid w:val="003151BC"/>
    <w:rPr>
      <w:b/>
      <w:bCs/>
    </w:rPr>
  </w:style>
  <w:style w:type="numbering" w:customStyle="1" w:styleId="Styl1">
    <w:name w:val="Styl1"/>
    <w:uiPriority w:val="99"/>
    <w:rsid w:val="000F0D0D"/>
    <w:pPr>
      <w:numPr>
        <w:numId w:val="42"/>
      </w:numPr>
    </w:pPr>
  </w:style>
  <w:style w:type="paragraph" w:styleId="Poprawka">
    <w:name w:val="Revision"/>
    <w:hidden/>
    <w:uiPriority w:val="99"/>
    <w:semiHidden/>
    <w:rsid w:val="00634F6A"/>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6995">
      <w:bodyDiv w:val="1"/>
      <w:marLeft w:val="0"/>
      <w:marRight w:val="0"/>
      <w:marTop w:val="0"/>
      <w:marBottom w:val="0"/>
      <w:divBdr>
        <w:top w:val="none" w:sz="0" w:space="0" w:color="auto"/>
        <w:left w:val="none" w:sz="0" w:space="0" w:color="auto"/>
        <w:bottom w:val="none" w:sz="0" w:space="0" w:color="auto"/>
        <w:right w:val="none" w:sz="0" w:space="0" w:color="auto"/>
      </w:divBdr>
    </w:div>
    <w:div w:id="455225174">
      <w:bodyDiv w:val="1"/>
      <w:marLeft w:val="0"/>
      <w:marRight w:val="0"/>
      <w:marTop w:val="0"/>
      <w:marBottom w:val="0"/>
      <w:divBdr>
        <w:top w:val="none" w:sz="0" w:space="0" w:color="auto"/>
        <w:left w:val="none" w:sz="0" w:space="0" w:color="auto"/>
        <w:bottom w:val="none" w:sz="0" w:space="0" w:color="auto"/>
        <w:right w:val="none" w:sz="0" w:space="0" w:color="auto"/>
      </w:divBdr>
    </w:div>
    <w:div w:id="190252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efs@sejmik.kielce.p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3F6B6-3CA7-4EC4-8CE7-00F31DCC0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13675</Words>
  <Characters>82053</Characters>
  <Application>Microsoft Office Word</Application>
  <DocSecurity>0</DocSecurity>
  <Lines>683</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95537</CharactersWithSpaces>
  <SharedDoc>false</SharedDoc>
  <HLinks>
    <vt:vector size="6" baseType="variant">
      <vt:variant>
        <vt:i4>1114117</vt:i4>
      </vt:variant>
      <vt:variant>
        <vt:i4>0</vt:i4>
      </vt:variant>
      <vt:variant>
        <vt:i4>0</vt:i4>
      </vt:variant>
      <vt:variant>
        <vt:i4>5</vt:i4>
      </vt:variant>
      <vt:variant>
        <vt:lpwstr>http://www.rpo-swietokrzyskie.pl/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Chrzanowski, Mariusz</dc:creator>
  <cp:keywords/>
  <dc:description/>
  <cp:lastModifiedBy>Romańska, Barbara</cp:lastModifiedBy>
  <cp:revision>12</cp:revision>
  <cp:lastPrinted>2019-06-06T10:40:00Z</cp:lastPrinted>
  <dcterms:created xsi:type="dcterms:W3CDTF">2019-06-06T09:31:00Z</dcterms:created>
  <dcterms:modified xsi:type="dcterms:W3CDTF">2019-06-10T10:24:00Z</dcterms:modified>
</cp:coreProperties>
</file>